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0384A" w14:textId="35A23DBF" w:rsidR="008F7882" w:rsidRPr="000A2F18" w:rsidRDefault="008F7882" w:rsidP="008F7882">
      <w:pPr>
        <w:spacing w:after="0" w:line="200" w:lineRule="exact"/>
        <w:rPr>
          <w:sz w:val="20"/>
          <w:szCs w:val="20"/>
        </w:rPr>
      </w:pPr>
      <w:bookmarkStart w:id="0" w:name="_Hlk21423976"/>
      <w:r w:rsidRPr="000A2F18">
        <w:rPr>
          <w:noProof/>
        </w:rPr>
        <mc:AlternateContent>
          <mc:Choice Requires="wps">
            <w:drawing>
              <wp:anchor distT="45720" distB="45720" distL="114300" distR="114300" simplePos="0" relativeHeight="251662336" behindDoc="0" locked="0" layoutInCell="1" allowOverlap="1" wp14:anchorId="64C7CEC1" wp14:editId="6053B80C">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35F7778A" w14:textId="77777777" w:rsidR="00515CA5" w:rsidRPr="00C429BD" w:rsidRDefault="00515CA5" w:rsidP="00C429BD">
                            <w:pPr>
                              <w:widowControl w:val="0"/>
                              <w:tabs>
                                <w:tab w:val="clear" w:pos="403"/>
                              </w:tabs>
                              <w:spacing w:after="0" w:line="0" w:lineRule="atLeast"/>
                              <w:ind w:right="-39"/>
                              <w:jc w:val="center"/>
                              <w:rPr>
                                <w:rFonts w:ascii="Arial" w:eastAsia="Arial" w:hAnsi="Arial"/>
                                <w:b/>
                                <w:sz w:val="23"/>
                                <w:lang w:val="en-US"/>
                              </w:rPr>
                            </w:pPr>
                            <w:r w:rsidRPr="00C429BD">
                              <w:rPr>
                                <w:rFonts w:ascii="Arial" w:eastAsia="Arial" w:hAnsi="Arial"/>
                                <w:b/>
                                <w:sz w:val="23"/>
                                <w:lang w:val="en-US"/>
                              </w:rPr>
                              <w:t>ISO/IEC JTC 1/SC 29/WG 11</w:t>
                            </w:r>
                          </w:p>
                          <w:p w14:paraId="71B1B3C2" w14:textId="77777777" w:rsidR="00515CA5" w:rsidRPr="00C429BD" w:rsidRDefault="00515CA5" w:rsidP="00C429BD">
                            <w:pPr>
                              <w:widowControl w:val="0"/>
                              <w:tabs>
                                <w:tab w:val="clear" w:pos="403"/>
                              </w:tabs>
                              <w:spacing w:after="0" w:line="135" w:lineRule="exact"/>
                              <w:jc w:val="left"/>
                              <w:rPr>
                                <w:rFonts w:ascii="Times New Roman" w:eastAsia="Times New Roman" w:hAnsi="Times New Roman"/>
                                <w:sz w:val="24"/>
                                <w:lang w:val="en-US"/>
                              </w:rPr>
                            </w:pPr>
                          </w:p>
                          <w:p w14:paraId="494A1662" w14:textId="77777777" w:rsidR="00515CA5" w:rsidRPr="00C429BD" w:rsidRDefault="00515CA5" w:rsidP="00C429BD">
                            <w:pPr>
                              <w:widowControl w:val="0"/>
                              <w:tabs>
                                <w:tab w:val="clear" w:pos="403"/>
                              </w:tabs>
                              <w:spacing w:after="0" w:line="0" w:lineRule="atLeast"/>
                              <w:ind w:right="-39"/>
                              <w:jc w:val="center"/>
                              <w:rPr>
                                <w:rFonts w:ascii="Arial" w:eastAsia="Arial" w:hAnsi="Arial"/>
                                <w:b/>
                                <w:sz w:val="23"/>
                                <w:lang w:val="en-US"/>
                              </w:rPr>
                            </w:pPr>
                            <w:r w:rsidRPr="00C429BD">
                              <w:rPr>
                                <w:rFonts w:ascii="Arial" w:eastAsia="Arial" w:hAnsi="Arial"/>
                                <w:b/>
                                <w:sz w:val="23"/>
                                <w:lang w:val="en-US"/>
                              </w:rPr>
                              <w:t>Coding of moving pictures and audio</w:t>
                            </w:r>
                          </w:p>
                          <w:p w14:paraId="3A497FA6" w14:textId="77777777" w:rsidR="00515CA5" w:rsidRPr="00C429BD" w:rsidRDefault="00515CA5" w:rsidP="00C429BD">
                            <w:pPr>
                              <w:widowControl w:val="0"/>
                              <w:tabs>
                                <w:tab w:val="clear" w:pos="403"/>
                              </w:tabs>
                              <w:spacing w:after="0" w:line="135" w:lineRule="exact"/>
                              <w:jc w:val="left"/>
                              <w:rPr>
                                <w:rFonts w:ascii="Times New Roman" w:eastAsia="Times New Roman" w:hAnsi="Times New Roman"/>
                                <w:sz w:val="24"/>
                                <w:lang w:val="en-US"/>
                              </w:rPr>
                            </w:pPr>
                          </w:p>
                          <w:p w14:paraId="30B2D92C" w14:textId="77777777" w:rsidR="00515CA5" w:rsidRPr="00C429BD" w:rsidRDefault="00515CA5" w:rsidP="00C429BD">
                            <w:pPr>
                              <w:widowControl w:val="0"/>
                              <w:tabs>
                                <w:tab w:val="clear" w:pos="403"/>
                              </w:tabs>
                              <w:spacing w:after="0" w:line="0" w:lineRule="atLeast"/>
                              <w:ind w:right="-39"/>
                              <w:jc w:val="center"/>
                              <w:rPr>
                                <w:rFonts w:ascii="Arial" w:eastAsia="Arial" w:hAnsi="Arial"/>
                                <w:b/>
                                <w:sz w:val="23"/>
                                <w:lang w:val="en-US"/>
                              </w:rPr>
                            </w:pPr>
                            <w:r w:rsidRPr="00C429BD">
                              <w:rPr>
                                <w:rFonts w:ascii="Arial" w:eastAsia="Arial" w:hAnsi="Arial"/>
                                <w:b/>
                                <w:sz w:val="23"/>
                                <w:lang w:val="en-US"/>
                              </w:rPr>
                              <w:t>Convenorship: Japan (JISC)</w:t>
                            </w:r>
                          </w:p>
                          <w:p w14:paraId="187AF24B" w14:textId="0698FB90" w:rsidR="00515CA5" w:rsidRPr="00CB6FF9" w:rsidRDefault="00515CA5" w:rsidP="00C429BD">
                            <w:pPr>
                              <w:tabs>
                                <w:tab w:val="left" w:pos="2880"/>
                              </w:tabs>
                              <w:spacing w:after="0" w:line="360" w:lineRule="auto"/>
                              <w:ind w:right="-20"/>
                              <w:rPr>
                                <w:rFonts w:ascii="Times New Roman" w:eastAsia="Times New Roman" w:hAnsi="Times New Roman"/>
                                <w:b/>
                                <w:bCs/>
                                <w:spacing w:val="2"/>
                                <w:w w:val="114"/>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C7CEC1"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35F7778A" w14:textId="77777777" w:rsidR="00515CA5" w:rsidRPr="00C429BD" w:rsidRDefault="00515CA5" w:rsidP="00C429BD">
                      <w:pPr>
                        <w:widowControl w:val="0"/>
                        <w:tabs>
                          <w:tab w:val="clear" w:pos="403"/>
                        </w:tabs>
                        <w:spacing w:after="0" w:line="0" w:lineRule="atLeast"/>
                        <w:ind w:right="-39"/>
                        <w:jc w:val="center"/>
                        <w:rPr>
                          <w:rFonts w:ascii="Arial" w:eastAsia="Arial" w:hAnsi="Arial"/>
                          <w:b/>
                          <w:sz w:val="23"/>
                          <w:lang w:val="en-US"/>
                        </w:rPr>
                      </w:pPr>
                      <w:r w:rsidRPr="00C429BD">
                        <w:rPr>
                          <w:rFonts w:ascii="Arial" w:eastAsia="Arial" w:hAnsi="Arial"/>
                          <w:b/>
                          <w:sz w:val="23"/>
                          <w:lang w:val="en-US"/>
                        </w:rPr>
                        <w:t>ISO/IEC JTC 1/SC 29/WG 11</w:t>
                      </w:r>
                    </w:p>
                    <w:p w14:paraId="71B1B3C2" w14:textId="77777777" w:rsidR="00515CA5" w:rsidRPr="00C429BD" w:rsidRDefault="00515CA5" w:rsidP="00C429BD">
                      <w:pPr>
                        <w:widowControl w:val="0"/>
                        <w:tabs>
                          <w:tab w:val="clear" w:pos="403"/>
                        </w:tabs>
                        <w:spacing w:after="0" w:line="135" w:lineRule="exact"/>
                        <w:jc w:val="left"/>
                        <w:rPr>
                          <w:rFonts w:ascii="Times New Roman" w:eastAsia="Times New Roman" w:hAnsi="Times New Roman"/>
                          <w:sz w:val="24"/>
                          <w:lang w:val="en-US"/>
                        </w:rPr>
                      </w:pPr>
                    </w:p>
                    <w:p w14:paraId="494A1662" w14:textId="77777777" w:rsidR="00515CA5" w:rsidRPr="00C429BD" w:rsidRDefault="00515CA5" w:rsidP="00C429BD">
                      <w:pPr>
                        <w:widowControl w:val="0"/>
                        <w:tabs>
                          <w:tab w:val="clear" w:pos="403"/>
                        </w:tabs>
                        <w:spacing w:after="0" w:line="0" w:lineRule="atLeast"/>
                        <w:ind w:right="-39"/>
                        <w:jc w:val="center"/>
                        <w:rPr>
                          <w:rFonts w:ascii="Arial" w:eastAsia="Arial" w:hAnsi="Arial"/>
                          <w:b/>
                          <w:sz w:val="23"/>
                          <w:lang w:val="en-US"/>
                        </w:rPr>
                      </w:pPr>
                      <w:r w:rsidRPr="00C429BD">
                        <w:rPr>
                          <w:rFonts w:ascii="Arial" w:eastAsia="Arial" w:hAnsi="Arial"/>
                          <w:b/>
                          <w:sz w:val="23"/>
                          <w:lang w:val="en-US"/>
                        </w:rPr>
                        <w:t>Coding of moving pictures and audio</w:t>
                      </w:r>
                    </w:p>
                    <w:p w14:paraId="3A497FA6" w14:textId="77777777" w:rsidR="00515CA5" w:rsidRPr="00C429BD" w:rsidRDefault="00515CA5" w:rsidP="00C429BD">
                      <w:pPr>
                        <w:widowControl w:val="0"/>
                        <w:tabs>
                          <w:tab w:val="clear" w:pos="403"/>
                        </w:tabs>
                        <w:spacing w:after="0" w:line="135" w:lineRule="exact"/>
                        <w:jc w:val="left"/>
                        <w:rPr>
                          <w:rFonts w:ascii="Times New Roman" w:eastAsia="Times New Roman" w:hAnsi="Times New Roman"/>
                          <w:sz w:val="24"/>
                          <w:lang w:val="en-US"/>
                        </w:rPr>
                      </w:pPr>
                    </w:p>
                    <w:p w14:paraId="30B2D92C" w14:textId="77777777" w:rsidR="00515CA5" w:rsidRPr="00C429BD" w:rsidRDefault="00515CA5" w:rsidP="00C429BD">
                      <w:pPr>
                        <w:widowControl w:val="0"/>
                        <w:tabs>
                          <w:tab w:val="clear" w:pos="403"/>
                        </w:tabs>
                        <w:spacing w:after="0" w:line="0" w:lineRule="atLeast"/>
                        <w:ind w:right="-39"/>
                        <w:jc w:val="center"/>
                        <w:rPr>
                          <w:rFonts w:ascii="Arial" w:eastAsia="Arial" w:hAnsi="Arial"/>
                          <w:b/>
                          <w:sz w:val="23"/>
                          <w:lang w:val="en-US"/>
                        </w:rPr>
                      </w:pPr>
                      <w:r w:rsidRPr="00C429BD">
                        <w:rPr>
                          <w:rFonts w:ascii="Arial" w:eastAsia="Arial" w:hAnsi="Arial"/>
                          <w:b/>
                          <w:sz w:val="23"/>
                          <w:lang w:val="en-US"/>
                        </w:rPr>
                        <w:t>Convenorship: Japan (JISC)</w:t>
                      </w:r>
                    </w:p>
                    <w:p w14:paraId="187AF24B" w14:textId="0698FB90" w:rsidR="00515CA5" w:rsidRPr="00CB6FF9" w:rsidRDefault="00515CA5" w:rsidP="00C429BD">
                      <w:pPr>
                        <w:tabs>
                          <w:tab w:val="left" w:pos="2880"/>
                        </w:tabs>
                        <w:spacing w:after="0" w:line="360" w:lineRule="auto"/>
                        <w:ind w:right="-20"/>
                        <w:rPr>
                          <w:rFonts w:ascii="Times New Roman" w:eastAsia="Times New Roman" w:hAnsi="Times New Roman"/>
                          <w:b/>
                          <w:bCs/>
                          <w:spacing w:val="2"/>
                          <w:w w:val="114"/>
                          <w:sz w:val="24"/>
                          <w:szCs w:val="24"/>
                        </w:rPr>
                      </w:pPr>
                    </w:p>
                  </w:txbxContent>
                </v:textbox>
                <w10:wrap type="square"/>
              </v:shape>
            </w:pict>
          </mc:Fallback>
        </mc:AlternateContent>
      </w:r>
      <w:r w:rsidRPr="000A2F18">
        <w:rPr>
          <w:noProof/>
        </w:rPr>
        <mc:AlternateContent>
          <mc:Choice Requires="wps">
            <w:drawing>
              <wp:anchor distT="0" distB="0" distL="114300" distR="114300" simplePos="0" relativeHeight="251661312" behindDoc="1" locked="0" layoutInCell="1" allowOverlap="1" wp14:anchorId="06C8A0D2" wp14:editId="59CE4073">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DCA72" w14:textId="2406BCD7" w:rsidR="00515CA5" w:rsidRDefault="00515CA5" w:rsidP="008F7882">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w:t>
                            </w:r>
                            <w:r w:rsidRPr="00B918B7">
                              <w:rPr>
                                <w:rFonts w:ascii="Times New Roman" w:eastAsia="Times New Roman" w:hAnsi="Times New Roman"/>
                                <w:b/>
                                <w:bCs/>
                                <w:spacing w:val="-16"/>
                                <w:sz w:val="44"/>
                                <w:szCs w:val="44"/>
                              </w:rPr>
                              <w:t>19</w:t>
                            </w:r>
                            <w:r>
                              <w:rPr>
                                <w:rFonts w:ascii="Times New Roman" w:eastAsia="Times New Roman" w:hAnsi="Times New Roman"/>
                                <w:b/>
                                <w:bCs/>
                                <w:spacing w:val="-16"/>
                                <w:sz w:val="44"/>
                                <w:szCs w:val="44"/>
                              </w:rPr>
                              <w:t>443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8A0D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" filled="f" stroked="f">
                <v:textbox inset="0,0,0,0">
                  <w:txbxContent>
                    <w:p w14:paraId="100DCA72" w14:textId="2406BCD7" w:rsidR="00515CA5" w:rsidRDefault="00515CA5" w:rsidP="008F7882">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w:t>
                      </w:r>
                      <w:r w:rsidRPr="00B918B7">
                        <w:rPr>
                          <w:rFonts w:ascii="Times New Roman" w:eastAsia="Times New Roman" w:hAnsi="Times New Roman"/>
                          <w:b/>
                          <w:bCs/>
                          <w:spacing w:val="-16"/>
                          <w:sz w:val="44"/>
                          <w:szCs w:val="44"/>
                        </w:rPr>
                        <w:t>19</w:t>
                      </w:r>
                      <w:r>
                        <w:rPr>
                          <w:rFonts w:ascii="Times New Roman" w:eastAsia="Times New Roman" w:hAnsi="Times New Roman"/>
                          <w:b/>
                          <w:bCs/>
                          <w:spacing w:val="-16"/>
                          <w:sz w:val="44"/>
                          <w:szCs w:val="44"/>
                        </w:rPr>
                        <w:t>443</w:t>
                      </w:r>
                    </w:p>
                  </w:txbxContent>
                </v:textbox>
                <w10:wrap anchorx="page" anchory="page"/>
              </v:shape>
            </w:pict>
          </mc:Fallback>
        </mc:AlternateContent>
      </w:r>
      <w:r w:rsidRPr="000A2F18">
        <w:rPr>
          <w:noProof/>
        </w:rPr>
        <w:drawing>
          <wp:anchor distT="0" distB="0" distL="114300" distR="114300" simplePos="0" relativeHeight="251659264" behindDoc="1" locked="0" layoutInCell="1" allowOverlap="1" wp14:anchorId="588B6367" wp14:editId="76714845">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2F18">
        <w:rPr>
          <w:noProof/>
        </w:rPr>
        <mc:AlternateContent>
          <mc:Choice Requires="wpg">
            <w:drawing>
              <wp:anchor distT="0" distB="0" distL="114300" distR="114300" simplePos="0" relativeHeight="251660288" behindDoc="1" locked="0" layoutInCell="1" allowOverlap="1" wp14:anchorId="72EE87CF" wp14:editId="43DCFD12">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C2B8AC"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r w:rsidR="00515CA5">
        <w:rPr>
          <w:sz w:val="20"/>
          <w:szCs w:val="20"/>
        </w:rPr>
        <w:tab/>
      </w:r>
    </w:p>
    <w:p w14:paraId="34EC68CB" w14:textId="77777777" w:rsidR="008F7882" w:rsidRPr="000A2F18" w:rsidRDefault="008F7882" w:rsidP="008F7882"/>
    <w:p w14:paraId="6C7CFB86"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11CA4456" w14:textId="77777777" w:rsidR="008F7882" w:rsidRPr="000A2F18" w:rsidRDefault="008F7882" w:rsidP="008F7882">
      <w:pPr>
        <w:tabs>
          <w:tab w:val="left" w:pos="2880"/>
        </w:tabs>
        <w:spacing w:after="0" w:line="240" w:lineRule="auto"/>
        <w:ind w:left="124" w:right="-20"/>
        <w:rPr>
          <w:rFonts w:ascii="Times New Roman" w:eastAsia="Times New Roman" w:hAnsi="Times New Roman"/>
          <w:b/>
          <w:bCs/>
          <w:sz w:val="24"/>
          <w:szCs w:val="24"/>
        </w:rPr>
      </w:pPr>
      <w:bookmarkStart w:id="1" w:name="_Hlk45462321"/>
      <w:bookmarkStart w:id="2" w:name="_GoBack"/>
      <w:r w:rsidRPr="000A2F18">
        <w:rPr>
          <w:rFonts w:ascii="Times New Roman" w:eastAsia="Times New Roman" w:hAnsi="Times New Roman"/>
          <w:b/>
          <w:bCs/>
          <w:sz w:val="24"/>
          <w:szCs w:val="24"/>
        </w:rPr>
        <w:t xml:space="preserve">Document type: </w:t>
      </w:r>
      <w:r w:rsidRPr="000A2F18">
        <w:rPr>
          <w:rFonts w:ascii="Times New Roman" w:eastAsia="Times New Roman" w:hAnsi="Times New Roman"/>
          <w:b/>
          <w:bCs/>
          <w:sz w:val="24"/>
          <w:szCs w:val="24"/>
        </w:rPr>
        <w:tab/>
      </w:r>
      <w:r w:rsidRPr="00C429BD">
        <w:rPr>
          <w:rFonts w:ascii="Times New Roman" w:eastAsia="Times New Roman" w:hAnsi="Times New Roman"/>
          <w:sz w:val="24"/>
          <w:szCs w:val="24"/>
        </w:rPr>
        <w:t>Approved WG 11 document</w:t>
      </w:r>
    </w:p>
    <w:p w14:paraId="17AC4613"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47090E89"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417F6A1F" w14:textId="1F71F281" w:rsidR="008F7882" w:rsidRPr="000A2F18" w:rsidRDefault="008F7882" w:rsidP="008F7882">
      <w:pPr>
        <w:tabs>
          <w:tab w:val="left" w:pos="2880"/>
        </w:tabs>
        <w:spacing w:after="0" w:line="240" w:lineRule="auto"/>
        <w:ind w:left="124" w:right="-20"/>
        <w:rPr>
          <w:rFonts w:ascii="Times New Roman" w:eastAsia="Times New Roman" w:hAnsi="Times New Roman"/>
          <w:b/>
          <w:bCs/>
          <w:sz w:val="24"/>
          <w:szCs w:val="24"/>
        </w:rPr>
      </w:pPr>
      <w:r w:rsidRPr="000A2F18">
        <w:rPr>
          <w:rFonts w:ascii="Times New Roman" w:eastAsia="Times New Roman" w:hAnsi="Times New Roman"/>
          <w:b/>
          <w:bCs/>
          <w:sz w:val="24"/>
          <w:szCs w:val="24"/>
        </w:rPr>
        <w:t xml:space="preserve">Title: </w:t>
      </w:r>
      <w:r w:rsidRPr="000A2F18">
        <w:rPr>
          <w:rFonts w:ascii="Times New Roman" w:eastAsia="Times New Roman" w:hAnsi="Times New Roman"/>
          <w:b/>
          <w:bCs/>
          <w:sz w:val="24"/>
          <w:szCs w:val="24"/>
        </w:rPr>
        <w:tab/>
      </w:r>
      <w:r w:rsidR="00623703" w:rsidRPr="00C429BD">
        <w:rPr>
          <w:rFonts w:ascii="Times New Roman" w:eastAsia="Times New Roman" w:hAnsi="Times New Roman"/>
          <w:sz w:val="24"/>
          <w:szCs w:val="24"/>
        </w:rPr>
        <w:t>WD on Video Decoding Interface for Immersive Media</w:t>
      </w:r>
    </w:p>
    <w:p w14:paraId="5017049F"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1E192E0B"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47080D26" w14:textId="77777777" w:rsidR="008F7882" w:rsidRPr="000A2F18" w:rsidRDefault="008F7882" w:rsidP="008F7882">
      <w:pPr>
        <w:tabs>
          <w:tab w:val="left" w:pos="2880"/>
        </w:tabs>
        <w:spacing w:after="0" w:line="240" w:lineRule="auto"/>
        <w:ind w:left="124" w:right="-20"/>
        <w:rPr>
          <w:rFonts w:ascii="Times New Roman" w:eastAsia="Times New Roman" w:hAnsi="Times New Roman"/>
          <w:b/>
          <w:bCs/>
          <w:sz w:val="24"/>
          <w:szCs w:val="24"/>
        </w:rPr>
      </w:pPr>
      <w:r w:rsidRPr="000A2F18">
        <w:rPr>
          <w:rFonts w:ascii="Times New Roman" w:eastAsia="Times New Roman" w:hAnsi="Times New Roman"/>
          <w:b/>
          <w:bCs/>
          <w:sz w:val="24"/>
          <w:szCs w:val="24"/>
        </w:rPr>
        <w:t>Status:</w:t>
      </w:r>
      <w:r w:rsidRPr="000A2F18">
        <w:rPr>
          <w:rFonts w:ascii="Times New Roman" w:eastAsia="Times New Roman" w:hAnsi="Times New Roman"/>
          <w:b/>
          <w:bCs/>
          <w:sz w:val="24"/>
          <w:szCs w:val="24"/>
        </w:rPr>
        <w:tab/>
      </w:r>
      <w:r w:rsidRPr="00C429BD">
        <w:rPr>
          <w:rFonts w:ascii="Times New Roman" w:eastAsia="Times New Roman" w:hAnsi="Times New Roman"/>
          <w:sz w:val="24"/>
          <w:szCs w:val="24"/>
        </w:rPr>
        <w:t>Approved</w:t>
      </w:r>
    </w:p>
    <w:p w14:paraId="1AED4AA4"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1C553545"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0BE95AAE" w14:textId="76039B06" w:rsidR="008F7882" w:rsidRPr="000A2F18" w:rsidRDefault="008F7882" w:rsidP="008F7882">
      <w:pPr>
        <w:tabs>
          <w:tab w:val="left" w:pos="2880"/>
        </w:tabs>
        <w:spacing w:after="0" w:line="240" w:lineRule="auto"/>
        <w:ind w:left="124" w:right="-20"/>
        <w:rPr>
          <w:rFonts w:ascii="Times New Roman" w:eastAsia="Times New Roman" w:hAnsi="Times New Roman"/>
          <w:b/>
          <w:bCs/>
          <w:sz w:val="24"/>
          <w:szCs w:val="24"/>
        </w:rPr>
      </w:pPr>
      <w:r w:rsidRPr="000A2F18">
        <w:rPr>
          <w:rFonts w:ascii="Times New Roman" w:eastAsia="Times New Roman" w:hAnsi="Times New Roman"/>
          <w:b/>
          <w:bCs/>
          <w:sz w:val="24"/>
          <w:szCs w:val="24"/>
        </w:rPr>
        <w:t>Date of document:</w:t>
      </w:r>
      <w:r w:rsidRPr="000A2F18">
        <w:rPr>
          <w:rFonts w:ascii="Times New Roman" w:eastAsia="Times New Roman" w:hAnsi="Times New Roman"/>
          <w:b/>
          <w:bCs/>
          <w:sz w:val="24"/>
          <w:szCs w:val="24"/>
        </w:rPr>
        <w:tab/>
      </w:r>
      <w:r w:rsidR="00623703" w:rsidRPr="00C429BD">
        <w:rPr>
          <w:rFonts w:ascii="Times New Roman" w:eastAsia="Times New Roman" w:hAnsi="Times New Roman"/>
          <w:sz w:val="24"/>
          <w:szCs w:val="24"/>
        </w:rPr>
        <w:t>2020</w:t>
      </w:r>
      <w:r w:rsidRPr="00C429BD">
        <w:rPr>
          <w:rFonts w:ascii="Times New Roman" w:eastAsia="Times New Roman" w:hAnsi="Times New Roman"/>
          <w:sz w:val="24"/>
          <w:szCs w:val="24"/>
        </w:rPr>
        <w:t>-</w:t>
      </w:r>
      <w:r w:rsidR="00623703" w:rsidRPr="00C429BD">
        <w:rPr>
          <w:rFonts w:ascii="Times New Roman" w:eastAsia="Times New Roman" w:hAnsi="Times New Roman"/>
          <w:sz w:val="24"/>
          <w:szCs w:val="24"/>
        </w:rPr>
        <w:t>0</w:t>
      </w:r>
      <w:r w:rsidR="00C429BD" w:rsidRPr="00C429BD">
        <w:rPr>
          <w:rFonts w:ascii="Times New Roman" w:eastAsia="Times New Roman" w:hAnsi="Times New Roman"/>
          <w:sz w:val="24"/>
          <w:szCs w:val="24"/>
        </w:rPr>
        <w:t>7</w:t>
      </w:r>
      <w:r w:rsidRPr="00C429BD">
        <w:rPr>
          <w:rFonts w:ascii="Times New Roman" w:eastAsia="Times New Roman" w:hAnsi="Times New Roman"/>
          <w:sz w:val="24"/>
          <w:szCs w:val="24"/>
        </w:rPr>
        <w:t>-</w:t>
      </w:r>
      <w:r w:rsidR="00C429BD" w:rsidRPr="00C429BD">
        <w:rPr>
          <w:rFonts w:ascii="Times New Roman" w:eastAsia="Times New Roman" w:hAnsi="Times New Roman"/>
          <w:sz w:val="24"/>
          <w:szCs w:val="24"/>
        </w:rPr>
        <w:t>12</w:t>
      </w:r>
    </w:p>
    <w:p w14:paraId="12488B0C"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040B09EE"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36889646" w14:textId="610C654E" w:rsidR="008F7882" w:rsidRPr="000A2F18" w:rsidRDefault="008F7882" w:rsidP="008F7882">
      <w:pPr>
        <w:tabs>
          <w:tab w:val="left" w:pos="2880"/>
        </w:tabs>
        <w:spacing w:after="0" w:line="240" w:lineRule="auto"/>
        <w:ind w:left="124" w:right="-20"/>
        <w:rPr>
          <w:rFonts w:ascii="Times New Roman" w:eastAsia="Times New Roman" w:hAnsi="Times New Roman"/>
          <w:b/>
          <w:bCs/>
          <w:sz w:val="24"/>
          <w:szCs w:val="24"/>
        </w:rPr>
      </w:pPr>
      <w:r w:rsidRPr="000A2F18">
        <w:rPr>
          <w:rFonts w:ascii="Times New Roman" w:eastAsia="Times New Roman" w:hAnsi="Times New Roman"/>
          <w:b/>
          <w:bCs/>
          <w:sz w:val="24"/>
          <w:szCs w:val="24"/>
        </w:rPr>
        <w:t xml:space="preserve">Source: </w:t>
      </w:r>
      <w:r w:rsidRPr="000A2F18">
        <w:rPr>
          <w:rFonts w:ascii="Times New Roman" w:eastAsia="Times New Roman" w:hAnsi="Times New Roman"/>
          <w:b/>
          <w:bCs/>
          <w:sz w:val="24"/>
          <w:szCs w:val="24"/>
        </w:rPr>
        <w:tab/>
      </w:r>
      <w:r w:rsidR="00C429BD" w:rsidRPr="00C429BD">
        <w:rPr>
          <w:rFonts w:ascii="Times New Roman" w:eastAsia="Times New Roman" w:hAnsi="Times New Roman"/>
          <w:sz w:val="24"/>
          <w:szCs w:val="24"/>
        </w:rPr>
        <w:t>Convenor, ISO/IEC JTC 1/SC 29/WG 11</w:t>
      </w:r>
    </w:p>
    <w:p w14:paraId="30F9D8B7"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7BFBC3C9"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17D18179" w14:textId="56D8920C" w:rsidR="008F7882" w:rsidRPr="000A2F18" w:rsidRDefault="008F7882" w:rsidP="008F7882">
      <w:pPr>
        <w:tabs>
          <w:tab w:val="left" w:pos="2880"/>
        </w:tabs>
        <w:spacing w:after="0" w:line="240" w:lineRule="auto"/>
        <w:ind w:left="124" w:right="-20"/>
        <w:rPr>
          <w:rFonts w:ascii="Times New Roman" w:eastAsia="Times New Roman" w:hAnsi="Times New Roman"/>
          <w:b/>
          <w:bCs/>
          <w:sz w:val="24"/>
          <w:szCs w:val="24"/>
        </w:rPr>
      </w:pPr>
      <w:r w:rsidRPr="000A2F18">
        <w:rPr>
          <w:rFonts w:ascii="Times New Roman" w:eastAsia="Times New Roman" w:hAnsi="Times New Roman"/>
          <w:b/>
          <w:bCs/>
          <w:sz w:val="24"/>
          <w:szCs w:val="24"/>
        </w:rPr>
        <w:t xml:space="preserve">No. of pages: </w:t>
      </w:r>
      <w:r w:rsidRPr="000A2F18">
        <w:rPr>
          <w:rFonts w:ascii="Times New Roman" w:eastAsia="Times New Roman" w:hAnsi="Times New Roman"/>
          <w:b/>
          <w:bCs/>
          <w:sz w:val="24"/>
          <w:szCs w:val="24"/>
        </w:rPr>
        <w:tab/>
      </w:r>
      <w:r w:rsidR="00687D94" w:rsidRPr="00C429BD">
        <w:rPr>
          <w:rFonts w:ascii="Times New Roman" w:eastAsia="Times New Roman" w:hAnsi="Times New Roman"/>
          <w:sz w:val="24"/>
          <w:szCs w:val="24"/>
        </w:rPr>
        <w:t>2</w:t>
      </w:r>
      <w:r w:rsidR="00A34569" w:rsidRPr="00C429BD">
        <w:rPr>
          <w:rFonts w:ascii="Times New Roman" w:eastAsia="Times New Roman" w:hAnsi="Times New Roman"/>
          <w:sz w:val="24"/>
          <w:szCs w:val="24"/>
        </w:rPr>
        <w:t>5</w:t>
      </w:r>
    </w:p>
    <w:p w14:paraId="5B60C34A"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2A30E0E6"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3030AA6D" w14:textId="62EE7D1D"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r w:rsidRPr="000A2F18">
        <w:rPr>
          <w:rFonts w:ascii="Times New Roman" w:eastAsia="Times New Roman" w:hAnsi="Times New Roman"/>
          <w:b/>
          <w:bCs/>
          <w:sz w:val="24"/>
          <w:szCs w:val="24"/>
        </w:rPr>
        <w:t xml:space="preserve">Email of convenor: </w:t>
      </w:r>
      <w:r w:rsidR="00623703" w:rsidRPr="000A2F18">
        <w:rPr>
          <w:rFonts w:ascii="Times New Roman" w:eastAsia="Times New Roman" w:hAnsi="Times New Roman"/>
          <w:b/>
          <w:bCs/>
          <w:sz w:val="24"/>
          <w:szCs w:val="24"/>
        </w:rPr>
        <w:tab/>
      </w:r>
      <w:r w:rsidR="00C429BD" w:rsidRPr="00C429BD">
        <w:rPr>
          <w:rFonts w:ascii="Times New Roman" w:eastAsia="Times New Roman" w:hAnsi="Times New Roman"/>
          <w:sz w:val="24"/>
          <w:szCs w:val="24"/>
        </w:rPr>
        <w:t>ostermann@tnt.uni-hannover.de</w:t>
      </w:r>
    </w:p>
    <w:p w14:paraId="5606ED64"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62CDEE57" w14:textId="77777777"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p>
    <w:p w14:paraId="113D77B8" w14:textId="413CDCFC" w:rsidR="008F7882" w:rsidRPr="000A2F18" w:rsidRDefault="008F7882" w:rsidP="00623703">
      <w:pPr>
        <w:tabs>
          <w:tab w:val="left" w:pos="2880"/>
        </w:tabs>
        <w:spacing w:after="0" w:line="240" w:lineRule="auto"/>
        <w:ind w:left="124" w:right="-20"/>
        <w:rPr>
          <w:rFonts w:ascii="Times New Roman" w:eastAsia="Times New Roman" w:hAnsi="Times New Roman"/>
          <w:b/>
          <w:bCs/>
          <w:sz w:val="24"/>
          <w:szCs w:val="24"/>
        </w:rPr>
      </w:pPr>
      <w:r w:rsidRPr="000A2F18">
        <w:rPr>
          <w:rFonts w:ascii="Times New Roman" w:eastAsia="Times New Roman" w:hAnsi="Times New Roman"/>
          <w:b/>
          <w:bCs/>
          <w:sz w:val="24"/>
          <w:szCs w:val="24"/>
        </w:rPr>
        <w:t xml:space="preserve">Committee URL: </w:t>
      </w:r>
      <w:r w:rsidR="00623703" w:rsidRPr="000A2F18">
        <w:rPr>
          <w:rFonts w:ascii="Times New Roman" w:eastAsia="Times New Roman" w:hAnsi="Times New Roman"/>
          <w:b/>
          <w:bCs/>
          <w:sz w:val="24"/>
          <w:szCs w:val="24"/>
        </w:rPr>
        <w:tab/>
      </w:r>
      <w:r w:rsidR="00C429BD" w:rsidRPr="00C429BD">
        <w:rPr>
          <w:rFonts w:ascii="Times New Roman" w:eastAsia="Times New Roman" w:hAnsi="Times New Roman"/>
          <w:sz w:val="24"/>
          <w:szCs w:val="24"/>
        </w:rPr>
        <w:t>http://isotc.iso.org/livelink/livelink/open/jtc1sc29</w:t>
      </w:r>
    </w:p>
    <w:bookmarkEnd w:id="1"/>
    <w:bookmarkEnd w:id="2"/>
    <w:p w14:paraId="7E2687D6" w14:textId="77777777" w:rsidR="008F7882" w:rsidRPr="000A2F18" w:rsidRDefault="008F7882" w:rsidP="008F7882">
      <w:pPr>
        <w:spacing w:after="0" w:line="240" w:lineRule="auto"/>
        <w:rPr>
          <w:rFonts w:ascii="Times New Roman" w:eastAsia="Times New Roman" w:hAnsi="Times New Roman"/>
          <w:b/>
          <w:bCs/>
          <w:spacing w:val="1"/>
          <w:w w:val="112"/>
          <w:sz w:val="24"/>
          <w:szCs w:val="24"/>
        </w:rPr>
      </w:pPr>
      <w:r w:rsidRPr="000A2F18">
        <w:rPr>
          <w:rFonts w:ascii="Times New Roman" w:eastAsia="Times New Roman" w:hAnsi="Times New Roman"/>
          <w:b/>
          <w:bCs/>
          <w:spacing w:val="1"/>
          <w:w w:val="112"/>
          <w:sz w:val="24"/>
          <w:szCs w:val="24"/>
        </w:rPr>
        <w:br w:type="page"/>
      </w:r>
    </w:p>
    <w:p w14:paraId="27360D36" w14:textId="77777777" w:rsidR="008F7882" w:rsidRPr="000A2F18" w:rsidRDefault="008F7882" w:rsidP="008F7882">
      <w:pPr>
        <w:spacing w:after="0" w:line="240" w:lineRule="auto"/>
        <w:jc w:val="center"/>
        <w:rPr>
          <w:rFonts w:ascii="Times New Roman" w:eastAsia="SimSun" w:hAnsi="Times New Roman"/>
          <w:b/>
          <w:sz w:val="28"/>
          <w:szCs w:val="24"/>
          <w:lang w:eastAsia="zh-CN"/>
        </w:rPr>
      </w:pPr>
      <w:r w:rsidRPr="000A2F18">
        <w:rPr>
          <w:rFonts w:ascii="Times New Roman" w:eastAsia="SimSun" w:hAnsi="Times New Roman"/>
          <w:b/>
          <w:sz w:val="28"/>
          <w:szCs w:val="24"/>
          <w:lang w:eastAsia="zh-CN"/>
        </w:rPr>
        <w:lastRenderedPageBreak/>
        <w:t>INTERNATIONAL ORGANISATION FOR STANDARDISATION</w:t>
      </w:r>
    </w:p>
    <w:p w14:paraId="5FA59CD1" w14:textId="77777777" w:rsidR="008F7882" w:rsidRPr="000A2F18" w:rsidRDefault="008F7882" w:rsidP="008F7882">
      <w:pPr>
        <w:spacing w:after="0" w:line="240" w:lineRule="auto"/>
        <w:jc w:val="center"/>
        <w:rPr>
          <w:rFonts w:ascii="Times New Roman" w:eastAsia="SimSun" w:hAnsi="Times New Roman"/>
          <w:b/>
          <w:sz w:val="28"/>
          <w:szCs w:val="24"/>
          <w:lang w:eastAsia="zh-CN"/>
        </w:rPr>
      </w:pPr>
      <w:r w:rsidRPr="000A2F18">
        <w:rPr>
          <w:rFonts w:ascii="Times New Roman" w:eastAsia="SimSun" w:hAnsi="Times New Roman"/>
          <w:b/>
          <w:sz w:val="28"/>
          <w:szCs w:val="24"/>
          <w:lang w:eastAsia="zh-CN"/>
        </w:rPr>
        <w:t>ORGANISATION INTERNATIONALE DE NORMALISATION</w:t>
      </w:r>
    </w:p>
    <w:p w14:paraId="6F7DF3B6" w14:textId="77777777" w:rsidR="008F7882" w:rsidRPr="000A2F18" w:rsidRDefault="008F7882" w:rsidP="008F7882">
      <w:pPr>
        <w:spacing w:after="0" w:line="240" w:lineRule="auto"/>
        <w:jc w:val="center"/>
        <w:rPr>
          <w:rFonts w:ascii="Times New Roman" w:eastAsia="SimSun" w:hAnsi="Times New Roman"/>
          <w:b/>
          <w:sz w:val="28"/>
          <w:szCs w:val="24"/>
          <w:lang w:eastAsia="zh-CN"/>
        </w:rPr>
      </w:pPr>
      <w:r w:rsidRPr="000A2F18">
        <w:rPr>
          <w:rFonts w:ascii="Times New Roman" w:eastAsia="SimSun" w:hAnsi="Times New Roman"/>
          <w:b/>
          <w:sz w:val="28"/>
          <w:szCs w:val="24"/>
          <w:lang w:eastAsia="zh-CN"/>
        </w:rPr>
        <w:t>ISO/IEC JTC 1/SC 29/WG 11</w:t>
      </w:r>
    </w:p>
    <w:p w14:paraId="4DFB7BA3" w14:textId="77777777" w:rsidR="008F7882" w:rsidRPr="000A2F18" w:rsidRDefault="008F7882" w:rsidP="008F7882">
      <w:pPr>
        <w:spacing w:after="0" w:line="240" w:lineRule="auto"/>
        <w:jc w:val="center"/>
        <w:rPr>
          <w:rFonts w:ascii="Times New Roman" w:eastAsia="SimSun" w:hAnsi="Times New Roman"/>
          <w:b/>
          <w:sz w:val="28"/>
          <w:szCs w:val="24"/>
          <w:lang w:eastAsia="zh-CN"/>
        </w:rPr>
      </w:pPr>
      <w:r w:rsidRPr="000A2F18">
        <w:rPr>
          <w:rFonts w:ascii="Times New Roman" w:eastAsia="SimSun" w:hAnsi="Times New Roman"/>
          <w:b/>
          <w:sz w:val="28"/>
          <w:szCs w:val="24"/>
          <w:lang w:eastAsia="zh-CN"/>
        </w:rPr>
        <w:t>CODING OF MOVING PICTURES AND AUDIO</w:t>
      </w:r>
    </w:p>
    <w:p w14:paraId="43C2F30F" w14:textId="77777777" w:rsidR="008F7882" w:rsidRPr="000A2F18" w:rsidRDefault="008F7882" w:rsidP="008F7882"/>
    <w:p w14:paraId="28F34DEF" w14:textId="3A78690A" w:rsidR="008F7882" w:rsidRPr="000A2F18" w:rsidRDefault="008F7882" w:rsidP="008F7882">
      <w:pPr>
        <w:spacing w:after="0" w:line="240" w:lineRule="auto"/>
        <w:jc w:val="right"/>
        <w:rPr>
          <w:rFonts w:ascii="Times New Roman" w:eastAsia="SimSun" w:hAnsi="Times New Roman"/>
          <w:b/>
          <w:sz w:val="48"/>
          <w:szCs w:val="24"/>
          <w:lang w:eastAsia="zh-CN"/>
        </w:rPr>
      </w:pPr>
      <w:r w:rsidRPr="000A2F18">
        <w:rPr>
          <w:rFonts w:ascii="Times New Roman" w:eastAsia="SimSun" w:hAnsi="Times New Roman"/>
          <w:b/>
          <w:sz w:val="28"/>
          <w:szCs w:val="24"/>
          <w:lang w:eastAsia="zh-CN"/>
        </w:rPr>
        <w:t xml:space="preserve">ISO/IEC JTC 1/SC 29/WG 11 </w:t>
      </w:r>
      <w:r w:rsidRPr="000A2F18">
        <w:rPr>
          <w:rFonts w:ascii="Times New Roman" w:eastAsia="SimSun" w:hAnsi="Times New Roman"/>
          <w:b/>
          <w:sz w:val="48"/>
          <w:szCs w:val="24"/>
          <w:lang w:eastAsia="zh-CN"/>
        </w:rPr>
        <w:t>N</w:t>
      </w:r>
      <w:r w:rsidR="00B918B7" w:rsidRPr="000A2F18">
        <w:t xml:space="preserve"> </w:t>
      </w:r>
      <w:r w:rsidR="00B918B7" w:rsidRPr="000A2F18">
        <w:rPr>
          <w:rFonts w:ascii="Times New Roman" w:eastAsia="SimSun" w:hAnsi="Times New Roman"/>
          <w:b/>
          <w:sz w:val="48"/>
          <w:szCs w:val="24"/>
          <w:lang w:eastAsia="zh-CN"/>
        </w:rPr>
        <w:t>19</w:t>
      </w:r>
      <w:r w:rsidR="00B02D3A">
        <w:rPr>
          <w:rFonts w:ascii="Times New Roman" w:eastAsia="SimSun" w:hAnsi="Times New Roman"/>
          <w:b/>
          <w:sz w:val="48"/>
          <w:szCs w:val="24"/>
          <w:lang w:eastAsia="zh-CN"/>
        </w:rPr>
        <w:t>443</w:t>
      </w:r>
    </w:p>
    <w:p w14:paraId="1901883E" w14:textId="321FF164" w:rsidR="008F7882" w:rsidRPr="000A2F18" w:rsidRDefault="006A0DA1" w:rsidP="008F7882">
      <w:pPr>
        <w:spacing w:after="0" w:line="240" w:lineRule="auto"/>
        <w:jc w:val="right"/>
        <w:rPr>
          <w:rFonts w:ascii="Times New Roman" w:eastAsia="SimSun" w:hAnsi="Times New Roman"/>
          <w:b/>
          <w:sz w:val="28"/>
          <w:szCs w:val="24"/>
          <w:lang w:eastAsia="zh-CN"/>
        </w:rPr>
      </w:pPr>
      <w:r>
        <w:rPr>
          <w:rFonts w:ascii="Times New Roman" w:eastAsia="SimSun" w:hAnsi="Times New Roman"/>
          <w:b/>
          <w:sz w:val="28"/>
          <w:szCs w:val="24"/>
          <w:lang w:eastAsia="zh-CN"/>
        </w:rPr>
        <w:t>Online</w:t>
      </w:r>
      <w:r w:rsidR="008F7882" w:rsidRPr="000A2F18">
        <w:rPr>
          <w:rFonts w:ascii="Times New Roman" w:eastAsia="SimSun" w:hAnsi="Times New Roman"/>
          <w:b/>
          <w:sz w:val="28"/>
          <w:szCs w:val="24"/>
          <w:lang w:eastAsia="zh-CN"/>
        </w:rPr>
        <w:t xml:space="preserve"> – </w:t>
      </w:r>
      <w:r w:rsidR="007A771B">
        <w:rPr>
          <w:rFonts w:ascii="Times New Roman" w:eastAsia="SimSun" w:hAnsi="Times New Roman"/>
          <w:b/>
          <w:sz w:val="28"/>
          <w:szCs w:val="24"/>
          <w:lang w:eastAsia="zh-CN"/>
        </w:rPr>
        <w:t>June</w:t>
      </w:r>
      <w:r w:rsidR="000A2F18">
        <w:rPr>
          <w:rFonts w:ascii="Times New Roman" w:eastAsia="SimSun" w:hAnsi="Times New Roman"/>
          <w:b/>
          <w:sz w:val="28"/>
          <w:szCs w:val="24"/>
          <w:lang w:eastAsia="zh-CN"/>
        </w:rPr>
        <w:t xml:space="preserve"> </w:t>
      </w:r>
      <w:r w:rsidR="008F7882" w:rsidRPr="000A2F18">
        <w:rPr>
          <w:rFonts w:ascii="Times New Roman" w:eastAsia="SimSun" w:hAnsi="Times New Roman"/>
          <w:b/>
          <w:sz w:val="28"/>
          <w:szCs w:val="24"/>
          <w:lang w:eastAsia="zh-CN"/>
        </w:rPr>
        <w:t>20</w:t>
      </w:r>
      <w:r w:rsidR="00E037F9" w:rsidRPr="000A2F18">
        <w:rPr>
          <w:rFonts w:ascii="Times New Roman" w:eastAsia="SimSun" w:hAnsi="Times New Roman"/>
          <w:b/>
          <w:sz w:val="28"/>
          <w:szCs w:val="24"/>
          <w:lang w:eastAsia="zh-CN"/>
        </w:rPr>
        <w:t>20</w:t>
      </w:r>
    </w:p>
    <w:p w14:paraId="6AD471C3" w14:textId="77777777" w:rsidR="008F7882" w:rsidRPr="000A2F18" w:rsidRDefault="008F7882" w:rsidP="008F7882">
      <w:pPr>
        <w:spacing w:after="0" w:line="240" w:lineRule="auto"/>
        <w:rPr>
          <w:rFonts w:ascii="Times New Roman" w:eastAsia="SimSun" w:hAnsi="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787"/>
      </w:tblGrid>
      <w:tr w:rsidR="008F7882" w:rsidRPr="000A2F18" w14:paraId="73D34961" w14:textId="77777777" w:rsidTr="00687D99">
        <w:tc>
          <w:tcPr>
            <w:tcW w:w="0" w:type="auto"/>
            <w:shd w:val="clear" w:color="auto" w:fill="auto"/>
          </w:tcPr>
          <w:p w14:paraId="731D2B5D" w14:textId="77777777" w:rsidR="008F7882" w:rsidRPr="000A2F18" w:rsidRDefault="008F7882" w:rsidP="00687D99">
            <w:pPr>
              <w:spacing w:after="0" w:line="240" w:lineRule="auto"/>
              <w:rPr>
                <w:rFonts w:ascii="Times New Roman" w:eastAsia="SimSun" w:hAnsi="Times New Roman"/>
                <w:b/>
                <w:sz w:val="28"/>
                <w:szCs w:val="24"/>
                <w:lang w:eastAsia="zh-CN"/>
              </w:rPr>
            </w:pPr>
            <w:r w:rsidRPr="000A2F18">
              <w:rPr>
                <w:rFonts w:ascii="Times New Roman" w:eastAsia="SimSun" w:hAnsi="Times New Roman"/>
                <w:b/>
                <w:sz w:val="28"/>
                <w:szCs w:val="24"/>
                <w:lang w:eastAsia="zh-CN"/>
              </w:rPr>
              <w:t>Source:</w:t>
            </w:r>
          </w:p>
        </w:tc>
        <w:tc>
          <w:tcPr>
            <w:tcW w:w="0" w:type="auto"/>
            <w:shd w:val="clear" w:color="auto" w:fill="auto"/>
          </w:tcPr>
          <w:p w14:paraId="411593C8" w14:textId="4BB0FA96" w:rsidR="008F7882" w:rsidRPr="000A2F18" w:rsidRDefault="008F7882" w:rsidP="00687D99">
            <w:pPr>
              <w:spacing w:after="0" w:line="240" w:lineRule="auto"/>
              <w:rPr>
                <w:rFonts w:ascii="Times New Roman" w:eastAsia="SimSun" w:hAnsi="Times New Roman"/>
                <w:b/>
                <w:sz w:val="28"/>
                <w:szCs w:val="24"/>
                <w:lang w:eastAsia="zh-CN"/>
              </w:rPr>
            </w:pPr>
            <w:r w:rsidRPr="000A2F18">
              <w:rPr>
                <w:rFonts w:ascii="Times New Roman" w:eastAsia="SimSun" w:hAnsi="Times New Roman"/>
                <w:b/>
                <w:sz w:val="28"/>
                <w:szCs w:val="24"/>
                <w:lang w:eastAsia="zh-CN"/>
              </w:rPr>
              <w:t>System</w:t>
            </w:r>
            <w:r w:rsidR="000A2F18">
              <w:rPr>
                <w:rFonts w:ascii="Times New Roman" w:eastAsia="SimSun" w:hAnsi="Times New Roman"/>
                <w:b/>
                <w:sz w:val="28"/>
                <w:szCs w:val="24"/>
                <w:lang w:eastAsia="zh-CN"/>
              </w:rPr>
              <w:t>s</w:t>
            </w:r>
            <w:r w:rsidRPr="000A2F18">
              <w:rPr>
                <w:rFonts w:ascii="Times New Roman" w:eastAsia="SimSun" w:hAnsi="Times New Roman"/>
                <w:b/>
                <w:sz w:val="28"/>
                <w:szCs w:val="24"/>
                <w:lang w:eastAsia="zh-CN"/>
              </w:rPr>
              <w:t xml:space="preserve"> </w:t>
            </w:r>
            <w:proofErr w:type="spellStart"/>
            <w:r w:rsidRPr="000A2F18">
              <w:rPr>
                <w:rFonts w:ascii="Times New Roman" w:eastAsia="SimSun" w:hAnsi="Times New Roman"/>
                <w:b/>
                <w:sz w:val="28"/>
                <w:szCs w:val="24"/>
                <w:lang w:eastAsia="zh-CN"/>
              </w:rPr>
              <w:t>SubGroup</w:t>
            </w:r>
            <w:proofErr w:type="spellEnd"/>
          </w:p>
        </w:tc>
      </w:tr>
      <w:tr w:rsidR="008F7882" w:rsidRPr="000A2F18" w14:paraId="311DBDCF" w14:textId="77777777" w:rsidTr="00687D99">
        <w:tc>
          <w:tcPr>
            <w:tcW w:w="0" w:type="auto"/>
            <w:shd w:val="clear" w:color="auto" w:fill="auto"/>
          </w:tcPr>
          <w:p w14:paraId="0BB2F365" w14:textId="77777777" w:rsidR="008F7882" w:rsidRPr="000A2F18" w:rsidRDefault="008F7882" w:rsidP="00687D99">
            <w:pPr>
              <w:spacing w:after="0" w:line="240" w:lineRule="auto"/>
              <w:rPr>
                <w:rFonts w:ascii="Times New Roman" w:eastAsia="SimSun" w:hAnsi="Times New Roman"/>
                <w:b/>
                <w:sz w:val="28"/>
                <w:szCs w:val="24"/>
                <w:lang w:eastAsia="zh-CN"/>
              </w:rPr>
            </w:pPr>
            <w:r w:rsidRPr="000A2F18">
              <w:rPr>
                <w:rFonts w:ascii="Times New Roman" w:eastAsia="SimSun" w:hAnsi="Times New Roman"/>
                <w:b/>
                <w:sz w:val="28"/>
                <w:szCs w:val="24"/>
                <w:lang w:eastAsia="zh-CN"/>
              </w:rPr>
              <w:t>Title:</w:t>
            </w:r>
          </w:p>
        </w:tc>
        <w:tc>
          <w:tcPr>
            <w:tcW w:w="0" w:type="auto"/>
            <w:shd w:val="clear" w:color="auto" w:fill="auto"/>
          </w:tcPr>
          <w:p w14:paraId="6B30258F" w14:textId="0F19096A" w:rsidR="008F7882" w:rsidRPr="000A2F18" w:rsidRDefault="000A2F18" w:rsidP="00687D99">
            <w:pPr>
              <w:spacing w:after="0" w:line="240" w:lineRule="auto"/>
              <w:rPr>
                <w:rFonts w:ascii="Times New Roman" w:eastAsia="SimSun" w:hAnsi="Times New Roman"/>
                <w:b/>
                <w:sz w:val="28"/>
                <w:szCs w:val="24"/>
                <w:lang w:eastAsia="zh-CN"/>
              </w:rPr>
            </w:pPr>
            <w:r w:rsidRPr="000A2F18">
              <w:rPr>
                <w:rFonts w:ascii="Times New Roman" w:eastAsia="SimSun" w:hAnsi="Times New Roman"/>
                <w:b/>
                <w:sz w:val="28"/>
                <w:szCs w:val="24"/>
                <w:lang w:eastAsia="zh-CN"/>
              </w:rPr>
              <w:t>WD on Video Decoding Interface for Immersive Media</w:t>
            </w:r>
          </w:p>
        </w:tc>
      </w:tr>
    </w:tbl>
    <w:p w14:paraId="5D07868A" w14:textId="77777777" w:rsidR="008F7882" w:rsidRPr="000A2F18" w:rsidRDefault="008F7882" w:rsidP="008F7882">
      <w:pPr>
        <w:spacing w:after="0" w:line="240" w:lineRule="auto"/>
        <w:rPr>
          <w:rFonts w:ascii="Times New Roman" w:eastAsia="SimSun" w:hAnsi="Times New Roman"/>
          <w:sz w:val="24"/>
          <w:szCs w:val="24"/>
          <w:lang w:eastAsia="zh-CN"/>
        </w:rPr>
      </w:pPr>
    </w:p>
    <w:p w14:paraId="04C13BE5" w14:textId="77777777" w:rsidR="008F7882" w:rsidRPr="000A2F18" w:rsidRDefault="008F7882" w:rsidP="008F7882">
      <w:pPr>
        <w:spacing w:after="0" w:line="240" w:lineRule="auto"/>
        <w:rPr>
          <w:rFonts w:ascii="Times New Roman" w:eastAsia="SimSun" w:hAnsi="Times New Roman"/>
          <w:sz w:val="24"/>
          <w:szCs w:val="24"/>
          <w:lang w:eastAsia="zh-CN"/>
        </w:rPr>
      </w:pPr>
    </w:p>
    <w:p w14:paraId="5E0B0422" w14:textId="44979355" w:rsidR="008F7882" w:rsidRPr="000A2F18" w:rsidRDefault="000A2F18" w:rsidP="000A2F18">
      <w:pPr>
        <w:spacing w:after="0" w:line="240" w:lineRule="auto"/>
        <w:jc w:val="center"/>
        <w:rPr>
          <w:rFonts w:ascii="Times New Roman" w:eastAsia="SimSun" w:hAnsi="Times New Roman"/>
          <w:sz w:val="24"/>
          <w:szCs w:val="24"/>
          <w:lang w:eastAsia="zh-CN"/>
        </w:rPr>
      </w:pPr>
      <w:r w:rsidRPr="000A2F18">
        <w:rPr>
          <w:rFonts w:ascii="Times New Roman" w:eastAsia="SimSun" w:hAnsi="Times New Roman"/>
          <w:b/>
          <w:sz w:val="28"/>
          <w:szCs w:val="24"/>
          <w:lang w:eastAsia="zh-CN"/>
        </w:rPr>
        <w:t>WD on Video Decoding Interface for Immersive Media</w:t>
      </w:r>
    </w:p>
    <w:p w14:paraId="67AA6E22" w14:textId="77777777" w:rsidR="008F7882" w:rsidRPr="000A2F18" w:rsidRDefault="008F7882" w:rsidP="008F7882">
      <w:pPr>
        <w:spacing w:after="0" w:line="240" w:lineRule="auto"/>
        <w:rPr>
          <w:rFonts w:ascii="Times New Roman" w:eastAsia="SimSun" w:hAnsi="Times New Roman"/>
          <w:sz w:val="24"/>
          <w:szCs w:val="24"/>
          <w:lang w:eastAsia="zh-CN"/>
        </w:rPr>
      </w:pPr>
      <w:r w:rsidRPr="000A2F18">
        <w:rPr>
          <w:rFonts w:ascii="Times New Roman" w:eastAsia="SimSun" w:hAnsi="Times New Roman"/>
          <w:sz w:val="24"/>
          <w:szCs w:val="24"/>
          <w:lang w:eastAsia="zh-CN"/>
        </w:rPr>
        <w:br w:type="page"/>
      </w:r>
    </w:p>
    <w:p w14:paraId="104FE9C4" w14:textId="77777777" w:rsidR="008F7882" w:rsidRPr="000A2F18" w:rsidRDefault="008F7882" w:rsidP="008F7882">
      <w:pPr>
        <w:spacing w:after="0" w:line="240" w:lineRule="auto"/>
        <w:rPr>
          <w:rFonts w:ascii="Times New Roman" w:eastAsia="SimSun" w:hAnsi="Times New Roman"/>
          <w:sz w:val="24"/>
          <w:szCs w:val="24"/>
          <w:lang w:eastAsia="zh-CN"/>
        </w:rPr>
      </w:pPr>
    </w:p>
    <w:p w14:paraId="572CC31F" w14:textId="5ACC1C65" w:rsidR="008F7882" w:rsidRPr="000A2F18" w:rsidRDefault="008F7882">
      <w:pPr>
        <w:tabs>
          <w:tab w:val="clear" w:pos="403"/>
        </w:tabs>
        <w:spacing w:after="0" w:line="240" w:lineRule="auto"/>
        <w:jc w:val="left"/>
        <w:rPr>
          <w:b/>
          <w:noProof/>
          <w:sz w:val="28"/>
          <w:szCs w:val="28"/>
        </w:rPr>
      </w:pPr>
    </w:p>
    <w:p w14:paraId="19DA8B58" w14:textId="2D29E360" w:rsidR="001A33D0" w:rsidRPr="000A2F18" w:rsidRDefault="001A33D0" w:rsidP="001A33D0">
      <w:pPr>
        <w:jc w:val="right"/>
        <w:rPr>
          <w:b/>
          <w:sz w:val="28"/>
          <w:szCs w:val="28"/>
        </w:rPr>
      </w:pPr>
      <w:r w:rsidRPr="000A2F18">
        <w:rPr>
          <w:b/>
          <w:noProof/>
          <w:sz w:val="28"/>
          <w:szCs w:val="28"/>
        </w:rPr>
        <w:t>ISO </w:t>
      </w:r>
      <w:r w:rsidR="00E1215E" w:rsidRPr="000A2F18">
        <w:rPr>
          <w:b/>
          <w:noProof/>
          <w:sz w:val="28"/>
          <w:szCs w:val="28"/>
        </w:rPr>
        <w:t>23090</w:t>
      </w:r>
      <w:r w:rsidRPr="000A2F18">
        <w:rPr>
          <w:b/>
          <w:noProof/>
          <w:sz w:val="28"/>
          <w:szCs w:val="28"/>
        </w:rPr>
        <w:t>-</w:t>
      </w:r>
      <w:r w:rsidR="00E1215E" w:rsidRPr="000A2F18">
        <w:rPr>
          <w:b/>
          <w:noProof/>
          <w:sz w:val="28"/>
          <w:szCs w:val="28"/>
        </w:rPr>
        <w:t>13</w:t>
      </w:r>
      <w:r w:rsidRPr="000A2F18">
        <w:rPr>
          <w:b/>
          <w:noProof/>
          <w:sz w:val="28"/>
          <w:szCs w:val="28"/>
        </w:rPr>
        <w:t>:</w:t>
      </w:r>
      <w:r w:rsidR="00E1215E" w:rsidRPr="000A2F18">
        <w:rPr>
          <w:b/>
          <w:noProof/>
          <w:sz w:val="28"/>
          <w:szCs w:val="28"/>
        </w:rPr>
        <w:t>202x</w:t>
      </w:r>
      <w:r w:rsidR="00FB2E11" w:rsidRPr="000A2F18">
        <w:rPr>
          <w:b/>
          <w:noProof/>
          <w:sz w:val="28"/>
          <w:szCs w:val="28"/>
        </w:rPr>
        <w:t>(</w:t>
      </w:r>
      <w:r w:rsidR="00EB023F" w:rsidRPr="000A2F18">
        <w:rPr>
          <w:b/>
          <w:noProof/>
          <w:sz w:val="28"/>
          <w:szCs w:val="28"/>
        </w:rPr>
        <w:t>E</w:t>
      </w:r>
      <w:r w:rsidRPr="000A2F18">
        <w:rPr>
          <w:b/>
          <w:noProof/>
          <w:sz w:val="28"/>
          <w:szCs w:val="28"/>
        </w:rPr>
        <w:t>)</w:t>
      </w:r>
    </w:p>
    <w:p w14:paraId="70206AAF" w14:textId="4F76BF38" w:rsidR="001A33D0" w:rsidRPr="000A2F18" w:rsidRDefault="001A33D0" w:rsidP="001A33D0">
      <w:pPr>
        <w:jc w:val="right"/>
      </w:pPr>
      <w:r w:rsidRPr="000A2F18">
        <w:rPr>
          <w:noProof/>
        </w:rPr>
        <w:t>ISO </w:t>
      </w:r>
      <w:r w:rsidRPr="000A2F18">
        <w:t>TC </w:t>
      </w:r>
      <w:r w:rsidR="00E1215E" w:rsidRPr="000A2F18">
        <w:rPr>
          <w:noProof/>
        </w:rPr>
        <w:t xml:space="preserve">1 </w:t>
      </w:r>
      <w:r w:rsidRPr="000A2F18">
        <w:t>SC </w:t>
      </w:r>
      <w:r w:rsidR="00E1215E" w:rsidRPr="000A2F18">
        <w:rPr>
          <w:noProof/>
        </w:rPr>
        <w:t>19</w:t>
      </w:r>
      <w:r w:rsidRPr="000A2F18">
        <w:t>/WG </w:t>
      </w:r>
      <w:r w:rsidR="00E1215E" w:rsidRPr="000A2F18">
        <w:t>1</w:t>
      </w:r>
    </w:p>
    <w:p w14:paraId="26A9B2DD" w14:textId="77777777" w:rsidR="001A33D0" w:rsidRPr="000A2F18" w:rsidRDefault="001A33D0" w:rsidP="001A33D0">
      <w:pPr>
        <w:spacing w:after="2000"/>
        <w:jc w:val="right"/>
      </w:pPr>
      <w:bookmarkStart w:id="3" w:name="CVP_Secretariat_Loca"/>
      <w:r w:rsidRPr="000A2F18">
        <w:t>Secretariat</w:t>
      </w:r>
      <w:bookmarkEnd w:id="3"/>
      <w:r w:rsidRPr="000A2F18">
        <w:t xml:space="preserve">: </w:t>
      </w:r>
      <w:r w:rsidRPr="000A2F18">
        <w:rPr>
          <w:noProof/>
        </w:rPr>
        <w:t>XXXX</w:t>
      </w:r>
    </w:p>
    <w:p w14:paraId="3A78AE22" w14:textId="63C56B37" w:rsidR="001A33D0" w:rsidRPr="000A2F18" w:rsidRDefault="00E1215E" w:rsidP="001A33D0">
      <w:pPr>
        <w:spacing w:before="2000"/>
      </w:pPr>
      <w:r w:rsidRPr="000A2F18">
        <w:rPr>
          <w:b/>
          <w:sz w:val="32"/>
          <w:szCs w:val="32"/>
        </w:rPr>
        <w:t>Information technology</w:t>
      </w:r>
      <w:r w:rsidR="009704D0" w:rsidRPr="000A2F18">
        <w:rPr>
          <w:b/>
          <w:sz w:val="32"/>
          <w:szCs w:val="32"/>
        </w:rPr>
        <w:t xml:space="preserve"> — </w:t>
      </w:r>
      <w:r w:rsidRPr="000A2F18">
        <w:rPr>
          <w:b/>
          <w:sz w:val="32"/>
          <w:szCs w:val="32"/>
        </w:rPr>
        <w:t>Coded representation of immersive media</w:t>
      </w:r>
      <w:r w:rsidR="009704D0" w:rsidRPr="000A2F18">
        <w:rPr>
          <w:b/>
          <w:sz w:val="32"/>
          <w:szCs w:val="32"/>
        </w:rPr>
        <w:t xml:space="preserve"> — Part </w:t>
      </w:r>
      <w:r w:rsidRPr="000A2F18">
        <w:rPr>
          <w:b/>
          <w:sz w:val="32"/>
          <w:szCs w:val="32"/>
        </w:rPr>
        <w:t>13</w:t>
      </w:r>
      <w:r w:rsidR="009704D0" w:rsidRPr="000A2F18">
        <w:rPr>
          <w:b/>
          <w:sz w:val="32"/>
          <w:szCs w:val="32"/>
        </w:rPr>
        <w:t xml:space="preserve">: </w:t>
      </w:r>
      <w:r w:rsidR="00B20B01" w:rsidRPr="000A2F18">
        <w:rPr>
          <w:b/>
          <w:sz w:val="32"/>
          <w:szCs w:val="32"/>
        </w:rPr>
        <w:t>Video Decoding Interface for Immersive Media</w:t>
      </w:r>
    </w:p>
    <w:p w14:paraId="42BD165C" w14:textId="77777777" w:rsidR="001A33D0" w:rsidRPr="000A2F18"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0A2F18">
        <w:rPr>
          <w:sz w:val="80"/>
          <w:szCs w:val="80"/>
        </w:rPr>
        <w:t>WD stage</w:t>
      </w:r>
    </w:p>
    <w:p w14:paraId="6B0F9040" w14:textId="77777777" w:rsidR="001A33D0" w:rsidRPr="000A2F18" w:rsidRDefault="001A33D0" w:rsidP="001A33D0">
      <w:pPr>
        <w:spacing w:after="120"/>
      </w:pPr>
    </w:p>
    <w:p w14:paraId="4F1DD65E" w14:textId="77777777" w:rsidR="001A33D0" w:rsidRPr="000A2F18"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0A2F18">
        <w:rPr>
          <w:b/>
          <w:sz w:val="20"/>
        </w:rPr>
        <w:t>Warning for WDs and CDs</w:t>
      </w:r>
    </w:p>
    <w:p w14:paraId="46B5BC60" w14:textId="77777777" w:rsidR="001A33D0" w:rsidRPr="000A2F18"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0A2F18">
        <w:rPr>
          <w:bCs/>
          <w:sz w:val="20"/>
        </w:rPr>
        <w:t>This document is not an ISO International Standard. It is distributed for review and comment. It is subject to change without notice and may not be referred to as an International Standard.</w:t>
      </w:r>
    </w:p>
    <w:p w14:paraId="45087BC0" w14:textId="77777777" w:rsidR="001A33D0" w:rsidRPr="000A2F18"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0A2F18">
        <w:rPr>
          <w:bCs/>
          <w:sz w:val="20"/>
        </w:rPr>
        <w:t>Recipients of this draft are invited to submit, with their comments, notification of any relevant patent rights of which they are aware and to provide supporting documentation.</w:t>
      </w:r>
    </w:p>
    <w:p w14:paraId="6269AC18" w14:textId="77777777" w:rsidR="001A33D0" w:rsidRPr="000A2F18" w:rsidRDefault="001A33D0" w:rsidP="001A33D0"/>
    <w:p w14:paraId="0AFC0244" w14:textId="77777777" w:rsidR="001A33D0" w:rsidRPr="000A2F18" w:rsidRDefault="001A33D0" w:rsidP="001A33D0">
      <w:pPr>
        <w:sectPr w:rsidR="001A33D0" w:rsidRPr="000A2F18" w:rsidSect="004421EF">
          <w:headerReference w:type="even" r:id="rId12"/>
          <w:headerReference w:type="default" r:id="rId13"/>
          <w:footerReference w:type="even" r:id="rId14"/>
          <w:type w:val="oddPage"/>
          <w:pgSz w:w="11906" w:h="16838" w:code="9"/>
          <w:pgMar w:top="794" w:right="1077" w:bottom="567" w:left="1077" w:header="709" w:footer="284" w:gutter="0"/>
          <w:cols w:space="720"/>
        </w:sectPr>
      </w:pPr>
    </w:p>
    <w:p w14:paraId="00EFB39D" w14:textId="352C4C6D" w:rsidR="001A33D0" w:rsidRPr="000A2F18"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0A2F18">
        <w:rPr>
          <w:color w:val="auto"/>
        </w:rPr>
        <w:lastRenderedPageBreak/>
        <w:t>© ISO 20</w:t>
      </w:r>
      <w:r w:rsidR="00EB023F" w:rsidRPr="000A2F18">
        <w:rPr>
          <w:color w:val="auto"/>
        </w:rPr>
        <w:t>20</w:t>
      </w:r>
    </w:p>
    <w:p w14:paraId="06CA3766"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0A2F18">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0A2F1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ISO copyright office</w:t>
      </w:r>
    </w:p>
    <w:p w14:paraId="459AE7FE"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CP 401</w:t>
      </w:r>
      <w:r w:rsidR="001A33D0" w:rsidRPr="000A2F18">
        <w:rPr>
          <w:color w:val="auto"/>
          <w:sz w:val="20"/>
        </w:rPr>
        <w:t xml:space="preserve"> • </w:t>
      </w:r>
      <w:r w:rsidRPr="000A2F18">
        <w:rPr>
          <w:color w:val="auto"/>
          <w:sz w:val="20"/>
        </w:rPr>
        <w:t xml:space="preserve">Ch. de </w:t>
      </w:r>
      <w:proofErr w:type="spellStart"/>
      <w:r w:rsidRPr="000A2F18">
        <w:rPr>
          <w:color w:val="auto"/>
          <w:sz w:val="20"/>
        </w:rPr>
        <w:t>Blandonnet</w:t>
      </w:r>
      <w:proofErr w:type="spellEnd"/>
      <w:r w:rsidRPr="000A2F18">
        <w:rPr>
          <w:color w:val="auto"/>
          <w:sz w:val="20"/>
        </w:rPr>
        <w:t xml:space="preserve"> 8</w:t>
      </w:r>
    </w:p>
    <w:p w14:paraId="62C2CBEF" w14:textId="77777777" w:rsidR="001A33D0" w:rsidRPr="000A2F1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CH-1214 Vernier, Geneva</w:t>
      </w:r>
    </w:p>
    <w:p w14:paraId="66166B16"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 xml:space="preserve">Phone: </w:t>
      </w:r>
      <w:r w:rsidR="001A33D0" w:rsidRPr="000A2F18">
        <w:rPr>
          <w:color w:val="auto"/>
          <w:sz w:val="20"/>
        </w:rPr>
        <w:t>+41 22 749 01 11</w:t>
      </w:r>
    </w:p>
    <w:p w14:paraId="05170DFA" w14:textId="77777777" w:rsidR="001A33D0" w:rsidRPr="000A2F1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Fax</w:t>
      </w:r>
      <w:r w:rsidR="00BC394B" w:rsidRPr="000A2F18">
        <w:rPr>
          <w:color w:val="auto"/>
          <w:sz w:val="20"/>
        </w:rPr>
        <w:t xml:space="preserve">: </w:t>
      </w:r>
      <w:r w:rsidRPr="000A2F18">
        <w:rPr>
          <w:color w:val="auto"/>
          <w:sz w:val="20"/>
        </w:rPr>
        <w:t>+41 22 749 09 47</w:t>
      </w:r>
    </w:p>
    <w:p w14:paraId="607FE145" w14:textId="77777777" w:rsidR="001A33D0" w:rsidRPr="000A2F1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0A2F18">
        <w:rPr>
          <w:color w:val="auto"/>
          <w:sz w:val="20"/>
        </w:rPr>
        <w:t xml:space="preserve">Email: </w:t>
      </w:r>
      <w:r w:rsidR="001A33D0" w:rsidRPr="000A2F18">
        <w:rPr>
          <w:color w:val="auto"/>
          <w:sz w:val="20"/>
        </w:rPr>
        <w:t>copyright@iso.org</w:t>
      </w:r>
    </w:p>
    <w:p w14:paraId="24F20FC6" w14:textId="77777777" w:rsidR="00BC394B" w:rsidRPr="000A2F18"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0A2F18">
        <w:rPr>
          <w:color w:val="auto"/>
          <w:sz w:val="20"/>
        </w:rPr>
        <w:t>Website: www.iso.org</w:t>
      </w:r>
    </w:p>
    <w:p w14:paraId="7553F47F" w14:textId="77777777" w:rsidR="001A33D0" w:rsidRPr="000A2F18"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0A2F18">
        <w:rPr>
          <w:color w:val="auto"/>
          <w:sz w:val="20"/>
        </w:rPr>
        <w:t>Published in Switzerland</w:t>
      </w:r>
    </w:p>
    <w:p w14:paraId="30D7969C" w14:textId="77777777" w:rsidR="001A33D0" w:rsidRPr="000A2F18" w:rsidRDefault="001A33D0" w:rsidP="001A33D0">
      <w:pPr>
        <w:pStyle w:val="zzContents"/>
        <w:spacing w:before="0"/>
      </w:pPr>
      <w:r w:rsidRPr="000A2F18">
        <w:lastRenderedPageBreak/>
        <w:t>Contents</w:t>
      </w:r>
    </w:p>
    <w:p w14:paraId="1B5BE496" w14:textId="55392D88" w:rsidR="00235C01" w:rsidRDefault="0054733A">
      <w:pPr>
        <w:pStyle w:val="TOC1"/>
        <w:rPr>
          <w:rFonts w:asciiTheme="minorHAnsi" w:eastAsiaTheme="minorEastAsia" w:hAnsiTheme="minorHAnsi" w:cstheme="minorBidi"/>
          <w:b w:val="0"/>
          <w:noProof/>
          <w:lang w:val="nl-NL" w:eastAsia="nl-NL"/>
        </w:rPr>
      </w:pPr>
      <w:r w:rsidRPr="000A2F18">
        <w:fldChar w:fldCharType="begin"/>
      </w:r>
      <w:r w:rsidRPr="000A2F18">
        <w:instrText xml:space="preserve"> TOC \o "</w:instrText>
      </w:r>
      <w:r w:rsidR="002C453D" w:rsidRPr="000A2F18">
        <w:instrText>1</w:instrText>
      </w:r>
      <w:r w:rsidRPr="000A2F18">
        <w:instrText xml:space="preserve">-3" \h \z \t "Heading 1;1;ANNEX;1;Biblio Title;1;Foreword Title;1;Intro Title;1" </w:instrText>
      </w:r>
      <w:r w:rsidRPr="000A2F18">
        <w:fldChar w:fldCharType="separate"/>
      </w:r>
      <w:hyperlink w:anchor="_Toc45461607" w:history="1">
        <w:r w:rsidR="00235C01" w:rsidRPr="0050406A">
          <w:rPr>
            <w:rStyle w:val="Hyperlink"/>
            <w:noProof/>
          </w:rPr>
          <w:t>Foreword</w:t>
        </w:r>
        <w:r w:rsidR="00235C01">
          <w:rPr>
            <w:noProof/>
            <w:webHidden/>
          </w:rPr>
          <w:tab/>
        </w:r>
        <w:r w:rsidR="00235C01">
          <w:rPr>
            <w:noProof/>
            <w:webHidden/>
          </w:rPr>
          <w:fldChar w:fldCharType="begin"/>
        </w:r>
        <w:r w:rsidR="00235C01">
          <w:rPr>
            <w:noProof/>
            <w:webHidden/>
          </w:rPr>
          <w:instrText xml:space="preserve"> PAGEREF _Toc45461607 \h </w:instrText>
        </w:r>
        <w:r w:rsidR="00235C01">
          <w:rPr>
            <w:noProof/>
            <w:webHidden/>
          </w:rPr>
        </w:r>
        <w:r w:rsidR="00235C01">
          <w:rPr>
            <w:noProof/>
            <w:webHidden/>
          </w:rPr>
          <w:fldChar w:fldCharType="separate"/>
        </w:r>
        <w:r w:rsidR="00235C01">
          <w:rPr>
            <w:noProof/>
            <w:webHidden/>
          </w:rPr>
          <w:t>vi</w:t>
        </w:r>
        <w:r w:rsidR="00235C01">
          <w:rPr>
            <w:noProof/>
            <w:webHidden/>
          </w:rPr>
          <w:fldChar w:fldCharType="end"/>
        </w:r>
      </w:hyperlink>
    </w:p>
    <w:p w14:paraId="2F5D09B0" w14:textId="369A289B" w:rsidR="00235C01" w:rsidRDefault="00515CA5">
      <w:pPr>
        <w:pStyle w:val="TOC1"/>
        <w:rPr>
          <w:rFonts w:asciiTheme="minorHAnsi" w:eastAsiaTheme="minorEastAsia" w:hAnsiTheme="minorHAnsi" w:cstheme="minorBidi"/>
          <w:b w:val="0"/>
          <w:noProof/>
          <w:lang w:val="nl-NL" w:eastAsia="nl-NL"/>
        </w:rPr>
      </w:pPr>
      <w:hyperlink w:anchor="_Toc45461608" w:history="1">
        <w:r w:rsidR="00235C01" w:rsidRPr="0050406A">
          <w:rPr>
            <w:rStyle w:val="Hyperlink"/>
            <w:noProof/>
          </w:rPr>
          <w:t>Introduction</w:t>
        </w:r>
        <w:r w:rsidR="00235C01">
          <w:rPr>
            <w:noProof/>
            <w:webHidden/>
          </w:rPr>
          <w:tab/>
        </w:r>
        <w:r w:rsidR="00235C01">
          <w:rPr>
            <w:noProof/>
            <w:webHidden/>
          </w:rPr>
          <w:fldChar w:fldCharType="begin"/>
        </w:r>
        <w:r w:rsidR="00235C01">
          <w:rPr>
            <w:noProof/>
            <w:webHidden/>
          </w:rPr>
          <w:instrText xml:space="preserve"> PAGEREF _Toc45461608 \h </w:instrText>
        </w:r>
        <w:r w:rsidR="00235C01">
          <w:rPr>
            <w:noProof/>
            <w:webHidden/>
          </w:rPr>
        </w:r>
        <w:r w:rsidR="00235C01">
          <w:rPr>
            <w:noProof/>
            <w:webHidden/>
          </w:rPr>
          <w:fldChar w:fldCharType="separate"/>
        </w:r>
        <w:r w:rsidR="00235C01">
          <w:rPr>
            <w:noProof/>
            <w:webHidden/>
          </w:rPr>
          <w:t>vii</w:t>
        </w:r>
        <w:r w:rsidR="00235C01">
          <w:rPr>
            <w:noProof/>
            <w:webHidden/>
          </w:rPr>
          <w:fldChar w:fldCharType="end"/>
        </w:r>
      </w:hyperlink>
    </w:p>
    <w:p w14:paraId="1F496B73" w14:textId="53495904" w:rsidR="00235C01" w:rsidRDefault="00515CA5">
      <w:pPr>
        <w:pStyle w:val="TOC1"/>
        <w:rPr>
          <w:rFonts w:asciiTheme="minorHAnsi" w:eastAsiaTheme="minorEastAsia" w:hAnsiTheme="minorHAnsi" w:cstheme="minorBidi"/>
          <w:b w:val="0"/>
          <w:noProof/>
          <w:lang w:val="nl-NL" w:eastAsia="nl-NL"/>
        </w:rPr>
      </w:pPr>
      <w:hyperlink w:anchor="_Toc45461609" w:history="1">
        <w:r w:rsidR="00235C01" w:rsidRPr="0050406A">
          <w:rPr>
            <w:rStyle w:val="Hyperlink"/>
            <w:noProof/>
          </w:rPr>
          <w:t>1</w:t>
        </w:r>
        <w:r w:rsidR="00235C01">
          <w:rPr>
            <w:rFonts w:asciiTheme="minorHAnsi" w:eastAsiaTheme="minorEastAsia" w:hAnsiTheme="minorHAnsi" w:cstheme="minorBidi"/>
            <w:b w:val="0"/>
            <w:noProof/>
            <w:lang w:val="nl-NL" w:eastAsia="nl-NL"/>
          </w:rPr>
          <w:tab/>
        </w:r>
        <w:r w:rsidR="00235C01" w:rsidRPr="0050406A">
          <w:rPr>
            <w:rStyle w:val="Hyperlink"/>
            <w:noProof/>
          </w:rPr>
          <w:t>Scope</w:t>
        </w:r>
        <w:r w:rsidR="00235C01">
          <w:rPr>
            <w:noProof/>
            <w:webHidden/>
          </w:rPr>
          <w:tab/>
        </w:r>
        <w:r w:rsidR="00235C01">
          <w:rPr>
            <w:noProof/>
            <w:webHidden/>
          </w:rPr>
          <w:fldChar w:fldCharType="begin"/>
        </w:r>
        <w:r w:rsidR="00235C01">
          <w:rPr>
            <w:noProof/>
            <w:webHidden/>
          </w:rPr>
          <w:instrText xml:space="preserve"> PAGEREF _Toc45461609 \h </w:instrText>
        </w:r>
        <w:r w:rsidR="00235C01">
          <w:rPr>
            <w:noProof/>
            <w:webHidden/>
          </w:rPr>
        </w:r>
        <w:r w:rsidR="00235C01">
          <w:rPr>
            <w:noProof/>
            <w:webHidden/>
          </w:rPr>
          <w:fldChar w:fldCharType="separate"/>
        </w:r>
        <w:r w:rsidR="00235C01">
          <w:rPr>
            <w:noProof/>
            <w:webHidden/>
          </w:rPr>
          <w:t>1</w:t>
        </w:r>
        <w:r w:rsidR="00235C01">
          <w:rPr>
            <w:noProof/>
            <w:webHidden/>
          </w:rPr>
          <w:fldChar w:fldCharType="end"/>
        </w:r>
      </w:hyperlink>
    </w:p>
    <w:p w14:paraId="5EABCB54" w14:textId="78401160" w:rsidR="00235C01" w:rsidRDefault="00515CA5">
      <w:pPr>
        <w:pStyle w:val="TOC1"/>
        <w:rPr>
          <w:rFonts w:asciiTheme="minorHAnsi" w:eastAsiaTheme="minorEastAsia" w:hAnsiTheme="minorHAnsi" w:cstheme="minorBidi"/>
          <w:b w:val="0"/>
          <w:noProof/>
          <w:lang w:val="nl-NL" w:eastAsia="nl-NL"/>
        </w:rPr>
      </w:pPr>
      <w:hyperlink w:anchor="_Toc45461610" w:history="1">
        <w:r w:rsidR="00235C01" w:rsidRPr="0050406A">
          <w:rPr>
            <w:rStyle w:val="Hyperlink"/>
            <w:noProof/>
          </w:rPr>
          <w:t>2</w:t>
        </w:r>
        <w:r w:rsidR="00235C01">
          <w:rPr>
            <w:rFonts w:asciiTheme="minorHAnsi" w:eastAsiaTheme="minorEastAsia" w:hAnsiTheme="minorHAnsi" w:cstheme="minorBidi"/>
            <w:b w:val="0"/>
            <w:noProof/>
            <w:lang w:val="nl-NL" w:eastAsia="nl-NL"/>
          </w:rPr>
          <w:tab/>
        </w:r>
        <w:r w:rsidR="00235C01" w:rsidRPr="0050406A">
          <w:rPr>
            <w:rStyle w:val="Hyperlink"/>
            <w:noProof/>
          </w:rPr>
          <w:t>Normative references</w:t>
        </w:r>
        <w:r w:rsidR="00235C01">
          <w:rPr>
            <w:noProof/>
            <w:webHidden/>
          </w:rPr>
          <w:tab/>
        </w:r>
        <w:r w:rsidR="00235C01">
          <w:rPr>
            <w:noProof/>
            <w:webHidden/>
          </w:rPr>
          <w:fldChar w:fldCharType="begin"/>
        </w:r>
        <w:r w:rsidR="00235C01">
          <w:rPr>
            <w:noProof/>
            <w:webHidden/>
          </w:rPr>
          <w:instrText xml:space="preserve"> PAGEREF _Toc45461610 \h </w:instrText>
        </w:r>
        <w:r w:rsidR="00235C01">
          <w:rPr>
            <w:noProof/>
            <w:webHidden/>
          </w:rPr>
        </w:r>
        <w:r w:rsidR="00235C01">
          <w:rPr>
            <w:noProof/>
            <w:webHidden/>
          </w:rPr>
          <w:fldChar w:fldCharType="separate"/>
        </w:r>
        <w:r w:rsidR="00235C01">
          <w:rPr>
            <w:noProof/>
            <w:webHidden/>
          </w:rPr>
          <w:t>1</w:t>
        </w:r>
        <w:r w:rsidR="00235C01">
          <w:rPr>
            <w:noProof/>
            <w:webHidden/>
          </w:rPr>
          <w:fldChar w:fldCharType="end"/>
        </w:r>
      </w:hyperlink>
    </w:p>
    <w:p w14:paraId="7FA44A53" w14:textId="211B9912" w:rsidR="00235C01" w:rsidRDefault="00515CA5">
      <w:pPr>
        <w:pStyle w:val="TOC1"/>
        <w:rPr>
          <w:rFonts w:asciiTheme="minorHAnsi" w:eastAsiaTheme="minorEastAsia" w:hAnsiTheme="minorHAnsi" w:cstheme="minorBidi"/>
          <w:b w:val="0"/>
          <w:noProof/>
          <w:lang w:val="nl-NL" w:eastAsia="nl-NL"/>
        </w:rPr>
      </w:pPr>
      <w:hyperlink w:anchor="_Toc45461611" w:history="1">
        <w:r w:rsidR="00235C01" w:rsidRPr="0050406A">
          <w:rPr>
            <w:rStyle w:val="Hyperlink"/>
            <w:noProof/>
          </w:rPr>
          <w:t>3</w:t>
        </w:r>
        <w:r w:rsidR="00235C01">
          <w:rPr>
            <w:rFonts w:asciiTheme="minorHAnsi" w:eastAsiaTheme="minorEastAsia" w:hAnsiTheme="minorHAnsi" w:cstheme="minorBidi"/>
            <w:b w:val="0"/>
            <w:noProof/>
            <w:lang w:val="nl-NL" w:eastAsia="nl-NL"/>
          </w:rPr>
          <w:tab/>
        </w:r>
        <w:r w:rsidR="00235C01" w:rsidRPr="0050406A">
          <w:rPr>
            <w:rStyle w:val="Hyperlink"/>
            <w:noProof/>
          </w:rPr>
          <w:t>Terms and definitions</w:t>
        </w:r>
        <w:r w:rsidR="00235C01">
          <w:rPr>
            <w:noProof/>
            <w:webHidden/>
          </w:rPr>
          <w:tab/>
        </w:r>
        <w:r w:rsidR="00235C01">
          <w:rPr>
            <w:noProof/>
            <w:webHidden/>
          </w:rPr>
          <w:fldChar w:fldCharType="begin"/>
        </w:r>
        <w:r w:rsidR="00235C01">
          <w:rPr>
            <w:noProof/>
            <w:webHidden/>
          </w:rPr>
          <w:instrText xml:space="preserve"> PAGEREF _Toc45461611 \h </w:instrText>
        </w:r>
        <w:r w:rsidR="00235C01">
          <w:rPr>
            <w:noProof/>
            <w:webHidden/>
          </w:rPr>
        </w:r>
        <w:r w:rsidR="00235C01">
          <w:rPr>
            <w:noProof/>
            <w:webHidden/>
          </w:rPr>
          <w:fldChar w:fldCharType="separate"/>
        </w:r>
        <w:r w:rsidR="00235C01">
          <w:rPr>
            <w:noProof/>
            <w:webHidden/>
          </w:rPr>
          <w:t>1</w:t>
        </w:r>
        <w:r w:rsidR="00235C01">
          <w:rPr>
            <w:noProof/>
            <w:webHidden/>
          </w:rPr>
          <w:fldChar w:fldCharType="end"/>
        </w:r>
      </w:hyperlink>
    </w:p>
    <w:p w14:paraId="5CC4592C" w14:textId="6368C7D9" w:rsidR="00235C01" w:rsidRDefault="00515CA5">
      <w:pPr>
        <w:pStyle w:val="TOC1"/>
        <w:rPr>
          <w:rFonts w:asciiTheme="minorHAnsi" w:eastAsiaTheme="minorEastAsia" w:hAnsiTheme="minorHAnsi" w:cstheme="minorBidi"/>
          <w:b w:val="0"/>
          <w:noProof/>
          <w:lang w:val="nl-NL" w:eastAsia="nl-NL"/>
        </w:rPr>
      </w:pPr>
      <w:hyperlink w:anchor="_Toc45461612" w:history="1">
        <w:r w:rsidR="00235C01" w:rsidRPr="0050406A">
          <w:rPr>
            <w:rStyle w:val="Hyperlink"/>
            <w:noProof/>
          </w:rPr>
          <w:t>4</w:t>
        </w:r>
        <w:r w:rsidR="00235C01">
          <w:rPr>
            <w:rFonts w:asciiTheme="minorHAnsi" w:eastAsiaTheme="minorEastAsia" w:hAnsiTheme="minorHAnsi" w:cstheme="minorBidi"/>
            <w:b w:val="0"/>
            <w:noProof/>
            <w:lang w:val="nl-NL" w:eastAsia="nl-NL"/>
          </w:rPr>
          <w:tab/>
        </w:r>
        <w:r w:rsidR="00235C01" w:rsidRPr="0050406A">
          <w:rPr>
            <w:rStyle w:val="Hyperlink"/>
            <w:noProof/>
          </w:rPr>
          <w:t>Timeline</w:t>
        </w:r>
        <w:r w:rsidR="00235C01">
          <w:rPr>
            <w:noProof/>
            <w:webHidden/>
          </w:rPr>
          <w:tab/>
        </w:r>
        <w:r w:rsidR="00235C01">
          <w:rPr>
            <w:noProof/>
            <w:webHidden/>
          </w:rPr>
          <w:fldChar w:fldCharType="begin"/>
        </w:r>
        <w:r w:rsidR="00235C01">
          <w:rPr>
            <w:noProof/>
            <w:webHidden/>
          </w:rPr>
          <w:instrText xml:space="preserve"> PAGEREF _Toc45461612 \h </w:instrText>
        </w:r>
        <w:r w:rsidR="00235C01">
          <w:rPr>
            <w:noProof/>
            <w:webHidden/>
          </w:rPr>
        </w:r>
        <w:r w:rsidR="00235C01">
          <w:rPr>
            <w:noProof/>
            <w:webHidden/>
          </w:rPr>
          <w:fldChar w:fldCharType="separate"/>
        </w:r>
        <w:r w:rsidR="00235C01">
          <w:rPr>
            <w:noProof/>
            <w:webHidden/>
          </w:rPr>
          <w:t>2</w:t>
        </w:r>
        <w:r w:rsidR="00235C01">
          <w:rPr>
            <w:noProof/>
            <w:webHidden/>
          </w:rPr>
          <w:fldChar w:fldCharType="end"/>
        </w:r>
      </w:hyperlink>
    </w:p>
    <w:p w14:paraId="739DD31C" w14:textId="246FA7E4" w:rsidR="00235C01" w:rsidRDefault="00515CA5">
      <w:pPr>
        <w:pStyle w:val="TOC1"/>
        <w:rPr>
          <w:rFonts w:asciiTheme="minorHAnsi" w:eastAsiaTheme="minorEastAsia" w:hAnsiTheme="minorHAnsi" w:cstheme="minorBidi"/>
          <w:b w:val="0"/>
          <w:noProof/>
          <w:lang w:val="nl-NL" w:eastAsia="nl-NL"/>
        </w:rPr>
      </w:pPr>
      <w:hyperlink w:anchor="_Toc45461613" w:history="1">
        <w:r w:rsidR="00235C01" w:rsidRPr="0050406A">
          <w:rPr>
            <w:rStyle w:val="Hyperlink"/>
            <w:noProof/>
          </w:rPr>
          <w:t>5</w:t>
        </w:r>
        <w:r w:rsidR="00235C01">
          <w:rPr>
            <w:rFonts w:asciiTheme="minorHAnsi" w:eastAsiaTheme="minorEastAsia" w:hAnsiTheme="minorHAnsi" w:cstheme="minorBidi"/>
            <w:b w:val="0"/>
            <w:noProof/>
            <w:lang w:val="nl-NL" w:eastAsia="nl-NL"/>
          </w:rPr>
          <w:tab/>
        </w:r>
        <w:r w:rsidR="00235C01" w:rsidRPr="0050406A">
          <w:rPr>
            <w:rStyle w:val="Hyperlink"/>
            <w:noProof/>
          </w:rPr>
          <w:t>Motivations</w:t>
        </w:r>
        <w:r w:rsidR="00235C01">
          <w:rPr>
            <w:noProof/>
            <w:webHidden/>
          </w:rPr>
          <w:tab/>
        </w:r>
        <w:r w:rsidR="00235C01">
          <w:rPr>
            <w:noProof/>
            <w:webHidden/>
          </w:rPr>
          <w:fldChar w:fldCharType="begin"/>
        </w:r>
        <w:r w:rsidR="00235C01">
          <w:rPr>
            <w:noProof/>
            <w:webHidden/>
          </w:rPr>
          <w:instrText xml:space="preserve"> PAGEREF _Toc45461613 \h </w:instrText>
        </w:r>
        <w:r w:rsidR="00235C01">
          <w:rPr>
            <w:noProof/>
            <w:webHidden/>
          </w:rPr>
        </w:r>
        <w:r w:rsidR="00235C01">
          <w:rPr>
            <w:noProof/>
            <w:webHidden/>
          </w:rPr>
          <w:fldChar w:fldCharType="separate"/>
        </w:r>
        <w:r w:rsidR="00235C01">
          <w:rPr>
            <w:noProof/>
            <w:webHidden/>
          </w:rPr>
          <w:t>2</w:t>
        </w:r>
        <w:r w:rsidR="00235C01">
          <w:rPr>
            <w:noProof/>
            <w:webHidden/>
          </w:rPr>
          <w:fldChar w:fldCharType="end"/>
        </w:r>
      </w:hyperlink>
    </w:p>
    <w:p w14:paraId="08B8C91E" w14:textId="5E13E28B" w:rsidR="00235C01" w:rsidRDefault="00515CA5">
      <w:pPr>
        <w:pStyle w:val="TOC1"/>
        <w:rPr>
          <w:rFonts w:asciiTheme="minorHAnsi" w:eastAsiaTheme="minorEastAsia" w:hAnsiTheme="minorHAnsi" w:cstheme="minorBidi"/>
          <w:b w:val="0"/>
          <w:noProof/>
          <w:lang w:val="nl-NL" w:eastAsia="nl-NL"/>
        </w:rPr>
      </w:pPr>
      <w:hyperlink w:anchor="_Toc45461614" w:history="1">
        <w:r w:rsidR="00235C01" w:rsidRPr="0050406A">
          <w:rPr>
            <w:rStyle w:val="Hyperlink"/>
            <w:noProof/>
          </w:rPr>
          <w:t>6</w:t>
        </w:r>
        <w:r w:rsidR="00235C01">
          <w:rPr>
            <w:rFonts w:asciiTheme="minorHAnsi" w:eastAsiaTheme="minorEastAsia" w:hAnsiTheme="minorHAnsi" w:cstheme="minorBidi"/>
            <w:b w:val="0"/>
            <w:noProof/>
            <w:lang w:val="nl-NL" w:eastAsia="nl-NL"/>
          </w:rPr>
          <w:tab/>
        </w:r>
        <w:r w:rsidR="00235C01" w:rsidRPr="0050406A">
          <w:rPr>
            <w:rStyle w:val="Hyperlink"/>
            <w:noProof/>
          </w:rPr>
          <w:t>Video Decoding Engine</w:t>
        </w:r>
        <w:r w:rsidR="00235C01">
          <w:rPr>
            <w:noProof/>
            <w:webHidden/>
          </w:rPr>
          <w:tab/>
        </w:r>
        <w:r w:rsidR="00235C01">
          <w:rPr>
            <w:noProof/>
            <w:webHidden/>
          </w:rPr>
          <w:fldChar w:fldCharType="begin"/>
        </w:r>
        <w:r w:rsidR="00235C01">
          <w:rPr>
            <w:noProof/>
            <w:webHidden/>
          </w:rPr>
          <w:instrText xml:space="preserve"> PAGEREF _Toc45461614 \h </w:instrText>
        </w:r>
        <w:r w:rsidR="00235C01">
          <w:rPr>
            <w:noProof/>
            <w:webHidden/>
          </w:rPr>
        </w:r>
        <w:r w:rsidR="00235C01">
          <w:rPr>
            <w:noProof/>
            <w:webHidden/>
          </w:rPr>
          <w:fldChar w:fldCharType="separate"/>
        </w:r>
        <w:r w:rsidR="00235C01">
          <w:rPr>
            <w:noProof/>
            <w:webHidden/>
          </w:rPr>
          <w:t>2</w:t>
        </w:r>
        <w:r w:rsidR="00235C01">
          <w:rPr>
            <w:noProof/>
            <w:webHidden/>
          </w:rPr>
          <w:fldChar w:fldCharType="end"/>
        </w:r>
      </w:hyperlink>
    </w:p>
    <w:p w14:paraId="340845C3" w14:textId="23F96241" w:rsidR="00235C01" w:rsidRDefault="00515CA5">
      <w:pPr>
        <w:pStyle w:val="TOC2"/>
        <w:rPr>
          <w:rFonts w:asciiTheme="minorHAnsi" w:eastAsiaTheme="minorEastAsia" w:hAnsiTheme="minorHAnsi" w:cstheme="minorBidi"/>
          <w:b w:val="0"/>
          <w:noProof/>
          <w:lang w:val="nl-NL" w:eastAsia="nl-NL"/>
        </w:rPr>
      </w:pPr>
      <w:hyperlink w:anchor="_Toc45461615" w:history="1">
        <w:r w:rsidR="00235C01" w:rsidRPr="0050406A">
          <w:rPr>
            <w:rStyle w:val="Hyperlink"/>
            <w:noProof/>
          </w:rPr>
          <w:t>6.1</w:t>
        </w:r>
        <w:r w:rsidR="00235C01">
          <w:rPr>
            <w:rFonts w:asciiTheme="minorHAnsi" w:eastAsiaTheme="minorEastAsia" w:hAnsiTheme="minorHAnsi" w:cstheme="minorBidi"/>
            <w:b w:val="0"/>
            <w:noProof/>
            <w:lang w:val="nl-NL" w:eastAsia="nl-NL"/>
          </w:rPr>
          <w:tab/>
        </w:r>
        <w:r w:rsidR="00235C01" w:rsidRPr="0050406A">
          <w:rPr>
            <w:rStyle w:val="Hyperlink"/>
            <w:noProof/>
          </w:rPr>
          <w:t>General</w:t>
        </w:r>
        <w:r w:rsidR="00235C01">
          <w:rPr>
            <w:noProof/>
            <w:webHidden/>
          </w:rPr>
          <w:tab/>
        </w:r>
        <w:r w:rsidR="00235C01">
          <w:rPr>
            <w:noProof/>
            <w:webHidden/>
          </w:rPr>
          <w:fldChar w:fldCharType="begin"/>
        </w:r>
        <w:r w:rsidR="00235C01">
          <w:rPr>
            <w:noProof/>
            <w:webHidden/>
          </w:rPr>
          <w:instrText xml:space="preserve"> PAGEREF _Toc45461615 \h </w:instrText>
        </w:r>
        <w:r w:rsidR="00235C01">
          <w:rPr>
            <w:noProof/>
            <w:webHidden/>
          </w:rPr>
        </w:r>
        <w:r w:rsidR="00235C01">
          <w:rPr>
            <w:noProof/>
            <w:webHidden/>
          </w:rPr>
          <w:fldChar w:fldCharType="separate"/>
        </w:r>
        <w:r w:rsidR="00235C01">
          <w:rPr>
            <w:noProof/>
            <w:webHidden/>
          </w:rPr>
          <w:t>2</w:t>
        </w:r>
        <w:r w:rsidR="00235C01">
          <w:rPr>
            <w:noProof/>
            <w:webHidden/>
          </w:rPr>
          <w:fldChar w:fldCharType="end"/>
        </w:r>
      </w:hyperlink>
    </w:p>
    <w:p w14:paraId="3C6916B8" w14:textId="7B69854A" w:rsidR="00235C01" w:rsidRDefault="00515CA5">
      <w:pPr>
        <w:pStyle w:val="TOC2"/>
        <w:rPr>
          <w:rFonts w:asciiTheme="minorHAnsi" w:eastAsiaTheme="minorEastAsia" w:hAnsiTheme="minorHAnsi" w:cstheme="minorBidi"/>
          <w:b w:val="0"/>
          <w:noProof/>
          <w:lang w:val="nl-NL" w:eastAsia="nl-NL"/>
        </w:rPr>
      </w:pPr>
      <w:hyperlink w:anchor="_Toc45461616" w:history="1">
        <w:r w:rsidR="00235C01" w:rsidRPr="0050406A">
          <w:rPr>
            <w:rStyle w:val="Hyperlink"/>
            <w:noProof/>
          </w:rPr>
          <w:t>6.2</w:t>
        </w:r>
        <w:r w:rsidR="00235C01">
          <w:rPr>
            <w:rFonts w:asciiTheme="minorHAnsi" w:eastAsiaTheme="minorEastAsia" w:hAnsiTheme="minorHAnsi" w:cstheme="minorBidi"/>
            <w:b w:val="0"/>
            <w:noProof/>
            <w:lang w:val="nl-NL" w:eastAsia="nl-NL"/>
          </w:rPr>
          <w:tab/>
        </w:r>
        <w:r w:rsidR="00235C01" w:rsidRPr="0050406A">
          <w:rPr>
            <w:rStyle w:val="Hyperlink"/>
            <w:noProof/>
          </w:rPr>
          <w:t>Input Video Decoding Interface</w:t>
        </w:r>
        <w:r w:rsidR="00235C01">
          <w:rPr>
            <w:noProof/>
            <w:webHidden/>
          </w:rPr>
          <w:tab/>
        </w:r>
        <w:r w:rsidR="00235C01">
          <w:rPr>
            <w:noProof/>
            <w:webHidden/>
          </w:rPr>
          <w:fldChar w:fldCharType="begin"/>
        </w:r>
        <w:r w:rsidR="00235C01">
          <w:rPr>
            <w:noProof/>
            <w:webHidden/>
          </w:rPr>
          <w:instrText xml:space="preserve"> PAGEREF _Toc45461616 \h </w:instrText>
        </w:r>
        <w:r w:rsidR="00235C01">
          <w:rPr>
            <w:noProof/>
            <w:webHidden/>
          </w:rPr>
        </w:r>
        <w:r w:rsidR="00235C01">
          <w:rPr>
            <w:noProof/>
            <w:webHidden/>
          </w:rPr>
          <w:fldChar w:fldCharType="separate"/>
        </w:r>
        <w:r w:rsidR="00235C01">
          <w:rPr>
            <w:noProof/>
            <w:webHidden/>
          </w:rPr>
          <w:t>4</w:t>
        </w:r>
        <w:r w:rsidR="00235C01">
          <w:rPr>
            <w:noProof/>
            <w:webHidden/>
          </w:rPr>
          <w:fldChar w:fldCharType="end"/>
        </w:r>
      </w:hyperlink>
    </w:p>
    <w:p w14:paraId="26995242" w14:textId="58DB735B" w:rsidR="00235C01" w:rsidRDefault="00515CA5">
      <w:pPr>
        <w:pStyle w:val="TOC2"/>
        <w:rPr>
          <w:rFonts w:asciiTheme="minorHAnsi" w:eastAsiaTheme="minorEastAsia" w:hAnsiTheme="minorHAnsi" w:cstheme="minorBidi"/>
          <w:b w:val="0"/>
          <w:noProof/>
          <w:lang w:val="nl-NL" w:eastAsia="nl-NL"/>
        </w:rPr>
      </w:pPr>
      <w:hyperlink w:anchor="_Toc45461617" w:history="1">
        <w:r w:rsidR="00235C01" w:rsidRPr="0050406A">
          <w:rPr>
            <w:rStyle w:val="Hyperlink"/>
            <w:noProof/>
          </w:rPr>
          <w:t>6.3</w:t>
        </w:r>
        <w:r w:rsidR="00235C01">
          <w:rPr>
            <w:rFonts w:asciiTheme="minorHAnsi" w:eastAsiaTheme="minorEastAsia" w:hAnsiTheme="minorHAnsi" w:cstheme="minorBidi"/>
            <w:b w:val="0"/>
            <w:noProof/>
            <w:lang w:val="nl-NL" w:eastAsia="nl-NL"/>
          </w:rPr>
          <w:tab/>
        </w:r>
        <w:r w:rsidR="00235C01" w:rsidRPr="0050406A">
          <w:rPr>
            <w:rStyle w:val="Hyperlink"/>
            <w:noProof/>
          </w:rPr>
          <w:t>Output Video Decoding Interface</w:t>
        </w:r>
        <w:r w:rsidR="00235C01">
          <w:rPr>
            <w:noProof/>
            <w:webHidden/>
          </w:rPr>
          <w:tab/>
        </w:r>
        <w:r w:rsidR="00235C01">
          <w:rPr>
            <w:noProof/>
            <w:webHidden/>
          </w:rPr>
          <w:fldChar w:fldCharType="begin"/>
        </w:r>
        <w:r w:rsidR="00235C01">
          <w:rPr>
            <w:noProof/>
            <w:webHidden/>
          </w:rPr>
          <w:instrText xml:space="preserve"> PAGEREF _Toc45461617 \h </w:instrText>
        </w:r>
        <w:r w:rsidR="00235C01">
          <w:rPr>
            <w:noProof/>
            <w:webHidden/>
          </w:rPr>
        </w:r>
        <w:r w:rsidR="00235C01">
          <w:rPr>
            <w:noProof/>
            <w:webHidden/>
          </w:rPr>
          <w:fldChar w:fldCharType="separate"/>
        </w:r>
        <w:r w:rsidR="00235C01">
          <w:rPr>
            <w:noProof/>
            <w:webHidden/>
          </w:rPr>
          <w:t>4</w:t>
        </w:r>
        <w:r w:rsidR="00235C01">
          <w:rPr>
            <w:noProof/>
            <w:webHidden/>
          </w:rPr>
          <w:fldChar w:fldCharType="end"/>
        </w:r>
      </w:hyperlink>
    </w:p>
    <w:p w14:paraId="62F57768" w14:textId="691DA0FC" w:rsidR="00235C01" w:rsidRDefault="00515CA5">
      <w:pPr>
        <w:pStyle w:val="TOC2"/>
        <w:rPr>
          <w:rFonts w:asciiTheme="minorHAnsi" w:eastAsiaTheme="minorEastAsia" w:hAnsiTheme="minorHAnsi" w:cstheme="minorBidi"/>
          <w:b w:val="0"/>
          <w:noProof/>
          <w:lang w:val="nl-NL" w:eastAsia="nl-NL"/>
        </w:rPr>
      </w:pPr>
      <w:hyperlink w:anchor="_Toc45461618" w:history="1">
        <w:r w:rsidR="00235C01" w:rsidRPr="0050406A">
          <w:rPr>
            <w:rStyle w:val="Hyperlink"/>
            <w:noProof/>
          </w:rPr>
          <w:t>6.4</w:t>
        </w:r>
        <w:r w:rsidR="00235C01">
          <w:rPr>
            <w:rFonts w:asciiTheme="minorHAnsi" w:eastAsiaTheme="minorEastAsia" w:hAnsiTheme="minorHAnsi" w:cstheme="minorBidi"/>
            <w:b w:val="0"/>
            <w:noProof/>
            <w:lang w:val="nl-NL" w:eastAsia="nl-NL"/>
          </w:rPr>
          <w:tab/>
        </w:r>
        <w:r w:rsidR="00235C01" w:rsidRPr="0050406A">
          <w:rPr>
            <w:rStyle w:val="Hyperlink"/>
            <w:noProof/>
          </w:rPr>
          <w:t>Control interface to the Video Decoding Interface</w:t>
        </w:r>
        <w:r w:rsidR="00235C01">
          <w:rPr>
            <w:noProof/>
            <w:webHidden/>
          </w:rPr>
          <w:tab/>
        </w:r>
        <w:r w:rsidR="00235C01">
          <w:rPr>
            <w:noProof/>
            <w:webHidden/>
          </w:rPr>
          <w:fldChar w:fldCharType="begin"/>
        </w:r>
        <w:r w:rsidR="00235C01">
          <w:rPr>
            <w:noProof/>
            <w:webHidden/>
          </w:rPr>
          <w:instrText xml:space="preserve"> PAGEREF _Toc45461618 \h </w:instrText>
        </w:r>
        <w:r w:rsidR="00235C01">
          <w:rPr>
            <w:noProof/>
            <w:webHidden/>
          </w:rPr>
        </w:r>
        <w:r w:rsidR="00235C01">
          <w:rPr>
            <w:noProof/>
            <w:webHidden/>
          </w:rPr>
          <w:fldChar w:fldCharType="separate"/>
        </w:r>
        <w:r w:rsidR="00235C01">
          <w:rPr>
            <w:noProof/>
            <w:webHidden/>
          </w:rPr>
          <w:t>4</w:t>
        </w:r>
        <w:r w:rsidR="00235C01">
          <w:rPr>
            <w:noProof/>
            <w:webHidden/>
          </w:rPr>
          <w:fldChar w:fldCharType="end"/>
        </w:r>
      </w:hyperlink>
    </w:p>
    <w:p w14:paraId="7DF2AAEB" w14:textId="292D14C2" w:rsidR="00235C01" w:rsidRDefault="00515CA5">
      <w:pPr>
        <w:pStyle w:val="TOC3"/>
        <w:rPr>
          <w:rFonts w:asciiTheme="minorHAnsi" w:eastAsiaTheme="minorEastAsia" w:hAnsiTheme="minorHAnsi" w:cstheme="minorBidi"/>
          <w:b w:val="0"/>
          <w:noProof/>
          <w:lang w:val="nl-NL" w:eastAsia="nl-NL"/>
        </w:rPr>
      </w:pPr>
      <w:hyperlink w:anchor="_Toc45461619" w:history="1">
        <w:r w:rsidR="00235C01" w:rsidRPr="0050406A">
          <w:rPr>
            <w:rStyle w:val="Hyperlink"/>
            <w:noProof/>
          </w:rPr>
          <w:t>6.4.1</w:t>
        </w:r>
        <w:r w:rsidR="00235C01">
          <w:rPr>
            <w:rFonts w:asciiTheme="minorHAnsi" w:eastAsiaTheme="minorEastAsia" w:hAnsiTheme="minorHAnsi" w:cstheme="minorBidi"/>
            <w:b w:val="0"/>
            <w:noProof/>
            <w:lang w:val="nl-NL" w:eastAsia="nl-NL"/>
          </w:rPr>
          <w:tab/>
        </w:r>
        <w:r w:rsidR="00235C01" w:rsidRPr="0050406A">
          <w:rPr>
            <w:rStyle w:val="Hyperlink"/>
            <w:noProof/>
          </w:rPr>
          <w:t>Functions</w:t>
        </w:r>
        <w:r w:rsidR="00235C01">
          <w:rPr>
            <w:noProof/>
            <w:webHidden/>
          </w:rPr>
          <w:tab/>
        </w:r>
        <w:r w:rsidR="00235C01">
          <w:rPr>
            <w:noProof/>
            <w:webHidden/>
          </w:rPr>
          <w:fldChar w:fldCharType="begin"/>
        </w:r>
        <w:r w:rsidR="00235C01">
          <w:rPr>
            <w:noProof/>
            <w:webHidden/>
          </w:rPr>
          <w:instrText xml:space="preserve"> PAGEREF _Toc45461619 \h </w:instrText>
        </w:r>
        <w:r w:rsidR="00235C01">
          <w:rPr>
            <w:noProof/>
            <w:webHidden/>
          </w:rPr>
        </w:r>
        <w:r w:rsidR="00235C01">
          <w:rPr>
            <w:noProof/>
            <w:webHidden/>
          </w:rPr>
          <w:fldChar w:fldCharType="separate"/>
        </w:r>
        <w:r w:rsidR="00235C01">
          <w:rPr>
            <w:noProof/>
            <w:webHidden/>
          </w:rPr>
          <w:t>4</w:t>
        </w:r>
        <w:r w:rsidR="00235C01">
          <w:rPr>
            <w:noProof/>
            <w:webHidden/>
          </w:rPr>
          <w:fldChar w:fldCharType="end"/>
        </w:r>
      </w:hyperlink>
    </w:p>
    <w:p w14:paraId="6193E6EA" w14:textId="6F73640A" w:rsidR="00235C01" w:rsidRDefault="00515CA5">
      <w:pPr>
        <w:pStyle w:val="TOC2"/>
        <w:rPr>
          <w:rFonts w:asciiTheme="minorHAnsi" w:eastAsiaTheme="minorEastAsia" w:hAnsiTheme="minorHAnsi" w:cstheme="minorBidi"/>
          <w:b w:val="0"/>
          <w:noProof/>
          <w:lang w:val="nl-NL" w:eastAsia="nl-NL"/>
        </w:rPr>
      </w:pPr>
      <w:hyperlink w:anchor="_Toc45461620" w:history="1">
        <w:r w:rsidR="00235C01" w:rsidRPr="0050406A">
          <w:rPr>
            <w:rStyle w:val="Hyperlink"/>
            <w:noProof/>
          </w:rPr>
          <w:t>6.5</w:t>
        </w:r>
        <w:r w:rsidR="00235C01">
          <w:rPr>
            <w:rFonts w:asciiTheme="minorHAnsi" w:eastAsiaTheme="minorEastAsia" w:hAnsiTheme="minorHAnsi" w:cstheme="minorBidi"/>
            <w:b w:val="0"/>
            <w:noProof/>
            <w:lang w:val="nl-NL" w:eastAsia="nl-NL"/>
          </w:rPr>
          <w:tab/>
        </w:r>
        <w:r w:rsidR="00235C01" w:rsidRPr="0050406A">
          <w:rPr>
            <w:rStyle w:val="Hyperlink"/>
            <w:noProof/>
          </w:rPr>
          <w:t>Examples of Video Decoding Engine instantiations</w:t>
        </w:r>
        <w:r w:rsidR="00235C01">
          <w:rPr>
            <w:noProof/>
            <w:webHidden/>
          </w:rPr>
          <w:tab/>
        </w:r>
        <w:r w:rsidR="00235C01">
          <w:rPr>
            <w:noProof/>
            <w:webHidden/>
          </w:rPr>
          <w:fldChar w:fldCharType="begin"/>
        </w:r>
        <w:r w:rsidR="00235C01">
          <w:rPr>
            <w:noProof/>
            <w:webHidden/>
          </w:rPr>
          <w:instrText xml:space="preserve"> PAGEREF _Toc45461620 \h </w:instrText>
        </w:r>
        <w:r w:rsidR="00235C01">
          <w:rPr>
            <w:noProof/>
            <w:webHidden/>
          </w:rPr>
        </w:r>
        <w:r w:rsidR="00235C01">
          <w:rPr>
            <w:noProof/>
            <w:webHidden/>
          </w:rPr>
          <w:fldChar w:fldCharType="separate"/>
        </w:r>
        <w:r w:rsidR="00235C01">
          <w:rPr>
            <w:noProof/>
            <w:webHidden/>
          </w:rPr>
          <w:t>7</w:t>
        </w:r>
        <w:r w:rsidR="00235C01">
          <w:rPr>
            <w:noProof/>
            <w:webHidden/>
          </w:rPr>
          <w:fldChar w:fldCharType="end"/>
        </w:r>
      </w:hyperlink>
    </w:p>
    <w:p w14:paraId="020E8E6E" w14:textId="27C1CF15" w:rsidR="00235C01" w:rsidRDefault="00515CA5">
      <w:pPr>
        <w:pStyle w:val="TOC3"/>
        <w:rPr>
          <w:rFonts w:asciiTheme="minorHAnsi" w:eastAsiaTheme="minorEastAsia" w:hAnsiTheme="minorHAnsi" w:cstheme="minorBidi"/>
          <w:b w:val="0"/>
          <w:noProof/>
          <w:lang w:val="nl-NL" w:eastAsia="nl-NL"/>
        </w:rPr>
      </w:pPr>
      <w:hyperlink w:anchor="_Toc45461621" w:history="1">
        <w:r w:rsidR="00235C01" w:rsidRPr="0050406A">
          <w:rPr>
            <w:rStyle w:val="Hyperlink"/>
            <w:noProof/>
          </w:rPr>
          <w:t>6.5.1</w:t>
        </w:r>
        <w:r w:rsidR="00235C01">
          <w:rPr>
            <w:rFonts w:asciiTheme="minorHAnsi" w:eastAsiaTheme="minorEastAsia" w:hAnsiTheme="minorHAnsi" w:cstheme="minorBidi"/>
            <w:b w:val="0"/>
            <w:noProof/>
            <w:lang w:val="nl-NL" w:eastAsia="nl-NL"/>
          </w:rPr>
          <w:tab/>
        </w:r>
        <w:r w:rsidR="00235C01" w:rsidRPr="0050406A">
          <w:rPr>
            <w:rStyle w:val="Hyperlink"/>
            <w:noProof/>
          </w:rPr>
          <w:t>OpenMAX™</w:t>
        </w:r>
        <w:r w:rsidR="00235C01">
          <w:rPr>
            <w:noProof/>
            <w:webHidden/>
          </w:rPr>
          <w:tab/>
        </w:r>
        <w:r w:rsidR="00235C01">
          <w:rPr>
            <w:noProof/>
            <w:webHidden/>
          </w:rPr>
          <w:fldChar w:fldCharType="begin"/>
        </w:r>
        <w:r w:rsidR="00235C01">
          <w:rPr>
            <w:noProof/>
            <w:webHidden/>
          </w:rPr>
          <w:instrText xml:space="preserve"> PAGEREF _Toc45461621 \h </w:instrText>
        </w:r>
        <w:r w:rsidR="00235C01">
          <w:rPr>
            <w:noProof/>
            <w:webHidden/>
          </w:rPr>
        </w:r>
        <w:r w:rsidR="00235C01">
          <w:rPr>
            <w:noProof/>
            <w:webHidden/>
          </w:rPr>
          <w:fldChar w:fldCharType="separate"/>
        </w:r>
        <w:r w:rsidR="00235C01">
          <w:rPr>
            <w:noProof/>
            <w:webHidden/>
          </w:rPr>
          <w:t>7</w:t>
        </w:r>
        <w:r w:rsidR="00235C01">
          <w:rPr>
            <w:noProof/>
            <w:webHidden/>
          </w:rPr>
          <w:fldChar w:fldCharType="end"/>
        </w:r>
      </w:hyperlink>
    </w:p>
    <w:p w14:paraId="037AC943" w14:textId="41540205" w:rsidR="00235C01" w:rsidRDefault="00515CA5">
      <w:pPr>
        <w:pStyle w:val="TOC3"/>
        <w:rPr>
          <w:rFonts w:asciiTheme="minorHAnsi" w:eastAsiaTheme="minorEastAsia" w:hAnsiTheme="minorHAnsi" w:cstheme="minorBidi"/>
          <w:b w:val="0"/>
          <w:noProof/>
          <w:lang w:val="nl-NL" w:eastAsia="nl-NL"/>
        </w:rPr>
      </w:pPr>
      <w:hyperlink w:anchor="_Toc45461622" w:history="1">
        <w:r w:rsidR="00235C01" w:rsidRPr="0050406A">
          <w:rPr>
            <w:rStyle w:val="Hyperlink"/>
            <w:noProof/>
          </w:rPr>
          <w:t>6.5.2</w:t>
        </w:r>
        <w:r w:rsidR="00235C01">
          <w:rPr>
            <w:rFonts w:asciiTheme="minorHAnsi" w:eastAsiaTheme="minorEastAsia" w:hAnsiTheme="minorHAnsi" w:cstheme="minorBidi"/>
            <w:b w:val="0"/>
            <w:noProof/>
            <w:lang w:val="nl-NL" w:eastAsia="nl-NL"/>
          </w:rPr>
          <w:tab/>
        </w:r>
        <w:r w:rsidR="00235C01" w:rsidRPr="0050406A">
          <w:rPr>
            <w:rStyle w:val="Hyperlink"/>
            <w:noProof/>
          </w:rPr>
          <w:t>MSE</w:t>
        </w:r>
        <w:r w:rsidR="00235C01">
          <w:rPr>
            <w:noProof/>
            <w:webHidden/>
          </w:rPr>
          <w:tab/>
        </w:r>
        <w:r w:rsidR="00235C01">
          <w:rPr>
            <w:noProof/>
            <w:webHidden/>
          </w:rPr>
          <w:fldChar w:fldCharType="begin"/>
        </w:r>
        <w:r w:rsidR="00235C01">
          <w:rPr>
            <w:noProof/>
            <w:webHidden/>
          </w:rPr>
          <w:instrText xml:space="preserve"> PAGEREF _Toc45461622 \h </w:instrText>
        </w:r>
        <w:r w:rsidR="00235C01">
          <w:rPr>
            <w:noProof/>
            <w:webHidden/>
          </w:rPr>
        </w:r>
        <w:r w:rsidR="00235C01">
          <w:rPr>
            <w:noProof/>
            <w:webHidden/>
          </w:rPr>
          <w:fldChar w:fldCharType="separate"/>
        </w:r>
        <w:r w:rsidR="00235C01">
          <w:rPr>
            <w:noProof/>
            <w:webHidden/>
          </w:rPr>
          <w:t>10</w:t>
        </w:r>
        <w:r w:rsidR="00235C01">
          <w:rPr>
            <w:noProof/>
            <w:webHidden/>
          </w:rPr>
          <w:fldChar w:fldCharType="end"/>
        </w:r>
      </w:hyperlink>
    </w:p>
    <w:p w14:paraId="1887C4C5" w14:textId="762F1EE8" w:rsidR="00235C01" w:rsidRDefault="00515CA5">
      <w:pPr>
        <w:pStyle w:val="TOC1"/>
        <w:rPr>
          <w:rFonts w:asciiTheme="minorHAnsi" w:eastAsiaTheme="minorEastAsia" w:hAnsiTheme="minorHAnsi" w:cstheme="minorBidi"/>
          <w:b w:val="0"/>
          <w:noProof/>
          <w:lang w:val="nl-NL" w:eastAsia="nl-NL"/>
        </w:rPr>
      </w:pPr>
      <w:hyperlink w:anchor="_Toc45461623" w:history="1">
        <w:r w:rsidR="00235C01" w:rsidRPr="0050406A">
          <w:rPr>
            <w:rStyle w:val="Hyperlink"/>
            <w:noProof/>
          </w:rPr>
          <w:t>7</w:t>
        </w:r>
        <w:r w:rsidR="00235C01">
          <w:rPr>
            <w:rFonts w:asciiTheme="minorHAnsi" w:eastAsiaTheme="minorEastAsia" w:hAnsiTheme="minorHAnsi" w:cstheme="minorBidi"/>
            <w:b w:val="0"/>
            <w:noProof/>
            <w:lang w:val="nl-NL" w:eastAsia="nl-NL"/>
          </w:rPr>
          <w:tab/>
        </w:r>
        <w:r w:rsidR="00235C01" w:rsidRPr="0050406A">
          <w:rPr>
            <w:rStyle w:val="Hyperlink"/>
            <w:noProof/>
          </w:rPr>
          <w:t>Video decoder interface</w:t>
        </w:r>
        <w:r w:rsidR="00235C01">
          <w:rPr>
            <w:noProof/>
            <w:webHidden/>
          </w:rPr>
          <w:tab/>
        </w:r>
        <w:r w:rsidR="00235C01">
          <w:rPr>
            <w:noProof/>
            <w:webHidden/>
          </w:rPr>
          <w:fldChar w:fldCharType="begin"/>
        </w:r>
        <w:r w:rsidR="00235C01">
          <w:rPr>
            <w:noProof/>
            <w:webHidden/>
          </w:rPr>
          <w:instrText xml:space="preserve"> PAGEREF _Toc45461623 \h </w:instrText>
        </w:r>
        <w:r w:rsidR="00235C01">
          <w:rPr>
            <w:noProof/>
            <w:webHidden/>
          </w:rPr>
        </w:r>
        <w:r w:rsidR="00235C01">
          <w:rPr>
            <w:noProof/>
            <w:webHidden/>
          </w:rPr>
          <w:fldChar w:fldCharType="separate"/>
        </w:r>
        <w:r w:rsidR="00235C01">
          <w:rPr>
            <w:noProof/>
            <w:webHidden/>
          </w:rPr>
          <w:t>10</w:t>
        </w:r>
        <w:r w:rsidR="00235C01">
          <w:rPr>
            <w:noProof/>
            <w:webHidden/>
          </w:rPr>
          <w:fldChar w:fldCharType="end"/>
        </w:r>
      </w:hyperlink>
    </w:p>
    <w:p w14:paraId="2B94713B" w14:textId="426E1F13" w:rsidR="00235C01" w:rsidRDefault="00515CA5">
      <w:pPr>
        <w:pStyle w:val="TOC2"/>
        <w:rPr>
          <w:rFonts w:asciiTheme="minorHAnsi" w:eastAsiaTheme="minorEastAsia" w:hAnsiTheme="minorHAnsi" w:cstheme="minorBidi"/>
          <w:b w:val="0"/>
          <w:noProof/>
          <w:lang w:val="nl-NL" w:eastAsia="nl-NL"/>
        </w:rPr>
      </w:pPr>
      <w:hyperlink w:anchor="_Toc45461624" w:history="1">
        <w:r w:rsidR="00235C01" w:rsidRPr="0050406A">
          <w:rPr>
            <w:rStyle w:val="Hyperlink"/>
            <w:noProof/>
          </w:rPr>
          <w:t>7.1</w:t>
        </w:r>
        <w:r w:rsidR="00235C01">
          <w:rPr>
            <w:rFonts w:asciiTheme="minorHAnsi" w:eastAsiaTheme="minorEastAsia" w:hAnsiTheme="minorHAnsi" w:cstheme="minorBidi"/>
            <w:b w:val="0"/>
            <w:noProof/>
            <w:lang w:val="nl-NL" w:eastAsia="nl-NL"/>
          </w:rPr>
          <w:tab/>
        </w:r>
        <w:r w:rsidR="00235C01" w:rsidRPr="0050406A">
          <w:rPr>
            <w:rStyle w:val="Hyperlink"/>
            <w:noProof/>
          </w:rPr>
          <w:t>Operations on input elementary streams</w:t>
        </w:r>
        <w:r w:rsidR="00235C01">
          <w:rPr>
            <w:noProof/>
            <w:webHidden/>
          </w:rPr>
          <w:tab/>
        </w:r>
        <w:r w:rsidR="00235C01">
          <w:rPr>
            <w:noProof/>
            <w:webHidden/>
          </w:rPr>
          <w:fldChar w:fldCharType="begin"/>
        </w:r>
        <w:r w:rsidR="00235C01">
          <w:rPr>
            <w:noProof/>
            <w:webHidden/>
          </w:rPr>
          <w:instrText xml:space="preserve"> PAGEREF _Toc45461624 \h </w:instrText>
        </w:r>
        <w:r w:rsidR="00235C01">
          <w:rPr>
            <w:noProof/>
            <w:webHidden/>
          </w:rPr>
        </w:r>
        <w:r w:rsidR="00235C01">
          <w:rPr>
            <w:noProof/>
            <w:webHidden/>
          </w:rPr>
          <w:fldChar w:fldCharType="separate"/>
        </w:r>
        <w:r w:rsidR="00235C01">
          <w:rPr>
            <w:noProof/>
            <w:webHidden/>
          </w:rPr>
          <w:t>11</w:t>
        </w:r>
        <w:r w:rsidR="00235C01">
          <w:rPr>
            <w:noProof/>
            <w:webHidden/>
          </w:rPr>
          <w:fldChar w:fldCharType="end"/>
        </w:r>
      </w:hyperlink>
    </w:p>
    <w:p w14:paraId="78C8AD73" w14:textId="1A98F2E4" w:rsidR="00235C01" w:rsidRDefault="00515CA5">
      <w:pPr>
        <w:pStyle w:val="TOC3"/>
        <w:rPr>
          <w:rFonts w:asciiTheme="minorHAnsi" w:eastAsiaTheme="minorEastAsia" w:hAnsiTheme="minorHAnsi" w:cstheme="minorBidi"/>
          <w:b w:val="0"/>
          <w:noProof/>
          <w:lang w:val="nl-NL" w:eastAsia="nl-NL"/>
        </w:rPr>
      </w:pPr>
      <w:hyperlink w:anchor="_Toc45461625" w:history="1">
        <w:r w:rsidR="00235C01" w:rsidRPr="0050406A">
          <w:rPr>
            <w:rStyle w:val="Hyperlink"/>
            <w:noProof/>
          </w:rPr>
          <w:t>7.1.1</w:t>
        </w:r>
        <w:r w:rsidR="00235C01">
          <w:rPr>
            <w:rFonts w:asciiTheme="minorHAnsi" w:eastAsiaTheme="minorEastAsia" w:hAnsiTheme="minorHAnsi" w:cstheme="minorBidi"/>
            <w:b w:val="0"/>
            <w:noProof/>
            <w:lang w:val="nl-NL" w:eastAsia="nl-NL"/>
          </w:rPr>
          <w:tab/>
        </w:r>
        <w:r w:rsidR="00235C01" w:rsidRPr="0050406A">
          <w:rPr>
            <w:rStyle w:val="Hyperlink"/>
            <w:noProof/>
          </w:rPr>
          <w:t>Conventions</w:t>
        </w:r>
        <w:r w:rsidR="00235C01">
          <w:rPr>
            <w:noProof/>
            <w:webHidden/>
          </w:rPr>
          <w:tab/>
        </w:r>
        <w:r w:rsidR="00235C01">
          <w:rPr>
            <w:noProof/>
            <w:webHidden/>
          </w:rPr>
          <w:fldChar w:fldCharType="begin"/>
        </w:r>
        <w:r w:rsidR="00235C01">
          <w:rPr>
            <w:noProof/>
            <w:webHidden/>
          </w:rPr>
          <w:instrText xml:space="preserve"> PAGEREF _Toc45461625 \h </w:instrText>
        </w:r>
        <w:r w:rsidR="00235C01">
          <w:rPr>
            <w:noProof/>
            <w:webHidden/>
          </w:rPr>
        </w:r>
        <w:r w:rsidR="00235C01">
          <w:rPr>
            <w:noProof/>
            <w:webHidden/>
          </w:rPr>
          <w:fldChar w:fldCharType="separate"/>
        </w:r>
        <w:r w:rsidR="00235C01">
          <w:rPr>
            <w:noProof/>
            <w:webHidden/>
          </w:rPr>
          <w:t>11</w:t>
        </w:r>
        <w:r w:rsidR="00235C01">
          <w:rPr>
            <w:noProof/>
            <w:webHidden/>
          </w:rPr>
          <w:fldChar w:fldCharType="end"/>
        </w:r>
      </w:hyperlink>
    </w:p>
    <w:p w14:paraId="45B30223" w14:textId="4E146AAB" w:rsidR="00235C01" w:rsidRDefault="00515CA5">
      <w:pPr>
        <w:pStyle w:val="TOC3"/>
        <w:rPr>
          <w:rFonts w:asciiTheme="minorHAnsi" w:eastAsiaTheme="minorEastAsia" w:hAnsiTheme="minorHAnsi" w:cstheme="minorBidi"/>
          <w:b w:val="0"/>
          <w:noProof/>
          <w:lang w:val="nl-NL" w:eastAsia="nl-NL"/>
        </w:rPr>
      </w:pPr>
      <w:hyperlink w:anchor="_Toc45461626" w:history="1">
        <w:r w:rsidR="00235C01" w:rsidRPr="0050406A">
          <w:rPr>
            <w:rStyle w:val="Hyperlink"/>
            <w:noProof/>
          </w:rPr>
          <w:t>7.1.2</w:t>
        </w:r>
        <w:r w:rsidR="00235C01">
          <w:rPr>
            <w:rFonts w:asciiTheme="minorHAnsi" w:eastAsiaTheme="minorEastAsia" w:hAnsiTheme="minorHAnsi" w:cstheme="minorBidi"/>
            <w:b w:val="0"/>
            <w:noProof/>
            <w:lang w:val="nl-NL" w:eastAsia="nl-NL"/>
          </w:rPr>
          <w:tab/>
        </w:r>
        <w:r w:rsidR="00235C01" w:rsidRPr="0050406A">
          <w:rPr>
            <w:rStyle w:val="Hyperlink"/>
            <w:noProof/>
          </w:rPr>
          <w:t>Concepts</w:t>
        </w:r>
        <w:r w:rsidR="00235C01">
          <w:rPr>
            <w:noProof/>
            <w:webHidden/>
          </w:rPr>
          <w:tab/>
        </w:r>
        <w:r w:rsidR="00235C01">
          <w:rPr>
            <w:noProof/>
            <w:webHidden/>
          </w:rPr>
          <w:fldChar w:fldCharType="begin"/>
        </w:r>
        <w:r w:rsidR="00235C01">
          <w:rPr>
            <w:noProof/>
            <w:webHidden/>
          </w:rPr>
          <w:instrText xml:space="preserve"> PAGEREF _Toc45461626 \h </w:instrText>
        </w:r>
        <w:r w:rsidR="00235C01">
          <w:rPr>
            <w:noProof/>
            <w:webHidden/>
          </w:rPr>
        </w:r>
        <w:r w:rsidR="00235C01">
          <w:rPr>
            <w:noProof/>
            <w:webHidden/>
          </w:rPr>
          <w:fldChar w:fldCharType="separate"/>
        </w:r>
        <w:r w:rsidR="00235C01">
          <w:rPr>
            <w:noProof/>
            <w:webHidden/>
          </w:rPr>
          <w:t>11</w:t>
        </w:r>
        <w:r w:rsidR="00235C01">
          <w:rPr>
            <w:noProof/>
            <w:webHidden/>
          </w:rPr>
          <w:fldChar w:fldCharType="end"/>
        </w:r>
      </w:hyperlink>
    </w:p>
    <w:p w14:paraId="7F65C36A" w14:textId="16FBCF44" w:rsidR="00235C01" w:rsidRDefault="00515CA5">
      <w:pPr>
        <w:pStyle w:val="TOC3"/>
        <w:rPr>
          <w:rFonts w:asciiTheme="minorHAnsi" w:eastAsiaTheme="minorEastAsia" w:hAnsiTheme="minorHAnsi" w:cstheme="minorBidi"/>
          <w:b w:val="0"/>
          <w:noProof/>
          <w:lang w:val="nl-NL" w:eastAsia="nl-NL"/>
        </w:rPr>
      </w:pPr>
      <w:hyperlink w:anchor="_Toc45461627" w:history="1">
        <w:r w:rsidR="00235C01" w:rsidRPr="0050406A">
          <w:rPr>
            <w:rStyle w:val="Hyperlink"/>
            <w:noProof/>
          </w:rPr>
          <w:t>7.1.3</w:t>
        </w:r>
        <w:r w:rsidR="00235C01">
          <w:rPr>
            <w:rFonts w:asciiTheme="minorHAnsi" w:eastAsiaTheme="minorEastAsia" w:hAnsiTheme="minorHAnsi" w:cstheme="minorBidi"/>
            <w:b w:val="0"/>
            <w:noProof/>
            <w:lang w:val="nl-NL" w:eastAsia="nl-NL"/>
          </w:rPr>
          <w:tab/>
        </w:r>
        <w:r w:rsidR="00235C01" w:rsidRPr="0050406A">
          <w:rPr>
            <w:rStyle w:val="Hyperlink"/>
            <w:noProof/>
          </w:rPr>
          <w:t>General</w:t>
        </w:r>
        <w:r w:rsidR="00235C01">
          <w:rPr>
            <w:noProof/>
            <w:webHidden/>
          </w:rPr>
          <w:tab/>
        </w:r>
        <w:r w:rsidR="00235C01">
          <w:rPr>
            <w:noProof/>
            <w:webHidden/>
          </w:rPr>
          <w:fldChar w:fldCharType="begin"/>
        </w:r>
        <w:r w:rsidR="00235C01">
          <w:rPr>
            <w:noProof/>
            <w:webHidden/>
          </w:rPr>
          <w:instrText xml:space="preserve"> PAGEREF _Toc45461627 \h </w:instrText>
        </w:r>
        <w:r w:rsidR="00235C01">
          <w:rPr>
            <w:noProof/>
            <w:webHidden/>
          </w:rPr>
        </w:r>
        <w:r w:rsidR="00235C01">
          <w:rPr>
            <w:noProof/>
            <w:webHidden/>
          </w:rPr>
          <w:fldChar w:fldCharType="separate"/>
        </w:r>
        <w:r w:rsidR="00235C01">
          <w:rPr>
            <w:noProof/>
            <w:webHidden/>
          </w:rPr>
          <w:t>11</w:t>
        </w:r>
        <w:r w:rsidR="00235C01">
          <w:rPr>
            <w:noProof/>
            <w:webHidden/>
          </w:rPr>
          <w:fldChar w:fldCharType="end"/>
        </w:r>
      </w:hyperlink>
    </w:p>
    <w:p w14:paraId="7E06BD61" w14:textId="1353C6B7" w:rsidR="00235C01" w:rsidRDefault="00515CA5">
      <w:pPr>
        <w:pStyle w:val="TOC3"/>
        <w:rPr>
          <w:rFonts w:asciiTheme="minorHAnsi" w:eastAsiaTheme="minorEastAsia" w:hAnsiTheme="minorHAnsi" w:cstheme="minorBidi"/>
          <w:b w:val="0"/>
          <w:noProof/>
          <w:lang w:val="nl-NL" w:eastAsia="nl-NL"/>
        </w:rPr>
      </w:pPr>
      <w:hyperlink w:anchor="_Toc45461628" w:history="1">
        <w:r w:rsidR="00235C01" w:rsidRPr="0050406A">
          <w:rPr>
            <w:rStyle w:val="Hyperlink"/>
            <w:noProof/>
          </w:rPr>
          <w:t>7.1.4</w:t>
        </w:r>
        <w:r w:rsidR="00235C01">
          <w:rPr>
            <w:rFonts w:asciiTheme="minorHAnsi" w:eastAsiaTheme="minorEastAsia" w:hAnsiTheme="minorHAnsi" w:cstheme="minorBidi"/>
            <w:b w:val="0"/>
            <w:noProof/>
            <w:lang w:val="nl-NL" w:eastAsia="nl-NL"/>
          </w:rPr>
          <w:tab/>
        </w:r>
        <w:r w:rsidR="00235C01" w:rsidRPr="0050406A">
          <w:rPr>
            <w:rStyle w:val="Hyperlink"/>
            <w:noProof/>
          </w:rPr>
          <w:t>Inserting video objects</w:t>
        </w:r>
        <w:r w:rsidR="00235C01">
          <w:rPr>
            <w:noProof/>
            <w:webHidden/>
          </w:rPr>
          <w:tab/>
        </w:r>
        <w:r w:rsidR="00235C01">
          <w:rPr>
            <w:noProof/>
            <w:webHidden/>
          </w:rPr>
          <w:fldChar w:fldCharType="begin"/>
        </w:r>
        <w:r w:rsidR="00235C01">
          <w:rPr>
            <w:noProof/>
            <w:webHidden/>
          </w:rPr>
          <w:instrText xml:space="preserve"> PAGEREF _Toc45461628 \h </w:instrText>
        </w:r>
        <w:r w:rsidR="00235C01">
          <w:rPr>
            <w:noProof/>
            <w:webHidden/>
          </w:rPr>
        </w:r>
        <w:r w:rsidR="00235C01">
          <w:rPr>
            <w:noProof/>
            <w:webHidden/>
          </w:rPr>
          <w:fldChar w:fldCharType="separate"/>
        </w:r>
        <w:r w:rsidR="00235C01">
          <w:rPr>
            <w:noProof/>
            <w:webHidden/>
          </w:rPr>
          <w:t>12</w:t>
        </w:r>
        <w:r w:rsidR="00235C01">
          <w:rPr>
            <w:noProof/>
            <w:webHidden/>
          </w:rPr>
          <w:fldChar w:fldCharType="end"/>
        </w:r>
      </w:hyperlink>
    </w:p>
    <w:p w14:paraId="639C2673" w14:textId="28F187C7" w:rsidR="00235C01" w:rsidRDefault="00515CA5">
      <w:pPr>
        <w:pStyle w:val="TOC2"/>
        <w:rPr>
          <w:rFonts w:asciiTheme="minorHAnsi" w:eastAsiaTheme="minorEastAsia" w:hAnsiTheme="minorHAnsi" w:cstheme="minorBidi"/>
          <w:b w:val="0"/>
          <w:noProof/>
          <w:lang w:val="nl-NL" w:eastAsia="nl-NL"/>
        </w:rPr>
      </w:pPr>
      <w:hyperlink w:anchor="_Toc45461629" w:history="1">
        <w:r w:rsidR="00235C01" w:rsidRPr="0050406A">
          <w:rPr>
            <w:rStyle w:val="Hyperlink"/>
            <w:noProof/>
          </w:rPr>
          <w:t>7.2</w:t>
        </w:r>
        <w:r w:rsidR="00235C01">
          <w:rPr>
            <w:rFonts w:asciiTheme="minorHAnsi" w:eastAsiaTheme="minorEastAsia" w:hAnsiTheme="minorHAnsi" w:cstheme="minorBidi"/>
            <w:b w:val="0"/>
            <w:noProof/>
            <w:lang w:val="nl-NL" w:eastAsia="nl-NL"/>
          </w:rPr>
          <w:tab/>
        </w:r>
        <w:r w:rsidR="00235C01" w:rsidRPr="0050406A">
          <w:rPr>
            <w:rStyle w:val="Hyperlink"/>
            <w:noProof/>
          </w:rPr>
          <w:t>Instantiation for ISO/IEC 23090-2 Versatile Video Codec</w:t>
        </w:r>
        <w:r w:rsidR="00235C01">
          <w:rPr>
            <w:noProof/>
            <w:webHidden/>
          </w:rPr>
          <w:tab/>
        </w:r>
        <w:r w:rsidR="00235C01">
          <w:rPr>
            <w:noProof/>
            <w:webHidden/>
          </w:rPr>
          <w:fldChar w:fldCharType="begin"/>
        </w:r>
        <w:r w:rsidR="00235C01">
          <w:rPr>
            <w:noProof/>
            <w:webHidden/>
          </w:rPr>
          <w:instrText xml:space="preserve"> PAGEREF _Toc45461629 \h </w:instrText>
        </w:r>
        <w:r w:rsidR="00235C01">
          <w:rPr>
            <w:noProof/>
            <w:webHidden/>
          </w:rPr>
        </w:r>
        <w:r w:rsidR="00235C01">
          <w:rPr>
            <w:noProof/>
            <w:webHidden/>
          </w:rPr>
          <w:fldChar w:fldCharType="separate"/>
        </w:r>
        <w:r w:rsidR="00235C01">
          <w:rPr>
            <w:noProof/>
            <w:webHidden/>
          </w:rPr>
          <w:t>14</w:t>
        </w:r>
        <w:r w:rsidR="00235C01">
          <w:rPr>
            <w:noProof/>
            <w:webHidden/>
          </w:rPr>
          <w:fldChar w:fldCharType="end"/>
        </w:r>
      </w:hyperlink>
    </w:p>
    <w:p w14:paraId="787BFF7D" w14:textId="34B94668" w:rsidR="00235C01" w:rsidRDefault="00515CA5">
      <w:pPr>
        <w:pStyle w:val="TOC3"/>
        <w:rPr>
          <w:rFonts w:asciiTheme="minorHAnsi" w:eastAsiaTheme="minorEastAsia" w:hAnsiTheme="minorHAnsi" w:cstheme="minorBidi"/>
          <w:b w:val="0"/>
          <w:noProof/>
          <w:lang w:val="nl-NL" w:eastAsia="nl-NL"/>
        </w:rPr>
      </w:pPr>
      <w:hyperlink w:anchor="_Toc45461630" w:history="1">
        <w:r w:rsidR="00235C01" w:rsidRPr="0050406A">
          <w:rPr>
            <w:rStyle w:val="Hyperlink"/>
            <w:noProof/>
          </w:rPr>
          <w:t>7.2.1</w:t>
        </w:r>
        <w:r w:rsidR="00235C01">
          <w:rPr>
            <w:rFonts w:asciiTheme="minorHAnsi" w:eastAsiaTheme="minorEastAsia" w:hAnsiTheme="minorHAnsi" w:cstheme="minorBidi"/>
            <w:b w:val="0"/>
            <w:noProof/>
            <w:lang w:val="nl-NL" w:eastAsia="nl-NL"/>
          </w:rPr>
          <w:tab/>
        </w:r>
        <w:r w:rsidR="00235C01" w:rsidRPr="0050406A">
          <w:rPr>
            <w:rStyle w:val="Hyperlink"/>
            <w:noProof/>
          </w:rPr>
          <w:t>General</w:t>
        </w:r>
        <w:r w:rsidR="00235C01">
          <w:rPr>
            <w:noProof/>
            <w:webHidden/>
          </w:rPr>
          <w:tab/>
        </w:r>
        <w:r w:rsidR="00235C01">
          <w:rPr>
            <w:noProof/>
            <w:webHidden/>
          </w:rPr>
          <w:fldChar w:fldCharType="begin"/>
        </w:r>
        <w:r w:rsidR="00235C01">
          <w:rPr>
            <w:noProof/>
            <w:webHidden/>
          </w:rPr>
          <w:instrText xml:space="preserve"> PAGEREF _Toc45461630 \h </w:instrText>
        </w:r>
        <w:r w:rsidR="00235C01">
          <w:rPr>
            <w:noProof/>
            <w:webHidden/>
          </w:rPr>
        </w:r>
        <w:r w:rsidR="00235C01">
          <w:rPr>
            <w:noProof/>
            <w:webHidden/>
          </w:rPr>
          <w:fldChar w:fldCharType="separate"/>
        </w:r>
        <w:r w:rsidR="00235C01">
          <w:rPr>
            <w:noProof/>
            <w:webHidden/>
          </w:rPr>
          <w:t>14</w:t>
        </w:r>
        <w:r w:rsidR="00235C01">
          <w:rPr>
            <w:noProof/>
            <w:webHidden/>
          </w:rPr>
          <w:fldChar w:fldCharType="end"/>
        </w:r>
      </w:hyperlink>
    </w:p>
    <w:p w14:paraId="480545F6" w14:textId="35EC76D3" w:rsidR="00235C01" w:rsidRDefault="00515CA5">
      <w:pPr>
        <w:pStyle w:val="TOC2"/>
        <w:rPr>
          <w:rFonts w:asciiTheme="minorHAnsi" w:eastAsiaTheme="minorEastAsia" w:hAnsiTheme="minorHAnsi" w:cstheme="minorBidi"/>
          <w:b w:val="0"/>
          <w:noProof/>
          <w:lang w:val="nl-NL" w:eastAsia="nl-NL"/>
        </w:rPr>
      </w:pPr>
      <w:hyperlink w:anchor="_Toc45461631" w:history="1">
        <w:r w:rsidR="00235C01" w:rsidRPr="0050406A">
          <w:rPr>
            <w:rStyle w:val="Hyperlink"/>
            <w:noProof/>
          </w:rPr>
          <w:t>7.3</w:t>
        </w:r>
        <w:r w:rsidR="00235C01">
          <w:rPr>
            <w:rFonts w:asciiTheme="minorHAnsi" w:eastAsiaTheme="minorEastAsia" w:hAnsiTheme="minorHAnsi" w:cstheme="minorBidi"/>
            <w:b w:val="0"/>
            <w:noProof/>
            <w:lang w:val="nl-NL" w:eastAsia="nl-NL"/>
          </w:rPr>
          <w:tab/>
        </w:r>
        <w:r w:rsidR="00235C01" w:rsidRPr="0050406A">
          <w:rPr>
            <w:rStyle w:val="Hyperlink"/>
            <w:noProof/>
          </w:rPr>
          <w:t>Instantiation for HEVC</w:t>
        </w:r>
        <w:r w:rsidR="00235C01">
          <w:rPr>
            <w:noProof/>
            <w:webHidden/>
          </w:rPr>
          <w:tab/>
        </w:r>
        <w:r w:rsidR="00235C01">
          <w:rPr>
            <w:noProof/>
            <w:webHidden/>
          </w:rPr>
          <w:fldChar w:fldCharType="begin"/>
        </w:r>
        <w:r w:rsidR="00235C01">
          <w:rPr>
            <w:noProof/>
            <w:webHidden/>
          </w:rPr>
          <w:instrText xml:space="preserve"> PAGEREF _Toc45461631 \h </w:instrText>
        </w:r>
        <w:r w:rsidR="00235C01">
          <w:rPr>
            <w:noProof/>
            <w:webHidden/>
          </w:rPr>
        </w:r>
        <w:r w:rsidR="00235C01">
          <w:rPr>
            <w:noProof/>
            <w:webHidden/>
          </w:rPr>
          <w:fldChar w:fldCharType="separate"/>
        </w:r>
        <w:r w:rsidR="00235C01">
          <w:rPr>
            <w:noProof/>
            <w:webHidden/>
          </w:rPr>
          <w:t>14</w:t>
        </w:r>
        <w:r w:rsidR="00235C01">
          <w:rPr>
            <w:noProof/>
            <w:webHidden/>
          </w:rPr>
          <w:fldChar w:fldCharType="end"/>
        </w:r>
      </w:hyperlink>
    </w:p>
    <w:p w14:paraId="0D59C969" w14:textId="55F7C6B0" w:rsidR="00235C01" w:rsidRDefault="00515CA5">
      <w:pPr>
        <w:pStyle w:val="TOC3"/>
        <w:rPr>
          <w:rFonts w:asciiTheme="minorHAnsi" w:eastAsiaTheme="minorEastAsia" w:hAnsiTheme="minorHAnsi" w:cstheme="minorBidi"/>
          <w:b w:val="0"/>
          <w:noProof/>
          <w:lang w:val="nl-NL" w:eastAsia="nl-NL"/>
        </w:rPr>
      </w:pPr>
      <w:hyperlink w:anchor="_Toc45461632" w:history="1">
        <w:r w:rsidR="00235C01" w:rsidRPr="0050406A">
          <w:rPr>
            <w:rStyle w:val="Hyperlink"/>
            <w:noProof/>
          </w:rPr>
          <w:t>7.3.1</w:t>
        </w:r>
        <w:r w:rsidR="00235C01">
          <w:rPr>
            <w:rFonts w:asciiTheme="minorHAnsi" w:eastAsiaTheme="minorEastAsia" w:hAnsiTheme="minorHAnsi" w:cstheme="minorBidi"/>
            <w:b w:val="0"/>
            <w:noProof/>
            <w:lang w:val="nl-NL" w:eastAsia="nl-NL"/>
          </w:rPr>
          <w:tab/>
        </w:r>
        <w:r w:rsidR="00235C01" w:rsidRPr="0050406A">
          <w:rPr>
            <w:rStyle w:val="Hyperlink"/>
            <w:noProof/>
          </w:rPr>
          <w:t>General</w:t>
        </w:r>
        <w:r w:rsidR="00235C01">
          <w:rPr>
            <w:noProof/>
            <w:webHidden/>
          </w:rPr>
          <w:tab/>
        </w:r>
        <w:r w:rsidR="00235C01">
          <w:rPr>
            <w:noProof/>
            <w:webHidden/>
          </w:rPr>
          <w:fldChar w:fldCharType="begin"/>
        </w:r>
        <w:r w:rsidR="00235C01">
          <w:rPr>
            <w:noProof/>
            <w:webHidden/>
          </w:rPr>
          <w:instrText xml:space="preserve"> PAGEREF _Toc45461632 \h </w:instrText>
        </w:r>
        <w:r w:rsidR="00235C01">
          <w:rPr>
            <w:noProof/>
            <w:webHidden/>
          </w:rPr>
        </w:r>
        <w:r w:rsidR="00235C01">
          <w:rPr>
            <w:noProof/>
            <w:webHidden/>
          </w:rPr>
          <w:fldChar w:fldCharType="separate"/>
        </w:r>
        <w:r w:rsidR="00235C01">
          <w:rPr>
            <w:noProof/>
            <w:webHidden/>
          </w:rPr>
          <w:t>14</w:t>
        </w:r>
        <w:r w:rsidR="00235C01">
          <w:rPr>
            <w:noProof/>
            <w:webHidden/>
          </w:rPr>
          <w:fldChar w:fldCharType="end"/>
        </w:r>
      </w:hyperlink>
    </w:p>
    <w:p w14:paraId="489068DB" w14:textId="189E1780" w:rsidR="00235C01" w:rsidRDefault="00515CA5">
      <w:pPr>
        <w:pStyle w:val="TOC1"/>
        <w:rPr>
          <w:rFonts w:asciiTheme="minorHAnsi" w:eastAsiaTheme="minorEastAsia" w:hAnsiTheme="minorHAnsi" w:cstheme="minorBidi"/>
          <w:b w:val="0"/>
          <w:noProof/>
          <w:lang w:val="nl-NL" w:eastAsia="nl-NL"/>
        </w:rPr>
      </w:pPr>
      <w:hyperlink w:anchor="_Toc45461633" w:history="1">
        <w:r w:rsidR="00235C01" w:rsidRPr="0050406A">
          <w:rPr>
            <w:rStyle w:val="Hyperlink"/>
            <w:noProof/>
          </w:rPr>
          <w:t>Annex A (normative)  Control Interface IDL Syntax</w:t>
        </w:r>
        <w:r w:rsidR="00235C01">
          <w:rPr>
            <w:noProof/>
            <w:webHidden/>
          </w:rPr>
          <w:tab/>
        </w:r>
        <w:r w:rsidR="00235C01">
          <w:rPr>
            <w:noProof/>
            <w:webHidden/>
          </w:rPr>
          <w:fldChar w:fldCharType="begin"/>
        </w:r>
        <w:r w:rsidR="00235C01">
          <w:rPr>
            <w:noProof/>
            <w:webHidden/>
          </w:rPr>
          <w:instrText xml:space="preserve"> PAGEREF _Toc45461633 \h </w:instrText>
        </w:r>
        <w:r w:rsidR="00235C01">
          <w:rPr>
            <w:noProof/>
            <w:webHidden/>
          </w:rPr>
        </w:r>
        <w:r w:rsidR="00235C01">
          <w:rPr>
            <w:noProof/>
            <w:webHidden/>
          </w:rPr>
          <w:fldChar w:fldCharType="separate"/>
        </w:r>
        <w:r w:rsidR="00235C01">
          <w:rPr>
            <w:noProof/>
            <w:webHidden/>
          </w:rPr>
          <w:t>16</w:t>
        </w:r>
        <w:r w:rsidR="00235C01">
          <w:rPr>
            <w:noProof/>
            <w:webHidden/>
          </w:rPr>
          <w:fldChar w:fldCharType="end"/>
        </w:r>
      </w:hyperlink>
    </w:p>
    <w:p w14:paraId="67137DBC" w14:textId="34D422B4" w:rsidR="00235C01" w:rsidRDefault="00515CA5">
      <w:pPr>
        <w:pStyle w:val="TOC1"/>
        <w:rPr>
          <w:rFonts w:asciiTheme="minorHAnsi" w:eastAsiaTheme="minorEastAsia" w:hAnsiTheme="minorHAnsi" w:cstheme="minorBidi"/>
          <w:b w:val="0"/>
          <w:noProof/>
          <w:lang w:val="nl-NL" w:eastAsia="nl-NL"/>
        </w:rPr>
      </w:pPr>
      <w:hyperlink w:anchor="_Toc45461634" w:history="1">
        <w:r w:rsidR="00235C01" w:rsidRPr="0050406A">
          <w:rPr>
            <w:rStyle w:val="Hyperlink"/>
            <w:noProof/>
          </w:rPr>
          <w:t>A.1</w:t>
        </w:r>
        <w:r w:rsidR="00235C01">
          <w:rPr>
            <w:rFonts w:asciiTheme="minorHAnsi" w:eastAsiaTheme="minorEastAsia" w:hAnsiTheme="minorHAnsi" w:cstheme="minorBidi"/>
            <w:b w:val="0"/>
            <w:noProof/>
            <w:lang w:val="nl-NL" w:eastAsia="nl-NL"/>
          </w:rPr>
          <w:tab/>
        </w:r>
        <w:r w:rsidR="00235C01" w:rsidRPr="0050406A">
          <w:rPr>
            <w:rStyle w:val="Hyperlink"/>
            <w:noProof/>
          </w:rPr>
          <w:t>General</w:t>
        </w:r>
        <w:r w:rsidR="00235C01">
          <w:rPr>
            <w:noProof/>
            <w:webHidden/>
          </w:rPr>
          <w:tab/>
        </w:r>
        <w:r w:rsidR="00235C01">
          <w:rPr>
            <w:noProof/>
            <w:webHidden/>
          </w:rPr>
          <w:fldChar w:fldCharType="begin"/>
        </w:r>
        <w:r w:rsidR="00235C01">
          <w:rPr>
            <w:noProof/>
            <w:webHidden/>
          </w:rPr>
          <w:instrText xml:space="preserve"> PAGEREF _Toc45461634 \h </w:instrText>
        </w:r>
        <w:r w:rsidR="00235C01">
          <w:rPr>
            <w:noProof/>
            <w:webHidden/>
          </w:rPr>
        </w:r>
        <w:r w:rsidR="00235C01">
          <w:rPr>
            <w:noProof/>
            <w:webHidden/>
          </w:rPr>
          <w:fldChar w:fldCharType="separate"/>
        </w:r>
        <w:r w:rsidR="00235C01">
          <w:rPr>
            <w:noProof/>
            <w:webHidden/>
          </w:rPr>
          <w:t>16</w:t>
        </w:r>
        <w:r w:rsidR="00235C01">
          <w:rPr>
            <w:noProof/>
            <w:webHidden/>
          </w:rPr>
          <w:fldChar w:fldCharType="end"/>
        </w:r>
      </w:hyperlink>
    </w:p>
    <w:p w14:paraId="71CB8FE0" w14:textId="4483525B" w:rsidR="00235C01" w:rsidRDefault="00515CA5">
      <w:pPr>
        <w:pStyle w:val="TOC1"/>
        <w:rPr>
          <w:rFonts w:asciiTheme="minorHAnsi" w:eastAsiaTheme="minorEastAsia" w:hAnsiTheme="minorHAnsi" w:cstheme="minorBidi"/>
          <w:b w:val="0"/>
          <w:noProof/>
          <w:lang w:val="nl-NL" w:eastAsia="nl-NL"/>
        </w:rPr>
      </w:pPr>
      <w:hyperlink w:anchor="_Toc45461635" w:history="1">
        <w:r w:rsidR="00235C01" w:rsidRPr="0050406A">
          <w:rPr>
            <w:rStyle w:val="Hyperlink"/>
            <w:noProof/>
          </w:rPr>
          <w:t>A.2</w:t>
        </w:r>
        <w:r w:rsidR="00235C01">
          <w:rPr>
            <w:rFonts w:asciiTheme="minorHAnsi" w:eastAsiaTheme="minorEastAsia" w:hAnsiTheme="minorHAnsi" w:cstheme="minorBidi"/>
            <w:b w:val="0"/>
            <w:noProof/>
            <w:lang w:val="nl-NL" w:eastAsia="nl-NL"/>
          </w:rPr>
          <w:tab/>
        </w:r>
        <w:r w:rsidR="00235C01" w:rsidRPr="0050406A">
          <w:rPr>
            <w:rStyle w:val="Hyperlink"/>
            <w:noProof/>
          </w:rPr>
          <w:t>Interface definition</w:t>
        </w:r>
        <w:r w:rsidR="00235C01">
          <w:rPr>
            <w:noProof/>
            <w:webHidden/>
          </w:rPr>
          <w:tab/>
        </w:r>
        <w:r w:rsidR="00235C01">
          <w:rPr>
            <w:noProof/>
            <w:webHidden/>
          </w:rPr>
          <w:fldChar w:fldCharType="begin"/>
        </w:r>
        <w:r w:rsidR="00235C01">
          <w:rPr>
            <w:noProof/>
            <w:webHidden/>
          </w:rPr>
          <w:instrText xml:space="preserve"> PAGEREF _Toc45461635 \h </w:instrText>
        </w:r>
        <w:r w:rsidR="00235C01">
          <w:rPr>
            <w:noProof/>
            <w:webHidden/>
          </w:rPr>
        </w:r>
        <w:r w:rsidR="00235C01">
          <w:rPr>
            <w:noProof/>
            <w:webHidden/>
          </w:rPr>
          <w:fldChar w:fldCharType="separate"/>
        </w:r>
        <w:r w:rsidR="00235C01">
          <w:rPr>
            <w:noProof/>
            <w:webHidden/>
          </w:rPr>
          <w:t>16</w:t>
        </w:r>
        <w:r w:rsidR="00235C01">
          <w:rPr>
            <w:noProof/>
            <w:webHidden/>
          </w:rPr>
          <w:fldChar w:fldCharType="end"/>
        </w:r>
      </w:hyperlink>
    </w:p>
    <w:p w14:paraId="295B8ADF" w14:textId="3BB1C25C" w:rsidR="00235C01" w:rsidRDefault="00515CA5">
      <w:pPr>
        <w:pStyle w:val="TOC1"/>
        <w:rPr>
          <w:rFonts w:asciiTheme="minorHAnsi" w:eastAsiaTheme="minorEastAsia" w:hAnsiTheme="minorHAnsi" w:cstheme="minorBidi"/>
          <w:b w:val="0"/>
          <w:noProof/>
          <w:lang w:val="nl-NL" w:eastAsia="nl-NL"/>
        </w:rPr>
      </w:pPr>
      <w:hyperlink w:anchor="_Toc45461636" w:history="1">
        <w:r w:rsidR="00235C01" w:rsidRPr="0050406A">
          <w:rPr>
            <w:rStyle w:val="Hyperlink"/>
            <w:noProof/>
          </w:rPr>
          <w:t>Bibliography</w:t>
        </w:r>
        <w:r w:rsidR="00235C01">
          <w:rPr>
            <w:noProof/>
            <w:webHidden/>
          </w:rPr>
          <w:tab/>
        </w:r>
        <w:r w:rsidR="00235C01">
          <w:rPr>
            <w:noProof/>
            <w:webHidden/>
          </w:rPr>
          <w:fldChar w:fldCharType="begin"/>
        </w:r>
        <w:r w:rsidR="00235C01">
          <w:rPr>
            <w:noProof/>
            <w:webHidden/>
          </w:rPr>
          <w:instrText xml:space="preserve"> PAGEREF _Toc45461636 \h </w:instrText>
        </w:r>
        <w:r w:rsidR="00235C01">
          <w:rPr>
            <w:noProof/>
            <w:webHidden/>
          </w:rPr>
        </w:r>
        <w:r w:rsidR="00235C01">
          <w:rPr>
            <w:noProof/>
            <w:webHidden/>
          </w:rPr>
          <w:fldChar w:fldCharType="separate"/>
        </w:r>
        <w:r w:rsidR="00235C01">
          <w:rPr>
            <w:noProof/>
            <w:webHidden/>
          </w:rPr>
          <w:t>18</w:t>
        </w:r>
        <w:r w:rsidR="00235C01">
          <w:rPr>
            <w:noProof/>
            <w:webHidden/>
          </w:rPr>
          <w:fldChar w:fldCharType="end"/>
        </w:r>
      </w:hyperlink>
    </w:p>
    <w:p w14:paraId="413930BD" w14:textId="4339CC35" w:rsidR="00EB023F" w:rsidRPr="000A2F18" w:rsidRDefault="0054733A" w:rsidP="00235C01">
      <w:pPr>
        <w:pStyle w:val="TOC1"/>
      </w:pPr>
      <w:r w:rsidRPr="000A2F18">
        <w:fldChar w:fldCharType="end"/>
      </w:r>
    </w:p>
    <w:p w14:paraId="16CC4535" w14:textId="40157C5E" w:rsidR="001A33D0" w:rsidRPr="000A2F18" w:rsidRDefault="001A33D0" w:rsidP="001A33D0">
      <w:pPr>
        <w:pStyle w:val="ForewordTitle"/>
      </w:pPr>
      <w:bookmarkStart w:id="4" w:name="_Toc353342667"/>
      <w:bookmarkStart w:id="5" w:name="_Toc45461607"/>
      <w:r w:rsidRPr="000A2F18">
        <w:lastRenderedPageBreak/>
        <w:t>Foreword</w:t>
      </w:r>
      <w:bookmarkEnd w:id="4"/>
      <w:bookmarkEnd w:id="5"/>
    </w:p>
    <w:p w14:paraId="3587C730" w14:textId="77777777" w:rsidR="00BC394B" w:rsidRPr="000A2F18" w:rsidRDefault="00BC394B" w:rsidP="00BC394B">
      <w:r w:rsidRPr="000A2F18">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4F15A79" w14:textId="1E1C1D1A" w:rsidR="00BC394B" w:rsidRPr="000A2F18" w:rsidRDefault="00BC394B" w:rsidP="00BC394B">
      <w:r w:rsidRPr="000A2F18">
        <w:t>The procedures used to develop this document and those intended for its further maintenance are described in the ISO/IEC Directives, Part 1. In particular</w:t>
      </w:r>
      <w:r w:rsidR="00F81ACE" w:rsidRPr="000A2F18">
        <w:t>,</w:t>
      </w:r>
      <w:r w:rsidRPr="000A2F18">
        <w:t xml:space="preserve"> the different approval criteria needed for the different types of ISO documents should be noted. This document was drafted in accordance with the editorial rules of the ISO/IEC Directives, Part 2 (see </w:t>
      </w:r>
      <w:hyperlink r:id="rId15" w:history="1">
        <w:r w:rsidRPr="000A2F18">
          <w:rPr>
            <w:rStyle w:val="Hyperlink"/>
            <w:lang w:val="en-GB"/>
          </w:rPr>
          <w:t>www.iso.org/directives</w:t>
        </w:r>
      </w:hyperlink>
      <w:r w:rsidRPr="000A2F18">
        <w:t>).</w:t>
      </w:r>
    </w:p>
    <w:p w14:paraId="2A28AC39" w14:textId="379527C4" w:rsidR="00BC394B" w:rsidRPr="000A2F18" w:rsidRDefault="00BC394B" w:rsidP="00BC394B">
      <w:r w:rsidRPr="000A2F18">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6" w:history="1">
        <w:r w:rsidRPr="000A2F18">
          <w:rPr>
            <w:rStyle w:val="Hyperlink"/>
            <w:lang w:val="en-GB"/>
          </w:rPr>
          <w:t>www.iso.org/patents</w:t>
        </w:r>
      </w:hyperlink>
      <w:r w:rsidRPr="000A2F18">
        <w:t>).</w:t>
      </w:r>
    </w:p>
    <w:p w14:paraId="7563DF7E" w14:textId="77777777" w:rsidR="00BC394B" w:rsidRPr="000A2F18" w:rsidRDefault="00BC394B" w:rsidP="00BC394B">
      <w:r w:rsidRPr="000A2F18">
        <w:t>Any trade name used in this document is information given for the convenience of users and does not constitute an endorsement.</w:t>
      </w:r>
    </w:p>
    <w:p w14:paraId="1381EE58" w14:textId="70236251" w:rsidR="00BC394B" w:rsidRPr="000A2F18" w:rsidRDefault="00BC394B" w:rsidP="00BC394B">
      <w:r w:rsidRPr="000A2F18">
        <w:t>For an explanation o</w:t>
      </w:r>
      <w:r w:rsidR="00F81ACE" w:rsidRPr="000A2F18">
        <w:t>f</w:t>
      </w:r>
      <w:r w:rsidRPr="000A2F18">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0A2F18">
        <w:t>,</w:t>
      </w:r>
      <w:r w:rsidRPr="000A2F18">
        <w:rPr>
          <w:color w:val="FF0000"/>
        </w:rPr>
        <w:t xml:space="preserve"> </w:t>
      </w:r>
      <w:r w:rsidRPr="000A2F18">
        <w:t xml:space="preserve">see </w:t>
      </w:r>
      <w:hyperlink r:id="rId17" w:history="1">
        <w:r w:rsidRPr="000A2F18">
          <w:rPr>
            <w:rStyle w:val="Hyperlink"/>
            <w:rFonts w:eastAsia="Malgun Gothic" w:cs="Arial"/>
            <w:szCs w:val="24"/>
            <w:lang w:val="en-GB"/>
          </w:rPr>
          <w:t>www.iso.org/iso/foreword.html</w:t>
        </w:r>
      </w:hyperlink>
      <w:r w:rsidRPr="000A2F18">
        <w:rPr>
          <w:rFonts w:eastAsia="Malgun Gothic"/>
        </w:rPr>
        <w:t>.</w:t>
      </w:r>
    </w:p>
    <w:p w14:paraId="7AA16C53" w14:textId="64A5FFDF" w:rsidR="001A33D0" w:rsidRPr="000A2F18" w:rsidRDefault="00B9118A" w:rsidP="001A33D0">
      <w:r w:rsidRPr="000A2F18">
        <w:t>This document was prepared by Technical Committee</w:t>
      </w:r>
      <w:r w:rsidR="001A33D0" w:rsidRPr="000A2F18">
        <w:t xml:space="preserve"> ISO/</w:t>
      </w:r>
      <w:r w:rsidR="00EB023F" w:rsidRPr="000A2F18">
        <w:t>IEC/J</w:t>
      </w:r>
      <w:r w:rsidR="001A33D0" w:rsidRPr="000A2F18">
        <w:t>TC</w:t>
      </w:r>
      <w:r w:rsidR="00EB023F" w:rsidRPr="000A2F18">
        <w:t xml:space="preserve"> 1</w:t>
      </w:r>
      <w:r w:rsidR="001A33D0" w:rsidRPr="000A2F18">
        <w:t xml:space="preserve"> </w:t>
      </w:r>
      <w:r w:rsidR="00EB023F" w:rsidRPr="000A2F18">
        <w:rPr>
          <w:i/>
        </w:rPr>
        <w:t>Information technology</w:t>
      </w:r>
      <w:r w:rsidR="001A33D0" w:rsidRPr="000A2F18">
        <w:t xml:space="preserve">, Subcommittee SC </w:t>
      </w:r>
      <w:r w:rsidR="00EB023F" w:rsidRPr="000A2F18">
        <w:t>29</w:t>
      </w:r>
      <w:r w:rsidR="001A33D0" w:rsidRPr="000A2F18">
        <w:t>,</w:t>
      </w:r>
      <w:r w:rsidR="00EB023F" w:rsidRPr="000A2F18">
        <w:t xml:space="preserve"> Coding of audio, picture, multimedia and hypermedia information</w:t>
      </w:r>
      <w:r w:rsidR="001A33D0" w:rsidRPr="000A2F18">
        <w:t>.</w:t>
      </w:r>
    </w:p>
    <w:p w14:paraId="1DC59B80" w14:textId="5CF21043" w:rsidR="001A33D0" w:rsidRPr="000A2F18" w:rsidRDefault="001A33D0" w:rsidP="001A33D0">
      <w:r w:rsidRPr="000A2F18">
        <w:t xml:space="preserve">This </w:t>
      </w:r>
      <w:r w:rsidR="00EB023F" w:rsidRPr="000A2F18">
        <w:t xml:space="preserve">is the first </w:t>
      </w:r>
      <w:r w:rsidRPr="000A2F18">
        <w:t xml:space="preserve">edition </w:t>
      </w:r>
      <w:r w:rsidR="00EB023F" w:rsidRPr="000A2F18">
        <w:t xml:space="preserve">published under </w:t>
      </w:r>
      <w:r w:rsidRPr="000A2F18">
        <w:t xml:space="preserve">ISO </w:t>
      </w:r>
      <w:r w:rsidR="00EB023F" w:rsidRPr="000A2F18">
        <w:t>23090-13</w:t>
      </w:r>
      <w:r w:rsidR="00B9118A" w:rsidRPr="000A2F18">
        <w:t>:</w:t>
      </w:r>
      <w:r w:rsidR="00EB023F" w:rsidRPr="000A2F18">
        <w:rPr>
          <w:color w:val="FF0000"/>
        </w:rPr>
        <w:t>202x</w:t>
      </w:r>
      <w:r w:rsidRPr="000A2F18">
        <w:t>.</w:t>
      </w:r>
    </w:p>
    <w:p w14:paraId="232C078A" w14:textId="190B3934" w:rsidR="001A33D0" w:rsidRPr="000A2F18" w:rsidRDefault="001A33D0" w:rsidP="001A33D0">
      <w:pPr>
        <w:rPr>
          <w:rFonts w:ascii="Calibri" w:hAnsi="Calibri"/>
        </w:rPr>
      </w:pPr>
      <w:r w:rsidRPr="000A2F18">
        <w:t xml:space="preserve">A list of all parts in the ISO </w:t>
      </w:r>
      <w:r w:rsidR="00EB023F" w:rsidRPr="000A2F18">
        <w:t>23090</w:t>
      </w:r>
      <w:r w:rsidRPr="000A2F18">
        <w:t xml:space="preserve"> series can be found on the ISO website.</w:t>
      </w:r>
    </w:p>
    <w:p w14:paraId="6B29F85F" w14:textId="187FAEA5" w:rsidR="001A33D0" w:rsidRPr="000A2F18" w:rsidRDefault="0097303B" w:rsidP="001A33D0">
      <w:r w:rsidRPr="000A2F18">
        <w:rPr>
          <w:iCs/>
        </w:rPr>
        <w:t xml:space="preserve">Any feedback or questions on this document should be directed to the user’s national standards body. A complete listing of these bodies can be found at </w:t>
      </w:r>
      <w:hyperlink r:id="rId18" w:history="1">
        <w:r w:rsidR="00F81ACE" w:rsidRPr="000A2F18">
          <w:rPr>
            <w:rStyle w:val="Hyperlink"/>
            <w:iCs/>
            <w:lang w:val="en-GB"/>
          </w:rPr>
          <w:t>www.iso.org/members.html</w:t>
        </w:r>
      </w:hyperlink>
      <w:r w:rsidRPr="000A2F18">
        <w:rPr>
          <w:iCs/>
        </w:rPr>
        <w:t>.</w:t>
      </w:r>
    </w:p>
    <w:p w14:paraId="442A3A0A" w14:textId="77777777" w:rsidR="001A33D0" w:rsidRPr="000A2F18" w:rsidRDefault="001A33D0" w:rsidP="001A33D0">
      <w:pPr>
        <w:pStyle w:val="IntroTitle"/>
        <w:pageBreakBefore/>
      </w:pPr>
      <w:bookmarkStart w:id="6" w:name="_Toc353342668"/>
      <w:bookmarkStart w:id="7" w:name="_Toc45461608"/>
      <w:r w:rsidRPr="000A2F18">
        <w:lastRenderedPageBreak/>
        <w:t>Introduction</w:t>
      </w:r>
      <w:bookmarkEnd w:id="6"/>
      <w:bookmarkEnd w:id="7"/>
    </w:p>
    <w:p w14:paraId="23017045" w14:textId="77777777" w:rsidR="001A33D0" w:rsidRPr="000A2F18" w:rsidRDefault="001A33D0" w:rsidP="001A33D0">
      <w:r w:rsidRPr="000A2F18">
        <w:t>Type text.</w:t>
      </w:r>
    </w:p>
    <w:p w14:paraId="093CCA5B" w14:textId="77777777" w:rsidR="001A33D0" w:rsidRPr="000A2F18" w:rsidRDefault="001A33D0" w:rsidP="001A33D0">
      <w:pPr>
        <w:rPr>
          <w:i/>
          <w:color w:val="0070C0"/>
        </w:rPr>
      </w:pPr>
      <w:r w:rsidRPr="000A2F18">
        <w:rPr>
          <w:i/>
          <w:color w:val="0070C0"/>
        </w:rPr>
        <w:t>Identification of patent holders, if any.</w:t>
      </w:r>
    </w:p>
    <w:p w14:paraId="7C2BBCE0" w14:textId="77777777" w:rsidR="001A33D0" w:rsidRPr="000A2F18" w:rsidRDefault="001A33D0" w:rsidP="001A33D0"/>
    <w:p w14:paraId="34F9E9F1" w14:textId="77777777" w:rsidR="001A33D0" w:rsidRPr="000A2F18" w:rsidRDefault="001A33D0" w:rsidP="001A33D0">
      <w:pPr>
        <w:pageBreakBefore/>
        <w:spacing w:after="360" w:line="360" w:lineRule="atLeast"/>
        <w:jc w:val="left"/>
        <w:rPr>
          <w:b/>
          <w:sz w:val="32"/>
          <w:szCs w:val="32"/>
        </w:rPr>
        <w:sectPr w:rsidR="001A33D0" w:rsidRPr="000A2F18" w:rsidSect="004421EF">
          <w:headerReference w:type="even" r:id="rId19"/>
          <w:headerReference w:type="default" r:id="rId20"/>
          <w:footerReference w:type="even" r:id="rId21"/>
          <w:footerReference w:type="default" r:id="rId22"/>
          <w:pgSz w:w="11906" w:h="16838" w:code="9"/>
          <w:pgMar w:top="794" w:right="1077" w:bottom="567" w:left="1077" w:header="709" w:footer="284" w:gutter="0"/>
          <w:pgNumType w:fmt="lowerRoman"/>
          <w:cols w:space="720"/>
        </w:sectPr>
      </w:pPr>
    </w:p>
    <w:p w14:paraId="053DAF5C" w14:textId="71D4C92C" w:rsidR="00D318F4" w:rsidRPr="000A2F18" w:rsidRDefault="00D318F4" w:rsidP="00D318F4">
      <w:pPr>
        <w:pStyle w:val="zzSTDTitle"/>
        <w:spacing w:before="0" w:after="360"/>
        <w:rPr>
          <w:b w:val="0"/>
          <w:color w:val="auto"/>
          <w:szCs w:val="32"/>
        </w:rPr>
      </w:pPr>
      <w:r w:rsidRPr="000A2F18">
        <w:rPr>
          <w:color w:val="auto"/>
        </w:rPr>
        <w:lastRenderedPageBreak/>
        <w:t>Information technology — Coded representation of immersive media — Part 13: Multi-Decoder Video Interface for Immersive Media</w:t>
      </w:r>
    </w:p>
    <w:p w14:paraId="2F680A0A" w14:textId="0BB6DFE6" w:rsidR="001A33D0" w:rsidRPr="000A2F18" w:rsidRDefault="001A33D0" w:rsidP="001A33D0">
      <w:pPr>
        <w:pStyle w:val="Heading1"/>
        <w:numPr>
          <w:ilvl w:val="0"/>
          <w:numId w:val="1"/>
        </w:numPr>
        <w:tabs>
          <w:tab w:val="clear" w:pos="432"/>
        </w:tabs>
        <w:ind w:left="0" w:firstLine="0"/>
      </w:pPr>
      <w:bookmarkStart w:id="8" w:name="_Toc353342669"/>
      <w:bookmarkStart w:id="9" w:name="_Toc45461609"/>
      <w:r w:rsidRPr="000A2F18">
        <w:t>Scope</w:t>
      </w:r>
      <w:bookmarkEnd w:id="8"/>
      <w:bookmarkEnd w:id="9"/>
    </w:p>
    <w:p w14:paraId="01B832D4" w14:textId="4FA90C16" w:rsidR="00586E01" w:rsidRPr="000A2F18" w:rsidRDefault="00586E01" w:rsidP="00586E01">
      <w:pPr>
        <w:rPr>
          <w:lang w:eastAsia="ja-JP"/>
        </w:rPr>
      </w:pPr>
      <w:r w:rsidRPr="000A2F18">
        <w:rPr>
          <w:lang w:eastAsia="ja-JP"/>
        </w:rPr>
        <w:t xml:space="preserve">This document specifies the control, input, and output interfaces of a video decoding engine as well as the operations that can be performed by this video decoding engine: input formatting on elementary streams, time locking of decoded sequences and metadata streams, output formatting of decoded sequences and metadata streams, </w:t>
      </w:r>
      <w:r w:rsidR="00BC7C7E" w:rsidRPr="000A2F18">
        <w:rPr>
          <w:lang w:eastAsia="ja-JP"/>
        </w:rPr>
        <w:t>and the API for the application to control these operations.</w:t>
      </w:r>
    </w:p>
    <w:p w14:paraId="0AA95028" w14:textId="70F23350" w:rsidR="001A33D0" w:rsidRPr="000A2F18" w:rsidRDefault="001A33D0" w:rsidP="001A33D0">
      <w:pPr>
        <w:pStyle w:val="Heading1"/>
        <w:numPr>
          <w:ilvl w:val="0"/>
          <w:numId w:val="1"/>
        </w:numPr>
        <w:tabs>
          <w:tab w:val="clear" w:pos="432"/>
        </w:tabs>
        <w:ind w:left="0" w:firstLine="0"/>
      </w:pPr>
      <w:bookmarkStart w:id="10" w:name="_Toc353342670"/>
      <w:bookmarkStart w:id="11" w:name="_Toc45461610"/>
      <w:r w:rsidRPr="000A2F18">
        <w:t>Normative references</w:t>
      </w:r>
      <w:bookmarkEnd w:id="10"/>
      <w:bookmarkEnd w:id="11"/>
    </w:p>
    <w:p w14:paraId="3A2C2999" w14:textId="77777777" w:rsidR="001A33D0" w:rsidRPr="000A2F18" w:rsidRDefault="001A33D0" w:rsidP="001A33D0">
      <w:r w:rsidRPr="000A2F18">
        <w:t xml:space="preserve">The following documents are referred to in the text in such a way that some or </w:t>
      </w:r>
      <w:proofErr w:type="gramStart"/>
      <w:r w:rsidRPr="000A2F18">
        <w:t>all of</w:t>
      </w:r>
      <w:proofErr w:type="gramEnd"/>
      <w:r w:rsidRPr="000A2F18">
        <w:t xml:space="preserve"> their content constitutes requirements of this document. For dated references, only the edition cited applies. For undated references, the latest edition of the referenced document (including any amendments) applies.</w:t>
      </w:r>
    </w:p>
    <w:p w14:paraId="3DCC9E90" w14:textId="17F94189" w:rsidR="00F947B5" w:rsidRPr="000A2F18" w:rsidRDefault="00F947B5" w:rsidP="001A33D0">
      <w:r w:rsidRPr="000A2F18">
        <w:t xml:space="preserve">ISO/IEC 23008-2 </w:t>
      </w:r>
      <w:r w:rsidR="00BA3886" w:rsidRPr="00BA3886">
        <w:rPr>
          <w:i/>
          <w:iCs/>
        </w:rPr>
        <w:t xml:space="preserve">Information technology — </w:t>
      </w:r>
      <w:r w:rsidRPr="000A2F18">
        <w:rPr>
          <w:i/>
          <w:iCs/>
        </w:rPr>
        <w:t>High efficiency coding and media delivery in heterogeneous environments — Part 2: High efficiency video coding</w:t>
      </w:r>
    </w:p>
    <w:p w14:paraId="6D74D84C" w14:textId="1BA7C311" w:rsidR="005B4550" w:rsidRDefault="005B4550" w:rsidP="001A33D0">
      <w:pPr>
        <w:rPr>
          <w:i/>
          <w:iCs/>
        </w:rPr>
      </w:pPr>
      <w:r w:rsidRPr="000A2F18">
        <w:t>ISO/IEC 23090-3</w:t>
      </w:r>
      <w:r w:rsidR="00F947B5" w:rsidRPr="000A2F18">
        <w:t xml:space="preserve"> </w:t>
      </w:r>
      <w:r w:rsidR="00BA3886" w:rsidRPr="00BA3886">
        <w:rPr>
          <w:i/>
          <w:iCs/>
        </w:rPr>
        <w:t xml:space="preserve">Information technology — </w:t>
      </w:r>
      <w:r w:rsidRPr="000A2F18">
        <w:rPr>
          <w:i/>
          <w:iCs/>
        </w:rPr>
        <w:t>Coded representation of immersive media — Part 3: Versatile video coding</w:t>
      </w:r>
    </w:p>
    <w:p w14:paraId="7A130F7B" w14:textId="6B6412DA" w:rsidR="00BA3886" w:rsidRPr="000A2F18" w:rsidRDefault="00BA3886" w:rsidP="00BA3886">
      <w:r>
        <w:t xml:space="preserve">ISO/IEC 19516 </w:t>
      </w:r>
      <w:r w:rsidRPr="00BA3886">
        <w:rPr>
          <w:i/>
          <w:iCs/>
        </w:rPr>
        <w:t>Information technology — Object management group — Interface definition language (IDL) 4.2</w:t>
      </w:r>
    </w:p>
    <w:p w14:paraId="2223CF7E" w14:textId="5541D20F" w:rsidR="001A33D0" w:rsidRPr="000A2F18" w:rsidRDefault="001A33D0" w:rsidP="001A33D0">
      <w:pPr>
        <w:pStyle w:val="Heading1"/>
        <w:numPr>
          <w:ilvl w:val="0"/>
          <w:numId w:val="1"/>
        </w:numPr>
        <w:tabs>
          <w:tab w:val="clear" w:pos="432"/>
        </w:tabs>
        <w:ind w:left="0" w:firstLine="0"/>
      </w:pPr>
      <w:bookmarkStart w:id="12" w:name="_Toc30062011"/>
      <w:bookmarkStart w:id="13" w:name="_Toc30062012"/>
      <w:bookmarkStart w:id="14" w:name="_Toc30062013"/>
      <w:bookmarkStart w:id="15" w:name="_Toc353342671"/>
      <w:bookmarkStart w:id="16" w:name="_Toc45461611"/>
      <w:bookmarkEnd w:id="12"/>
      <w:bookmarkEnd w:id="13"/>
      <w:bookmarkEnd w:id="14"/>
      <w:r w:rsidRPr="000A2F18">
        <w:t>Terms and definitions</w:t>
      </w:r>
      <w:bookmarkEnd w:id="15"/>
      <w:bookmarkEnd w:id="16"/>
    </w:p>
    <w:p w14:paraId="60B59D3B" w14:textId="77777777" w:rsidR="001A33D0" w:rsidRPr="000A2F18" w:rsidRDefault="001A33D0" w:rsidP="001A33D0">
      <w:r w:rsidRPr="000A2F18">
        <w:t>For the purposes of this document, the following terms and definitions apply.</w:t>
      </w:r>
    </w:p>
    <w:p w14:paraId="04059A00" w14:textId="32090D92" w:rsidR="001A33D0" w:rsidRPr="000A2F18" w:rsidRDefault="001A33D0" w:rsidP="001A33D0">
      <w:pPr>
        <w:pStyle w:val="TermNum"/>
      </w:pPr>
      <w:r w:rsidRPr="000A2F18">
        <w:t>3.</w:t>
      </w:r>
      <w:r w:rsidR="00DB7653" w:rsidRPr="000A2F18">
        <w:t>1</w:t>
      </w:r>
    </w:p>
    <w:p w14:paraId="65F19B82" w14:textId="205A583B" w:rsidR="001A33D0" w:rsidRPr="000A2F18" w:rsidRDefault="00DB7653" w:rsidP="001A33D0">
      <w:pPr>
        <w:pStyle w:val="Terms"/>
      </w:pPr>
      <w:r w:rsidRPr="000A2F18">
        <w:t>video object</w:t>
      </w:r>
    </w:p>
    <w:p w14:paraId="00E7BC32" w14:textId="2B02F96C" w:rsidR="001A33D0" w:rsidRPr="000A2F18" w:rsidRDefault="007204B8" w:rsidP="001A33D0">
      <w:pPr>
        <w:pStyle w:val="Definition"/>
      </w:pPr>
      <w:r w:rsidRPr="000A2F18">
        <w:t xml:space="preserve">independently decodable </w:t>
      </w:r>
      <w:proofErr w:type="spellStart"/>
      <w:r w:rsidR="009A0AA9" w:rsidRPr="000A2F18">
        <w:t>substream</w:t>
      </w:r>
      <w:proofErr w:type="spellEnd"/>
      <w:r w:rsidR="003D7615" w:rsidRPr="000A2F18">
        <w:t xml:space="preserve"> of </w:t>
      </w:r>
      <w:r w:rsidRPr="000A2F18">
        <w:t xml:space="preserve">a </w:t>
      </w:r>
      <w:r w:rsidR="003D7615" w:rsidRPr="000A2F18">
        <w:t xml:space="preserve">video </w:t>
      </w:r>
      <w:r w:rsidR="00DB7653" w:rsidRPr="000A2F18">
        <w:t>elementary stream</w:t>
      </w:r>
    </w:p>
    <w:p w14:paraId="0F2F3D28" w14:textId="1B79F335" w:rsidR="00D762AD" w:rsidRPr="000A2F18" w:rsidRDefault="00D762AD" w:rsidP="001A33D0">
      <w:pPr>
        <w:pStyle w:val="Definition"/>
        <w:rPr>
          <w:sz w:val="20"/>
        </w:rPr>
      </w:pPr>
      <w:r w:rsidRPr="000A2F18">
        <w:rPr>
          <w:sz w:val="20"/>
        </w:rPr>
        <w:t xml:space="preserve">Note 1 to entry: Examples of data </w:t>
      </w:r>
      <w:r w:rsidR="007204B8" w:rsidRPr="000A2F18">
        <w:rPr>
          <w:sz w:val="20"/>
        </w:rPr>
        <w:t xml:space="preserve">type </w:t>
      </w:r>
      <w:r w:rsidRPr="000A2F18">
        <w:rPr>
          <w:sz w:val="20"/>
        </w:rPr>
        <w:t>are visual texture</w:t>
      </w:r>
      <w:r w:rsidR="007204B8" w:rsidRPr="000A2F18">
        <w:rPr>
          <w:sz w:val="20"/>
        </w:rPr>
        <w:t>s</w:t>
      </w:r>
      <w:r w:rsidRPr="000A2F18">
        <w:rPr>
          <w:sz w:val="20"/>
        </w:rPr>
        <w:t>, depth map</w:t>
      </w:r>
      <w:r w:rsidR="007204B8" w:rsidRPr="000A2F18">
        <w:rPr>
          <w:sz w:val="20"/>
        </w:rPr>
        <w:t>s</w:t>
      </w:r>
      <w:r w:rsidRPr="000A2F18">
        <w:rPr>
          <w:sz w:val="20"/>
        </w:rPr>
        <w:t>, occupancy map</w:t>
      </w:r>
      <w:r w:rsidR="007204B8" w:rsidRPr="000A2F18">
        <w:rPr>
          <w:sz w:val="20"/>
        </w:rPr>
        <w:t>s</w:t>
      </w:r>
      <w:r w:rsidRPr="000A2F18">
        <w:rPr>
          <w:sz w:val="20"/>
        </w:rPr>
        <w:t>, etc…</w:t>
      </w:r>
    </w:p>
    <w:p w14:paraId="71676F94" w14:textId="350E4D2F" w:rsidR="00F55559" w:rsidRPr="000A2F18" w:rsidRDefault="00F55559" w:rsidP="00F55559">
      <w:pPr>
        <w:pStyle w:val="TermNum"/>
      </w:pPr>
      <w:r w:rsidRPr="000A2F18">
        <w:t>3.</w:t>
      </w:r>
      <w:r w:rsidR="00B718E3" w:rsidRPr="000A2F18">
        <w:t>2</w:t>
      </w:r>
    </w:p>
    <w:p w14:paraId="28306D30" w14:textId="61455B91" w:rsidR="00F55559" w:rsidRPr="000A2F18" w:rsidRDefault="00F55559" w:rsidP="00F55559">
      <w:pPr>
        <w:pStyle w:val="Terms"/>
      </w:pPr>
      <w:r w:rsidRPr="000A2F18">
        <w:t>video object identifier</w:t>
      </w:r>
    </w:p>
    <w:p w14:paraId="438F7424" w14:textId="24EA0779" w:rsidR="00F55559" w:rsidRPr="0071559C" w:rsidRDefault="00F55559" w:rsidP="001A33D0">
      <w:pPr>
        <w:pStyle w:val="Definition"/>
      </w:pPr>
      <w:r w:rsidRPr="000A2F18">
        <w:t>an integer identifying a video object</w:t>
      </w:r>
    </w:p>
    <w:p w14:paraId="5F6D21DE" w14:textId="6B634E84" w:rsidR="000E7D2F" w:rsidRPr="000A2F18" w:rsidRDefault="000E7D2F" w:rsidP="000E7D2F">
      <w:pPr>
        <w:pStyle w:val="Heading1"/>
        <w:numPr>
          <w:ilvl w:val="0"/>
          <w:numId w:val="1"/>
        </w:numPr>
        <w:tabs>
          <w:tab w:val="clear" w:pos="432"/>
        </w:tabs>
        <w:ind w:left="0" w:firstLine="0"/>
      </w:pPr>
      <w:bookmarkStart w:id="17" w:name="_Toc30062015"/>
      <w:bookmarkStart w:id="18" w:name="_Toc45461612"/>
      <w:bookmarkStart w:id="19" w:name="_Toc353798249"/>
      <w:bookmarkEnd w:id="17"/>
      <w:r w:rsidRPr="000A2F18">
        <w:t>Timeline</w:t>
      </w:r>
      <w:bookmarkEnd w:id="18"/>
    </w:p>
    <w:p w14:paraId="5BC811AD" w14:textId="37A6D0C6" w:rsidR="009500D4" w:rsidRPr="000A2F18" w:rsidRDefault="009500D4" w:rsidP="00872C75">
      <w:r w:rsidRPr="000A2F18">
        <w:rPr>
          <w:lang w:eastAsia="ja-JP"/>
        </w:rPr>
        <w:t>The expected timeline for this specification is:</w:t>
      </w:r>
    </w:p>
    <w:p w14:paraId="0170BC84" w14:textId="29B1C1A3" w:rsidR="000E7D2F" w:rsidRPr="000A2F18" w:rsidRDefault="001F3E56" w:rsidP="000E7D2F">
      <w:pPr>
        <w:pStyle w:val="ListParagraph"/>
        <w:numPr>
          <w:ilvl w:val="0"/>
          <w:numId w:val="18"/>
        </w:numPr>
      </w:pPr>
      <w:r>
        <w:t>July</w:t>
      </w:r>
      <w:r w:rsidR="000E7D2F" w:rsidRPr="000A2F18">
        <w:t xml:space="preserve"> 2021 (FDIS) as part of MPEG-I Phase 2a</w:t>
      </w:r>
    </w:p>
    <w:p w14:paraId="23E9E7C4" w14:textId="1BC2E970" w:rsidR="000E7D2F" w:rsidRPr="000A2F18" w:rsidRDefault="000E7D2F" w:rsidP="000E7D2F">
      <w:pPr>
        <w:pStyle w:val="ListParagraph"/>
        <w:numPr>
          <w:ilvl w:val="0"/>
          <w:numId w:val="18"/>
        </w:numPr>
      </w:pPr>
      <w:r w:rsidRPr="000A2F18">
        <w:t xml:space="preserve">CD in </w:t>
      </w:r>
      <w:r w:rsidR="00773152" w:rsidRPr="000A2F18">
        <w:t>October</w:t>
      </w:r>
      <w:r w:rsidRPr="000A2F18">
        <w:t xml:space="preserve"> 2020</w:t>
      </w:r>
    </w:p>
    <w:p w14:paraId="502977AA" w14:textId="2519FAC9" w:rsidR="009500D4" w:rsidRPr="000A2F18" w:rsidRDefault="009500D4" w:rsidP="009500D4">
      <w:pPr>
        <w:pStyle w:val="Heading1"/>
      </w:pPr>
      <w:bookmarkStart w:id="20" w:name="_Toc45461613"/>
      <w:r w:rsidRPr="000A2F18">
        <w:lastRenderedPageBreak/>
        <w:t>Motivations</w:t>
      </w:r>
      <w:bookmarkEnd w:id="20"/>
    </w:p>
    <w:p w14:paraId="70B6BE58" w14:textId="24CBFE05" w:rsidR="00F86732" w:rsidRPr="000A2F18" w:rsidRDefault="00F86732" w:rsidP="00F86732">
      <w:pPr>
        <w:rPr>
          <w:lang w:eastAsia="ja-JP"/>
        </w:rPr>
      </w:pPr>
      <w:r w:rsidRPr="000A2F18">
        <w:rPr>
          <w:lang w:eastAsia="ja-JP"/>
        </w:rPr>
        <w:t xml:space="preserve">The goal of this specification is to provide enablers to integrate efficiently MPEG-I technologies into existing media ecosystems such as hardware video decoding platform, GPU rendering pipeline, </w:t>
      </w:r>
      <w:r w:rsidR="00BF149D" w:rsidRPr="000A2F18">
        <w:rPr>
          <w:lang w:eastAsia="ja-JP"/>
        </w:rPr>
        <w:t>etc.</w:t>
      </w:r>
    </w:p>
    <w:p w14:paraId="011B3D1E" w14:textId="4ECACD51" w:rsidR="0060582F" w:rsidRPr="000A2F18" w:rsidRDefault="0060582F" w:rsidP="00872C75">
      <w:r w:rsidRPr="000A2F18">
        <w:rPr>
          <w:lang w:eastAsia="ja-JP"/>
        </w:rPr>
        <w:t>To this end</w:t>
      </w:r>
      <w:r w:rsidR="007C328A" w:rsidRPr="000A2F18">
        <w:rPr>
          <w:lang w:eastAsia="ja-JP"/>
        </w:rPr>
        <w:t>,</w:t>
      </w:r>
      <w:r w:rsidRPr="000A2F18">
        <w:rPr>
          <w:lang w:eastAsia="ja-JP"/>
        </w:rPr>
        <w:t xml:space="preserve"> the following structure is suggested:</w:t>
      </w:r>
    </w:p>
    <w:p w14:paraId="7140F095" w14:textId="4CD77F96" w:rsidR="009500D4" w:rsidRPr="000A2F18" w:rsidRDefault="009500D4" w:rsidP="00872C75">
      <w:pPr>
        <w:pStyle w:val="ListParagraph"/>
        <w:numPr>
          <w:ilvl w:val="0"/>
          <w:numId w:val="20"/>
        </w:numPr>
        <w:rPr>
          <w:lang w:eastAsia="ja-JP"/>
        </w:rPr>
      </w:pPr>
      <w:r w:rsidRPr="000A2F18">
        <w:rPr>
          <w:lang w:eastAsia="ja-JP"/>
        </w:rPr>
        <w:t>Define a generic part of the video decoding interfaces which is codec-agnostic</w:t>
      </w:r>
      <w:r w:rsidR="003E2DFD" w:rsidRPr="000A2F18">
        <w:rPr>
          <w:lang w:eastAsia="ja-JP"/>
        </w:rPr>
        <w:t>:</w:t>
      </w:r>
    </w:p>
    <w:p w14:paraId="72B11664" w14:textId="77777777" w:rsidR="00BF149D" w:rsidRPr="000A2F18" w:rsidRDefault="009500D4" w:rsidP="00872C75">
      <w:pPr>
        <w:pStyle w:val="ListParagraph"/>
        <w:numPr>
          <w:ilvl w:val="1"/>
          <w:numId w:val="20"/>
        </w:numPr>
        <w:rPr>
          <w:lang w:eastAsia="ja-JP"/>
        </w:rPr>
      </w:pPr>
      <w:r w:rsidRPr="000A2F18">
        <w:rPr>
          <w:lang w:eastAsia="ja-JP"/>
        </w:rPr>
        <w:t>Define bindings of this video decoding interface with example technologies</w:t>
      </w:r>
    </w:p>
    <w:p w14:paraId="160B4A27" w14:textId="6A76CB2D" w:rsidR="009500D4" w:rsidRPr="000A2F18" w:rsidRDefault="00BF149D" w:rsidP="00872C75">
      <w:pPr>
        <w:pStyle w:val="ListParagraph"/>
        <w:numPr>
          <w:ilvl w:val="1"/>
          <w:numId w:val="20"/>
        </w:numPr>
        <w:rPr>
          <w:lang w:eastAsia="ja-JP"/>
        </w:rPr>
      </w:pPr>
      <w:r w:rsidRPr="000A2F18">
        <w:rPr>
          <w:lang w:eastAsia="ja-JP"/>
        </w:rPr>
        <w:t>Use</w:t>
      </w:r>
      <w:r w:rsidR="009500D4" w:rsidRPr="000A2F18">
        <w:rPr>
          <w:lang w:eastAsia="ja-JP"/>
        </w:rPr>
        <w:t xml:space="preserve"> </w:t>
      </w:r>
      <w:r w:rsidRPr="000A2F18">
        <w:rPr>
          <w:lang w:eastAsia="ja-JP"/>
        </w:rPr>
        <w:t xml:space="preserve">the </w:t>
      </w:r>
      <w:proofErr w:type="spellStart"/>
      <w:r w:rsidR="009500D4" w:rsidRPr="000A2F18">
        <w:rPr>
          <w:lang w:eastAsia="ja-JP"/>
        </w:rPr>
        <w:t>Khronos</w:t>
      </w:r>
      <w:proofErr w:type="spellEnd"/>
      <w:r w:rsidR="009500D4" w:rsidRPr="000A2F18">
        <w:rPr>
          <w:lang w:eastAsia="ja-JP"/>
        </w:rPr>
        <w:t xml:space="preserve"> </w:t>
      </w:r>
      <w:proofErr w:type="spellStart"/>
      <w:r w:rsidR="00AD4C61" w:rsidRPr="000A2F18">
        <w:rPr>
          <w:lang w:eastAsia="ja-JP"/>
        </w:rPr>
        <w:t>OpenMAX</w:t>
      </w:r>
      <w:proofErr w:type="spellEnd"/>
      <w:r w:rsidR="00AD4C61" w:rsidRPr="000A2F18">
        <w:rPr>
          <w:lang w:eastAsia="ja-JP"/>
        </w:rPr>
        <w:t xml:space="preserve">™ </w:t>
      </w:r>
      <w:r w:rsidRPr="000A2F18">
        <w:rPr>
          <w:lang w:eastAsia="ja-JP"/>
        </w:rPr>
        <w:t>as a first binding to progress the work</w:t>
      </w:r>
    </w:p>
    <w:p w14:paraId="01F68AA5" w14:textId="5FD3CE5B" w:rsidR="009500D4" w:rsidRPr="000A2F18" w:rsidRDefault="009500D4" w:rsidP="00872C75">
      <w:pPr>
        <w:pStyle w:val="ListParagraph"/>
        <w:numPr>
          <w:ilvl w:val="0"/>
          <w:numId w:val="20"/>
        </w:numPr>
        <w:rPr>
          <w:lang w:eastAsia="ja-JP"/>
        </w:rPr>
      </w:pPr>
      <w:r w:rsidRPr="000A2F18">
        <w:rPr>
          <w:lang w:eastAsia="ja-JP"/>
        </w:rPr>
        <w:t xml:space="preserve">Define the video decoder interface in a codec-agnostic way </w:t>
      </w:r>
      <w:r w:rsidR="00BF149D" w:rsidRPr="000A2F18">
        <w:rPr>
          <w:lang w:eastAsia="ja-JP"/>
        </w:rPr>
        <w:t>(as defined in the "Requirements on Immersive Media Access and Delivery"</w:t>
      </w:r>
      <w:r w:rsidR="006F7336" w:rsidRPr="000A2F18">
        <w:rPr>
          <w:lang w:eastAsia="ja-JP"/>
        </w:rPr>
        <w:t xml:space="preserve"> N18654</w:t>
      </w:r>
      <w:r w:rsidR="00BF149D" w:rsidRPr="000A2F18">
        <w:rPr>
          <w:lang w:eastAsia="ja-JP"/>
        </w:rPr>
        <w:t xml:space="preserve">) </w:t>
      </w:r>
      <w:r w:rsidR="003E2DFD" w:rsidRPr="000A2F18">
        <w:rPr>
          <w:lang w:eastAsia="ja-JP"/>
        </w:rPr>
        <w:t>and</w:t>
      </w:r>
      <w:r w:rsidRPr="000A2F18">
        <w:rPr>
          <w:lang w:eastAsia="ja-JP"/>
        </w:rPr>
        <w:t xml:space="preserve"> </w:t>
      </w:r>
      <w:r w:rsidR="003E2DFD" w:rsidRPr="000A2F18">
        <w:rPr>
          <w:lang w:eastAsia="ja-JP"/>
        </w:rPr>
        <w:t xml:space="preserve">the associated </w:t>
      </w:r>
      <w:r w:rsidRPr="000A2F18">
        <w:rPr>
          <w:lang w:eastAsia="ja-JP"/>
        </w:rPr>
        <w:t>operations on video objects</w:t>
      </w:r>
      <w:r w:rsidR="00BF149D" w:rsidRPr="000A2F18">
        <w:rPr>
          <w:lang w:eastAsia="ja-JP"/>
        </w:rPr>
        <w:t xml:space="preserve"> (from the </w:t>
      </w:r>
      <w:r w:rsidR="006F7336" w:rsidRPr="000A2F18">
        <w:rPr>
          <w:lang w:eastAsia="ja-JP"/>
        </w:rPr>
        <w:t>"</w:t>
      </w:r>
      <w:r w:rsidR="006F7336" w:rsidRPr="000A2F18">
        <w:t>Thoughts on Immersive Media Decoding Interface for VVC</w:t>
      </w:r>
      <w:r w:rsidR="006F7336" w:rsidRPr="000A2F18">
        <w:rPr>
          <w:lang w:eastAsia="ja-JP"/>
        </w:rPr>
        <w:t>" N18615</w:t>
      </w:r>
      <w:r w:rsidR="00BF149D" w:rsidRPr="000A2F18">
        <w:rPr>
          <w:lang w:eastAsia="ja-JP"/>
        </w:rPr>
        <w:t>)</w:t>
      </w:r>
      <w:r w:rsidR="006F7336" w:rsidRPr="000A2F18">
        <w:rPr>
          <w:lang w:eastAsia="ja-JP"/>
        </w:rPr>
        <w:t>:</w:t>
      </w:r>
    </w:p>
    <w:p w14:paraId="7271AC2C" w14:textId="1945023F" w:rsidR="009500D4" w:rsidRPr="000A2F18" w:rsidRDefault="009500D4" w:rsidP="00872C75">
      <w:pPr>
        <w:pStyle w:val="ListParagraph"/>
        <w:numPr>
          <w:ilvl w:val="1"/>
          <w:numId w:val="20"/>
        </w:numPr>
        <w:rPr>
          <w:lang w:eastAsia="ja-JP"/>
        </w:rPr>
      </w:pPr>
      <w:r w:rsidRPr="000A2F18">
        <w:rPr>
          <w:lang w:eastAsia="ja-JP"/>
        </w:rPr>
        <w:t xml:space="preserve">Define a binding for VVC using the layer </w:t>
      </w:r>
      <w:r w:rsidR="006F7336" w:rsidRPr="000A2F18">
        <w:rPr>
          <w:lang w:eastAsia="ja-JP"/>
        </w:rPr>
        <w:t xml:space="preserve">feature of VVC </w:t>
      </w:r>
      <w:r w:rsidRPr="000A2F18">
        <w:rPr>
          <w:lang w:eastAsia="ja-JP"/>
        </w:rPr>
        <w:t>to instantiate the concept of video objects</w:t>
      </w:r>
    </w:p>
    <w:p w14:paraId="10E609F8" w14:textId="6B43D380" w:rsidR="009500D4" w:rsidRPr="000A2F18" w:rsidRDefault="009500D4" w:rsidP="00872C75">
      <w:pPr>
        <w:pStyle w:val="ListParagraph"/>
        <w:numPr>
          <w:ilvl w:val="1"/>
          <w:numId w:val="20"/>
        </w:numPr>
        <w:rPr>
          <w:lang w:eastAsia="ja-JP"/>
        </w:rPr>
      </w:pPr>
      <w:r w:rsidRPr="000A2F18">
        <w:rPr>
          <w:lang w:eastAsia="ja-JP"/>
        </w:rPr>
        <w:t>Define a binding for HEVC using a tile/slice</w:t>
      </w:r>
      <w:r w:rsidR="006F7336" w:rsidRPr="000A2F18">
        <w:rPr>
          <w:lang w:eastAsia="ja-JP"/>
        </w:rPr>
        <w:t xml:space="preserve"> to instantiate the concept of video objects</w:t>
      </w:r>
    </w:p>
    <w:p w14:paraId="3702462C" w14:textId="74806E76" w:rsidR="00CD353D" w:rsidRPr="000A2F18" w:rsidRDefault="00CD353D" w:rsidP="00872C75">
      <w:pPr>
        <w:pStyle w:val="ListParagraph"/>
        <w:numPr>
          <w:ilvl w:val="0"/>
          <w:numId w:val="20"/>
        </w:numPr>
        <w:rPr>
          <w:lang w:eastAsia="ja-JP"/>
        </w:rPr>
      </w:pPr>
      <w:r w:rsidRPr="000A2F18">
        <w:rPr>
          <w:lang w:eastAsia="ja-JP"/>
        </w:rPr>
        <w:t>Develop software to illustrate and verify the successful integration with external ecosystem</w:t>
      </w:r>
      <w:r w:rsidR="006F7336" w:rsidRPr="000A2F18">
        <w:rPr>
          <w:lang w:eastAsia="ja-JP"/>
        </w:rPr>
        <w:t>s:</w:t>
      </w:r>
    </w:p>
    <w:p w14:paraId="01D3C114" w14:textId="6525BD66" w:rsidR="00CD353D" w:rsidRPr="000A2F18" w:rsidRDefault="00385ACD" w:rsidP="00872C75">
      <w:pPr>
        <w:pStyle w:val="ListParagraph"/>
        <w:numPr>
          <w:ilvl w:val="1"/>
          <w:numId w:val="20"/>
        </w:numPr>
        <w:rPr>
          <w:lang w:eastAsia="ja-JP"/>
        </w:rPr>
      </w:pPr>
      <w:r w:rsidRPr="000A2F18">
        <w:rPr>
          <w:lang w:eastAsia="ja-JP"/>
        </w:rPr>
        <w:t>A s</w:t>
      </w:r>
      <w:r w:rsidR="006F7336" w:rsidRPr="000A2F18">
        <w:rPr>
          <w:lang w:eastAsia="ja-JP"/>
        </w:rPr>
        <w:t>ample s</w:t>
      </w:r>
      <w:r w:rsidR="00CD353D" w:rsidRPr="000A2F18">
        <w:rPr>
          <w:lang w:eastAsia="ja-JP"/>
        </w:rPr>
        <w:t xml:space="preserve">oftware </w:t>
      </w:r>
      <w:r w:rsidR="006F7336" w:rsidRPr="000A2F18">
        <w:rPr>
          <w:lang w:eastAsia="ja-JP"/>
        </w:rPr>
        <w:t xml:space="preserve">leveraging </w:t>
      </w:r>
      <w:r w:rsidR="00CD353D" w:rsidRPr="000A2F18">
        <w:rPr>
          <w:lang w:eastAsia="ja-JP"/>
        </w:rPr>
        <w:t xml:space="preserve">the video decoding interface based on </w:t>
      </w:r>
      <w:proofErr w:type="spellStart"/>
      <w:r w:rsidR="00CD353D" w:rsidRPr="000A2F18">
        <w:rPr>
          <w:lang w:eastAsia="ja-JP"/>
        </w:rPr>
        <w:t>Khronos</w:t>
      </w:r>
      <w:proofErr w:type="spellEnd"/>
      <w:r w:rsidR="00CD353D" w:rsidRPr="000A2F18">
        <w:rPr>
          <w:lang w:eastAsia="ja-JP"/>
        </w:rPr>
        <w:t xml:space="preserve"> </w:t>
      </w:r>
      <w:proofErr w:type="spellStart"/>
      <w:r w:rsidR="00AD4C61" w:rsidRPr="000A2F18">
        <w:rPr>
          <w:lang w:eastAsia="ja-JP"/>
        </w:rPr>
        <w:t>OpenMAX</w:t>
      </w:r>
      <w:proofErr w:type="spellEnd"/>
      <w:r w:rsidR="00AD4C61" w:rsidRPr="000A2F18">
        <w:rPr>
          <w:lang w:eastAsia="ja-JP"/>
        </w:rPr>
        <w:t>™</w:t>
      </w:r>
    </w:p>
    <w:p w14:paraId="23B86950" w14:textId="090BF0FC" w:rsidR="00CD353D" w:rsidRPr="000A2F18" w:rsidRDefault="00385ACD" w:rsidP="00872C75">
      <w:pPr>
        <w:pStyle w:val="ListParagraph"/>
        <w:numPr>
          <w:ilvl w:val="1"/>
          <w:numId w:val="20"/>
        </w:numPr>
      </w:pPr>
      <w:r w:rsidRPr="000A2F18">
        <w:rPr>
          <w:lang w:eastAsia="ja-JP"/>
        </w:rPr>
        <w:t>A</w:t>
      </w:r>
      <w:r w:rsidR="006F7336" w:rsidRPr="000A2F18">
        <w:rPr>
          <w:lang w:eastAsia="ja-JP"/>
        </w:rPr>
        <w:t xml:space="preserve"> Test Model</w:t>
      </w:r>
      <w:r w:rsidR="00CD353D" w:rsidRPr="000A2F18">
        <w:rPr>
          <w:lang w:eastAsia="ja-JP"/>
        </w:rPr>
        <w:t xml:space="preserve"> for manipulating video elementary bitstreams following the </w:t>
      </w:r>
      <w:r w:rsidR="006F7336" w:rsidRPr="000A2F18">
        <w:rPr>
          <w:lang w:eastAsia="ja-JP"/>
        </w:rPr>
        <w:t>N18615</w:t>
      </w:r>
    </w:p>
    <w:p w14:paraId="7B681227" w14:textId="61FC377F" w:rsidR="00000045" w:rsidRPr="000A2F18" w:rsidRDefault="00E46E4E" w:rsidP="001A33D0">
      <w:pPr>
        <w:pStyle w:val="Heading1"/>
        <w:numPr>
          <w:ilvl w:val="0"/>
          <w:numId w:val="1"/>
        </w:numPr>
        <w:tabs>
          <w:tab w:val="clear" w:pos="432"/>
        </w:tabs>
        <w:ind w:left="0" w:firstLine="0"/>
      </w:pPr>
      <w:bookmarkStart w:id="21" w:name="_Toc45461614"/>
      <w:r w:rsidRPr="000A2F18">
        <w:t>Video D</w:t>
      </w:r>
      <w:r w:rsidR="00000045" w:rsidRPr="000A2F18">
        <w:t xml:space="preserve">ecoding </w:t>
      </w:r>
      <w:r w:rsidRPr="000A2F18">
        <w:t>En</w:t>
      </w:r>
      <w:r w:rsidR="00DB1B8B" w:rsidRPr="000A2F18">
        <w:t>g</w:t>
      </w:r>
      <w:r w:rsidRPr="000A2F18">
        <w:t>in</w:t>
      </w:r>
      <w:r w:rsidR="00DB1B8B" w:rsidRPr="000A2F18">
        <w:t>e</w:t>
      </w:r>
      <w:bookmarkEnd w:id="21"/>
    </w:p>
    <w:p w14:paraId="45DEF461" w14:textId="0D1E27F1" w:rsidR="00DB1B8B" w:rsidRPr="000A2F18" w:rsidRDefault="00DB1B8B" w:rsidP="00DB1B8B">
      <w:pPr>
        <w:pStyle w:val="Heading2"/>
      </w:pPr>
      <w:bookmarkStart w:id="22" w:name="_Toc45461615"/>
      <w:r w:rsidRPr="000A2F18">
        <w:t>General</w:t>
      </w:r>
      <w:bookmarkEnd w:id="22"/>
    </w:p>
    <w:p w14:paraId="622CA34C" w14:textId="646F4285" w:rsidR="00FF41E1" w:rsidRPr="000A2F18" w:rsidRDefault="00DB1B8B" w:rsidP="00DB1B8B">
      <w:pPr>
        <w:rPr>
          <w:lang w:eastAsia="ja-JP"/>
        </w:rPr>
      </w:pPr>
      <w:r w:rsidRPr="000A2F18">
        <w:rPr>
          <w:lang w:eastAsia="ja-JP"/>
        </w:rPr>
        <w:t>The Video Decoding Engine (VDE) enables the decoding, the synchronisation and the formatting of</w:t>
      </w:r>
      <w:r w:rsidR="00C41809" w:rsidRPr="000A2F18">
        <w:rPr>
          <w:lang w:eastAsia="ja-JP"/>
        </w:rPr>
        <w:t xml:space="preserve"> one or more</w:t>
      </w:r>
      <w:r w:rsidRPr="000A2F18">
        <w:rPr>
          <w:lang w:eastAsia="ja-JP"/>
        </w:rPr>
        <w:t xml:space="preserve"> elementary streams fed through the Input Video Decoding Interface (IVDI) of the VDE and provided to the subsequent elements of the rendering pipeline via the Output Video Decoding Interface (OVDI). </w:t>
      </w:r>
      <w:ins w:id="23" w:author="Youngkwon Lim" w:date="2020-06-23T23:29:00Z">
        <w:r w:rsidR="001827EF">
          <w:rPr>
            <w:lang w:eastAsia="ja-JP"/>
          </w:rPr>
          <w:t xml:space="preserve">The VDE </w:t>
        </w:r>
      </w:ins>
      <w:ins w:id="24" w:author="Youngkwon Lim" w:date="2020-06-23T23:38:00Z">
        <w:r w:rsidR="001827EF">
          <w:rPr>
            <w:lang w:eastAsia="ja-JP"/>
          </w:rPr>
          <w:t>extract</w:t>
        </w:r>
      </w:ins>
      <w:r w:rsidR="001827EF">
        <w:rPr>
          <w:lang w:eastAsia="ja-JP"/>
        </w:rPr>
        <w:t>s</w:t>
      </w:r>
      <w:ins w:id="25" w:author="Youngkwon Lim" w:date="2020-06-23T23:38:00Z">
        <w:r w:rsidR="001827EF">
          <w:rPr>
            <w:lang w:eastAsia="ja-JP"/>
          </w:rPr>
          <w:t xml:space="preserve"> and merge</w:t>
        </w:r>
      </w:ins>
      <w:r w:rsidR="001827EF">
        <w:rPr>
          <w:lang w:eastAsia="ja-JP"/>
        </w:rPr>
        <w:t>s</w:t>
      </w:r>
      <w:ins w:id="26" w:author="Youngkwon Lim" w:date="2020-06-23T23:38:00Z">
        <w:r w:rsidR="001827EF">
          <w:rPr>
            <w:lang w:eastAsia="ja-JP"/>
          </w:rPr>
          <w:t xml:space="preserve"> independently coded regions of </w:t>
        </w:r>
      </w:ins>
      <w:ins w:id="27" w:author="Youngkwon Lim" w:date="2020-06-23T23:40:00Z">
        <w:r w:rsidR="001827EF">
          <w:rPr>
            <w:lang w:eastAsia="ja-JP"/>
          </w:rPr>
          <w:t>a</w:t>
        </w:r>
      </w:ins>
      <w:ins w:id="28" w:author="Youngkwon Lim" w:date="2020-06-23T23:38:00Z">
        <w:r w:rsidR="001827EF">
          <w:rPr>
            <w:lang w:eastAsia="ja-JP"/>
          </w:rPr>
          <w:t xml:space="preserve"> </w:t>
        </w:r>
      </w:ins>
      <w:ins w:id="29" w:author="Youngkwon Lim" w:date="2020-06-23T23:40:00Z">
        <w:r w:rsidR="001827EF">
          <w:rPr>
            <w:lang w:eastAsia="ja-JP"/>
          </w:rPr>
          <w:t xml:space="preserve">set of </w:t>
        </w:r>
      </w:ins>
      <w:ins w:id="30" w:author="Youngkwon Lim" w:date="2020-06-23T23:39:00Z">
        <w:r w:rsidR="001827EF">
          <w:rPr>
            <w:lang w:eastAsia="ja-JP"/>
          </w:rPr>
          <w:t xml:space="preserve">input </w:t>
        </w:r>
      </w:ins>
      <w:ins w:id="31" w:author="Youngkwon Lim" w:date="2020-06-23T23:38:00Z">
        <w:r w:rsidR="001827EF">
          <w:rPr>
            <w:lang w:eastAsia="ja-JP"/>
          </w:rPr>
          <w:t>elementary stream</w:t>
        </w:r>
      </w:ins>
      <w:ins w:id="32" w:author="Youngkwon Lim" w:date="2020-06-23T23:42:00Z">
        <w:r w:rsidR="001827EF">
          <w:rPr>
            <w:lang w:eastAsia="ja-JP"/>
          </w:rPr>
          <w:t>s</w:t>
        </w:r>
      </w:ins>
      <w:ins w:id="33" w:author="Youngkwon Lim" w:date="2020-06-23T23:38:00Z">
        <w:r w:rsidR="001827EF">
          <w:rPr>
            <w:lang w:eastAsia="ja-JP"/>
          </w:rPr>
          <w:t xml:space="preserve"> and </w:t>
        </w:r>
      </w:ins>
      <w:ins w:id="34" w:author="Youngkwon Lim" w:date="2020-06-23T23:39:00Z">
        <w:r w:rsidR="001827EF">
          <w:rPr>
            <w:lang w:eastAsia="ja-JP"/>
          </w:rPr>
          <w:t>generate</w:t>
        </w:r>
      </w:ins>
      <w:r w:rsidR="001827EF">
        <w:rPr>
          <w:lang w:eastAsia="ja-JP"/>
        </w:rPr>
        <w:t>s</w:t>
      </w:r>
      <w:ins w:id="35" w:author="Youngkwon Lim" w:date="2020-06-23T23:39:00Z">
        <w:r w:rsidR="001827EF">
          <w:rPr>
            <w:lang w:eastAsia="ja-JP"/>
          </w:rPr>
          <w:t xml:space="preserve"> new </w:t>
        </w:r>
      </w:ins>
      <w:ins w:id="36" w:author="Youngkwon Lim" w:date="2020-06-23T23:40:00Z">
        <w:r w:rsidR="001827EF">
          <w:rPr>
            <w:lang w:eastAsia="ja-JP"/>
          </w:rPr>
          <w:t xml:space="preserve">set of </w:t>
        </w:r>
      </w:ins>
      <w:ins w:id="37" w:author="Youngkwon Lim" w:date="2020-06-23T23:39:00Z">
        <w:r w:rsidR="001827EF">
          <w:rPr>
            <w:lang w:eastAsia="ja-JP"/>
          </w:rPr>
          <w:t xml:space="preserve">elementary streams </w:t>
        </w:r>
      </w:ins>
      <w:r w:rsidR="001827EF">
        <w:rPr>
          <w:lang w:eastAsia="ja-JP"/>
        </w:rPr>
        <w:t>fed</w:t>
      </w:r>
      <w:ins w:id="38" w:author="Youngkwon Lim" w:date="2020-06-23T23:40:00Z">
        <w:r w:rsidR="001827EF">
          <w:rPr>
            <w:lang w:eastAsia="ja-JP"/>
          </w:rPr>
          <w:t xml:space="preserve"> to the video decoder instances</w:t>
        </w:r>
      </w:ins>
      <w:ins w:id="39" w:author="Youngkwon Lim" w:date="2020-06-23T23:41:00Z">
        <w:r w:rsidR="001827EF">
          <w:rPr>
            <w:lang w:eastAsia="ja-JP"/>
          </w:rPr>
          <w:t xml:space="preserve"> running</w:t>
        </w:r>
      </w:ins>
      <w:ins w:id="40" w:author="Youngkwon Lim" w:date="2020-06-23T23:42:00Z">
        <w:r w:rsidR="001827EF">
          <w:rPr>
            <w:lang w:eastAsia="ja-JP"/>
          </w:rPr>
          <w:t xml:space="preserve"> inside the engine through the input formatting function</w:t>
        </w:r>
      </w:ins>
      <w:ins w:id="41" w:author="Youngkwon Lim" w:date="2020-06-23T23:40:00Z">
        <w:r w:rsidR="001827EF">
          <w:rPr>
            <w:lang w:eastAsia="ja-JP"/>
          </w:rPr>
          <w:t>.</w:t>
        </w:r>
      </w:ins>
      <w:r w:rsidR="001827EF">
        <w:rPr>
          <w:lang w:eastAsia="ja-JP"/>
        </w:rPr>
        <w:t xml:space="preserve"> The VDE would execute a merging operation on the elementary </w:t>
      </w:r>
      <w:r w:rsidR="00E94BC5">
        <w:rPr>
          <w:lang w:eastAsia="ja-JP"/>
        </w:rPr>
        <w:t>streams</w:t>
      </w:r>
      <w:r w:rsidR="001827EF">
        <w:rPr>
          <w:lang w:eastAsia="ja-JP"/>
        </w:rPr>
        <w:t xml:space="preserve"> when the number of video decoder instances is lower than the number of input elementary streams. Conversely, the VDE would execute an extraction operation when the number of video decoder instances is greater than the number of input elementary streams.</w:t>
      </w:r>
    </w:p>
    <w:p w14:paraId="58EF1042" w14:textId="2F2BD241" w:rsidR="00DB1B8B" w:rsidRDefault="00DB1B8B" w:rsidP="00DB1B8B">
      <w:pPr>
        <w:rPr>
          <w:lang w:eastAsia="ja-JP"/>
        </w:rPr>
      </w:pPr>
      <w:r w:rsidRPr="000A2F18">
        <w:rPr>
          <w:lang w:eastAsia="ja-JP"/>
        </w:rPr>
        <w:fldChar w:fldCharType="begin"/>
      </w:r>
      <w:r w:rsidRPr="000A2F18">
        <w:rPr>
          <w:lang w:eastAsia="ja-JP"/>
        </w:rPr>
        <w:instrText xml:space="preserve"> REF _Ref21432493 \h </w:instrText>
      </w:r>
      <w:r w:rsidRPr="000A2F18">
        <w:rPr>
          <w:lang w:eastAsia="ja-JP"/>
        </w:rPr>
      </w:r>
      <w:r w:rsidRPr="000A2F18">
        <w:rPr>
          <w:lang w:eastAsia="ja-JP"/>
        </w:rPr>
        <w:fldChar w:fldCharType="separate"/>
      </w:r>
      <w:r w:rsidR="00836496" w:rsidRPr="000A2F18">
        <w:t xml:space="preserve">Figure </w:t>
      </w:r>
      <w:r w:rsidR="00836496" w:rsidRPr="000A2F18">
        <w:rPr>
          <w:noProof/>
        </w:rPr>
        <w:t>1</w:t>
      </w:r>
      <w:r w:rsidRPr="000A2F18">
        <w:rPr>
          <w:lang w:eastAsia="ja-JP"/>
        </w:rPr>
        <w:fldChar w:fldCharType="end"/>
      </w:r>
      <w:r w:rsidRPr="000A2F18">
        <w:rPr>
          <w:lang w:eastAsia="ja-JP"/>
        </w:rPr>
        <w:t xml:space="preserve"> presents </w:t>
      </w:r>
      <w:r w:rsidR="00FF41E1" w:rsidRPr="000A2F18">
        <w:rPr>
          <w:lang w:eastAsia="ja-JP"/>
        </w:rPr>
        <w:t xml:space="preserve">a possible architecture for </w:t>
      </w:r>
      <w:r w:rsidRPr="000A2F18">
        <w:rPr>
          <w:lang w:eastAsia="ja-JP"/>
        </w:rPr>
        <w:t>the VDE and the associated IVDI and OVDI</w:t>
      </w:r>
      <w:r w:rsidR="0076309F" w:rsidRPr="000A2F18">
        <w:rPr>
          <w:lang w:eastAsia="ja-JP"/>
        </w:rPr>
        <w:t xml:space="preserve"> interfaces</w:t>
      </w:r>
      <w:r w:rsidRPr="000A2F18">
        <w:rPr>
          <w:lang w:eastAsia="ja-JP"/>
        </w:rPr>
        <w:t>.</w:t>
      </w:r>
    </w:p>
    <w:p w14:paraId="3F2DC4AE" w14:textId="10A01145" w:rsidR="00057FEC" w:rsidRPr="000A2F18" w:rsidRDefault="00057FEC" w:rsidP="00DB1B8B">
      <w:r w:rsidRPr="000A2F18">
        <w:t>Figure 2 depicts an architecture for handling multiple video decoder instances on a single hardware platform. In this scenario, one or more video decoder instances running on the same video decoder hardware engine are exposed to the application layer in form of several decoder instances each with their own interfaces.</w:t>
      </w:r>
    </w:p>
    <w:p w14:paraId="2D9F1FA8" w14:textId="46BCE7C6" w:rsidR="00DB1B8B" w:rsidRPr="000A2F18" w:rsidRDefault="007A4476" w:rsidP="00A55A92">
      <w:pPr>
        <w:keepNext/>
        <w:jc w:val="center"/>
      </w:pPr>
      <w:r w:rsidRPr="000A2F18">
        <w:rPr>
          <w:noProof/>
        </w:rPr>
        <w:lastRenderedPageBreak/>
        <w:drawing>
          <wp:inline distT="0" distB="0" distL="0" distR="0" wp14:anchorId="1A518ABF" wp14:editId="5F67518E">
            <wp:extent cx="6095480" cy="2874283"/>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2907" cy="2887216"/>
                    </a:xfrm>
                    <a:prstGeom prst="rect">
                      <a:avLst/>
                    </a:prstGeom>
                    <a:noFill/>
                  </pic:spPr>
                </pic:pic>
              </a:graphicData>
            </a:graphic>
          </wp:inline>
        </w:drawing>
      </w:r>
    </w:p>
    <w:p w14:paraId="00F35B5B" w14:textId="67C32C73" w:rsidR="00DB1B8B" w:rsidRDefault="00DB1B8B" w:rsidP="00DB1B8B">
      <w:pPr>
        <w:pStyle w:val="Caption"/>
        <w:jc w:val="center"/>
      </w:pPr>
      <w:bookmarkStart w:id="42" w:name="_Ref21432493"/>
      <w:bookmarkStart w:id="43" w:name="_Ref21506450"/>
      <w:r w:rsidRPr="000A2F18">
        <w:t xml:space="preserve">Figure </w:t>
      </w:r>
      <w:r w:rsidRPr="000A2F18">
        <w:fldChar w:fldCharType="begin"/>
      </w:r>
      <w:r w:rsidRPr="000A2F18">
        <w:instrText xml:space="preserve"> SEQ Figure \* ARABIC </w:instrText>
      </w:r>
      <w:r w:rsidRPr="000A2F18">
        <w:fldChar w:fldCharType="separate"/>
      </w:r>
      <w:r w:rsidR="00836496" w:rsidRPr="000A2F18">
        <w:rPr>
          <w:noProof/>
        </w:rPr>
        <w:t>1</w:t>
      </w:r>
      <w:r w:rsidRPr="000A2F18">
        <w:fldChar w:fldCharType="end"/>
      </w:r>
      <w:bookmarkEnd w:id="42"/>
      <w:r w:rsidRPr="000A2F18">
        <w:t xml:space="preserve"> - Video Decoding Engine and interfaces</w:t>
      </w:r>
      <w:bookmarkEnd w:id="43"/>
    </w:p>
    <w:p w14:paraId="458D344F" w14:textId="77777777" w:rsidR="00057FEC" w:rsidRPr="00057FEC" w:rsidRDefault="00057FEC" w:rsidP="00057FEC"/>
    <w:p w14:paraId="0BFB3DBF" w14:textId="1691937C" w:rsidR="00DC5344" w:rsidRPr="000A2F18" w:rsidRDefault="00AF1A9F" w:rsidP="003B414B">
      <w:pPr>
        <w:keepNext/>
        <w:jc w:val="center"/>
      </w:pPr>
      <w:r w:rsidRPr="000A2F18">
        <w:rPr>
          <w:noProof/>
        </w:rPr>
        <w:drawing>
          <wp:inline distT="0" distB="0" distL="0" distR="0" wp14:anchorId="76716AA1" wp14:editId="03AB922E">
            <wp:extent cx="4060190" cy="47186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93204" cy="4757053"/>
                    </a:xfrm>
                    <a:prstGeom prst="rect">
                      <a:avLst/>
                    </a:prstGeom>
                    <a:noFill/>
                  </pic:spPr>
                </pic:pic>
              </a:graphicData>
            </a:graphic>
          </wp:inline>
        </w:drawing>
      </w:r>
    </w:p>
    <w:p w14:paraId="06508022" w14:textId="1BC746E4" w:rsidR="005E1BD3" w:rsidRDefault="00DC5344" w:rsidP="0002766A">
      <w:pPr>
        <w:pStyle w:val="Caption"/>
        <w:jc w:val="center"/>
        <w:rPr>
          <w:noProof/>
        </w:rPr>
      </w:pPr>
      <w:r w:rsidRPr="000A2F18">
        <w:t xml:space="preserve">Figure </w:t>
      </w:r>
      <w:r w:rsidRPr="000A2F18">
        <w:fldChar w:fldCharType="begin"/>
      </w:r>
      <w:r w:rsidRPr="000A2F18">
        <w:instrText xml:space="preserve"> SEQ Figure \* ARABIC </w:instrText>
      </w:r>
      <w:r w:rsidRPr="000A2F18">
        <w:fldChar w:fldCharType="separate"/>
      </w:r>
      <w:r w:rsidR="00836496" w:rsidRPr="000A2F18">
        <w:rPr>
          <w:noProof/>
        </w:rPr>
        <w:t>2</w:t>
      </w:r>
      <w:r w:rsidRPr="000A2F18">
        <w:fldChar w:fldCharType="end"/>
      </w:r>
      <w:r w:rsidRPr="000A2F18">
        <w:t xml:space="preserve"> - Relation between video decoder instances</w:t>
      </w:r>
      <w:r w:rsidRPr="000A2F18">
        <w:rPr>
          <w:noProof/>
        </w:rPr>
        <w:t xml:space="preserve"> and video decoder hardware engine</w:t>
      </w:r>
    </w:p>
    <w:p w14:paraId="757D763E" w14:textId="0FB12F92" w:rsidR="00000045" w:rsidRPr="000A2F18" w:rsidRDefault="00E46E4E" w:rsidP="00000045">
      <w:pPr>
        <w:pStyle w:val="Heading2"/>
      </w:pPr>
      <w:bookmarkStart w:id="44" w:name="_Toc45461616"/>
      <w:r w:rsidRPr="000A2F18">
        <w:lastRenderedPageBreak/>
        <w:t>Input Video Decoding Interface</w:t>
      </w:r>
      <w:bookmarkEnd w:id="44"/>
    </w:p>
    <w:p w14:paraId="009BD33E" w14:textId="49E28A25" w:rsidR="00C41809" w:rsidRPr="000A2F18" w:rsidRDefault="00DB1B8B" w:rsidP="00DB1B8B">
      <w:pPr>
        <w:rPr>
          <w:lang w:eastAsia="ja-JP"/>
        </w:rPr>
      </w:pPr>
      <w:r w:rsidRPr="000A2F18">
        <w:rPr>
          <w:lang w:eastAsia="ja-JP"/>
        </w:rPr>
        <w:t xml:space="preserve">The input </w:t>
      </w:r>
      <w:r w:rsidR="00A23C1B" w:rsidRPr="000A2F18">
        <w:rPr>
          <w:lang w:eastAsia="ja-JP"/>
        </w:rPr>
        <w:t>of</w:t>
      </w:r>
      <w:r w:rsidRPr="000A2F18">
        <w:rPr>
          <w:lang w:eastAsia="ja-JP"/>
        </w:rPr>
        <w:t xml:space="preserve"> the </w:t>
      </w:r>
      <w:r w:rsidR="00C41809" w:rsidRPr="000A2F18">
        <w:rPr>
          <w:lang w:eastAsia="ja-JP"/>
        </w:rPr>
        <w:t xml:space="preserve">VDE comprises the following </w:t>
      </w:r>
      <w:r w:rsidR="00A23C1B" w:rsidRPr="000A2F18">
        <w:rPr>
          <w:lang w:eastAsia="ja-JP"/>
        </w:rPr>
        <w:t>comprises</w:t>
      </w:r>
      <w:r w:rsidR="00C41809" w:rsidRPr="000A2F18">
        <w:rPr>
          <w:lang w:eastAsia="ja-JP"/>
        </w:rPr>
        <w:t>:</w:t>
      </w:r>
    </w:p>
    <w:p w14:paraId="052D1D70" w14:textId="32AE9F5B" w:rsidR="00A23C1B" w:rsidRPr="000A2F18" w:rsidRDefault="00A23C1B" w:rsidP="00C41809">
      <w:pPr>
        <w:pStyle w:val="ListParagraph"/>
        <w:numPr>
          <w:ilvl w:val="0"/>
          <w:numId w:val="14"/>
        </w:numPr>
        <w:rPr>
          <w:lang w:eastAsia="ja-JP"/>
        </w:rPr>
      </w:pPr>
      <w:r w:rsidRPr="000A2F18">
        <w:rPr>
          <w:rFonts w:ascii="Courier New" w:hAnsi="Courier New" w:cs="Courier New"/>
          <w:lang w:eastAsia="ja-JP"/>
        </w:rPr>
        <w:t>n</w:t>
      </w:r>
      <w:r w:rsidRPr="000A2F18">
        <w:rPr>
          <w:lang w:eastAsia="ja-JP"/>
        </w:rPr>
        <w:t xml:space="preserve"> elementary streams</w:t>
      </w:r>
    </w:p>
    <w:p w14:paraId="3832FD8F" w14:textId="581479FC" w:rsidR="00A23C1B" w:rsidRPr="000A2F18" w:rsidRDefault="00B65697" w:rsidP="00A23C1B">
      <w:pPr>
        <w:pStyle w:val="ListParagraph"/>
        <w:numPr>
          <w:ilvl w:val="0"/>
          <w:numId w:val="14"/>
        </w:numPr>
        <w:rPr>
          <w:lang w:eastAsia="ja-JP"/>
        </w:rPr>
      </w:pPr>
      <w:r w:rsidRPr="000A2F18">
        <w:rPr>
          <w:rFonts w:ascii="Courier New" w:hAnsi="Courier New" w:cs="Courier New"/>
          <w:lang w:eastAsia="ja-JP"/>
        </w:rPr>
        <w:t>m</w:t>
      </w:r>
      <w:r w:rsidR="00A23C1B" w:rsidRPr="000A2F18">
        <w:rPr>
          <w:lang w:eastAsia="ja-JP"/>
        </w:rPr>
        <w:t xml:space="preserve"> metadata streams</w:t>
      </w:r>
    </w:p>
    <w:p w14:paraId="25D38EC9" w14:textId="75ABDE85" w:rsidR="00E46E4E" w:rsidRPr="000A2F18" w:rsidRDefault="00E46E4E" w:rsidP="00E46E4E">
      <w:pPr>
        <w:pStyle w:val="Heading2"/>
      </w:pPr>
      <w:bookmarkStart w:id="45" w:name="_Toc45461617"/>
      <w:r w:rsidRPr="000A2F18">
        <w:t>Output Video Decoding Interface</w:t>
      </w:r>
      <w:bookmarkEnd w:id="45"/>
    </w:p>
    <w:p w14:paraId="3EB34D23" w14:textId="47087C7B" w:rsidR="00A23C1B" w:rsidRPr="000A2F18" w:rsidRDefault="00A23C1B" w:rsidP="00A23C1B">
      <w:pPr>
        <w:rPr>
          <w:lang w:eastAsia="ja-JP"/>
        </w:rPr>
      </w:pPr>
      <w:r w:rsidRPr="000A2F18">
        <w:rPr>
          <w:lang w:eastAsia="ja-JP"/>
        </w:rPr>
        <w:t>The output of the VDE comprises the following comprises:</w:t>
      </w:r>
    </w:p>
    <w:p w14:paraId="7FA2FAB2" w14:textId="57D3670D" w:rsidR="00A23C1B" w:rsidRPr="000A2F18" w:rsidRDefault="00A23C1B" w:rsidP="00A23C1B">
      <w:pPr>
        <w:pStyle w:val="ListParagraph"/>
        <w:numPr>
          <w:ilvl w:val="0"/>
          <w:numId w:val="14"/>
        </w:numPr>
        <w:rPr>
          <w:lang w:eastAsia="ja-JP"/>
        </w:rPr>
      </w:pPr>
      <w:r w:rsidRPr="000A2F18">
        <w:rPr>
          <w:rFonts w:ascii="Courier New" w:hAnsi="Courier New" w:cs="Courier New"/>
          <w:lang w:eastAsia="ja-JP"/>
        </w:rPr>
        <w:t>p</w:t>
      </w:r>
      <w:r w:rsidRPr="000A2F18">
        <w:rPr>
          <w:lang w:eastAsia="ja-JP"/>
        </w:rPr>
        <w:t xml:space="preserve"> </w:t>
      </w:r>
      <w:r w:rsidR="00176BDF" w:rsidRPr="000A2F18">
        <w:rPr>
          <w:lang w:eastAsia="ja-JP"/>
        </w:rPr>
        <w:t xml:space="preserve">decoded </w:t>
      </w:r>
      <w:r w:rsidR="006B2D6C" w:rsidRPr="000A2F18">
        <w:rPr>
          <w:lang w:eastAsia="ja-JP"/>
        </w:rPr>
        <w:t>sequences</w:t>
      </w:r>
    </w:p>
    <w:p w14:paraId="172E1D24" w14:textId="24989755" w:rsidR="001B6F55" w:rsidRPr="000A2F18" w:rsidRDefault="00B65697">
      <w:pPr>
        <w:pStyle w:val="ListParagraph"/>
        <w:numPr>
          <w:ilvl w:val="0"/>
          <w:numId w:val="14"/>
        </w:numPr>
        <w:rPr>
          <w:lang w:eastAsia="ja-JP"/>
        </w:rPr>
      </w:pPr>
      <w:r w:rsidRPr="000A2F18">
        <w:rPr>
          <w:rFonts w:ascii="Courier New" w:hAnsi="Courier New" w:cs="Courier New"/>
          <w:lang w:eastAsia="ja-JP"/>
        </w:rPr>
        <w:t>q</w:t>
      </w:r>
      <w:r w:rsidR="00A23C1B" w:rsidRPr="000A2F18">
        <w:rPr>
          <w:lang w:eastAsia="ja-JP"/>
        </w:rPr>
        <w:t xml:space="preserve"> metadata streams</w:t>
      </w:r>
    </w:p>
    <w:p w14:paraId="068EF382" w14:textId="735F5176" w:rsidR="00B96F77" w:rsidRPr="000A2F18" w:rsidRDefault="008F1717" w:rsidP="00872C75">
      <w:pPr>
        <w:jc w:val="left"/>
        <w:rPr>
          <w:lang w:eastAsia="ja-JP"/>
        </w:rPr>
      </w:pPr>
      <w:r w:rsidRPr="000A2F18">
        <w:rPr>
          <w:lang w:eastAsia="ja-JP"/>
        </w:rPr>
        <w:t>These two output stream types may be provided</w:t>
      </w:r>
      <w:r w:rsidR="00B96F77" w:rsidRPr="000A2F18">
        <w:rPr>
          <w:lang w:eastAsia="ja-JP"/>
        </w:rPr>
        <w:t xml:space="preserve"> in </w:t>
      </w:r>
      <w:r w:rsidR="0014549E" w:rsidRPr="000A2F18">
        <w:rPr>
          <w:lang w:eastAsia="ja-JP"/>
        </w:rPr>
        <w:t xml:space="preserve">form of multiplexed </w:t>
      </w:r>
      <w:r w:rsidR="00D627D2" w:rsidRPr="000A2F18">
        <w:rPr>
          <w:lang w:eastAsia="ja-JP"/>
        </w:rPr>
        <w:t xml:space="preserve">output buffers, including both decoded media data and </w:t>
      </w:r>
      <w:r w:rsidR="001B6F55" w:rsidRPr="000A2F18">
        <w:rPr>
          <w:lang w:eastAsia="ja-JP"/>
        </w:rPr>
        <w:t>its associated metadata.</w:t>
      </w:r>
    </w:p>
    <w:p w14:paraId="2AC50A8A" w14:textId="4B3253DC" w:rsidR="008F184B" w:rsidRPr="000A2F18" w:rsidRDefault="008F184B" w:rsidP="008F184B">
      <w:pPr>
        <w:pStyle w:val="Heading2"/>
      </w:pPr>
      <w:bookmarkStart w:id="46" w:name="_Toc45461618"/>
      <w:r w:rsidRPr="000A2F18">
        <w:t>Control interface to the Video Decoding Interface</w:t>
      </w:r>
      <w:bookmarkEnd w:id="46"/>
    </w:p>
    <w:p w14:paraId="64C807F8" w14:textId="0813763D" w:rsidR="008F184B" w:rsidRDefault="00CE6340" w:rsidP="00CE6340">
      <w:pPr>
        <w:pStyle w:val="Heading3"/>
      </w:pPr>
      <w:bookmarkStart w:id="47" w:name="_Toc45461619"/>
      <w:r w:rsidRPr="000A2F18">
        <w:t>Functions</w:t>
      </w:r>
      <w:bookmarkEnd w:id="47"/>
    </w:p>
    <w:p w14:paraId="7993E4BE" w14:textId="67618A79" w:rsidR="00DD0784" w:rsidRPr="00DD0784" w:rsidRDefault="00DD0784" w:rsidP="00DD0784">
      <w:pPr>
        <w:rPr>
          <w:lang w:eastAsia="ja-JP"/>
        </w:rPr>
      </w:pPr>
      <w:r>
        <w:rPr>
          <w:lang w:eastAsia="ja-JP"/>
        </w:rPr>
        <w:t xml:space="preserve">The following functions are defined using </w:t>
      </w:r>
      <w:r w:rsidRPr="00254C5E">
        <w:rPr>
          <w:lang w:eastAsia="ja-JP"/>
        </w:rPr>
        <w:t>the IDL syntax</w:t>
      </w:r>
      <w:r>
        <w:rPr>
          <w:lang w:eastAsia="ja-JP"/>
        </w:rPr>
        <w:t xml:space="preserve"> specified in </w:t>
      </w:r>
      <w:r w:rsidRPr="00BA3886">
        <w:rPr>
          <w:lang w:eastAsia="ja-JP"/>
        </w:rPr>
        <w:t>ISO/IEC 19516 Information technology — Object management group — Interface definition language (IDL) 4.2.</w:t>
      </w:r>
    </w:p>
    <w:p w14:paraId="04378CB3" w14:textId="33F4B8DA" w:rsidR="00CE6340" w:rsidRPr="000A2F18" w:rsidRDefault="00CE6340" w:rsidP="00CE6340">
      <w:pPr>
        <w:pStyle w:val="Heading4"/>
      </w:pPr>
      <w:proofErr w:type="spellStart"/>
      <w:r w:rsidRPr="000A2F18">
        <w:t>queryCurrentAggregateCapabilities</w:t>
      </w:r>
      <w:proofErr w:type="spellEnd"/>
    </w:p>
    <w:p w14:paraId="59087D12" w14:textId="1C43D9D7" w:rsidR="00CE6340" w:rsidRPr="000A2F18" w:rsidRDefault="00CE6340" w:rsidP="00F27E41">
      <w:pPr>
        <w:pStyle w:val="Heading5"/>
      </w:pPr>
      <w:r w:rsidRPr="000A2F18">
        <w:t>Declaration</w:t>
      </w:r>
    </w:p>
    <w:p w14:paraId="02AE4A56" w14:textId="12E1BF72" w:rsidR="00CE6340" w:rsidRPr="000A2F18" w:rsidRDefault="005719D0" w:rsidP="00996DD8">
      <w:pPr>
        <w:pStyle w:val="Code"/>
      </w:pPr>
      <w:proofErr w:type="spellStart"/>
      <w:r>
        <w:t>AggregateCapabilities</w:t>
      </w:r>
      <w:proofErr w:type="spellEnd"/>
      <w:r w:rsidR="00CE6340" w:rsidRPr="000A2F18">
        <w:t xml:space="preserve"> </w:t>
      </w:r>
      <w:proofErr w:type="spellStart"/>
      <w:proofErr w:type="gramStart"/>
      <w:r w:rsidR="00CE6340" w:rsidRPr="000A2F18">
        <w:t>queryCurrentAggregateCapabilities</w:t>
      </w:r>
      <w:proofErr w:type="spellEnd"/>
      <w:r w:rsidR="00CE6340" w:rsidRPr="000A2F18">
        <w:t>(</w:t>
      </w:r>
      <w:proofErr w:type="gramEnd"/>
      <w:r w:rsidR="00996DD8">
        <w:br/>
      </w:r>
      <w:r w:rsidR="00996DD8">
        <w:tab/>
      </w:r>
      <w:r w:rsidR="00CE6340" w:rsidRPr="000A2F18">
        <w:t xml:space="preserve">string </w:t>
      </w:r>
      <w:bookmarkStart w:id="48" w:name="_Hlk38672732"/>
      <w:proofErr w:type="spellStart"/>
      <w:r w:rsidR="00CE6340" w:rsidRPr="000A2F18">
        <w:t>component</w:t>
      </w:r>
      <w:r w:rsidR="00996DD8">
        <w:t>_n</w:t>
      </w:r>
      <w:r w:rsidR="00CE6340" w:rsidRPr="000A2F18">
        <w:t>ame</w:t>
      </w:r>
      <w:bookmarkEnd w:id="48"/>
      <w:proofErr w:type="spellEnd"/>
      <w:r w:rsidR="00CE6340" w:rsidRPr="000A2F18">
        <w:t>,</w:t>
      </w:r>
      <w:r w:rsidR="00996DD8">
        <w:br/>
      </w:r>
      <w:r w:rsidR="00996DD8">
        <w:tab/>
      </w:r>
      <w:r w:rsidR="00CE6340" w:rsidRPr="000A2F18">
        <w:t>int flags)</w:t>
      </w:r>
    </w:p>
    <w:p w14:paraId="078C76E2" w14:textId="77777777" w:rsidR="00D634E0" w:rsidRPr="000A2F18" w:rsidRDefault="00D634E0" w:rsidP="00D634E0">
      <w:pPr>
        <w:pStyle w:val="Heading5"/>
      </w:pPr>
      <w:r w:rsidRPr="000A2F18">
        <w:t>Definition</w:t>
      </w:r>
    </w:p>
    <w:p w14:paraId="32B976D9" w14:textId="77777777" w:rsidR="00D634E0" w:rsidRPr="000A2F18" w:rsidRDefault="00D634E0" w:rsidP="00D634E0">
      <w:pPr>
        <w:rPr>
          <w:lang w:eastAsia="ja-JP"/>
        </w:rPr>
      </w:pPr>
      <w:r w:rsidRPr="000A2F18">
        <w:rPr>
          <w:lang w:eastAsia="ja-JP"/>
        </w:rPr>
        <w:t>The following function can be used by the application to query the instantaneous aggregate capabilities of a decoder platform for a specific codec component.</w:t>
      </w:r>
    </w:p>
    <w:p w14:paraId="0A9DDA79" w14:textId="37420C94" w:rsidR="00D634E0" w:rsidRPr="000A2F18" w:rsidRDefault="00D634E0" w:rsidP="00D634E0">
      <w:r w:rsidRPr="000A2F18">
        <w:t xml:space="preserve">The </w:t>
      </w:r>
      <w:proofErr w:type="spellStart"/>
      <w:r w:rsidR="00357790" w:rsidRPr="00357790">
        <w:rPr>
          <w:rFonts w:ascii="Courier New" w:hAnsi="Courier New" w:cs="Courier New"/>
        </w:rPr>
        <w:t>component_name</w:t>
      </w:r>
      <w:proofErr w:type="spellEnd"/>
      <w:r w:rsidRPr="000A2F18">
        <w:t xml:space="preserve"> provides the name of the media component of the decoding platform for which the query applies. The name </w:t>
      </w:r>
      <w:r w:rsidRPr="000A2F18">
        <w:rPr>
          <w:rFonts w:ascii="Courier New" w:hAnsi="Courier New" w:cs="Courier New"/>
        </w:rPr>
        <w:t>"All"</w:t>
      </w:r>
      <w:r w:rsidRPr="000A2F18">
        <w:t xml:space="preserve"> may be used to indicate that the query is not for a </w:t>
      </w:r>
      <w:proofErr w:type="gramStart"/>
      <w:r w:rsidRPr="000A2F18">
        <w:t>particular component</w:t>
      </w:r>
      <w:proofErr w:type="gramEnd"/>
      <w:r w:rsidRPr="000A2F18">
        <w:t xml:space="preserve"> but rather is for all components of the decoding platform.</w:t>
      </w:r>
    </w:p>
    <w:p w14:paraId="64D2FB5E" w14:textId="77777777" w:rsidR="00D634E0" w:rsidRPr="000A2F18" w:rsidRDefault="00D634E0" w:rsidP="00D634E0">
      <w:r w:rsidRPr="000A2F18">
        <w:t>The following capability flags can be queried separately or in a single function call:</w:t>
      </w:r>
    </w:p>
    <w:p w14:paraId="0D0233D2" w14:textId="77777777" w:rsidR="00D634E0" w:rsidRPr="000A2F18" w:rsidRDefault="00D634E0" w:rsidP="00D634E0">
      <w:pPr>
        <w:pStyle w:val="ListParagraph"/>
        <w:numPr>
          <w:ilvl w:val="0"/>
          <w:numId w:val="22"/>
        </w:numPr>
        <w:tabs>
          <w:tab w:val="clear" w:pos="403"/>
        </w:tabs>
        <w:spacing w:after="0" w:line="240" w:lineRule="auto"/>
      </w:pPr>
      <w:r w:rsidRPr="000A2F18">
        <w:rPr>
          <w:rFonts w:ascii="Courier New" w:hAnsi="Courier New" w:cs="Courier New"/>
        </w:rPr>
        <w:t>CAP_INSTANCES</w:t>
      </w:r>
      <w:r w:rsidRPr="000A2F18">
        <w:t>: this flag indicates the maximum number of decoder instances that can be instantiated at this instant for the provided decoder component.</w:t>
      </w:r>
    </w:p>
    <w:p w14:paraId="288ABDA2" w14:textId="77777777" w:rsidR="00D634E0" w:rsidRPr="000A2F18" w:rsidRDefault="00D634E0" w:rsidP="00D634E0">
      <w:pPr>
        <w:pStyle w:val="ListParagraph"/>
        <w:numPr>
          <w:ilvl w:val="0"/>
          <w:numId w:val="22"/>
        </w:numPr>
        <w:tabs>
          <w:tab w:val="clear" w:pos="403"/>
        </w:tabs>
        <w:spacing w:after="0" w:line="240" w:lineRule="auto"/>
      </w:pPr>
      <w:r w:rsidRPr="000A2F18">
        <w:rPr>
          <w:rFonts w:ascii="Courier New" w:hAnsi="Courier New" w:cs="Courier New"/>
        </w:rPr>
        <w:t>CAP_BUFFER_MEMORY</w:t>
      </w:r>
      <w:r w:rsidRPr="000A2F18">
        <w:t>: this flag indicates the maximum available buffer size that can be allocated at this instant on the decoder platform for buffer exchange with components of the media decoding platform. Note that this value is independent from any media components and applies globally to the decoding platform. The value shall be expressed in bytes.</w:t>
      </w:r>
    </w:p>
    <w:p w14:paraId="6D99A81F" w14:textId="77777777" w:rsidR="00D634E0" w:rsidRPr="000A2F18" w:rsidRDefault="00D634E0" w:rsidP="00D634E0">
      <w:pPr>
        <w:pStyle w:val="ListParagraph"/>
        <w:numPr>
          <w:ilvl w:val="0"/>
          <w:numId w:val="22"/>
        </w:numPr>
        <w:tabs>
          <w:tab w:val="clear" w:pos="403"/>
        </w:tabs>
        <w:spacing w:after="0" w:line="240" w:lineRule="auto"/>
      </w:pPr>
      <w:r w:rsidRPr="000A2F18">
        <w:rPr>
          <w:rFonts w:ascii="Courier New" w:hAnsi="Courier New" w:cs="Courier New"/>
        </w:rPr>
        <w:t>CAP_BITRATE</w:t>
      </w:r>
      <w:r w:rsidRPr="000A2F18">
        <w:t xml:space="preserve">: This flag queries the maximum coded bitrate in bits per second that the queried component </w:t>
      </w:r>
      <w:proofErr w:type="gramStart"/>
      <w:r w:rsidRPr="000A2F18">
        <w:t>is able to</w:t>
      </w:r>
      <w:proofErr w:type="gramEnd"/>
      <w:r w:rsidRPr="000A2F18">
        <w:t xml:space="preserve"> process at this instant. </w:t>
      </w:r>
    </w:p>
    <w:p w14:paraId="3AD396E9" w14:textId="77777777" w:rsidR="00D634E0" w:rsidRPr="000A2F18" w:rsidRDefault="00D634E0" w:rsidP="00D634E0">
      <w:pPr>
        <w:pStyle w:val="ListParagraph"/>
        <w:numPr>
          <w:ilvl w:val="0"/>
          <w:numId w:val="22"/>
        </w:numPr>
        <w:tabs>
          <w:tab w:val="clear" w:pos="403"/>
        </w:tabs>
        <w:spacing w:after="0" w:line="240" w:lineRule="auto"/>
      </w:pPr>
      <w:r w:rsidRPr="000A2F18">
        <w:rPr>
          <w:rFonts w:ascii="Courier New" w:hAnsi="Courier New" w:cs="Courier New"/>
        </w:rPr>
        <w:t>CAP_MAX_SAMPLES_SECOND</w:t>
      </w:r>
      <w:r w:rsidRPr="000A2F18">
        <w:t xml:space="preserve">: This flag queries the maximum number of samples per second that the queried component </w:t>
      </w:r>
      <w:proofErr w:type="gramStart"/>
      <w:r w:rsidRPr="000A2F18">
        <w:t>is able to</w:t>
      </w:r>
      <w:proofErr w:type="gramEnd"/>
      <w:r w:rsidRPr="000A2F18">
        <w:t xml:space="preserve"> process at this instant.</w:t>
      </w:r>
    </w:p>
    <w:p w14:paraId="625146FA" w14:textId="77777777" w:rsidR="00D634E0" w:rsidRPr="000A2F18" w:rsidRDefault="00D634E0" w:rsidP="00D634E0">
      <w:pPr>
        <w:pStyle w:val="ListParagraph"/>
        <w:numPr>
          <w:ilvl w:val="0"/>
          <w:numId w:val="22"/>
        </w:numPr>
        <w:tabs>
          <w:tab w:val="clear" w:pos="403"/>
        </w:tabs>
        <w:spacing w:after="0" w:line="240" w:lineRule="auto"/>
      </w:pPr>
      <w:r w:rsidRPr="000A2F18">
        <w:rPr>
          <w:rFonts w:ascii="Courier New" w:hAnsi="Courier New" w:cs="Courier New"/>
        </w:rPr>
        <w:lastRenderedPageBreak/>
        <w:t>CAP_MAX_PERFORMANCE_POINT</w:t>
      </w:r>
      <w:r w:rsidRPr="000A2F18">
        <w:t>: This flag is used to query the maximum performance point of a bitstream that can be decoded by the indicated component in a new instance of that decoder component. A performance point has the following parameters:</w:t>
      </w:r>
    </w:p>
    <w:p w14:paraId="631CD8F5" w14:textId="77777777" w:rsidR="00D634E0" w:rsidRPr="000A2F18" w:rsidRDefault="00D634E0" w:rsidP="00D634E0">
      <w:pPr>
        <w:pStyle w:val="ListParagraph"/>
        <w:numPr>
          <w:ilvl w:val="1"/>
          <w:numId w:val="22"/>
        </w:numPr>
        <w:tabs>
          <w:tab w:val="clear" w:pos="403"/>
        </w:tabs>
        <w:spacing w:after="0" w:line="240" w:lineRule="auto"/>
      </w:pPr>
      <w:r w:rsidRPr="000A2F18">
        <w:rPr>
          <w:rFonts w:ascii="Courier New" w:hAnsi="Courier New" w:cs="Courier New"/>
        </w:rPr>
        <w:t>PICTURE_RATE</w:t>
      </w:r>
      <w:r w:rsidRPr="000A2F18">
        <w:t>: the picture rate of the maximum performance point in pictures per second.</w:t>
      </w:r>
    </w:p>
    <w:p w14:paraId="64BC1DAC" w14:textId="77777777" w:rsidR="00D634E0" w:rsidRPr="000A2F18" w:rsidRDefault="00D634E0" w:rsidP="00D634E0">
      <w:pPr>
        <w:pStyle w:val="ListParagraph"/>
        <w:numPr>
          <w:ilvl w:val="1"/>
          <w:numId w:val="22"/>
        </w:numPr>
        <w:tabs>
          <w:tab w:val="clear" w:pos="403"/>
        </w:tabs>
        <w:spacing w:after="0" w:line="240" w:lineRule="auto"/>
      </w:pPr>
      <w:r w:rsidRPr="000A2F18">
        <w:rPr>
          <w:rFonts w:ascii="Courier New" w:hAnsi="Courier New" w:cs="Courier New"/>
        </w:rPr>
        <w:t>HEIGHT</w:t>
      </w:r>
      <w:r w:rsidRPr="000A2F18">
        <w:t xml:space="preserve">: the height in </w:t>
      </w:r>
      <w:proofErr w:type="spellStart"/>
      <w:r w:rsidRPr="000A2F18">
        <w:t>luma</w:t>
      </w:r>
      <w:proofErr w:type="spellEnd"/>
      <w:r w:rsidRPr="000A2F18">
        <w:t xml:space="preserve"> samples of the maximum performance point </w:t>
      </w:r>
    </w:p>
    <w:p w14:paraId="1FCB3431" w14:textId="77777777" w:rsidR="00D634E0" w:rsidRPr="000A2F18" w:rsidRDefault="00D634E0" w:rsidP="00D634E0">
      <w:pPr>
        <w:pStyle w:val="ListParagraph"/>
        <w:numPr>
          <w:ilvl w:val="1"/>
          <w:numId w:val="22"/>
        </w:numPr>
        <w:tabs>
          <w:tab w:val="clear" w:pos="403"/>
        </w:tabs>
        <w:spacing w:after="0" w:line="240" w:lineRule="auto"/>
      </w:pPr>
      <w:r w:rsidRPr="000A2F18">
        <w:rPr>
          <w:rFonts w:ascii="Courier New" w:hAnsi="Courier New" w:cs="Courier New"/>
        </w:rPr>
        <w:t>WIDTH</w:t>
      </w:r>
      <w:r w:rsidRPr="000A2F18">
        <w:t xml:space="preserve">: the width in </w:t>
      </w:r>
      <w:proofErr w:type="spellStart"/>
      <w:r w:rsidRPr="000A2F18">
        <w:t>luma</w:t>
      </w:r>
      <w:proofErr w:type="spellEnd"/>
      <w:r w:rsidRPr="000A2F18">
        <w:t xml:space="preserve"> samples of the maximum performance point</w:t>
      </w:r>
    </w:p>
    <w:p w14:paraId="519DF412" w14:textId="77777777" w:rsidR="00D634E0" w:rsidRPr="000A2F18" w:rsidRDefault="00D634E0" w:rsidP="00D634E0">
      <w:pPr>
        <w:pStyle w:val="ListParagraph"/>
        <w:numPr>
          <w:ilvl w:val="1"/>
          <w:numId w:val="22"/>
        </w:numPr>
        <w:tabs>
          <w:tab w:val="clear" w:pos="403"/>
        </w:tabs>
        <w:spacing w:after="0" w:line="240" w:lineRule="auto"/>
      </w:pPr>
      <w:r w:rsidRPr="000A2F18">
        <w:rPr>
          <w:rFonts w:ascii="Courier New" w:hAnsi="Courier New" w:cs="Courier New"/>
        </w:rPr>
        <w:t>BITDEPTH</w:t>
      </w:r>
      <w:r w:rsidRPr="000A2F18">
        <w:t xml:space="preserve">: the bit depth of the </w:t>
      </w:r>
      <w:proofErr w:type="spellStart"/>
      <w:r w:rsidRPr="000A2F18">
        <w:t>luma</w:t>
      </w:r>
      <w:proofErr w:type="spellEnd"/>
      <w:r w:rsidRPr="000A2F18">
        <w:t xml:space="preserve"> samples of the maximum performance point</w:t>
      </w:r>
    </w:p>
    <w:p w14:paraId="103CCCE0" w14:textId="515BB2C6" w:rsidR="00D634E0" w:rsidRPr="000A2F18" w:rsidRDefault="00AB6C49" w:rsidP="00F27E41">
      <w:pPr>
        <w:pStyle w:val="ListParagraph"/>
      </w:pPr>
      <w:bookmarkStart w:id="49" w:name="_Hlk30062794"/>
      <w:r w:rsidRPr="000A2F18">
        <w:t>NOTE</w:t>
      </w:r>
      <w:bookmarkEnd w:id="49"/>
      <w:r w:rsidRPr="000A2F18">
        <w:tab/>
      </w:r>
      <w:r w:rsidR="00D634E0" w:rsidRPr="000A2F18">
        <w:t xml:space="preserve">Each parameter of the max performance point does not necessarily represent the maximum in that dimension. It is the combination of all dimensions that constitutes the maximum performance point. </w:t>
      </w:r>
    </w:p>
    <w:p w14:paraId="575B57EF" w14:textId="2AD3522B" w:rsidR="001F4347" w:rsidRPr="000A2F18" w:rsidRDefault="001F4347" w:rsidP="001F4347">
      <w:pPr>
        <w:pStyle w:val="Heading4"/>
      </w:pPr>
      <w:proofErr w:type="spellStart"/>
      <w:r w:rsidRPr="000A2F18">
        <w:t>getInstance</w:t>
      </w:r>
      <w:proofErr w:type="spellEnd"/>
    </w:p>
    <w:p w14:paraId="1F8A239C" w14:textId="77777777" w:rsidR="000666CC" w:rsidRPr="000A2F18" w:rsidRDefault="000666CC" w:rsidP="000666CC">
      <w:pPr>
        <w:pStyle w:val="Heading5"/>
      </w:pPr>
      <w:r w:rsidRPr="000A2F18">
        <w:t>Declaration</w:t>
      </w:r>
    </w:p>
    <w:p w14:paraId="08041444" w14:textId="21F4782C" w:rsidR="000666CC" w:rsidRPr="000A2F18" w:rsidRDefault="00E261FC" w:rsidP="00F27E41">
      <w:pPr>
        <w:rPr>
          <w:rFonts w:ascii="Courier New" w:hAnsi="Courier New" w:cs="Courier New"/>
          <w:sz w:val="20"/>
        </w:rPr>
      </w:pPr>
      <w:r>
        <w:rPr>
          <w:rFonts w:ascii="Courier New" w:hAnsi="Courier New" w:cs="Courier New"/>
          <w:sz w:val="20"/>
        </w:rPr>
        <w:t>int</w:t>
      </w:r>
      <w:r w:rsidR="000666CC" w:rsidRPr="000A2F18">
        <w:rPr>
          <w:rFonts w:ascii="Courier New" w:hAnsi="Courier New" w:cs="Courier New"/>
          <w:sz w:val="20"/>
        </w:rPr>
        <w:t xml:space="preserve"> </w:t>
      </w:r>
      <w:proofErr w:type="spellStart"/>
      <w:proofErr w:type="gramStart"/>
      <w:r w:rsidR="000666CC" w:rsidRPr="000A2F18">
        <w:rPr>
          <w:rFonts w:ascii="Courier New" w:hAnsi="Courier New" w:cs="Courier New"/>
          <w:sz w:val="20"/>
        </w:rPr>
        <w:t>getInstance</w:t>
      </w:r>
      <w:proofErr w:type="spellEnd"/>
      <w:r w:rsidR="000666CC" w:rsidRPr="000A2F18">
        <w:rPr>
          <w:rFonts w:ascii="Courier New" w:hAnsi="Courier New" w:cs="Courier New"/>
          <w:sz w:val="20"/>
        </w:rPr>
        <w:t>(</w:t>
      </w:r>
      <w:proofErr w:type="gramEnd"/>
      <w:r w:rsidR="000666CC" w:rsidRPr="000A2F18">
        <w:rPr>
          <w:rFonts w:ascii="Courier New" w:hAnsi="Courier New" w:cs="Courier New"/>
          <w:sz w:val="20"/>
        </w:rPr>
        <w:t xml:space="preserve">string </w:t>
      </w:r>
      <w:proofErr w:type="spellStart"/>
      <w:r w:rsidR="000666CC" w:rsidRPr="000A2F18">
        <w:rPr>
          <w:rFonts w:ascii="Courier New" w:hAnsi="Courier New" w:cs="Courier New"/>
          <w:sz w:val="20"/>
        </w:rPr>
        <w:t>component_name</w:t>
      </w:r>
      <w:proofErr w:type="spellEnd"/>
      <w:r w:rsidR="000666CC" w:rsidRPr="000A2F18">
        <w:rPr>
          <w:rFonts w:ascii="Courier New" w:hAnsi="Courier New" w:cs="Courier New"/>
          <w:sz w:val="20"/>
        </w:rPr>
        <w:t xml:space="preserve">, int </w:t>
      </w:r>
      <w:proofErr w:type="spellStart"/>
      <w:r w:rsidR="000666CC" w:rsidRPr="000A2F18">
        <w:rPr>
          <w:rFonts w:ascii="Courier New" w:hAnsi="Courier New" w:cs="Courier New"/>
          <w:sz w:val="20"/>
        </w:rPr>
        <w:t>group_id</w:t>
      </w:r>
      <w:proofErr w:type="spellEnd"/>
      <w:r w:rsidR="000666CC" w:rsidRPr="000A2F18">
        <w:rPr>
          <w:rFonts w:ascii="Courier New" w:hAnsi="Courier New" w:cs="Courier New"/>
          <w:sz w:val="20"/>
        </w:rPr>
        <w:t>=-1)</w:t>
      </w:r>
    </w:p>
    <w:p w14:paraId="6E9226C4" w14:textId="77777777" w:rsidR="001F4347" w:rsidRPr="000A2F18" w:rsidRDefault="001F4347" w:rsidP="001F4347">
      <w:pPr>
        <w:pStyle w:val="Heading5"/>
      </w:pPr>
      <w:r w:rsidRPr="000A2F18">
        <w:t>Definition</w:t>
      </w:r>
    </w:p>
    <w:p w14:paraId="06FE8DCA" w14:textId="2AC3971A" w:rsidR="001F4347" w:rsidRPr="000A2F18" w:rsidRDefault="001F4347" w:rsidP="001F4347">
      <w:r w:rsidRPr="000A2F18">
        <w:t xml:space="preserve">The result of a successful call to the </w:t>
      </w:r>
      <w:proofErr w:type="spellStart"/>
      <w:r w:rsidR="00482BE3" w:rsidRPr="000A2F18">
        <w:rPr>
          <w:rFonts w:ascii="Courier New" w:hAnsi="Courier New" w:cs="Courier New"/>
        </w:rPr>
        <w:t>g</w:t>
      </w:r>
      <w:r w:rsidRPr="000A2F18">
        <w:rPr>
          <w:rFonts w:ascii="Courier New" w:hAnsi="Courier New" w:cs="Courier New"/>
        </w:rPr>
        <w:t>etInstance</w:t>
      </w:r>
      <w:proofErr w:type="spellEnd"/>
      <w:r w:rsidRPr="000A2F18">
        <w:t xml:space="preserve"> function call shall contain the identifier of the instance and the </w:t>
      </w:r>
      <w:proofErr w:type="spellStart"/>
      <w:r w:rsidRPr="000A2F18">
        <w:rPr>
          <w:rFonts w:ascii="Courier New" w:hAnsi="Courier New" w:cs="Courier New"/>
        </w:rPr>
        <w:t>group_id</w:t>
      </w:r>
      <w:proofErr w:type="spellEnd"/>
      <w:r w:rsidRPr="000A2F18">
        <w:t xml:space="preserve"> that is assigned or created for this instance, if one was requested. The default is that the decoder instance does not belong to any already established </w:t>
      </w:r>
      <w:r w:rsidR="00482BE3" w:rsidRPr="000A2F18">
        <w:t>group but</w:t>
      </w:r>
      <w:r w:rsidRPr="000A2F18">
        <w:t xml:space="preserve"> creates a new group.</w:t>
      </w:r>
    </w:p>
    <w:p w14:paraId="4C7647D1" w14:textId="4121C785" w:rsidR="001F4347" w:rsidRPr="000A2F18" w:rsidRDefault="001F4347" w:rsidP="001F4347">
      <w:pPr>
        <w:pStyle w:val="Heading4"/>
      </w:pPr>
      <w:proofErr w:type="spellStart"/>
      <w:r w:rsidRPr="000A2F18">
        <w:t>setConfig</w:t>
      </w:r>
      <w:proofErr w:type="spellEnd"/>
    </w:p>
    <w:p w14:paraId="5DD9F132" w14:textId="77777777" w:rsidR="000666CC" w:rsidRPr="000A2F18" w:rsidRDefault="000666CC" w:rsidP="000666CC">
      <w:pPr>
        <w:pStyle w:val="Heading5"/>
      </w:pPr>
      <w:r w:rsidRPr="000A2F18">
        <w:t>Declaration</w:t>
      </w:r>
    </w:p>
    <w:p w14:paraId="0D06FB43" w14:textId="37393C9E" w:rsidR="000666CC" w:rsidRPr="000A2F18" w:rsidRDefault="004606E1" w:rsidP="00996DD8">
      <w:pPr>
        <w:pStyle w:val="Code"/>
        <w:rPr>
          <w:lang w:eastAsia="ja-JP"/>
        </w:rPr>
      </w:pPr>
      <w:bookmarkStart w:id="50" w:name="_Hlk29898939"/>
      <w:proofErr w:type="spellStart"/>
      <w:r>
        <w:t>boolean</w:t>
      </w:r>
      <w:proofErr w:type="spellEnd"/>
      <w:r w:rsidR="000666CC" w:rsidRPr="000A2F18">
        <w:t xml:space="preserve"> </w:t>
      </w:r>
      <w:proofErr w:type="spellStart"/>
      <w:proofErr w:type="gramStart"/>
      <w:r w:rsidR="000666CC" w:rsidRPr="000A2F18">
        <w:t>setConfig</w:t>
      </w:r>
      <w:proofErr w:type="spellEnd"/>
      <w:r w:rsidR="000666CC" w:rsidRPr="000A2F18">
        <w:t>(</w:t>
      </w:r>
      <w:proofErr w:type="gramEnd"/>
      <w:r w:rsidR="00996DD8">
        <w:br/>
      </w:r>
      <w:r w:rsidR="00996DD8">
        <w:tab/>
      </w:r>
      <w:r w:rsidR="000666CC" w:rsidRPr="000A2F18">
        <w:t xml:space="preserve">int </w:t>
      </w:r>
      <w:proofErr w:type="spellStart"/>
      <w:r w:rsidR="000666CC" w:rsidRPr="000A2F18">
        <w:t>instance_id</w:t>
      </w:r>
      <w:proofErr w:type="spellEnd"/>
      <w:r w:rsidR="000666CC" w:rsidRPr="000A2F18">
        <w:t>,</w:t>
      </w:r>
      <w:r w:rsidR="00996DD8">
        <w:br/>
      </w:r>
      <w:r w:rsidR="00996DD8">
        <w:tab/>
      </w:r>
      <w:proofErr w:type="spellStart"/>
      <w:r>
        <w:t>ConfigParameter</w:t>
      </w:r>
      <w:r w:rsidR="00996DD8">
        <w:t>s</w:t>
      </w:r>
      <w:proofErr w:type="spellEnd"/>
      <w:r w:rsidR="000666CC" w:rsidRPr="000A2F18">
        <w:t xml:space="preserve"> </w:t>
      </w:r>
      <w:proofErr w:type="spellStart"/>
      <w:r w:rsidR="00996DD8">
        <w:t>config_</w:t>
      </w:r>
      <w:r w:rsidR="000666CC" w:rsidRPr="000A2F18">
        <w:t>parameter</w:t>
      </w:r>
      <w:r w:rsidR="00A9780F">
        <w:t>s</w:t>
      </w:r>
      <w:proofErr w:type="spellEnd"/>
      <w:r w:rsidR="000666CC" w:rsidRPr="000A2F18">
        <w:t>,</w:t>
      </w:r>
      <w:r w:rsidR="00996DD8">
        <w:br/>
      </w:r>
      <w:r w:rsidR="00996DD8">
        <w:tab/>
      </w:r>
      <w:proofErr w:type="spellStart"/>
      <w:r>
        <w:t>ConfigDataParameter</w:t>
      </w:r>
      <w:r w:rsidR="00996DD8">
        <w:t>s</w:t>
      </w:r>
      <w:proofErr w:type="spellEnd"/>
      <w:r w:rsidR="000666CC" w:rsidRPr="000A2F18">
        <w:t xml:space="preserve"> </w:t>
      </w:r>
      <w:proofErr w:type="spellStart"/>
      <w:r w:rsidR="000666CC" w:rsidRPr="000A2F18">
        <w:t>config_data</w:t>
      </w:r>
      <w:r w:rsidR="00F5081C">
        <w:t>_parameters</w:t>
      </w:r>
      <w:proofErr w:type="spellEnd"/>
      <w:r w:rsidR="003226E8">
        <w:br/>
      </w:r>
      <w:r w:rsidR="000666CC" w:rsidRPr="00996DD8">
        <w:t>)</w:t>
      </w:r>
    </w:p>
    <w:bookmarkEnd w:id="50"/>
    <w:p w14:paraId="363776B4" w14:textId="77777777" w:rsidR="001F4347" w:rsidRPr="000A2F18" w:rsidRDefault="001F4347" w:rsidP="001F4347">
      <w:pPr>
        <w:pStyle w:val="Heading5"/>
      </w:pPr>
      <w:r w:rsidRPr="000A2F18">
        <w:t>Definition</w:t>
      </w:r>
    </w:p>
    <w:p w14:paraId="53DBE6F0" w14:textId="110D642B" w:rsidR="001F4347" w:rsidRPr="000A2F18" w:rsidRDefault="009B4005" w:rsidP="001F4347">
      <w:r w:rsidRPr="000A2F18">
        <w:t xml:space="preserve">The </w:t>
      </w:r>
      <w:proofErr w:type="spellStart"/>
      <w:r w:rsidR="002242A0" w:rsidRPr="000A2F18">
        <w:rPr>
          <w:rFonts w:ascii="Courier New" w:hAnsi="Courier New" w:cs="Courier New"/>
        </w:rPr>
        <w:t>s</w:t>
      </w:r>
      <w:r w:rsidRPr="000A2F18">
        <w:rPr>
          <w:rFonts w:ascii="Courier New" w:hAnsi="Courier New" w:cs="Courier New"/>
        </w:rPr>
        <w:t>etConfig</w:t>
      </w:r>
      <w:proofErr w:type="spellEnd"/>
      <w:r w:rsidRPr="000A2F18">
        <w:t xml:space="preserve"> function may be called with a new parameter </w:t>
      </w:r>
      <w:r w:rsidRPr="000A2F18">
        <w:rPr>
          <w:rFonts w:ascii="Courier New" w:hAnsi="Courier New" w:cs="Courier New"/>
        </w:rPr>
        <w:t>"CONFIG_OUTPUT_BUFFER"</w:t>
      </w:r>
      <w:r w:rsidRPr="000A2F18">
        <w:t xml:space="preserve">, in which case it provides the format of the output buffer. </w:t>
      </w:r>
    </w:p>
    <w:p w14:paraId="71552A43" w14:textId="77777777" w:rsidR="009B4005" w:rsidRPr="000A2F18" w:rsidRDefault="009B4005" w:rsidP="009B4005">
      <w:r w:rsidRPr="000A2F18">
        <w:t>The format of the buffer shall contain the following parameters:</w:t>
      </w:r>
    </w:p>
    <w:p w14:paraId="6B43378F" w14:textId="77777777" w:rsidR="009B4005" w:rsidRPr="000A2F18" w:rsidRDefault="009B4005" w:rsidP="009B4005">
      <w:pPr>
        <w:pStyle w:val="ListParagraph"/>
        <w:numPr>
          <w:ilvl w:val="0"/>
          <w:numId w:val="23"/>
        </w:numPr>
        <w:tabs>
          <w:tab w:val="clear" w:pos="403"/>
        </w:tabs>
        <w:spacing w:after="0" w:line="240" w:lineRule="auto"/>
      </w:pPr>
      <w:proofErr w:type="spellStart"/>
      <w:r w:rsidRPr="000A2F18">
        <w:rPr>
          <w:rFonts w:ascii="Courier New" w:hAnsi="Courier New" w:cs="Courier New"/>
        </w:rPr>
        <w:t>sample_</w:t>
      </w:r>
      <w:proofErr w:type="gramStart"/>
      <w:r w:rsidRPr="000A2F18">
        <w:rPr>
          <w:rFonts w:ascii="Courier New" w:hAnsi="Courier New" w:cs="Courier New"/>
        </w:rPr>
        <w:t>format</w:t>
      </w:r>
      <w:proofErr w:type="spellEnd"/>
      <w:r w:rsidRPr="000A2F18">
        <w:t>:</w:t>
      </w:r>
      <w:proofErr w:type="gramEnd"/>
      <w:r w:rsidRPr="000A2F18">
        <w:t xml:space="preserve"> indicates the format of each sample, which can be a scalar, a 2D vector, a 3D vector, or a 4D vector.</w:t>
      </w:r>
    </w:p>
    <w:p w14:paraId="0CB76675" w14:textId="77777777" w:rsidR="009B4005" w:rsidRPr="000A2F18" w:rsidRDefault="009B4005" w:rsidP="009B4005">
      <w:pPr>
        <w:pStyle w:val="ListParagraph"/>
        <w:numPr>
          <w:ilvl w:val="0"/>
          <w:numId w:val="23"/>
        </w:numPr>
        <w:tabs>
          <w:tab w:val="clear" w:pos="403"/>
        </w:tabs>
        <w:spacing w:after="0" w:line="240" w:lineRule="auto"/>
      </w:pPr>
      <w:proofErr w:type="spellStart"/>
      <w:r w:rsidRPr="000A2F18">
        <w:rPr>
          <w:rFonts w:ascii="Courier New" w:hAnsi="Courier New" w:cs="Courier New"/>
        </w:rPr>
        <w:t>sample_</w:t>
      </w:r>
      <w:proofErr w:type="gramStart"/>
      <w:r w:rsidRPr="000A2F18">
        <w:rPr>
          <w:rFonts w:ascii="Courier New" w:hAnsi="Courier New" w:cs="Courier New"/>
        </w:rPr>
        <w:t>type</w:t>
      </w:r>
      <w:proofErr w:type="spellEnd"/>
      <w:r w:rsidRPr="000A2F18">
        <w:t>:</w:t>
      </w:r>
      <w:proofErr w:type="gramEnd"/>
      <w:r w:rsidRPr="000A2F18">
        <w:t xml:space="preserve"> indicates the type of each component of the sample. </w:t>
      </w:r>
    </w:p>
    <w:p w14:paraId="72E25391" w14:textId="77777777" w:rsidR="009B4005" w:rsidRPr="000A2F18" w:rsidRDefault="009B4005" w:rsidP="009B4005">
      <w:pPr>
        <w:pStyle w:val="ListParagraph"/>
        <w:numPr>
          <w:ilvl w:val="0"/>
          <w:numId w:val="23"/>
        </w:numPr>
        <w:tabs>
          <w:tab w:val="clear" w:pos="403"/>
        </w:tabs>
        <w:spacing w:after="0" w:line="240" w:lineRule="auto"/>
      </w:pPr>
      <w:proofErr w:type="spellStart"/>
      <w:r w:rsidRPr="000A2F18">
        <w:rPr>
          <w:rFonts w:ascii="Courier New" w:hAnsi="Courier New" w:cs="Courier New"/>
        </w:rPr>
        <w:t>sample_</w:t>
      </w:r>
      <w:proofErr w:type="gramStart"/>
      <w:r w:rsidRPr="000A2F18">
        <w:rPr>
          <w:rFonts w:ascii="Courier New" w:hAnsi="Courier New" w:cs="Courier New"/>
        </w:rPr>
        <w:t>stride</w:t>
      </w:r>
      <w:proofErr w:type="spellEnd"/>
      <w:r w:rsidRPr="000A2F18">
        <w:t>:</w:t>
      </w:r>
      <w:proofErr w:type="gramEnd"/>
      <w:r w:rsidRPr="000A2F18">
        <w:t xml:space="preserve"> indicates the number of bytes between 2 consecutive samples of this output.</w:t>
      </w:r>
    </w:p>
    <w:p w14:paraId="6FACE34D" w14:textId="77777777" w:rsidR="009B4005" w:rsidRPr="000A2F18" w:rsidRDefault="009B4005" w:rsidP="009B4005">
      <w:pPr>
        <w:pStyle w:val="ListParagraph"/>
        <w:numPr>
          <w:ilvl w:val="0"/>
          <w:numId w:val="23"/>
        </w:numPr>
        <w:tabs>
          <w:tab w:val="clear" w:pos="403"/>
        </w:tabs>
        <w:spacing w:after="0" w:line="240" w:lineRule="auto"/>
      </w:pPr>
      <w:proofErr w:type="spellStart"/>
      <w:r w:rsidRPr="000A2F18">
        <w:rPr>
          <w:rFonts w:ascii="Courier New" w:hAnsi="Courier New" w:cs="Courier New"/>
        </w:rPr>
        <w:t>line_</w:t>
      </w:r>
      <w:proofErr w:type="gramStart"/>
      <w:r w:rsidRPr="000A2F18">
        <w:rPr>
          <w:rFonts w:ascii="Courier New" w:hAnsi="Courier New" w:cs="Courier New"/>
        </w:rPr>
        <w:t>stride</w:t>
      </w:r>
      <w:proofErr w:type="spellEnd"/>
      <w:r w:rsidRPr="000A2F18">
        <w:t>:</w:t>
      </w:r>
      <w:proofErr w:type="gramEnd"/>
      <w:r w:rsidRPr="000A2F18">
        <w:t xml:space="preserve"> indicates the number of bytes between the first byte of one line and the first byte of the following line of this output.</w:t>
      </w:r>
    </w:p>
    <w:p w14:paraId="5698E41A" w14:textId="5037A3FC" w:rsidR="009B4005" w:rsidRPr="000A2F18" w:rsidRDefault="009B4005" w:rsidP="009B4005">
      <w:pPr>
        <w:pStyle w:val="ListParagraph"/>
        <w:numPr>
          <w:ilvl w:val="0"/>
          <w:numId w:val="23"/>
        </w:numPr>
        <w:tabs>
          <w:tab w:val="clear" w:pos="403"/>
        </w:tabs>
        <w:spacing w:after="0" w:line="240" w:lineRule="auto"/>
      </w:pPr>
      <w:proofErr w:type="spellStart"/>
      <w:r w:rsidRPr="000A2F18">
        <w:rPr>
          <w:rFonts w:ascii="Courier New" w:hAnsi="Courier New" w:cs="Courier New"/>
        </w:rPr>
        <w:t>buffer_</w:t>
      </w:r>
      <w:proofErr w:type="gramStart"/>
      <w:r w:rsidRPr="000A2F18">
        <w:rPr>
          <w:rFonts w:ascii="Courier New" w:hAnsi="Courier New" w:cs="Courier New"/>
        </w:rPr>
        <w:t>offset</w:t>
      </w:r>
      <w:proofErr w:type="spellEnd"/>
      <w:r w:rsidRPr="000A2F18">
        <w:t>:</w:t>
      </w:r>
      <w:proofErr w:type="gramEnd"/>
      <w:r w:rsidRPr="000A2F18">
        <w:t xml:space="preserve"> indicates the offset into the output buffer, starting from which the output frame should be written</w:t>
      </w:r>
    </w:p>
    <w:p w14:paraId="019AE313" w14:textId="1AF3365E" w:rsidR="00A7071B" w:rsidRPr="000A2F18" w:rsidRDefault="00A7071B" w:rsidP="00A7071B">
      <w:pPr>
        <w:tabs>
          <w:tab w:val="clear" w:pos="403"/>
        </w:tabs>
        <w:spacing w:after="0" w:line="240" w:lineRule="auto"/>
      </w:pPr>
    </w:p>
    <w:p w14:paraId="2F4B74EA" w14:textId="77777777" w:rsidR="00A7071B" w:rsidRPr="000A2F18" w:rsidRDefault="00A7071B" w:rsidP="00F27E41">
      <w:pPr>
        <w:pStyle w:val="Heading4"/>
      </w:pPr>
      <w:proofErr w:type="spellStart"/>
      <w:r w:rsidRPr="000A2F18">
        <w:lastRenderedPageBreak/>
        <w:t>getParemeter</w:t>
      </w:r>
      <w:proofErr w:type="spellEnd"/>
      <w:r w:rsidRPr="000A2F18">
        <w:t xml:space="preserve"> and </w:t>
      </w:r>
      <w:proofErr w:type="spellStart"/>
      <w:r w:rsidRPr="000A2F18">
        <w:t>setParameter</w:t>
      </w:r>
      <w:proofErr w:type="spellEnd"/>
    </w:p>
    <w:p w14:paraId="1DCAC6EB" w14:textId="6A21ADF7" w:rsidR="00A7071B" w:rsidRPr="000A2F18" w:rsidRDefault="00A7071B" w:rsidP="00A7071B">
      <w:pPr>
        <w:pStyle w:val="Heading5"/>
      </w:pPr>
      <w:r w:rsidRPr="000A2F18">
        <w:t>Declaration</w:t>
      </w:r>
    </w:p>
    <w:p w14:paraId="309EEBF4" w14:textId="29D75291" w:rsidR="00A7071B" w:rsidRPr="000A2F18" w:rsidRDefault="004606E1" w:rsidP="00893D8B">
      <w:pPr>
        <w:pStyle w:val="Code"/>
      </w:pPr>
      <w:r>
        <w:t>any</w:t>
      </w:r>
      <w:r w:rsidR="00A7071B" w:rsidRPr="000A2F18">
        <w:t xml:space="preserve"> </w:t>
      </w:r>
      <w:proofErr w:type="spellStart"/>
      <w:proofErr w:type="gramStart"/>
      <w:r w:rsidR="00A7071B" w:rsidRPr="000A2F18">
        <w:t>getParameter</w:t>
      </w:r>
      <w:proofErr w:type="spellEnd"/>
      <w:r w:rsidR="00A7071B" w:rsidRPr="000A2F18">
        <w:t>(</w:t>
      </w:r>
      <w:proofErr w:type="gramEnd"/>
      <w:r w:rsidR="00893D8B">
        <w:br/>
      </w:r>
      <w:r w:rsidR="00893D8B">
        <w:tab/>
      </w:r>
      <w:r w:rsidR="00A7071B" w:rsidRPr="000A2F18">
        <w:t xml:space="preserve">int </w:t>
      </w:r>
      <w:proofErr w:type="spellStart"/>
      <w:r w:rsidR="00A7071B" w:rsidRPr="000A2F18">
        <w:t>instance_id</w:t>
      </w:r>
      <w:proofErr w:type="spellEnd"/>
      <w:r w:rsidR="00A7071B" w:rsidRPr="000A2F18">
        <w:t>,</w:t>
      </w:r>
      <w:r w:rsidR="00893D8B">
        <w:br/>
      </w:r>
      <w:r w:rsidR="00893D8B">
        <w:tab/>
      </w:r>
      <w:proofErr w:type="spellStart"/>
      <w:r>
        <w:t>ExtParameters</w:t>
      </w:r>
      <w:proofErr w:type="spellEnd"/>
      <w:r w:rsidR="00A7071B" w:rsidRPr="000A2F18">
        <w:t xml:space="preserve"> </w:t>
      </w:r>
      <w:proofErr w:type="spellStart"/>
      <w:r w:rsidR="00254C5E">
        <w:t>ext_</w:t>
      </w:r>
      <w:r w:rsidR="00DF794C" w:rsidRPr="000A2F18">
        <w:t>parameter</w:t>
      </w:r>
      <w:r w:rsidR="00DF794C">
        <w:t>s</w:t>
      </w:r>
      <w:proofErr w:type="spellEnd"/>
      <w:r w:rsidR="00A7071B" w:rsidRPr="000A2F18">
        <w:t>,</w:t>
      </w:r>
      <w:r w:rsidR="00893D8B">
        <w:br/>
      </w:r>
      <w:r w:rsidR="00893D8B">
        <w:tab/>
      </w:r>
      <w:r>
        <w:t>any</w:t>
      </w:r>
      <w:r w:rsidR="00A7071B" w:rsidRPr="000A2F18">
        <w:t>* parameter</w:t>
      </w:r>
      <w:r w:rsidR="003226E8">
        <w:br/>
      </w:r>
      <w:r w:rsidR="00A7071B" w:rsidRPr="000A2F18">
        <w:t>)</w:t>
      </w:r>
    </w:p>
    <w:p w14:paraId="3789D69B" w14:textId="77777777" w:rsidR="00893D8B" w:rsidRDefault="00893D8B" w:rsidP="00893D8B">
      <w:pPr>
        <w:pStyle w:val="Code"/>
      </w:pPr>
    </w:p>
    <w:p w14:paraId="63336C7D" w14:textId="4C9F5176" w:rsidR="00A7071B" w:rsidRPr="000A2F18" w:rsidRDefault="004606E1" w:rsidP="00893D8B">
      <w:pPr>
        <w:pStyle w:val="Code"/>
      </w:pPr>
      <w:proofErr w:type="spellStart"/>
      <w:r>
        <w:t>boolean</w:t>
      </w:r>
      <w:proofErr w:type="spellEnd"/>
      <w:r w:rsidR="00A7071B" w:rsidRPr="000A2F18">
        <w:t xml:space="preserve"> </w:t>
      </w:r>
      <w:proofErr w:type="spellStart"/>
      <w:proofErr w:type="gramStart"/>
      <w:r w:rsidR="00A7071B" w:rsidRPr="000A2F18">
        <w:t>setParameter</w:t>
      </w:r>
      <w:proofErr w:type="spellEnd"/>
      <w:r w:rsidR="00A7071B" w:rsidRPr="000A2F18">
        <w:t>(</w:t>
      </w:r>
      <w:proofErr w:type="gramEnd"/>
      <w:r w:rsidR="00893D8B">
        <w:br/>
      </w:r>
      <w:r w:rsidR="00893D8B">
        <w:tab/>
      </w:r>
      <w:r w:rsidR="00A7071B" w:rsidRPr="000A2F18">
        <w:t xml:space="preserve">int </w:t>
      </w:r>
      <w:proofErr w:type="spellStart"/>
      <w:r w:rsidR="00A7071B" w:rsidRPr="000A2F18">
        <w:t>instance_id</w:t>
      </w:r>
      <w:proofErr w:type="spellEnd"/>
      <w:r w:rsidR="00A7071B" w:rsidRPr="000A2F18">
        <w:t>,</w:t>
      </w:r>
      <w:r w:rsidR="003226E8">
        <w:br/>
      </w:r>
      <w:r w:rsidR="003226E8">
        <w:tab/>
      </w:r>
      <w:proofErr w:type="spellStart"/>
      <w:r>
        <w:t>ExtParameters</w:t>
      </w:r>
      <w:proofErr w:type="spellEnd"/>
      <w:r w:rsidR="00A7071B" w:rsidRPr="000A2F18">
        <w:t xml:space="preserve"> </w:t>
      </w:r>
      <w:proofErr w:type="spellStart"/>
      <w:r w:rsidR="00DF794C">
        <w:t>ext_</w:t>
      </w:r>
      <w:r w:rsidR="00A7071B" w:rsidRPr="000A2F18">
        <w:t>parameter</w:t>
      </w:r>
      <w:r w:rsidR="00DF794C">
        <w:t>s</w:t>
      </w:r>
      <w:proofErr w:type="spellEnd"/>
      <w:r w:rsidR="00A7071B" w:rsidRPr="000A2F18">
        <w:t>,</w:t>
      </w:r>
      <w:r w:rsidR="00893D8B">
        <w:br/>
      </w:r>
      <w:r w:rsidR="00893D8B">
        <w:tab/>
      </w:r>
      <w:r>
        <w:t>any</w:t>
      </w:r>
      <w:r w:rsidR="00A7071B" w:rsidRPr="000A2F18">
        <w:t>* parameter</w:t>
      </w:r>
      <w:r w:rsidR="003226E8">
        <w:br/>
      </w:r>
      <w:r w:rsidR="00A7071B" w:rsidRPr="000A2F18">
        <w:t>)</w:t>
      </w:r>
    </w:p>
    <w:p w14:paraId="3AEF0FB7" w14:textId="4EA7FE12" w:rsidR="00A7071B" w:rsidRPr="000A2F18" w:rsidRDefault="00A7071B" w:rsidP="00F27E41">
      <w:pPr>
        <w:pStyle w:val="Heading5"/>
      </w:pPr>
      <w:r w:rsidRPr="000A2F18">
        <w:t>Definition</w:t>
      </w:r>
    </w:p>
    <w:p w14:paraId="77B73B36" w14:textId="432F33FD" w:rsidR="00A7071B" w:rsidRPr="000A2F18" w:rsidRDefault="00A7071B" w:rsidP="00A7071B">
      <w:r w:rsidRPr="000A2F18">
        <w:t xml:space="preserve">The </w:t>
      </w:r>
      <w:proofErr w:type="spellStart"/>
      <w:r w:rsidR="00D4469E" w:rsidRPr="000A2F18">
        <w:rPr>
          <w:rFonts w:ascii="Courier New" w:hAnsi="Courier New" w:cs="Courier New"/>
        </w:rPr>
        <w:t>ge</w:t>
      </w:r>
      <w:r w:rsidRPr="000A2F18">
        <w:rPr>
          <w:rFonts w:ascii="Courier New" w:hAnsi="Courier New" w:cs="Courier New"/>
        </w:rPr>
        <w:t>tParameter</w:t>
      </w:r>
      <w:proofErr w:type="spellEnd"/>
      <w:r w:rsidRPr="000A2F18">
        <w:t xml:space="preserve"> and </w:t>
      </w:r>
      <w:proofErr w:type="spellStart"/>
      <w:r w:rsidR="00D4469E" w:rsidRPr="000A2F18">
        <w:rPr>
          <w:rFonts w:ascii="Courier New" w:hAnsi="Courier New" w:cs="Courier New"/>
        </w:rPr>
        <w:t>s</w:t>
      </w:r>
      <w:r w:rsidRPr="000A2F18">
        <w:rPr>
          <w:rFonts w:ascii="Courier New" w:hAnsi="Courier New" w:cs="Courier New"/>
        </w:rPr>
        <w:t>etParameter</w:t>
      </w:r>
      <w:proofErr w:type="spellEnd"/>
      <w:r w:rsidRPr="000A2F18">
        <w:t xml:space="preserve"> functions are extended with the following configuration parameters:</w:t>
      </w:r>
    </w:p>
    <w:p w14:paraId="4B67919C" w14:textId="77777777" w:rsidR="00A7071B" w:rsidRPr="000A2F18" w:rsidRDefault="00A7071B" w:rsidP="00A7071B">
      <w:pPr>
        <w:pStyle w:val="ListParagraph"/>
        <w:numPr>
          <w:ilvl w:val="0"/>
          <w:numId w:val="24"/>
        </w:numPr>
        <w:tabs>
          <w:tab w:val="clear" w:pos="403"/>
        </w:tabs>
        <w:spacing w:after="0" w:line="240" w:lineRule="auto"/>
      </w:pPr>
      <w:r w:rsidRPr="000A2F18">
        <w:rPr>
          <w:rFonts w:ascii="Courier New" w:hAnsi="Courier New" w:cs="Courier New"/>
        </w:rPr>
        <w:t>PARAM_SUBFRAME_OUTPUT</w:t>
      </w:r>
      <w:r w:rsidRPr="000A2F18">
        <w:t>: this parameter is used to indicate if the output of subframes is required, desired, or not allowed. If it is not allowed, only complete decoded frames will be passed to the buffer.</w:t>
      </w:r>
    </w:p>
    <w:p w14:paraId="5F49E569" w14:textId="77777777" w:rsidR="00A7071B" w:rsidRPr="000A2F18" w:rsidRDefault="00A7071B" w:rsidP="00A7071B">
      <w:pPr>
        <w:pStyle w:val="ListParagraph"/>
        <w:numPr>
          <w:ilvl w:val="0"/>
          <w:numId w:val="24"/>
        </w:numPr>
        <w:tabs>
          <w:tab w:val="clear" w:pos="403"/>
        </w:tabs>
        <w:spacing w:after="0" w:line="240" w:lineRule="auto"/>
      </w:pPr>
      <w:r w:rsidRPr="000A2F18">
        <w:rPr>
          <w:rFonts w:ascii="Courier New" w:hAnsi="Courier New" w:cs="Courier New"/>
        </w:rPr>
        <w:t>PARAM_METADATA_CALLBACK</w:t>
      </w:r>
      <w:r w:rsidRPr="000A2F18">
        <w:t xml:space="preserve"> this parameter is used to set a </w:t>
      </w:r>
      <w:proofErr w:type="spellStart"/>
      <w:r w:rsidRPr="000A2F18">
        <w:t>callback</w:t>
      </w:r>
      <w:proofErr w:type="spellEnd"/>
      <w:r w:rsidRPr="000A2F18">
        <w:t xml:space="preserve"> function for a specific metadata type. The list of supported metadata types is codec dependent and shall be defined for each codec independently.</w:t>
      </w:r>
    </w:p>
    <w:p w14:paraId="30F2E1E2" w14:textId="77777777" w:rsidR="00A7071B" w:rsidRPr="000A2F18" w:rsidRDefault="00A7071B" w:rsidP="00A7071B">
      <w:pPr>
        <w:pStyle w:val="ListParagraph"/>
        <w:numPr>
          <w:ilvl w:val="0"/>
          <w:numId w:val="24"/>
        </w:numPr>
        <w:tabs>
          <w:tab w:val="clear" w:pos="403"/>
        </w:tabs>
        <w:spacing w:after="0" w:line="240" w:lineRule="auto"/>
      </w:pPr>
      <w:r w:rsidRPr="000A2F18">
        <w:rPr>
          <w:rFonts w:ascii="Courier New" w:hAnsi="Courier New" w:cs="Courier New"/>
        </w:rPr>
        <w:t>PARAM_OUTPUT_CROP</w:t>
      </w:r>
      <w:r w:rsidRPr="000A2F18">
        <w:t>: this parameter is used to indicate that only part of the decoded frame is desired at the output. The decoder instance may use this information to intelligently reduce its decoding processing by discarding units that do not fall in the cropped output region whenever possible.</w:t>
      </w:r>
    </w:p>
    <w:p w14:paraId="3AF22D0E" w14:textId="3F0DC03B" w:rsidR="00A7071B" w:rsidRPr="000A2F18" w:rsidRDefault="00A7071B" w:rsidP="00F27E41">
      <w:pPr>
        <w:pStyle w:val="ListParagraph"/>
        <w:numPr>
          <w:ilvl w:val="0"/>
          <w:numId w:val="24"/>
        </w:numPr>
        <w:tabs>
          <w:tab w:val="clear" w:pos="403"/>
        </w:tabs>
        <w:spacing w:after="0" w:line="240" w:lineRule="auto"/>
      </w:pPr>
      <w:r w:rsidRPr="000A2F18">
        <w:rPr>
          <w:rFonts w:ascii="Courier New" w:hAnsi="Courier New" w:cs="Courier New"/>
        </w:rPr>
        <w:t>PARAM_MAX_OFFTIME_JITTER</w:t>
      </w:r>
      <w:r w:rsidRPr="000A2F18">
        <w:t>: this parameter is used to signal the maximum amount of time in microseconds between consecutive executions of the decoder instance. This parameter is relevant whenever the underlying hardware component is shared among multiple decoder instance, which requires context switching between the different decoder instances.</w:t>
      </w:r>
    </w:p>
    <w:p w14:paraId="64047015" w14:textId="27C5D80F" w:rsidR="00000045" w:rsidRPr="000A2F18" w:rsidRDefault="00000045" w:rsidP="00C41809">
      <w:pPr>
        <w:pStyle w:val="Heading2"/>
      </w:pPr>
      <w:bookmarkStart w:id="51" w:name="_Toc29899206"/>
      <w:bookmarkStart w:id="52" w:name="_Toc30062024"/>
      <w:bookmarkStart w:id="53" w:name="_Toc45461620"/>
      <w:bookmarkEnd w:id="51"/>
      <w:bookmarkEnd w:id="52"/>
      <w:r w:rsidRPr="000A2F18">
        <w:t xml:space="preserve">Examples of </w:t>
      </w:r>
      <w:r w:rsidR="00C41809" w:rsidRPr="000A2F18">
        <w:t>Video Decoding Engine instantiation</w:t>
      </w:r>
      <w:r w:rsidR="00687D99" w:rsidRPr="000A2F18">
        <w:t>s</w:t>
      </w:r>
      <w:bookmarkEnd w:id="53"/>
    </w:p>
    <w:p w14:paraId="4563AB28" w14:textId="5B28BB61" w:rsidR="00000045" w:rsidRPr="000A2F18" w:rsidRDefault="00000045" w:rsidP="00A23C1B">
      <w:pPr>
        <w:pStyle w:val="Heading3"/>
      </w:pPr>
      <w:bookmarkStart w:id="54" w:name="_Toc45461621"/>
      <w:proofErr w:type="spellStart"/>
      <w:r w:rsidRPr="000A2F18">
        <w:t>OpenMAX</w:t>
      </w:r>
      <w:proofErr w:type="spellEnd"/>
      <w:r w:rsidR="00AD4C61" w:rsidRPr="000A2F18">
        <w:t>™</w:t>
      </w:r>
      <w:bookmarkEnd w:id="54"/>
    </w:p>
    <w:p w14:paraId="7750B5FF" w14:textId="72CF5CB9" w:rsidR="00D62524" w:rsidRPr="000A2F18" w:rsidRDefault="00D62524" w:rsidP="00872C75">
      <w:pPr>
        <w:pStyle w:val="Heading4"/>
      </w:pPr>
      <w:r w:rsidRPr="000A2F18">
        <w:t>Decoder Engine Control Interface</w:t>
      </w:r>
    </w:p>
    <w:p w14:paraId="648919EC" w14:textId="77777777" w:rsidR="0001692A" w:rsidRPr="000A2F18" w:rsidRDefault="0001692A" w:rsidP="00872C75">
      <w:pPr>
        <w:pStyle w:val="Heading5"/>
      </w:pPr>
      <w:proofErr w:type="spellStart"/>
      <w:r w:rsidRPr="000A2F18">
        <w:t>OMX_Init</w:t>
      </w:r>
      <w:proofErr w:type="spellEnd"/>
      <w:r w:rsidRPr="000A2F18">
        <w:t xml:space="preserve"> and </w:t>
      </w:r>
      <w:proofErr w:type="spellStart"/>
      <w:r w:rsidRPr="000A2F18">
        <w:t>OMX_Deinit</w:t>
      </w:r>
      <w:proofErr w:type="spellEnd"/>
    </w:p>
    <w:p w14:paraId="7AB452CA" w14:textId="11B96D2A" w:rsidR="0001692A" w:rsidRPr="000A2F18" w:rsidRDefault="0001692A" w:rsidP="0001692A">
      <w:r w:rsidRPr="000A2F18">
        <w:t xml:space="preserve">Each </w:t>
      </w:r>
      <w:proofErr w:type="spellStart"/>
      <w:r w:rsidRPr="000A2F18">
        <w:t>OpenMAX</w:t>
      </w:r>
      <w:proofErr w:type="spellEnd"/>
      <w:r w:rsidRPr="000A2F18">
        <w:t xml:space="preserve"> IL client needs to call this method as their first call into </w:t>
      </w:r>
      <w:proofErr w:type="spellStart"/>
      <w:r w:rsidR="00AD4C61" w:rsidRPr="000A2F18">
        <w:rPr>
          <w:lang w:eastAsia="ja-JP"/>
        </w:rPr>
        <w:t>OpenMAX</w:t>
      </w:r>
      <w:proofErr w:type="spellEnd"/>
      <w:r w:rsidR="00AD4C61" w:rsidRPr="000A2F18">
        <w:rPr>
          <w:lang w:eastAsia="ja-JP"/>
        </w:rPr>
        <w:t xml:space="preserve">™ </w:t>
      </w:r>
      <w:r w:rsidRPr="000A2F18">
        <w:t xml:space="preserve">IL. This function initializes the OMX core engine prior to any usage of it. Once done, the engine needs to be released by calling the </w:t>
      </w:r>
      <w:proofErr w:type="spellStart"/>
      <w:r w:rsidRPr="000A2F18">
        <w:rPr>
          <w:rFonts w:ascii="Courier New" w:hAnsi="Courier New" w:cs="Courier New"/>
        </w:rPr>
        <w:t>OMX_Deinit</w:t>
      </w:r>
      <w:proofErr w:type="spellEnd"/>
      <w:r w:rsidRPr="000A2F18">
        <w:t xml:space="preserve"> function.</w:t>
      </w:r>
    </w:p>
    <w:p w14:paraId="72D90A56" w14:textId="77777777" w:rsidR="0001692A" w:rsidRPr="000A2F18" w:rsidRDefault="0001692A" w:rsidP="0001692A">
      <w:r w:rsidRPr="000A2F18">
        <w:t xml:space="preserve">OMX defines a naming convention for the component names with the following format: </w:t>
      </w:r>
      <w:proofErr w:type="gramStart"/>
      <w:r w:rsidRPr="000A2F18">
        <w:rPr>
          <w:rFonts w:ascii="Courier New" w:hAnsi="Courier New" w:cs="Courier New"/>
        </w:rPr>
        <w:t>OMX.&lt;</w:t>
      </w:r>
      <w:proofErr w:type="spellStart"/>
      <w:proofErr w:type="gramEnd"/>
      <w:r w:rsidRPr="000A2F18">
        <w:rPr>
          <w:rFonts w:ascii="Courier New" w:hAnsi="Courier New" w:cs="Courier New"/>
        </w:rPr>
        <w:t>vendor_name</w:t>
      </w:r>
      <w:proofErr w:type="spellEnd"/>
      <w:r w:rsidRPr="000A2F18">
        <w:rPr>
          <w:rFonts w:ascii="Courier New" w:hAnsi="Courier New" w:cs="Courier New"/>
        </w:rPr>
        <w:t>&gt;.&lt;</w:t>
      </w:r>
      <w:proofErr w:type="spellStart"/>
      <w:r w:rsidRPr="000A2F18">
        <w:rPr>
          <w:rFonts w:ascii="Courier New" w:hAnsi="Courier New" w:cs="Courier New"/>
        </w:rPr>
        <w:t>vendor_specified_convention</w:t>
      </w:r>
      <w:proofErr w:type="spellEnd"/>
      <w:r w:rsidRPr="000A2F18">
        <w:rPr>
          <w:rFonts w:ascii="Courier New" w:hAnsi="Courier New" w:cs="Courier New"/>
        </w:rPr>
        <w:t>&gt;</w:t>
      </w:r>
      <w:r w:rsidRPr="000A2F18">
        <w:t xml:space="preserve">. Once the instance is no longer needed, the </w:t>
      </w:r>
      <w:proofErr w:type="spellStart"/>
      <w:r w:rsidRPr="000A2F18">
        <w:rPr>
          <w:rFonts w:ascii="Courier New" w:hAnsi="Courier New" w:cs="Courier New"/>
        </w:rPr>
        <w:t>OMX_FreeHandle</w:t>
      </w:r>
      <w:proofErr w:type="spellEnd"/>
      <w:r w:rsidRPr="000A2F18">
        <w:t xml:space="preserve"> is called to free all related resources.</w:t>
      </w:r>
    </w:p>
    <w:p w14:paraId="18252856" w14:textId="716D7F35" w:rsidR="0001692A" w:rsidRPr="000A2F18" w:rsidRDefault="0001692A" w:rsidP="0001692A">
      <w:r w:rsidRPr="000A2F18">
        <w:t xml:space="preserve">The function can be called multiple times with the same component name to create multiple instances of the component. </w:t>
      </w:r>
    </w:p>
    <w:p w14:paraId="329AD114" w14:textId="77777777" w:rsidR="0091724A" w:rsidRPr="000A2F18" w:rsidRDefault="0091724A" w:rsidP="00872C75">
      <w:pPr>
        <w:pStyle w:val="Heading5"/>
      </w:pPr>
      <w:proofErr w:type="spellStart"/>
      <w:r w:rsidRPr="000A2F18">
        <w:lastRenderedPageBreak/>
        <w:t>OMX_GetHandle</w:t>
      </w:r>
      <w:proofErr w:type="spellEnd"/>
      <w:r w:rsidRPr="000A2F18">
        <w:t xml:space="preserve"> and </w:t>
      </w:r>
      <w:proofErr w:type="spellStart"/>
      <w:r w:rsidRPr="000A2F18">
        <w:t>OMX_FreeHandle</w:t>
      </w:r>
      <w:proofErr w:type="spellEnd"/>
    </w:p>
    <w:p w14:paraId="7853C354" w14:textId="71C0A34F" w:rsidR="0091724A" w:rsidRPr="000A2F18" w:rsidRDefault="0091724A" w:rsidP="0091724A">
      <w:r w:rsidRPr="000A2F18">
        <w:t xml:space="preserve">The </w:t>
      </w:r>
      <w:proofErr w:type="spellStart"/>
      <w:r w:rsidRPr="000A2F18">
        <w:rPr>
          <w:rFonts w:ascii="Courier New" w:hAnsi="Courier New" w:cs="Courier New"/>
        </w:rPr>
        <w:t>OMX_GetHandle</w:t>
      </w:r>
      <w:proofErr w:type="spellEnd"/>
      <w:r w:rsidRPr="000A2F18">
        <w:t xml:space="preserve"> method is used to locate the requested component through its provided name. If the requested component is available, the OMX core engine will invoke the components methods to fill the component handle and setup the </w:t>
      </w:r>
      <w:proofErr w:type="spellStart"/>
      <w:r w:rsidRPr="000A2F18">
        <w:t>callbacks</w:t>
      </w:r>
      <w:proofErr w:type="spellEnd"/>
      <w:r w:rsidRPr="000A2F18">
        <w:t xml:space="preserve">. The </w:t>
      </w:r>
      <w:proofErr w:type="spellStart"/>
      <w:r w:rsidR="00AD4C61" w:rsidRPr="000A2F18">
        <w:rPr>
          <w:lang w:eastAsia="ja-JP"/>
        </w:rPr>
        <w:t>OpenMAX</w:t>
      </w:r>
      <w:proofErr w:type="spellEnd"/>
      <w:r w:rsidR="00AD4C61" w:rsidRPr="000A2F18">
        <w:rPr>
          <w:lang w:eastAsia="ja-JP"/>
        </w:rPr>
        <w:t xml:space="preserve">™ </w:t>
      </w:r>
      <w:r w:rsidRPr="000A2F18">
        <w:t xml:space="preserve">AL is the interface that will be used by the application to perform media playback and processing. However, the </w:t>
      </w:r>
      <w:proofErr w:type="spellStart"/>
      <w:r w:rsidR="00AD4C61" w:rsidRPr="000A2F18">
        <w:rPr>
          <w:lang w:eastAsia="ja-JP"/>
        </w:rPr>
        <w:t>OpenMAX</w:t>
      </w:r>
      <w:proofErr w:type="spellEnd"/>
      <w:r w:rsidR="00AD4C61" w:rsidRPr="000A2F18">
        <w:rPr>
          <w:lang w:eastAsia="ja-JP"/>
        </w:rPr>
        <w:t xml:space="preserve">™ </w:t>
      </w:r>
      <w:r w:rsidRPr="000A2F18">
        <w:t xml:space="preserve">IL interface is the interface that provides direct access to video decoder components and their capabilities. That is why we focus on the </w:t>
      </w:r>
      <w:proofErr w:type="spellStart"/>
      <w:r w:rsidR="00AD4C61" w:rsidRPr="000A2F18">
        <w:rPr>
          <w:lang w:eastAsia="ja-JP"/>
        </w:rPr>
        <w:t>OpenMAX</w:t>
      </w:r>
      <w:proofErr w:type="spellEnd"/>
      <w:r w:rsidR="00AD4C61" w:rsidRPr="000A2F18">
        <w:rPr>
          <w:lang w:eastAsia="ja-JP"/>
        </w:rPr>
        <w:t xml:space="preserve">™ </w:t>
      </w:r>
      <w:r w:rsidRPr="000A2F18">
        <w:t xml:space="preserve">IL interface for the purpose of understanding the missing features towards a flexible multi-video decoder platform and its interface for 6DoF applications. </w:t>
      </w:r>
    </w:p>
    <w:p w14:paraId="40797044" w14:textId="77777777" w:rsidR="0091724A" w:rsidRPr="000A2F18" w:rsidRDefault="0091724A" w:rsidP="00872C75">
      <w:pPr>
        <w:pStyle w:val="Heading5"/>
      </w:pPr>
      <w:proofErr w:type="spellStart"/>
      <w:r w:rsidRPr="000A2F18">
        <w:t>OMX_SetupTunnel</w:t>
      </w:r>
      <w:proofErr w:type="spellEnd"/>
      <w:r w:rsidRPr="000A2F18">
        <w:t xml:space="preserve"> and </w:t>
      </w:r>
      <w:proofErr w:type="spellStart"/>
      <w:r w:rsidRPr="000A2F18">
        <w:t>OMX_TeardownTunnel</w:t>
      </w:r>
      <w:proofErr w:type="spellEnd"/>
    </w:p>
    <w:p w14:paraId="10B60998" w14:textId="5644D4AA" w:rsidR="0091724A" w:rsidRPr="000A2F18" w:rsidRDefault="0091724A" w:rsidP="00872C75">
      <w:r w:rsidRPr="000A2F18">
        <w:t xml:space="preserve">A Tunnel is used to connect the input and output ports of two connected components. The </w:t>
      </w:r>
      <w:proofErr w:type="spellStart"/>
      <w:r w:rsidRPr="000A2F18">
        <w:rPr>
          <w:rFonts w:ascii="Courier New" w:hAnsi="Courier New" w:cs="Courier New"/>
        </w:rPr>
        <w:t>OMX_SetupTunnel</w:t>
      </w:r>
      <w:proofErr w:type="spellEnd"/>
      <w:r w:rsidRPr="000A2F18">
        <w:t xml:space="preserve"> is used to establish a tunnel connecting an output port to the input port of another component.  When creating the tunnel, the components negotiate a compatible input/output format for the connected ports. When no longer needed, the application calls the </w:t>
      </w:r>
      <w:proofErr w:type="spellStart"/>
      <w:r w:rsidRPr="000A2F18">
        <w:rPr>
          <w:rFonts w:ascii="Courier New" w:hAnsi="Courier New" w:cs="Courier New"/>
        </w:rPr>
        <w:t>OMX_TeardownTunnel</w:t>
      </w:r>
      <w:proofErr w:type="spellEnd"/>
      <w:r w:rsidRPr="000A2F18">
        <w:t xml:space="preserve"> to tear down the tunnel.</w:t>
      </w:r>
    </w:p>
    <w:p w14:paraId="07FF11D0" w14:textId="2116B3EB" w:rsidR="00D62524" w:rsidRPr="000A2F18" w:rsidRDefault="005C017A" w:rsidP="00872C75">
      <w:pPr>
        <w:pStyle w:val="Heading4"/>
      </w:pPr>
      <w:r w:rsidRPr="000A2F18">
        <w:t>Decoder Instance</w:t>
      </w:r>
      <w:r w:rsidR="00D62524" w:rsidRPr="000A2F18">
        <w:t xml:space="preserve"> Interface</w:t>
      </w:r>
    </w:p>
    <w:p w14:paraId="5F5AFB8D" w14:textId="77777777" w:rsidR="00D62524" w:rsidRPr="000A2F18" w:rsidRDefault="00D62524" w:rsidP="00872C75">
      <w:pPr>
        <w:pStyle w:val="Heading5"/>
      </w:pPr>
      <w:r w:rsidRPr="000A2F18">
        <w:t>Methods</w:t>
      </w:r>
    </w:p>
    <w:p w14:paraId="407149C2" w14:textId="1E12EBE7" w:rsidR="00D62524" w:rsidRPr="000A2F18" w:rsidRDefault="00D62524" w:rsidP="00D62524">
      <w:r w:rsidRPr="000A2F18">
        <w:t xml:space="preserve">The components communicate among each other and with the application through buffer exchange. For this purpose, the </w:t>
      </w:r>
      <w:proofErr w:type="spellStart"/>
      <w:r w:rsidRPr="000A2F18">
        <w:rPr>
          <w:rFonts w:ascii="Courier New" w:hAnsi="Courier New" w:cs="Courier New"/>
        </w:rPr>
        <w:t>OMX_AllocateBuffer</w:t>
      </w:r>
      <w:proofErr w:type="spellEnd"/>
      <w:r w:rsidRPr="000A2F18">
        <w:t xml:space="preserve">, </w:t>
      </w:r>
      <w:proofErr w:type="spellStart"/>
      <w:r w:rsidRPr="000A2F18">
        <w:rPr>
          <w:rFonts w:ascii="Courier New" w:hAnsi="Courier New" w:cs="Courier New"/>
        </w:rPr>
        <w:t>OMX_UseBuffer</w:t>
      </w:r>
      <w:proofErr w:type="spellEnd"/>
      <w:r w:rsidRPr="000A2F18">
        <w:t xml:space="preserve">, </w:t>
      </w:r>
      <w:proofErr w:type="spellStart"/>
      <w:r w:rsidRPr="000A2F18">
        <w:rPr>
          <w:rFonts w:ascii="Courier New" w:hAnsi="Courier New" w:cs="Courier New"/>
        </w:rPr>
        <w:t>OMX_FillThisBuffer</w:t>
      </w:r>
      <w:proofErr w:type="spellEnd"/>
      <w:r w:rsidRPr="000A2F18">
        <w:t xml:space="preserve">, </w:t>
      </w:r>
      <w:proofErr w:type="spellStart"/>
      <w:r w:rsidRPr="000A2F18">
        <w:rPr>
          <w:rFonts w:ascii="Courier New" w:hAnsi="Courier New" w:cs="Courier New"/>
        </w:rPr>
        <w:t>OMX_EmptyThisBuffer</w:t>
      </w:r>
      <w:proofErr w:type="spellEnd"/>
      <w:r w:rsidRPr="000A2F18">
        <w:t xml:space="preserve">, and </w:t>
      </w:r>
      <w:proofErr w:type="spellStart"/>
      <w:r w:rsidRPr="000A2F18">
        <w:rPr>
          <w:rFonts w:ascii="Courier New" w:hAnsi="Courier New" w:cs="Courier New"/>
        </w:rPr>
        <w:t>OMX_FreeBuffer</w:t>
      </w:r>
      <w:proofErr w:type="spellEnd"/>
      <w:r w:rsidRPr="000A2F18">
        <w:t xml:space="preserve"> are defined. These function call</w:t>
      </w:r>
      <w:r w:rsidR="004B40A8" w:rsidRPr="000A2F18">
        <w:t>s</w:t>
      </w:r>
      <w:r w:rsidRPr="000A2F18">
        <w:t xml:space="preserve"> are non-blocking. </w:t>
      </w:r>
    </w:p>
    <w:p w14:paraId="552762C7" w14:textId="77777777" w:rsidR="00D62524" w:rsidRPr="000A2F18" w:rsidRDefault="00D62524" w:rsidP="00D62524">
      <w:r w:rsidRPr="000A2F18">
        <w:t xml:space="preserve">A component asks a preceding component to fill an input buffer by calling the </w:t>
      </w:r>
      <w:proofErr w:type="spellStart"/>
      <w:r w:rsidRPr="000A2F18">
        <w:rPr>
          <w:rFonts w:ascii="Courier New" w:hAnsi="Courier New" w:cs="Courier New"/>
        </w:rPr>
        <w:t>OMX_FillThisBuffer</w:t>
      </w:r>
      <w:proofErr w:type="spellEnd"/>
      <w:r w:rsidRPr="000A2F18">
        <w:t xml:space="preserve"> method and asks a succeeding component to retrieve the content of an output port buffer by calling the </w:t>
      </w:r>
      <w:proofErr w:type="spellStart"/>
      <w:r w:rsidRPr="000A2F18">
        <w:rPr>
          <w:rFonts w:ascii="Courier New" w:hAnsi="Courier New" w:cs="Courier New"/>
        </w:rPr>
        <w:t>OMX_EmptyThisBuffer</w:t>
      </w:r>
      <w:proofErr w:type="spellEnd"/>
      <w:r w:rsidRPr="000A2F18">
        <w:t xml:space="preserve"> method. Only one buffer per tunnel is allowed and one of the two components acts a supplier of that buffer.</w:t>
      </w:r>
    </w:p>
    <w:p w14:paraId="63055B2F" w14:textId="5126D2D1" w:rsidR="00D62524" w:rsidRPr="000A2F18" w:rsidRDefault="00C82F2A" w:rsidP="00D62524">
      <w:r w:rsidRPr="000A2F18">
        <w:fldChar w:fldCharType="begin"/>
      </w:r>
      <w:r w:rsidRPr="000A2F18">
        <w:instrText xml:space="preserve"> REF _Ref21687712 \h </w:instrText>
      </w:r>
      <w:r w:rsidRPr="000A2F18">
        <w:fldChar w:fldCharType="separate"/>
      </w:r>
      <w:r w:rsidR="00836496" w:rsidRPr="000A2F18">
        <w:t xml:space="preserve">Figure </w:t>
      </w:r>
      <w:r w:rsidR="00836496" w:rsidRPr="000A2F18">
        <w:rPr>
          <w:noProof/>
        </w:rPr>
        <w:t>3</w:t>
      </w:r>
      <w:r w:rsidRPr="000A2F18">
        <w:fldChar w:fldCharType="end"/>
      </w:r>
      <w:r w:rsidR="00D62524" w:rsidRPr="000A2F18">
        <w:t xml:space="preserve"> depicts an example of connected components and the buffer usage:</w:t>
      </w:r>
    </w:p>
    <w:p w14:paraId="25E0F0A2" w14:textId="77777777" w:rsidR="00C82F2A" w:rsidRPr="000A2F18" w:rsidRDefault="00D62524" w:rsidP="00C82F2A">
      <w:pPr>
        <w:keepNext/>
      </w:pPr>
      <w:r w:rsidRPr="000A2F18">
        <w:rPr>
          <w:noProof/>
        </w:rPr>
        <w:drawing>
          <wp:inline distT="0" distB="0" distL="0" distR="0" wp14:anchorId="0DD684FC" wp14:editId="5787D568">
            <wp:extent cx="5943600" cy="1895475"/>
            <wp:effectExtent l="0" t="0" r="0" b="9525"/>
            <wp:docPr id="7" name="Picture 7"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creenshot of a map&#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1895475"/>
                    </a:xfrm>
                    <a:prstGeom prst="rect">
                      <a:avLst/>
                    </a:prstGeom>
                    <a:noFill/>
                    <a:ln>
                      <a:noFill/>
                    </a:ln>
                  </pic:spPr>
                </pic:pic>
              </a:graphicData>
            </a:graphic>
          </wp:inline>
        </w:drawing>
      </w:r>
    </w:p>
    <w:p w14:paraId="5F8813AE" w14:textId="3CAEE7C4" w:rsidR="00D62524" w:rsidRPr="000A2F18" w:rsidRDefault="00C82F2A" w:rsidP="00C82F2A">
      <w:pPr>
        <w:pStyle w:val="Caption"/>
        <w:jc w:val="center"/>
      </w:pPr>
      <w:bookmarkStart w:id="55" w:name="_Ref21687712"/>
      <w:r w:rsidRPr="000A2F18">
        <w:t xml:space="preserve">Figure </w:t>
      </w:r>
      <w:r w:rsidRPr="000A2F18">
        <w:fldChar w:fldCharType="begin"/>
      </w:r>
      <w:r w:rsidRPr="000A2F18">
        <w:instrText xml:space="preserve"> SEQ Figure \* ARABIC </w:instrText>
      </w:r>
      <w:r w:rsidRPr="000A2F18">
        <w:fldChar w:fldCharType="separate"/>
      </w:r>
      <w:r w:rsidR="00836496" w:rsidRPr="000A2F18">
        <w:rPr>
          <w:noProof/>
        </w:rPr>
        <w:t>3</w:t>
      </w:r>
      <w:r w:rsidRPr="000A2F18">
        <w:fldChar w:fldCharType="end"/>
      </w:r>
      <w:bookmarkEnd w:id="55"/>
      <w:r w:rsidRPr="000A2F18">
        <w:t xml:space="preserve"> - Example of connected components and the buffer usage</w:t>
      </w:r>
    </w:p>
    <w:p w14:paraId="0267F2D9" w14:textId="77777777" w:rsidR="00D62524" w:rsidRPr="000A2F18" w:rsidRDefault="00D62524" w:rsidP="00D62524">
      <w:r w:rsidRPr="000A2F18">
        <w:t xml:space="preserve">The </w:t>
      </w:r>
      <w:proofErr w:type="spellStart"/>
      <w:r w:rsidRPr="000A2F18">
        <w:rPr>
          <w:rFonts w:ascii="Courier New" w:hAnsi="Courier New" w:cs="Courier New"/>
        </w:rPr>
        <w:t>OMX_SetConfig</w:t>
      </w:r>
      <w:proofErr w:type="spellEnd"/>
      <w:r w:rsidRPr="000A2F18">
        <w:t xml:space="preserve"> method is used to configure a component by the application. The application passes a structure that contains the configuration parameters to the component. The configuration parameters are published by each component and are component specific.</w:t>
      </w:r>
    </w:p>
    <w:p w14:paraId="68DC333D" w14:textId="6B9ED8DF" w:rsidR="00D62524" w:rsidRPr="000A2F18" w:rsidRDefault="005C017A" w:rsidP="00872C75">
      <w:pPr>
        <w:pStyle w:val="Heading5"/>
      </w:pPr>
      <w:r w:rsidRPr="000A2F18">
        <w:lastRenderedPageBreak/>
        <w:t>Media Input and Output Interface</w:t>
      </w:r>
    </w:p>
    <w:p w14:paraId="62A6A525" w14:textId="046221A6" w:rsidR="00D62524" w:rsidRPr="000A2F18" w:rsidRDefault="00D62524" w:rsidP="00D62524">
      <w:r w:rsidRPr="000A2F18">
        <w:t xml:space="preserve">The port configuration is used to define the format of the data to be transferred on a component port. The buffer header contains a reference to the buffer </w:t>
      </w:r>
      <w:proofErr w:type="spellStart"/>
      <w:r w:rsidRPr="000A2F18">
        <w:rPr>
          <w:b/>
          <w:bCs/>
        </w:rPr>
        <w:t>pBuffer</w:t>
      </w:r>
      <w:proofErr w:type="spellEnd"/>
      <w:r w:rsidRPr="000A2F18">
        <w:t xml:space="preserve">, an offset inside that buffer </w:t>
      </w:r>
      <w:proofErr w:type="spellStart"/>
      <w:r w:rsidRPr="000A2F18">
        <w:rPr>
          <w:b/>
          <w:bCs/>
        </w:rPr>
        <w:t>nOffset</w:t>
      </w:r>
      <w:proofErr w:type="spellEnd"/>
      <w:r w:rsidRPr="000A2F18">
        <w:t xml:space="preserve">, and the length of that buffer </w:t>
      </w:r>
      <w:proofErr w:type="spellStart"/>
      <w:r w:rsidRPr="000A2F18">
        <w:rPr>
          <w:b/>
          <w:bCs/>
        </w:rPr>
        <w:t>nFilledLen</w:t>
      </w:r>
      <w:proofErr w:type="spellEnd"/>
      <w:r w:rsidRPr="000A2F18">
        <w:t xml:space="preserve">. Multiple buffers can be used to pass data, which allows for more flexibility in the communication between components, i.e. more than one frame can be exchanged at a time. </w:t>
      </w:r>
      <w:r w:rsidR="00C82F2A" w:rsidRPr="000A2F18">
        <w:fldChar w:fldCharType="begin"/>
      </w:r>
      <w:r w:rsidR="00C82F2A" w:rsidRPr="000A2F18">
        <w:instrText xml:space="preserve"> REF _Ref21687790 \h </w:instrText>
      </w:r>
      <w:r w:rsidR="00C82F2A" w:rsidRPr="000A2F18">
        <w:fldChar w:fldCharType="separate"/>
      </w:r>
      <w:r w:rsidR="00836496" w:rsidRPr="000A2F18">
        <w:t xml:space="preserve">Figure </w:t>
      </w:r>
      <w:r w:rsidR="00836496" w:rsidRPr="000A2F18">
        <w:rPr>
          <w:noProof/>
        </w:rPr>
        <w:t>4</w:t>
      </w:r>
      <w:r w:rsidR="00C82F2A" w:rsidRPr="000A2F18">
        <w:fldChar w:fldCharType="end"/>
      </w:r>
      <w:r w:rsidR="00C82F2A" w:rsidRPr="000A2F18">
        <w:t xml:space="preserve"> </w:t>
      </w:r>
      <w:r w:rsidRPr="000A2F18">
        <w:t>shows an example:</w:t>
      </w:r>
    </w:p>
    <w:p w14:paraId="075AC5E8" w14:textId="77777777" w:rsidR="00C82F2A" w:rsidRPr="000A2F18" w:rsidRDefault="00D62524" w:rsidP="00C82F2A">
      <w:pPr>
        <w:keepNext/>
        <w:jc w:val="center"/>
      </w:pPr>
      <w:r w:rsidRPr="000A2F18">
        <w:rPr>
          <w:noProof/>
        </w:rPr>
        <w:drawing>
          <wp:inline distT="0" distB="0" distL="0" distR="0" wp14:anchorId="79B86074" wp14:editId="1BE851D8">
            <wp:extent cx="5210175" cy="1600200"/>
            <wp:effectExtent l="0" t="0" r="9525" b="0"/>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screenshot of a cell phone&#10;&#10;Description automatically generated"/>
                    <pic:cNvPicPr>
                      <a:picLocks noChangeAspect="1" noChangeArrowheads="1"/>
                    </pic:cNvPicPr>
                  </pic:nvPicPr>
                  <pic:blipFill rotWithShape="1">
                    <a:blip r:embed="rId26">
                      <a:extLst>
                        <a:ext uri="{28A0092B-C50C-407E-A947-70E740481C1C}">
                          <a14:useLocalDpi xmlns:a14="http://schemas.microsoft.com/office/drawing/2010/main" val="0"/>
                        </a:ext>
                      </a:extLst>
                    </a:blip>
                    <a:srcRect l="4647" t="15790" r="7692" b="3827"/>
                    <a:stretch/>
                  </pic:blipFill>
                  <pic:spPr bwMode="auto">
                    <a:xfrm>
                      <a:off x="0" y="0"/>
                      <a:ext cx="5210175" cy="1600200"/>
                    </a:xfrm>
                    <a:prstGeom prst="rect">
                      <a:avLst/>
                    </a:prstGeom>
                    <a:noFill/>
                    <a:ln>
                      <a:noFill/>
                    </a:ln>
                    <a:extLst>
                      <a:ext uri="{53640926-AAD7-44D8-BBD7-CCE9431645EC}">
                        <a14:shadowObscured xmlns:a14="http://schemas.microsoft.com/office/drawing/2010/main"/>
                      </a:ext>
                    </a:extLst>
                  </pic:spPr>
                </pic:pic>
              </a:graphicData>
            </a:graphic>
          </wp:inline>
        </w:drawing>
      </w:r>
    </w:p>
    <w:p w14:paraId="2E1A6232" w14:textId="143F44D6" w:rsidR="00D62524" w:rsidRPr="000A2F18" w:rsidRDefault="00C82F2A" w:rsidP="00C82F2A">
      <w:pPr>
        <w:pStyle w:val="Caption"/>
        <w:jc w:val="center"/>
      </w:pPr>
      <w:bookmarkStart w:id="56" w:name="_Ref21687790"/>
      <w:r w:rsidRPr="000A2F18">
        <w:t xml:space="preserve">Figure </w:t>
      </w:r>
      <w:r w:rsidRPr="000A2F18">
        <w:fldChar w:fldCharType="begin"/>
      </w:r>
      <w:r w:rsidRPr="000A2F18">
        <w:instrText xml:space="preserve"> SEQ Figure \* ARABIC </w:instrText>
      </w:r>
      <w:r w:rsidRPr="000A2F18">
        <w:fldChar w:fldCharType="separate"/>
      </w:r>
      <w:r w:rsidR="00836496" w:rsidRPr="000A2F18">
        <w:rPr>
          <w:noProof/>
        </w:rPr>
        <w:t>4</w:t>
      </w:r>
      <w:r w:rsidRPr="000A2F18">
        <w:fldChar w:fldCharType="end"/>
      </w:r>
      <w:bookmarkEnd w:id="56"/>
      <w:r w:rsidRPr="000A2F18">
        <w:t xml:space="preserve"> - Port configuration </w:t>
      </w:r>
      <w:r w:rsidRPr="000A2F18">
        <w:rPr>
          <w:noProof/>
        </w:rPr>
        <w:t>example</w:t>
      </w:r>
    </w:p>
    <w:p w14:paraId="4535E544" w14:textId="77777777" w:rsidR="00D62524" w:rsidRPr="000A2F18" w:rsidRDefault="00D62524" w:rsidP="00872C75">
      <w:pPr>
        <w:rPr>
          <w:rFonts w:eastAsia="Times New Roman"/>
          <w:sz w:val="24"/>
        </w:rPr>
      </w:pPr>
      <w:r w:rsidRPr="000A2F18">
        <w:t xml:space="preserve">There is no requirement on frame alignment to buffer start. The application or preceding components provide frame alignment information as part of the buffer header using the </w:t>
      </w:r>
      <w:r w:rsidRPr="000A2F18">
        <w:rPr>
          <w:rFonts w:ascii="Courier New" w:hAnsi="Courier New" w:cs="Courier New"/>
        </w:rPr>
        <w:t>OMX_BUFFERFLAG_ENDOFFRAME</w:t>
      </w:r>
      <w:r w:rsidRPr="000A2F18">
        <w:rPr>
          <w:rFonts w:eastAsia="Times New Roman"/>
          <w:sz w:val="24"/>
        </w:rPr>
        <w:t xml:space="preserve"> flag. It is also possible to signal sub-frame boundaries to identify NAL unit boundaries using the </w:t>
      </w:r>
      <w:r w:rsidRPr="000A2F18">
        <w:rPr>
          <w:rFonts w:ascii="Courier New" w:hAnsi="Courier New" w:cs="Courier New"/>
        </w:rPr>
        <w:t>OMX_BUFFERFLAG_ENDOFSUBFRAME</w:t>
      </w:r>
      <w:r w:rsidRPr="000A2F18">
        <w:rPr>
          <w:rFonts w:eastAsia="Times New Roman"/>
          <w:sz w:val="24"/>
        </w:rPr>
        <w:t>.</w:t>
      </w:r>
    </w:p>
    <w:p w14:paraId="3FA93805" w14:textId="5E26FF08" w:rsidR="00D62524" w:rsidRPr="000A2F18" w:rsidRDefault="00D62524" w:rsidP="00872C75">
      <w:r w:rsidRPr="000A2F18">
        <w:t xml:space="preserve">A timestamp is also provided by the buffer header for every buffer. The </w:t>
      </w:r>
      <w:proofErr w:type="spellStart"/>
      <w:r w:rsidRPr="000A2F18">
        <w:rPr>
          <w:b/>
          <w:bCs/>
        </w:rPr>
        <w:t>nTimestamp</w:t>
      </w:r>
      <w:proofErr w:type="spellEnd"/>
      <w:r w:rsidRPr="000A2F18">
        <w:t xml:space="preserve"> corresponds to the presentation timestamp of the first media sample that starts at the current buffer. If multiple samples are included in the current buffer, the start timestamp of the following samples is inferred from the </w:t>
      </w:r>
      <w:proofErr w:type="spellStart"/>
      <w:r w:rsidRPr="000A2F18">
        <w:rPr>
          <w:b/>
          <w:bCs/>
        </w:rPr>
        <w:t>nTim</w:t>
      </w:r>
      <w:r w:rsidR="00D94DF7" w:rsidRPr="000A2F18">
        <w:rPr>
          <w:b/>
          <w:bCs/>
        </w:rPr>
        <w:t>e</w:t>
      </w:r>
      <w:r w:rsidRPr="000A2F18">
        <w:rPr>
          <w:b/>
          <w:bCs/>
        </w:rPr>
        <w:t>stamp</w:t>
      </w:r>
      <w:proofErr w:type="spellEnd"/>
      <w:r w:rsidRPr="000A2F18">
        <w:t xml:space="preserve"> and the sample duration. That information can then be propagated through the pipeline and may be passed to the application through the output buffer. </w:t>
      </w:r>
    </w:p>
    <w:p w14:paraId="59D6FB3F" w14:textId="77777777" w:rsidR="00D62524" w:rsidRPr="000A2F18" w:rsidRDefault="00D62524" w:rsidP="00872C75">
      <w:r w:rsidRPr="000A2F18">
        <w:t>The following picture shows the format of the buffer header:</w:t>
      </w:r>
    </w:p>
    <w:p w14:paraId="27717B27" w14:textId="77777777" w:rsidR="00D62524" w:rsidRPr="000A2F18" w:rsidRDefault="00D62524" w:rsidP="00D62524">
      <w:pPr>
        <w:spacing w:after="0"/>
        <w:jc w:val="left"/>
        <w:rPr>
          <w:rFonts w:eastAsia="Times New Roman"/>
          <w:sz w:val="24"/>
        </w:rPr>
      </w:pPr>
    </w:p>
    <w:p w14:paraId="478E43C9" w14:textId="738440BA" w:rsidR="00D62524" w:rsidRPr="000A2F18" w:rsidRDefault="00D62524" w:rsidP="00D62524">
      <w:pPr>
        <w:spacing w:after="0"/>
        <w:jc w:val="left"/>
        <w:rPr>
          <w:rFonts w:eastAsia="Times New Roman"/>
          <w:sz w:val="24"/>
        </w:rPr>
      </w:pPr>
      <w:r w:rsidRPr="000A2F18">
        <w:rPr>
          <w:rFonts w:eastAsia="Times New Roman"/>
          <w:noProof/>
          <w:sz w:val="24"/>
        </w:rPr>
        <w:drawing>
          <wp:inline distT="0" distB="0" distL="0" distR="0" wp14:anchorId="31594916" wp14:editId="0D2F8815">
            <wp:extent cx="5943600" cy="3181350"/>
            <wp:effectExtent l="0" t="0" r="0" b="0"/>
            <wp:docPr id="5" name="Picture 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screenshot of a cell phon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3181350"/>
                    </a:xfrm>
                    <a:prstGeom prst="rect">
                      <a:avLst/>
                    </a:prstGeom>
                    <a:noFill/>
                    <a:ln>
                      <a:noFill/>
                    </a:ln>
                  </pic:spPr>
                </pic:pic>
              </a:graphicData>
            </a:graphic>
          </wp:inline>
        </w:drawing>
      </w:r>
    </w:p>
    <w:p w14:paraId="37CB4DD6" w14:textId="67C1CC1E" w:rsidR="00D62524" w:rsidRPr="000A2F18" w:rsidRDefault="00D62524" w:rsidP="00D62524">
      <w:pPr>
        <w:spacing w:after="0"/>
        <w:jc w:val="left"/>
        <w:rPr>
          <w:rFonts w:eastAsia="Times New Roman"/>
          <w:sz w:val="24"/>
        </w:rPr>
      </w:pPr>
      <w:r w:rsidRPr="000A2F18">
        <w:rPr>
          <w:rFonts w:eastAsia="Times New Roman"/>
          <w:sz w:val="24"/>
        </w:rPr>
        <w:t xml:space="preserve">The following buffer flags are defined in </w:t>
      </w:r>
      <w:proofErr w:type="spellStart"/>
      <w:r w:rsidR="00AD4C61" w:rsidRPr="000A2F18">
        <w:rPr>
          <w:rFonts w:eastAsia="Times New Roman"/>
          <w:sz w:val="24"/>
        </w:rPr>
        <w:t>OpenMAX</w:t>
      </w:r>
      <w:proofErr w:type="spellEnd"/>
      <w:r w:rsidR="00AD4C61" w:rsidRPr="000A2F18">
        <w:rPr>
          <w:rFonts w:eastAsia="Times New Roman"/>
          <w:sz w:val="24"/>
        </w:rPr>
        <w:t xml:space="preserve">™ </w:t>
      </w:r>
      <w:r w:rsidRPr="000A2F18">
        <w:rPr>
          <w:rFonts w:eastAsia="Times New Roman"/>
          <w:sz w:val="24"/>
        </w:rPr>
        <w:t>IL:</w:t>
      </w:r>
    </w:p>
    <w:p w14:paraId="0D75E017" w14:textId="0EBF9558" w:rsidR="00D62524" w:rsidRPr="000A2F18" w:rsidRDefault="00D62524" w:rsidP="00D62524">
      <w:pPr>
        <w:spacing w:after="0"/>
        <w:jc w:val="left"/>
        <w:rPr>
          <w:rFonts w:eastAsia="Times New Roman"/>
          <w:sz w:val="24"/>
        </w:rPr>
      </w:pPr>
      <w:r w:rsidRPr="000A2F18">
        <w:rPr>
          <w:noProof/>
        </w:rPr>
        <w:lastRenderedPageBreak/>
        <w:drawing>
          <wp:inline distT="0" distB="0" distL="0" distR="0" wp14:anchorId="4955B013" wp14:editId="43221D01">
            <wp:extent cx="5943600" cy="2095500"/>
            <wp:effectExtent l="0" t="0" r="0" b="0"/>
            <wp:docPr id="4" name="Picture 4" descr="A close up of a news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close up of a newspaper&#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2095500"/>
                    </a:xfrm>
                    <a:prstGeom prst="rect">
                      <a:avLst/>
                    </a:prstGeom>
                    <a:noFill/>
                    <a:ln>
                      <a:noFill/>
                    </a:ln>
                  </pic:spPr>
                </pic:pic>
              </a:graphicData>
            </a:graphic>
          </wp:inline>
        </w:drawing>
      </w:r>
    </w:p>
    <w:p w14:paraId="7E22818F" w14:textId="77777777" w:rsidR="00D62524" w:rsidRPr="000A2F18" w:rsidRDefault="00D62524" w:rsidP="00D62524">
      <w:pPr>
        <w:spacing w:after="0"/>
        <w:jc w:val="left"/>
        <w:rPr>
          <w:rFonts w:eastAsia="Times New Roman"/>
          <w:sz w:val="24"/>
        </w:rPr>
      </w:pPr>
    </w:p>
    <w:p w14:paraId="0CD1356D" w14:textId="5F0F7B45" w:rsidR="00D62524" w:rsidRPr="000A2F18" w:rsidRDefault="00F20702" w:rsidP="00872C75">
      <w:pPr>
        <w:pStyle w:val="Heading4"/>
        <w:rPr>
          <w:rFonts w:eastAsia="Times New Roman"/>
          <w:sz w:val="26"/>
        </w:rPr>
      </w:pPr>
      <w:proofErr w:type="spellStart"/>
      <w:r w:rsidRPr="000A2F18">
        <w:t>Input/Output</w:t>
      </w:r>
      <w:proofErr w:type="spellEnd"/>
      <w:r w:rsidRPr="000A2F18">
        <w:t xml:space="preserve"> </w:t>
      </w:r>
      <w:r w:rsidR="00644E74" w:rsidRPr="000A2F18">
        <w:t>from/into GPU</w:t>
      </w:r>
    </w:p>
    <w:p w14:paraId="019A616F" w14:textId="166693CA" w:rsidR="00A23C1B" w:rsidRPr="000A2F18" w:rsidRDefault="00AD4C61" w:rsidP="00A23C1B">
      <w:pPr>
        <w:rPr>
          <w:lang w:eastAsia="ja-JP"/>
        </w:rPr>
      </w:pPr>
      <w:proofErr w:type="spellStart"/>
      <w:r w:rsidRPr="000A2F18">
        <w:t>OpenMAX</w:t>
      </w:r>
      <w:proofErr w:type="spellEnd"/>
      <w:r w:rsidRPr="000A2F18">
        <w:t>™</w:t>
      </w:r>
      <w:r w:rsidRPr="000A2F18">
        <w:rPr>
          <w:lang w:eastAsia="ja-JP"/>
        </w:rPr>
        <w:t xml:space="preserve"> </w:t>
      </w:r>
      <w:r w:rsidR="00D62524" w:rsidRPr="000A2F18">
        <w:t xml:space="preserve">IL introduces the possibility to use an EGL Image as an output buffer. An EGL Image is designed for sharing data between rendering-based EGL interfaces, such as OpenGL and the </w:t>
      </w:r>
      <w:proofErr w:type="spellStart"/>
      <w:r w:rsidRPr="000A2F18">
        <w:t>OpenMAX</w:t>
      </w:r>
      <w:proofErr w:type="spellEnd"/>
      <w:r w:rsidRPr="000A2F18">
        <w:t>™</w:t>
      </w:r>
      <w:r w:rsidRPr="000A2F18">
        <w:rPr>
          <w:lang w:eastAsia="ja-JP"/>
        </w:rPr>
        <w:t xml:space="preserve"> </w:t>
      </w:r>
      <w:r w:rsidR="00D62524" w:rsidRPr="000A2F18">
        <w:t xml:space="preserve">components. It is up to the component to implement the </w:t>
      </w:r>
      <w:proofErr w:type="spellStart"/>
      <w:r w:rsidR="00D62524" w:rsidRPr="000A2F18">
        <w:rPr>
          <w:rFonts w:ascii="Courier New" w:hAnsi="Courier New" w:cs="Courier New"/>
        </w:rPr>
        <w:t>OMX_UseEGLImage</w:t>
      </w:r>
      <w:proofErr w:type="spellEnd"/>
      <w:r w:rsidR="00D62524" w:rsidRPr="000A2F18">
        <w:t xml:space="preserve"> to link the output to an EGL Image instead of a traditional buffer.</w:t>
      </w:r>
    </w:p>
    <w:p w14:paraId="1C0DC41D" w14:textId="7760BA79" w:rsidR="00687D99" w:rsidRPr="000A2F18" w:rsidRDefault="00687D99" w:rsidP="00687D99">
      <w:pPr>
        <w:pStyle w:val="Heading3"/>
      </w:pPr>
      <w:bookmarkStart w:id="57" w:name="_Toc45461622"/>
      <w:r w:rsidRPr="000A2F18">
        <w:t>MSE</w:t>
      </w:r>
      <w:bookmarkEnd w:id="57"/>
    </w:p>
    <w:p w14:paraId="54DEAB04" w14:textId="50DC48D9" w:rsidR="006E31A4" w:rsidRPr="000A2F18" w:rsidRDefault="00E90B84" w:rsidP="00E90B84">
      <w:pPr>
        <w:pStyle w:val="Heading4"/>
      </w:pPr>
      <w:r w:rsidRPr="000A2F18">
        <w:t>Overview</w:t>
      </w:r>
    </w:p>
    <w:p w14:paraId="1BFDDA03" w14:textId="77777777" w:rsidR="00C82F2A" w:rsidRPr="000A2F18" w:rsidRDefault="005C5E06" w:rsidP="00C82F2A">
      <w:pPr>
        <w:keepNext/>
        <w:jc w:val="center"/>
      </w:pPr>
      <w:r w:rsidRPr="000A2F18">
        <w:rPr>
          <w:noProof/>
          <w:lang w:eastAsia="ja-JP"/>
        </w:rPr>
        <w:drawing>
          <wp:inline distT="0" distB="0" distL="0" distR="0" wp14:anchorId="3D207AB5" wp14:editId="10DC3F30">
            <wp:extent cx="5643349" cy="4073525"/>
            <wp:effectExtent l="0" t="0" r="0" b="0"/>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peline_model.svg"/>
                    <pic:cNvPicPr/>
                  </pic:nvPicPr>
                  <pic:blipFill rotWithShape="1">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rcRect r="8861" b="25358"/>
                    <a:stretch/>
                  </pic:blipFill>
                  <pic:spPr bwMode="auto">
                    <a:xfrm>
                      <a:off x="0" y="0"/>
                      <a:ext cx="5643809" cy="4073857"/>
                    </a:xfrm>
                    <a:prstGeom prst="rect">
                      <a:avLst/>
                    </a:prstGeom>
                    <a:ln>
                      <a:noFill/>
                    </a:ln>
                    <a:extLst>
                      <a:ext uri="{53640926-AAD7-44D8-BBD7-CCE9431645EC}">
                        <a14:shadowObscured xmlns:a14="http://schemas.microsoft.com/office/drawing/2010/main"/>
                      </a:ext>
                    </a:extLst>
                  </pic:spPr>
                </pic:pic>
              </a:graphicData>
            </a:graphic>
          </wp:inline>
        </w:drawing>
      </w:r>
    </w:p>
    <w:p w14:paraId="2DE395F5" w14:textId="21E9E899" w:rsidR="00E90B84" w:rsidRPr="000A2F18" w:rsidRDefault="00C82F2A" w:rsidP="00C82F2A">
      <w:pPr>
        <w:pStyle w:val="Caption"/>
        <w:jc w:val="center"/>
        <w:rPr>
          <w:lang w:eastAsia="ja-JP"/>
        </w:rPr>
      </w:pPr>
      <w:r w:rsidRPr="000A2F18">
        <w:t xml:space="preserve">Figure </w:t>
      </w:r>
      <w:r w:rsidRPr="000A2F18">
        <w:fldChar w:fldCharType="begin"/>
      </w:r>
      <w:r w:rsidRPr="000A2F18">
        <w:instrText xml:space="preserve"> SEQ Figure \* ARABIC </w:instrText>
      </w:r>
      <w:r w:rsidRPr="000A2F18">
        <w:fldChar w:fldCharType="separate"/>
      </w:r>
      <w:r w:rsidR="00836496" w:rsidRPr="000A2F18">
        <w:rPr>
          <w:noProof/>
        </w:rPr>
        <w:t>5</w:t>
      </w:r>
      <w:r w:rsidRPr="000A2F18">
        <w:fldChar w:fldCharType="end"/>
      </w:r>
      <w:r w:rsidRPr="000A2F18">
        <w:t xml:space="preserve"> - Overview of MSE media interfaces</w:t>
      </w:r>
    </w:p>
    <w:p w14:paraId="0C51A046" w14:textId="2B5F1224" w:rsidR="00000045" w:rsidRPr="000A2F18" w:rsidRDefault="00000045" w:rsidP="00000045">
      <w:pPr>
        <w:pStyle w:val="Heading1"/>
      </w:pPr>
      <w:bookmarkStart w:id="58" w:name="_Toc45461623"/>
      <w:r w:rsidRPr="000A2F18">
        <w:lastRenderedPageBreak/>
        <w:t>Video decoder interface</w:t>
      </w:r>
      <w:bookmarkEnd w:id="58"/>
    </w:p>
    <w:p w14:paraId="7947C11F" w14:textId="5F212CE0" w:rsidR="00626B5C" w:rsidRPr="000A2F18" w:rsidRDefault="00626B5C" w:rsidP="00626B5C">
      <w:pPr>
        <w:rPr>
          <w:lang w:eastAsia="ja-JP"/>
        </w:rPr>
      </w:pPr>
      <w:r w:rsidRPr="000A2F18">
        <w:rPr>
          <w:lang w:eastAsia="ja-JP"/>
        </w:rPr>
        <w:t xml:space="preserve">As shown on </w:t>
      </w:r>
      <w:r w:rsidRPr="000A2F18">
        <w:rPr>
          <w:lang w:eastAsia="ja-JP"/>
        </w:rPr>
        <w:fldChar w:fldCharType="begin"/>
      </w:r>
      <w:r w:rsidRPr="000A2F18">
        <w:rPr>
          <w:lang w:eastAsia="ja-JP"/>
        </w:rPr>
        <w:instrText xml:space="preserve"> REF _Ref21432493 \h </w:instrText>
      </w:r>
      <w:r w:rsidRPr="000A2F18">
        <w:rPr>
          <w:lang w:eastAsia="ja-JP"/>
        </w:rPr>
      </w:r>
      <w:r w:rsidRPr="000A2F18">
        <w:rPr>
          <w:lang w:eastAsia="ja-JP"/>
        </w:rPr>
        <w:fldChar w:fldCharType="separate"/>
      </w:r>
      <w:r w:rsidR="00836496" w:rsidRPr="000A2F18">
        <w:t xml:space="preserve">Figure </w:t>
      </w:r>
      <w:r w:rsidR="00836496" w:rsidRPr="000A2F18">
        <w:rPr>
          <w:noProof/>
        </w:rPr>
        <w:t>1</w:t>
      </w:r>
      <w:r w:rsidRPr="000A2F18">
        <w:rPr>
          <w:lang w:eastAsia="ja-JP"/>
        </w:rPr>
        <w:fldChar w:fldCharType="end"/>
      </w:r>
      <w:r w:rsidRPr="000A2F18">
        <w:rPr>
          <w:lang w:eastAsia="ja-JP"/>
        </w:rPr>
        <w:t>, the hardware video decoding engine may spawn one or more video decoder instance</w:t>
      </w:r>
      <w:r w:rsidR="00AE551E" w:rsidRPr="000A2F18">
        <w:rPr>
          <w:lang w:eastAsia="ja-JP"/>
        </w:rPr>
        <w:t>s</w:t>
      </w:r>
      <w:r w:rsidRPr="000A2F18">
        <w:rPr>
          <w:lang w:eastAsia="ja-JP"/>
        </w:rPr>
        <w:t xml:space="preserve">. The number of instances running is an optimisation choice for the platform when </w:t>
      </w:r>
      <w:proofErr w:type="gramStart"/>
      <w:r w:rsidRPr="000A2F18">
        <w:rPr>
          <w:lang w:eastAsia="ja-JP"/>
        </w:rPr>
        <w:t>taking into account</w:t>
      </w:r>
      <w:proofErr w:type="gramEnd"/>
      <w:r w:rsidRPr="000A2F18">
        <w:rPr>
          <w:lang w:eastAsia="ja-JP"/>
        </w:rPr>
        <w:t xml:space="preserve">, computational load, energy consumption, memory availability etc. However, the number of input video streams fed through the IVDI is dictated by the application needs to properly </w:t>
      </w:r>
      <w:r w:rsidR="00AE551E" w:rsidRPr="000A2F18">
        <w:rPr>
          <w:lang w:eastAsia="ja-JP"/>
        </w:rPr>
        <w:t xml:space="preserve">render the </w:t>
      </w:r>
      <w:r w:rsidR="00F55559" w:rsidRPr="000A2F18">
        <w:rPr>
          <w:lang w:eastAsia="ja-JP"/>
        </w:rPr>
        <w:t>media</w:t>
      </w:r>
      <w:r w:rsidR="00AE551E" w:rsidRPr="000A2F18">
        <w:rPr>
          <w:lang w:eastAsia="ja-JP"/>
        </w:rPr>
        <w:t xml:space="preserve"> </w:t>
      </w:r>
      <w:r w:rsidRPr="000A2F18">
        <w:rPr>
          <w:lang w:eastAsia="ja-JP"/>
        </w:rPr>
        <w:t xml:space="preserve">experience. As a result, one or more input video streams may </w:t>
      </w:r>
      <w:r w:rsidR="00F55559" w:rsidRPr="000A2F18">
        <w:rPr>
          <w:lang w:eastAsia="ja-JP"/>
        </w:rPr>
        <w:t>b</w:t>
      </w:r>
      <w:r w:rsidRPr="000A2F18">
        <w:rPr>
          <w:lang w:eastAsia="ja-JP"/>
        </w:rPr>
        <w:t xml:space="preserve">e fed to the same video decoding instance as shown by the block called "Input formatting" in </w:t>
      </w:r>
      <w:r w:rsidRPr="000A2F18">
        <w:rPr>
          <w:lang w:eastAsia="ja-JP"/>
        </w:rPr>
        <w:fldChar w:fldCharType="begin"/>
      </w:r>
      <w:r w:rsidRPr="000A2F18">
        <w:rPr>
          <w:lang w:eastAsia="ja-JP"/>
        </w:rPr>
        <w:instrText xml:space="preserve"> REF _Ref21432493 \h </w:instrText>
      </w:r>
      <w:r w:rsidRPr="000A2F18">
        <w:rPr>
          <w:lang w:eastAsia="ja-JP"/>
        </w:rPr>
      </w:r>
      <w:r w:rsidRPr="000A2F18">
        <w:rPr>
          <w:lang w:eastAsia="ja-JP"/>
        </w:rPr>
        <w:fldChar w:fldCharType="separate"/>
      </w:r>
      <w:r w:rsidR="00836496" w:rsidRPr="000A2F18">
        <w:t xml:space="preserve">Figure </w:t>
      </w:r>
      <w:r w:rsidR="00836496" w:rsidRPr="000A2F18">
        <w:rPr>
          <w:noProof/>
        </w:rPr>
        <w:t>1</w:t>
      </w:r>
      <w:r w:rsidRPr="000A2F18">
        <w:rPr>
          <w:lang w:eastAsia="ja-JP"/>
        </w:rPr>
        <w:fldChar w:fldCharType="end"/>
      </w:r>
      <w:r w:rsidRPr="000A2F18">
        <w:rPr>
          <w:lang w:eastAsia="ja-JP"/>
        </w:rPr>
        <w:t>.</w:t>
      </w:r>
    </w:p>
    <w:p w14:paraId="1F0581B7" w14:textId="562B5173" w:rsidR="00626B5C" w:rsidRPr="000A2F18" w:rsidRDefault="00626B5C" w:rsidP="00626B5C">
      <w:pPr>
        <w:rPr>
          <w:lang w:eastAsia="ja-JP"/>
        </w:rPr>
      </w:pPr>
      <w:r w:rsidRPr="000A2F18">
        <w:rPr>
          <w:lang w:eastAsia="ja-JP"/>
        </w:rPr>
        <w:t>The following section defines the binding for several video codec</w:t>
      </w:r>
      <w:r w:rsidR="00F55559" w:rsidRPr="000A2F18">
        <w:rPr>
          <w:lang w:eastAsia="ja-JP"/>
        </w:rPr>
        <w:t>s</w:t>
      </w:r>
      <w:r w:rsidRPr="000A2F18">
        <w:rPr>
          <w:lang w:eastAsia="ja-JP"/>
        </w:rPr>
        <w:t xml:space="preserve"> to realise the </w:t>
      </w:r>
      <w:r w:rsidR="00F55559" w:rsidRPr="000A2F18">
        <w:rPr>
          <w:lang w:eastAsia="ja-JP"/>
        </w:rPr>
        <w:t xml:space="preserve">operations </w:t>
      </w:r>
      <w:r w:rsidRPr="000A2F18">
        <w:rPr>
          <w:lang w:eastAsia="ja-JP"/>
        </w:rPr>
        <w:t>o</w:t>
      </w:r>
      <w:r w:rsidR="00F55559" w:rsidRPr="000A2F18">
        <w:rPr>
          <w:lang w:eastAsia="ja-JP"/>
        </w:rPr>
        <w:t>n</w:t>
      </w:r>
      <w:r w:rsidRPr="000A2F18">
        <w:rPr>
          <w:lang w:eastAsia="ja-JP"/>
        </w:rPr>
        <w:t xml:space="preserve"> input video streams.</w:t>
      </w:r>
    </w:p>
    <w:p w14:paraId="2C57B29B" w14:textId="0E93BCBB" w:rsidR="00FB3F9F" w:rsidRPr="000A2F18" w:rsidRDefault="00DB7653" w:rsidP="00FB3F9F">
      <w:pPr>
        <w:pStyle w:val="Heading2"/>
      </w:pPr>
      <w:bookmarkStart w:id="59" w:name="_Toc45461624"/>
      <w:r w:rsidRPr="000A2F18">
        <w:t>O</w:t>
      </w:r>
      <w:r w:rsidR="008D2D4E" w:rsidRPr="000A2F18">
        <w:t>perations on input elementary streams</w:t>
      </w:r>
      <w:bookmarkEnd w:id="59"/>
    </w:p>
    <w:p w14:paraId="509AF90B" w14:textId="782130BD" w:rsidR="00FB3F9F" w:rsidRPr="000A2F18" w:rsidRDefault="00FB3F9F" w:rsidP="00F27E41">
      <w:pPr>
        <w:pStyle w:val="Heading3"/>
      </w:pPr>
      <w:bookmarkStart w:id="60" w:name="_Toc45461625"/>
      <w:r w:rsidRPr="000A2F18">
        <w:t>Conventions</w:t>
      </w:r>
      <w:bookmarkEnd w:id="60"/>
    </w:p>
    <w:p w14:paraId="6450F030" w14:textId="77777777" w:rsidR="00FB3F9F" w:rsidRPr="000A2F18" w:rsidRDefault="00FB3F9F" w:rsidP="00FB3F9F">
      <w:pPr>
        <w:keepNext/>
        <w:tabs>
          <w:tab w:val="left" w:pos="880"/>
        </w:tabs>
        <w:suppressAutoHyphens/>
        <w:spacing w:before="60"/>
        <w:jc w:val="left"/>
        <w:outlineLvl w:val="2"/>
      </w:pPr>
      <m:oMath>
        <m:r>
          <w:rPr>
            <w:rFonts w:ascii="Cambria Math" w:hAnsi="Cambria Math"/>
          </w:rPr>
          <m:t>ES</m:t>
        </m:r>
      </m:oMath>
      <w:r w:rsidRPr="000A2F18">
        <w:tab/>
      </w:r>
      <w:r w:rsidRPr="000A2F18">
        <w:tab/>
        <w:t>elementary streams</w:t>
      </w:r>
    </w:p>
    <w:p w14:paraId="2F5AFCA4" w14:textId="1E88280C" w:rsidR="00FB3F9F" w:rsidRPr="000A2F18" w:rsidRDefault="00FB3F9F">
      <w:pPr>
        <w:keepNext/>
        <w:tabs>
          <w:tab w:val="left" w:pos="880"/>
        </w:tabs>
        <w:suppressAutoHyphens/>
        <w:spacing w:before="60"/>
        <w:jc w:val="left"/>
        <w:outlineLvl w:val="2"/>
      </w:pPr>
      <m:oMath>
        <m:r>
          <w:rPr>
            <w:rFonts w:ascii="Cambria Math" w:hAnsi="Cambria Math"/>
          </w:rPr>
          <m:t>I</m:t>
        </m:r>
      </m:oMath>
      <w:r w:rsidRPr="000A2F18">
        <w:tab/>
      </w:r>
      <w:r w:rsidRPr="000A2F18">
        <w:tab/>
        <w:t>video object identifiers</w:t>
      </w:r>
    </w:p>
    <w:p w14:paraId="68750549" w14:textId="407FD029" w:rsidR="00F947B5" w:rsidRPr="000A2F18" w:rsidRDefault="00F947B5" w:rsidP="00F27E41">
      <w:pPr>
        <w:pStyle w:val="Heading3"/>
      </w:pPr>
      <w:bookmarkStart w:id="61" w:name="_Toc45461626"/>
      <w:r w:rsidRPr="000A2F18">
        <w:t>Concepts</w:t>
      </w:r>
      <w:bookmarkEnd w:id="61"/>
    </w:p>
    <w:p w14:paraId="409E3064" w14:textId="525A98B2" w:rsidR="00F947B5" w:rsidRPr="000A2F18" w:rsidRDefault="00F947B5" w:rsidP="00F947B5">
      <w:pPr>
        <w:rPr>
          <w:lang w:eastAsia="ja-JP"/>
        </w:rPr>
      </w:pPr>
      <w:proofErr w:type="spellStart"/>
      <w:r w:rsidRPr="000A2F18">
        <w:rPr>
          <w:lang w:eastAsia="ja-JP"/>
        </w:rPr>
        <w:t>ElementaryStream</w:t>
      </w:r>
      <w:proofErr w:type="spellEnd"/>
      <w:r w:rsidRPr="000A2F18">
        <w:rPr>
          <w:lang w:eastAsia="ja-JP"/>
        </w:rPr>
        <w:tab/>
        <w:t>a type of elementary stream</w:t>
      </w:r>
    </w:p>
    <w:p w14:paraId="0FB335D6" w14:textId="4C488F0C" w:rsidR="00F947B5" w:rsidRPr="000A2F18" w:rsidRDefault="00F947B5" w:rsidP="00F947B5">
      <w:pPr>
        <w:rPr>
          <w:lang w:eastAsia="ja-JP"/>
        </w:rPr>
      </w:pPr>
      <w:proofErr w:type="spellStart"/>
      <w:r w:rsidRPr="000A2F18">
        <w:rPr>
          <w:lang w:eastAsia="ja-JP"/>
        </w:rPr>
        <w:t>AccessUnit</w:t>
      </w:r>
      <w:proofErr w:type="spellEnd"/>
      <w:r w:rsidRPr="000A2F18">
        <w:rPr>
          <w:lang w:eastAsia="ja-JP"/>
        </w:rPr>
        <w:tab/>
      </w:r>
      <w:r w:rsidRPr="000A2F18">
        <w:rPr>
          <w:lang w:eastAsia="ja-JP"/>
        </w:rPr>
        <w:tab/>
        <w:t>a type of access unit</w:t>
      </w:r>
    </w:p>
    <w:p w14:paraId="69250D7C" w14:textId="16A4AC62" w:rsidR="00F947B5" w:rsidRPr="000A2F18" w:rsidRDefault="00F947B5" w:rsidP="00F947B5">
      <w:pPr>
        <w:rPr>
          <w:lang w:eastAsia="ja-JP"/>
        </w:rPr>
      </w:pPr>
      <w:proofErr w:type="spellStart"/>
      <w:r w:rsidRPr="000A2F18">
        <w:rPr>
          <w:lang w:eastAsia="ja-JP"/>
        </w:rPr>
        <w:t>VideoObjectIdentifier</w:t>
      </w:r>
      <w:proofErr w:type="spellEnd"/>
      <w:r w:rsidRPr="000A2F18">
        <w:rPr>
          <w:lang w:eastAsia="ja-JP"/>
        </w:rPr>
        <w:tab/>
        <w:t>a type of video object identifier</w:t>
      </w:r>
    </w:p>
    <w:p w14:paraId="02617E54" w14:textId="4675EA17" w:rsidR="00F947B5" w:rsidRPr="000A2F18" w:rsidRDefault="00F947B5" w:rsidP="00F27E41">
      <w:proofErr w:type="spellStart"/>
      <w:r w:rsidRPr="000A2F18">
        <w:rPr>
          <w:lang w:eastAsia="ja-JP"/>
        </w:rPr>
        <w:t>VideoObjectSample</w:t>
      </w:r>
      <w:proofErr w:type="spellEnd"/>
      <w:r w:rsidRPr="000A2F18">
        <w:rPr>
          <w:lang w:eastAsia="ja-JP"/>
        </w:rPr>
        <w:tab/>
        <w:t>a type of video object sample</w:t>
      </w:r>
    </w:p>
    <w:p w14:paraId="6F8AE58D" w14:textId="77777777" w:rsidR="00FB3F9F" w:rsidRPr="000A2F18" w:rsidRDefault="00FB3F9F" w:rsidP="00F27E41">
      <w:pPr>
        <w:pStyle w:val="Heading3"/>
      </w:pPr>
      <w:bookmarkStart w:id="62" w:name="_Toc30062031"/>
      <w:bookmarkStart w:id="63" w:name="_Toc30062032"/>
      <w:bookmarkStart w:id="64" w:name="_Toc30062033"/>
      <w:bookmarkStart w:id="65" w:name="_Toc30062034"/>
      <w:bookmarkStart w:id="66" w:name="_Toc30062035"/>
      <w:bookmarkStart w:id="67" w:name="_Toc45461627"/>
      <w:bookmarkEnd w:id="62"/>
      <w:bookmarkEnd w:id="63"/>
      <w:bookmarkEnd w:id="64"/>
      <w:bookmarkEnd w:id="65"/>
      <w:bookmarkEnd w:id="66"/>
      <w:r w:rsidRPr="000A2F18">
        <w:t>General</w:t>
      </w:r>
      <w:bookmarkEnd w:id="67"/>
    </w:p>
    <w:p w14:paraId="6F43071E" w14:textId="54C9BC86" w:rsidR="00994606" w:rsidRPr="000A2F18" w:rsidRDefault="00994606" w:rsidP="00994606">
      <w:bookmarkStart w:id="68" w:name="_Toc21688132"/>
      <w:ins w:id="69" w:author="Youngkwon Lim" w:date="2020-06-23T23:15:00Z">
        <w:r>
          <w:t xml:space="preserve">The input formatting </w:t>
        </w:r>
      </w:ins>
      <w:ins w:id="70" w:author="Youngkwon Lim" w:date="2020-06-23T23:16:00Z">
        <w:r>
          <w:t>function</w:t>
        </w:r>
      </w:ins>
      <w:ins w:id="71" w:author="Youngkwon Lim" w:date="2020-06-23T23:15:00Z">
        <w:r>
          <w:t xml:space="preserve"> </w:t>
        </w:r>
      </w:ins>
      <w:ins w:id="72" w:author="Youngkwon Lim" w:date="2020-06-23T23:16:00Z">
        <w:r>
          <w:t xml:space="preserve">in the </w:t>
        </w:r>
        <w:r w:rsidRPr="000A2F18">
          <w:rPr>
            <w:lang w:eastAsia="ja-JP"/>
          </w:rPr>
          <w:fldChar w:fldCharType="begin"/>
        </w:r>
        <w:r w:rsidRPr="000A2F18">
          <w:rPr>
            <w:lang w:eastAsia="ja-JP"/>
          </w:rPr>
          <w:instrText xml:space="preserve"> REF _Ref21432493 \h </w:instrText>
        </w:r>
      </w:ins>
      <w:r w:rsidRPr="000A2F18">
        <w:rPr>
          <w:lang w:eastAsia="ja-JP"/>
        </w:rPr>
      </w:r>
      <w:ins w:id="73" w:author="Youngkwon Lim" w:date="2020-06-23T23:16:00Z">
        <w:r w:rsidRPr="000A2F18">
          <w:rPr>
            <w:lang w:eastAsia="ja-JP"/>
          </w:rPr>
          <w:fldChar w:fldCharType="separate"/>
        </w:r>
        <w:r w:rsidRPr="000A2F18">
          <w:t xml:space="preserve">Figure </w:t>
        </w:r>
        <w:r w:rsidRPr="000A2F18">
          <w:rPr>
            <w:noProof/>
          </w:rPr>
          <w:t>1</w:t>
        </w:r>
        <w:r w:rsidRPr="000A2F18">
          <w:rPr>
            <w:lang w:eastAsia="ja-JP"/>
          </w:rPr>
          <w:fldChar w:fldCharType="end"/>
        </w:r>
        <w:r>
          <w:rPr>
            <w:lang w:eastAsia="ja-JP"/>
          </w:rPr>
          <w:t xml:space="preserve"> provides </w:t>
        </w:r>
      </w:ins>
      <w:r w:rsidR="00090697">
        <w:rPr>
          <w:lang w:eastAsia="ja-JP"/>
        </w:rPr>
        <w:t>several</w:t>
      </w:r>
      <w:ins w:id="74" w:author="Youngkwon Lim" w:date="2020-06-23T23:16:00Z">
        <w:r>
          <w:rPr>
            <w:lang w:eastAsia="ja-JP"/>
          </w:rPr>
          <w:t xml:space="preserve"> operations </w:t>
        </w:r>
      </w:ins>
      <w:del w:id="75" w:author="Youngkwon Lim" w:date="2020-06-23T23:16:00Z">
        <w:r w:rsidRPr="000A2F18" w:rsidDel="00033CE9">
          <w:delText xml:space="preserve">The following operations are defining operations </w:delText>
        </w:r>
      </w:del>
      <w:r w:rsidRPr="000A2F18">
        <w:t xml:space="preserve">on elementary stream and video object. </w:t>
      </w:r>
      <w:ins w:id="76" w:author="Youngkwon Lim" w:date="2020-06-23T23:18:00Z">
        <w:r>
          <w:t xml:space="preserve">The </w:t>
        </w:r>
      </w:ins>
      <w:ins w:id="77" w:author="Youngkwon Lim" w:date="2020-06-23T23:27:00Z">
        <w:r>
          <w:t xml:space="preserve">input formatting function shall </w:t>
        </w:r>
      </w:ins>
      <w:ins w:id="78" w:author="Youngkwon Lim" w:date="2020-06-23T23:18:00Z">
        <w:r>
          <w:t xml:space="preserve">result </w:t>
        </w:r>
      </w:ins>
      <w:r w:rsidR="00090697">
        <w:t xml:space="preserve">in </w:t>
      </w:r>
      <w:ins w:id="79" w:author="Youngkwon Lim" w:date="2020-06-23T23:27:00Z">
        <w:r>
          <w:t xml:space="preserve">one or more </w:t>
        </w:r>
      </w:ins>
      <w:ins w:id="80" w:author="Youngkwon Lim" w:date="2020-06-23T23:18:00Z">
        <w:r>
          <w:t>elementary stream</w:t>
        </w:r>
      </w:ins>
      <w:ins w:id="81" w:author="Youngkwon Lim" w:date="2020-06-23T23:28:00Z">
        <w:r>
          <w:t>s</w:t>
        </w:r>
      </w:ins>
      <w:ins w:id="82" w:author="Youngkwon Lim" w:date="2020-06-23T23:18:00Z">
        <w:r>
          <w:t xml:space="preserve"> conform</w:t>
        </w:r>
      </w:ins>
      <w:ins w:id="83" w:author="Youngkwon Lim" w:date="2020-06-23T23:28:00Z">
        <w:r>
          <w:t>ing</w:t>
        </w:r>
      </w:ins>
      <w:ins w:id="84" w:author="Youngkwon Lim" w:date="2020-06-23T23:18:00Z">
        <w:r>
          <w:t xml:space="preserve"> to the profile, tier, level </w:t>
        </w:r>
      </w:ins>
      <w:ins w:id="85" w:author="Youngkwon Lim" w:date="2020-06-23T23:19:00Z">
        <w:r>
          <w:t xml:space="preserve">or any other performance constraints of the video decoder instance </w:t>
        </w:r>
      </w:ins>
      <w:r w:rsidR="00090697">
        <w:t xml:space="preserve">expected </w:t>
      </w:r>
      <w:ins w:id="86" w:author="Youngkwon Lim" w:date="2020-06-23T23:20:00Z">
        <w:r>
          <w:t>to consume it</w:t>
        </w:r>
      </w:ins>
      <w:ins w:id="87" w:author="Youngkwon Lim" w:date="2020-06-23T23:21:00Z">
        <w:r>
          <w:t xml:space="preserve"> including </w:t>
        </w:r>
      </w:ins>
      <w:ins w:id="88" w:author="Youngkwon Lim" w:date="2020-06-23T23:22:00Z">
        <w:r>
          <w:t>buffer fullness of the hypothetical reference decoder model</w:t>
        </w:r>
      </w:ins>
      <w:ins w:id="89" w:author="Youngkwon Lim" w:date="2020-06-23T23:20:00Z">
        <w:r>
          <w:t xml:space="preserve">. </w:t>
        </w:r>
      </w:ins>
      <w:r w:rsidRPr="000A2F18">
        <w:t>These operations are defined in an atomic way such that more advanced operations can be achieved by combining the operations defined in this section. This list of operations is thus not an exhaustive list on purpose.</w:t>
      </w:r>
    </w:p>
    <w:p w14:paraId="7974EB27" w14:textId="1293E4B2" w:rsidR="00994606" w:rsidRPr="000A2F18" w:rsidRDefault="00994606" w:rsidP="00994606">
      <w:r w:rsidRPr="000A2F18">
        <w:t>An elementary stream contains one or more video objects and a video object shall be contained in one elementary stream.</w:t>
      </w:r>
      <w:ins w:id="90" w:author="Youngkwon Lim" w:date="2020-06-23T23:23:00Z">
        <w:r>
          <w:t xml:space="preserve"> Each video object in the elementary streams shall provide</w:t>
        </w:r>
      </w:ins>
      <w:ins w:id="91" w:author="Youngkwon Lim" w:date="2020-06-23T23:24:00Z">
        <w:r>
          <w:t xml:space="preserve"> </w:t>
        </w:r>
      </w:ins>
      <w:r w:rsidR="00090697">
        <w:t xml:space="preserve">sufficient </w:t>
      </w:r>
      <w:ins w:id="92" w:author="Youngkwon Lim" w:date="2020-06-23T23:24:00Z">
        <w:r>
          <w:t xml:space="preserve">information for the operations such as </w:t>
        </w:r>
      </w:ins>
      <w:r w:rsidR="002857EC">
        <w:t xml:space="preserve">a mean to determine </w:t>
      </w:r>
      <w:r w:rsidR="00090697">
        <w:t xml:space="preserve">the </w:t>
      </w:r>
      <w:ins w:id="93" w:author="Youngkwon Lim" w:date="2020-06-23T23:25:00Z">
        <w:r>
          <w:t xml:space="preserve">location and </w:t>
        </w:r>
      </w:ins>
      <w:r w:rsidR="00090697">
        <w:t xml:space="preserve">the </w:t>
      </w:r>
      <w:ins w:id="94" w:author="Youngkwon Lim" w:date="2020-06-23T23:25:00Z">
        <w:r>
          <w:t xml:space="preserve">size of the video object in the picture, </w:t>
        </w:r>
      </w:ins>
      <w:r w:rsidR="002857EC">
        <w:t xml:space="preserve">the </w:t>
      </w:r>
      <w:ins w:id="95" w:author="Youngkwon Lim" w:date="2020-06-23T23:24:00Z">
        <w:r>
          <w:t xml:space="preserve">number of </w:t>
        </w:r>
        <w:proofErr w:type="spellStart"/>
        <w:r>
          <w:t>luma</w:t>
        </w:r>
      </w:ins>
      <w:proofErr w:type="spellEnd"/>
      <w:r w:rsidR="00090697">
        <w:t xml:space="preserve"> and chroma</w:t>
      </w:r>
      <w:ins w:id="96" w:author="Youngkwon Lim" w:date="2020-06-23T23:24:00Z">
        <w:r>
          <w:t xml:space="preserve"> samples in the objects, </w:t>
        </w:r>
      </w:ins>
      <w:r w:rsidR="00090697">
        <w:t>the bit dept</w:t>
      </w:r>
      <w:ins w:id="97" w:author="Youngkwon Lim" w:date="2020-06-23T23:24:00Z">
        <w:r>
          <w:t xml:space="preserve"> of </w:t>
        </w:r>
      </w:ins>
      <w:r w:rsidR="00090697">
        <w:t xml:space="preserve">the </w:t>
      </w:r>
      <w:ins w:id="98" w:author="Youngkwon Lim" w:date="2020-06-23T23:24:00Z">
        <w:r>
          <w:t xml:space="preserve">coded picture the </w:t>
        </w:r>
      </w:ins>
      <w:ins w:id="99" w:author="Youngkwon Lim" w:date="2020-06-23T23:25:00Z">
        <w:r>
          <w:t>video objects</w:t>
        </w:r>
      </w:ins>
      <w:ins w:id="100" w:author="Youngkwon Lim" w:date="2020-06-23T23:26:00Z">
        <w:r>
          <w:t xml:space="preserve"> and so on.</w:t>
        </w:r>
      </w:ins>
    </w:p>
    <w:p w14:paraId="7E3CA448" w14:textId="23289AFA" w:rsidR="00FB3F9F" w:rsidRDefault="00FB3F9F" w:rsidP="00FB3F9F">
      <w:pPr>
        <w:keepNext/>
        <w:tabs>
          <w:tab w:val="left" w:pos="880"/>
        </w:tabs>
        <w:suppressAutoHyphens/>
        <w:spacing w:before="60"/>
        <w:jc w:val="left"/>
        <w:outlineLvl w:val="2"/>
        <w:rPr>
          <w:b/>
          <w:lang w:eastAsia="ja-JP"/>
        </w:rPr>
      </w:pPr>
      <w:r w:rsidRPr="000A2F18">
        <w:rPr>
          <w:b/>
          <w:lang w:eastAsia="ja-JP"/>
        </w:rPr>
        <w:t>7.1.2 Filtering by video object</w:t>
      </w:r>
      <w:bookmarkEnd w:id="68"/>
      <w:r w:rsidR="00F55559" w:rsidRPr="000A2F18">
        <w:rPr>
          <w:b/>
          <w:lang w:eastAsia="ja-JP"/>
        </w:rPr>
        <w:t xml:space="preserve"> identifier</w:t>
      </w:r>
    </w:p>
    <w:p w14:paraId="67CE2C8E" w14:textId="5B818338" w:rsidR="002857EC" w:rsidRPr="002857EC" w:rsidRDefault="002857EC" w:rsidP="002857EC">
      <w:ins w:id="101" w:author="Youngkwon Lim" w:date="2020-06-23T23:31:00Z">
        <w:r w:rsidRPr="001D3581">
          <w:rPr>
            <w:rPrChange w:id="102" w:author="Youngkwon Lim" w:date="2020-06-23T23:31:00Z">
              <w:rPr>
                <w:b/>
                <w:lang w:eastAsia="ja-JP"/>
              </w:rPr>
            </w:rPrChange>
          </w:rPr>
          <w:t>This fu</w:t>
        </w:r>
        <w:r>
          <w:t xml:space="preserve">nction </w:t>
        </w:r>
      </w:ins>
      <w:ins w:id="103" w:author="Youngkwon Lim" w:date="2020-06-23T23:32:00Z">
        <w:r>
          <w:t xml:space="preserve">extracts one video object from an elementary stream and create an elementary stream </w:t>
        </w:r>
      </w:ins>
      <w:r w:rsidR="00DE1185">
        <w:t xml:space="preserve">that </w:t>
      </w:r>
      <w:ins w:id="104" w:author="Youngkwon Lim" w:date="2020-06-23T23:32:00Z">
        <w:r>
          <w:t>compr</w:t>
        </w:r>
      </w:ins>
      <w:ins w:id="105" w:author="Youngkwon Lim" w:date="2020-06-23T23:33:00Z">
        <w:r>
          <w:t>ise</w:t>
        </w:r>
      </w:ins>
      <w:r w:rsidR="00DE1185">
        <w:t>s</w:t>
      </w:r>
      <w:ins w:id="106" w:author="Youngkwon Lim" w:date="2020-06-23T23:33:00Z">
        <w:r>
          <w:t xml:space="preserve"> the selected video object.</w:t>
        </w:r>
      </w:ins>
    </w:p>
    <w:p w14:paraId="24889BB6" w14:textId="1DC2E740" w:rsidR="002857EC" w:rsidRDefault="002857EC" w:rsidP="00FB3F9F">
      <w:pPr>
        <w:rPr>
          <w:lang w:eastAsia="ja-JP"/>
        </w:rPr>
      </w:pPr>
      <w:r w:rsidRPr="000A2F18">
        <w:rPr>
          <w:lang w:eastAsia="ja-JP"/>
        </w:rPr>
        <w:t xml:space="preserve">Function: </w:t>
      </w:r>
      <w:r w:rsidRPr="000A2F18">
        <w:rPr>
          <w:lang w:eastAsia="ja-JP"/>
        </w:rPr>
        <w:tab/>
        <w:t>Filtering</w:t>
      </w:r>
    </w:p>
    <w:p w14:paraId="592E4756" w14:textId="0A2F36A6" w:rsidR="00C558E7" w:rsidRDefault="00C558E7" w:rsidP="00FB3F9F">
      <w:r w:rsidRPr="000A2F18">
        <w:rPr>
          <w:lang w:eastAsia="ja-JP"/>
        </w:rPr>
        <w:t xml:space="preserve">Definition: </w:t>
      </w:r>
      <w:r w:rsidRPr="000A2F18">
        <w:rPr>
          <w:lang w:eastAsia="ja-JP"/>
        </w:rPr>
        <w:tab/>
      </w:r>
      <m:oMath>
        <m:r>
          <w:rPr>
            <w:rFonts w:ascii="Cambria Math" w:hAnsi="Cambria Math"/>
          </w:rPr>
          <m:t xml:space="preserve">f:ES </m:t>
        </m:r>
        <m:r>
          <m:rPr>
            <m:nor/>
          </m:rPr>
          <w:rPr>
            <w:rFonts w:ascii="Cambria Math" w:hAnsi="Cambria Math"/>
          </w:rPr>
          <m:t>x</m:t>
        </m:r>
        <m:r>
          <w:rPr>
            <w:rFonts w:ascii="Cambria Math" w:hAnsi="Cambria Math"/>
          </w:rPr>
          <m:t xml:space="preserve"> I→ES</m:t>
        </m:r>
      </m:oMath>
    </w:p>
    <w:p w14:paraId="77775417" w14:textId="06D495EF" w:rsidR="00FB3F9F" w:rsidRPr="000A2F18" w:rsidRDefault="00FB3F9F" w:rsidP="00FB3F9F">
      <w:pPr>
        <w:rPr>
          <w:lang w:eastAsia="ja-JP"/>
        </w:rPr>
      </w:pPr>
      <w:r w:rsidRPr="000A2F18">
        <w:rPr>
          <w:lang w:eastAsia="ja-JP"/>
        </w:rPr>
        <w:lastRenderedPageBreak/>
        <w:t xml:space="preserve">Input: </w:t>
      </w:r>
      <w:r w:rsidRPr="000A2F18">
        <w:rPr>
          <w:lang w:eastAsia="ja-JP"/>
        </w:rPr>
        <w:tab/>
      </w:r>
      <w:r w:rsidRPr="000A2F18">
        <w:rPr>
          <w:lang w:eastAsia="ja-JP"/>
        </w:rPr>
        <w:tab/>
        <w:t>1 elementary stream with multiple video objects</w:t>
      </w:r>
    </w:p>
    <w:p w14:paraId="37E1F2F6" w14:textId="77777777" w:rsidR="00FB3F9F" w:rsidRPr="000A2F18" w:rsidRDefault="00FB3F9F" w:rsidP="00FB3F9F">
      <w:pPr>
        <w:rPr>
          <w:lang w:eastAsia="ja-JP"/>
        </w:rPr>
      </w:pPr>
      <w:r w:rsidRPr="000A2F18">
        <w:rPr>
          <w:lang w:eastAsia="ja-JP"/>
        </w:rPr>
        <w:tab/>
      </w:r>
      <w:r w:rsidRPr="000A2F18">
        <w:rPr>
          <w:lang w:eastAsia="ja-JP"/>
        </w:rPr>
        <w:tab/>
      </w:r>
      <w:r w:rsidRPr="000A2F18">
        <w:rPr>
          <w:lang w:eastAsia="ja-JP"/>
        </w:rPr>
        <w:tab/>
        <w:t>Identifier of the selected video object to be extracted</w:t>
      </w:r>
    </w:p>
    <w:p w14:paraId="7232A3E7" w14:textId="77777777" w:rsidR="00FB3F9F" w:rsidRPr="000A2F18" w:rsidRDefault="00FB3F9F" w:rsidP="00FB3F9F">
      <w:pPr>
        <w:rPr>
          <w:lang w:eastAsia="ja-JP"/>
        </w:rPr>
      </w:pPr>
      <w:r w:rsidRPr="000A2F18">
        <w:rPr>
          <w:lang w:eastAsia="ja-JP"/>
        </w:rPr>
        <w:t xml:space="preserve">Output: </w:t>
      </w:r>
      <w:r w:rsidRPr="000A2F18">
        <w:rPr>
          <w:lang w:eastAsia="ja-JP"/>
        </w:rPr>
        <w:tab/>
        <w:t>1 elementary stream with one video object which corresponds to the selected one</w:t>
      </w:r>
    </w:p>
    <w:p w14:paraId="708BD0AC" w14:textId="77777777" w:rsidR="00FB3F9F" w:rsidRPr="000A2F18" w:rsidRDefault="00FB3F9F" w:rsidP="00FB3F9F"/>
    <w:p w14:paraId="4E786A97" w14:textId="2896D136" w:rsidR="00FB3F9F" w:rsidRPr="000A2F18" w:rsidRDefault="00FB3F9F" w:rsidP="00F27E41">
      <w:pPr>
        <w:pStyle w:val="Code"/>
        <w:rPr>
          <w:noProof/>
        </w:rPr>
      </w:pPr>
      <w:r w:rsidRPr="000A2F18">
        <w:rPr>
          <w:noProof/>
        </w:rPr>
        <w:t>ElementaryStream output_stream filtering(</w:t>
      </w:r>
      <w:r w:rsidR="00310234">
        <w:rPr>
          <w:noProof/>
        </w:rPr>
        <w:br/>
      </w:r>
      <w:r w:rsidR="00310234">
        <w:rPr>
          <w:noProof/>
        </w:rPr>
        <w:tab/>
      </w:r>
      <w:r w:rsidRPr="000A2F18">
        <w:rPr>
          <w:noProof/>
        </w:rPr>
        <w:t>ElementaryStream input_stream,</w:t>
      </w:r>
      <w:r w:rsidR="00310234">
        <w:rPr>
          <w:noProof/>
        </w:rPr>
        <w:br/>
      </w:r>
      <w:r w:rsidR="00310234">
        <w:rPr>
          <w:noProof/>
        </w:rPr>
        <w:tab/>
      </w:r>
      <w:r w:rsidRPr="000A2F18">
        <w:rPr>
          <w:noProof/>
        </w:rPr>
        <w:t>ObjectIdentifier id) {</w:t>
      </w:r>
    </w:p>
    <w:p w14:paraId="7C9E02B0" w14:textId="43FF8EA9" w:rsidR="00FB3F9F" w:rsidRPr="000A2F18" w:rsidRDefault="00FB3F9F" w:rsidP="00F27E41">
      <w:pPr>
        <w:pStyle w:val="Code"/>
        <w:rPr>
          <w:noProof/>
        </w:rPr>
      </w:pPr>
    </w:p>
    <w:p w14:paraId="54DA0B74" w14:textId="77777777" w:rsidR="00FB3F9F" w:rsidRPr="000A2F18" w:rsidRDefault="00FB3F9F" w:rsidP="00F27E41">
      <w:pPr>
        <w:pStyle w:val="Code"/>
        <w:rPr>
          <w:noProof/>
        </w:rPr>
      </w:pPr>
      <w:r w:rsidRPr="000A2F18">
        <w:rPr>
          <w:noProof/>
        </w:rPr>
        <w:tab/>
        <w:t>ElementaryStream new_stream</w:t>
      </w:r>
    </w:p>
    <w:p w14:paraId="4BF6422C" w14:textId="77777777" w:rsidR="00FB3F9F" w:rsidRPr="000A2F18" w:rsidRDefault="00FB3F9F" w:rsidP="00F27E41">
      <w:pPr>
        <w:pStyle w:val="Code"/>
        <w:rPr>
          <w:noProof/>
        </w:rPr>
      </w:pPr>
    </w:p>
    <w:p w14:paraId="3354DFEC" w14:textId="77777777" w:rsidR="0085298D" w:rsidRDefault="00FB3F9F" w:rsidP="00F27E41">
      <w:pPr>
        <w:pStyle w:val="Code"/>
        <w:rPr>
          <w:noProof/>
        </w:rPr>
      </w:pPr>
      <w:r w:rsidRPr="000A2F18">
        <w:rPr>
          <w:noProof/>
        </w:rPr>
        <w:tab/>
        <w:t>for(au = begin(input_stream); au != end(input_stream); ++au) {</w:t>
      </w:r>
    </w:p>
    <w:p w14:paraId="41BA6D4C" w14:textId="77777777" w:rsidR="0085298D" w:rsidRDefault="00310234" w:rsidP="00F27E41">
      <w:pPr>
        <w:pStyle w:val="Code"/>
        <w:rPr>
          <w:noProof/>
        </w:rPr>
      </w:pPr>
      <w:r>
        <w:rPr>
          <w:noProof/>
        </w:rPr>
        <w:tab/>
      </w:r>
      <w:r>
        <w:rPr>
          <w:noProof/>
        </w:rPr>
        <w:tab/>
      </w:r>
      <w:r w:rsidR="00FB3F9F" w:rsidRPr="000A2F18">
        <w:rPr>
          <w:noProof/>
        </w:rPr>
        <w:t>AccessUnit new_au = au</w:t>
      </w:r>
    </w:p>
    <w:p w14:paraId="0B590B5B" w14:textId="7798F34B" w:rsidR="0085298D" w:rsidRDefault="00310234" w:rsidP="00F27E41">
      <w:pPr>
        <w:pStyle w:val="Code"/>
        <w:rPr>
          <w:noProof/>
        </w:rPr>
      </w:pPr>
      <w:r>
        <w:rPr>
          <w:noProof/>
        </w:rPr>
        <w:tab/>
      </w:r>
      <w:r>
        <w:rPr>
          <w:noProof/>
        </w:rPr>
        <w:tab/>
      </w:r>
      <w:r w:rsidR="00FB3F9F" w:rsidRPr="000A2F18">
        <w:rPr>
          <w:noProof/>
        </w:rPr>
        <w:t>for(ObjectSample object_sample = begin(new_au);</w:t>
      </w:r>
      <w:r>
        <w:rPr>
          <w:noProof/>
        </w:rPr>
        <w:br/>
      </w:r>
      <w:r w:rsidR="00FB3F9F" w:rsidRPr="000A2F18">
        <w:rPr>
          <w:noProof/>
        </w:rPr>
        <w:tab/>
      </w:r>
      <w:r w:rsidR="00FB3F9F" w:rsidRPr="000A2F18">
        <w:rPr>
          <w:noProof/>
        </w:rPr>
        <w:tab/>
        <w:t xml:space="preserve">    object_sample!= end(new_au);</w:t>
      </w:r>
      <w:r>
        <w:rPr>
          <w:noProof/>
        </w:rPr>
        <w:br/>
      </w:r>
      <w:r w:rsidR="00FB3F9F" w:rsidRPr="000A2F18">
        <w:rPr>
          <w:noProof/>
        </w:rPr>
        <w:tab/>
      </w:r>
      <w:r w:rsidR="00FB3F9F" w:rsidRPr="000A2F18">
        <w:rPr>
          <w:noProof/>
        </w:rPr>
        <w:tab/>
        <w:t xml:space="preserve">    ++object_sample) {</w:t>
      </w:r>
    </w:p>
    <w:p w14:paraId="79418B68" w14:textId="77777777" w:rsidR="0085298D" w:rsidRDefault="00FB3F9F" w:rsidP="00F27E41">
      <w:pPr>
        <w:pStyle w:val="Code"/>
        <w:rPr>
          <w:noProof/>
        </w:rPr>
      </w:pPr>
      <w:r w:rsidRPr="000A2F18">
        <w:rPr>
          <w:noProof/>
        </w:rPr>
        <w:tab/>
      </w:r>
      <w:r w:rsidRPr="000A2F18">
        <w:rPr>
          <w:noProof/>
        </w:rPr>
        <w:tab/>
      </w:r>
      <w:r w:rsidRPr="000A2F18">
        <w:rPr>
          <w:noProof/>
        </w:rPr>
        <w:tab/>
        <w:t>if(identifier(object_sample) != id) {</w:t>
      </w:r>
    </w:p>
    <w:p w14:paraId="0D588927" w14:textId="77777777" w:rsidR="0085298D" w:rsidRDefault="00FB3F9F" w:rsidP="00F27E41">
      <w:pPr>
        <w:pStyle w:val="Code"/>
        <w:rPr>
          <w:noProof/>
        </w:rPr>
      </w:pPr>
      <w:r w:rsidRPr="000A2F18">
        <w:rPr>
          <w:noProof/>
        </w:rPr>
        <w:tab/>
      </w:r>
      <w:r w:rsidRPr="000A2F18">
        <w:rPr>
          <w:noProof/>
        </w:rPr>
        <w:tab/>
      </w:r>
      <w:r w:rsidRPr="000A2F18">
        <w:rPr>
          <w:noProof/>
        </w:rPr>
        <w:tab/>
      </w:r>
      <w:r w:rsidRPr="000A2F18">
        <w:rPr>
          <w:noProof/>
        </w:rPr>
        <w:tab/>
        <w:t>remove_object(object_sample, new_au)</w:t>
      </w:r>
    </w:p>
    <w:p w14:paraId="4684AEF9" w14:textId="77777777" w:rsidR="0085298D" w:rsidRDefault="00FB3F9F" w:rsidP="00F27E41">
      <w:pPr>
        <w:pStyle w:val="Code"/>
        <w:rPr>
          <w:noProof/>
        </w:rPr>
      </w:pPr>
      <w:r w:rsidRPr="000A2F18">
        <w:rPr>
          <w:noProof/>
        </w:rPr>
        <w:tab/>
      </w:r>
      <w:r w:rsidRPr="000A2F18">
        <w:rPr>
          <w:noProof/>
        </w:rPr>
        <w:tab/>
      </w:r>
      <w:r w:rsidRPr="000A2F18">
        <w:rPr>
          <w:noProof/>
        </w:rPr>
        <w:tab/>
        <w:t>}</w:t>
      </w:r>
    </w:p>
    <w:p w14:paraId="1726FDA4" w14:textId="77777777" w:rsidR="0085298D" w:rsidRDefault="00FB3F9F" w:rsidP="00F27E41">
      <w:pPr>
        <w:pStyle w:val="Code"/>
        <w:rPr>
          <w:noProof/>
        </w:rPr>
      </w:pPr>
      <w:r w:rsidRPr="000A2F18">
        <w:rPr>
          <w:noProof/>
        </w:rPr>
        <w:tab/>
      </w:r>
      <w:r w:rsidRPr="000A2F18">
        <w:rPr>
          <w:noProof/>
        </w:rPr>
        <w:tab/>
        <w:t>}</w:t>
      </w:r>
    </w:p>
    <w:p w14:paraId="0509C7DB" w14:textId="1349F41F" w:rsidR="0085298D" w:rsidRDefault="00FB3F9F" w:rsidP="00F27E41">
      <w:pPr>
        <w:pStyle w:val="Code"/>
        <w:rPr>
          <w:noProof/>
        </w:rPr>
      </w:pPr>
      <w:r w:rsidRPr="000A2F18">
        <w:rPr>
          <w:noProof/>
        </w:rPr>
        <w:tab/>
      </w:r>
      <w:r w:rsidRPr="000A2F18">
        <w:rPr>
          <w:noProof/>
        </w:rPr>
        <w:tab/>
        <w:t>new_stream &lt;&lt; new_au</w:t>
      </w:r>
    </w:p>
    <w:p w14:paraId="52DFA9ED" w14:textId="7072F40F" w:rsidR="0085298D" w:rsidRDefault="00FB3F9F" w:rsidP="00F27E41">
      <w:pPr>
        <w:pStyle w:val="Code"/>
        <w:rPr>
          <w:noProof/>
        </w:rPr>
      </w:pPr>
      <w:r w:rsidRPr="000A2F18">
        <w:rPr>
          <w:noProof/>
        </w:rPr>
        <w:tab/>
        <w:t>}</w:t>
      </w:r>
    </w:p>
    <w:p w14:paraId="025C4F14" w14:textId="23CB8CA7" w:rsidR="00FB3F9F" w:rsidRPr="000A2F18" w:rsidRDefault="00FB3F9F" w:rsidP="00F27E41">
      <w:pPr>
        <w:pStyle w:val="Code"/>
        <w:rPr>
          <w:noProof/>
        </w:rPr>
      </w:pPr>
      <w:r w:rsidRPr="000A2F18">
        <w:rPr>
          <w:noProof/>
        </w:rPr>
        <w:tab/>
        <w:t>return new_stream</w:t>
      </w:r>
    </w:p>
    <w:p w14:paraId="2A5250EA" w14:textId="77777777" w:rsidR="00FB3F9F" w:rsidRPr="000A2F18" w:rsidRDefault="00FB3F9F" w:rsidP="00F27E41">
      <w:pPr>
        <w:pStyle w:val="Code"/>
        <w:rPr>
          <w:noProof/>
        </w:rPr>
      </w:pPr>
      <w:r w:rsidRPr="000A2F18">
        <w:rPr>
          <w:noProof/>
        </w:rPr>
        <w:t>}</w:t>
      </w:r>
    </w:p>
    <w:p w14:paraId="32F6DFA7" w14:textId="77777777" w:rsidR="00FB3F9F" w:rsidRPr="000A2F18" w:rsidRDefault="00FB3F9F" w:rsidP="00FB3F9F">
      <w:pPr>
        <w:rPr>
          <w:rFonts w:ascii="Courier New" w:hAnsi="Courier New" w:cs="Courier New"/>
          <w:sz w:val="20"/>
          <w:szCs w:val="20"/>
        </w:rPr>
      </w:pPr>
    </w:p>
    <w:p w14:paraId="3B73083D" w14:textId="460EF77E" w:rsidR="00FB3F9F" w:rsidRPr="00DE1185" w:rsidRDefault="00AB6C49" w:rsidP="00DE1185">
      <w:pPr>
        <w:pStyle w:val="Note"/>
      </w:pPr>
      <w:r w:rsidRPr="000A2F18">
        <w:rPr>
          <w:rStyle w:val="NoteChar"/>
        </w:rPr>
        <w:t>NOTE</w:t>
      </w:r>
      <w:r w:rsidR="004759FA" w:rsidRPr="000A2F18">
        <w:rPr>
          <w:rStyle w:val="NoteChar"/>
        </w:rPr>
        <w:tab/>
      </w:r>
      <w:r w:rsidR="00FB3F9F" w:rsidRPr="000A2F18">
        <w:rPr>
          <w:rStyle w:val="NoteChar"/>
        </w:rPr>
        <w:t>The extraction implements a filtering process based on the selected object identifier, that is the original access units are first copied and then removed from the unwanted objects. This way, the operation does not need to know how to create and initialize an empty access unit, but properties of the original access units are passed on to the access units of the output stream.</w:t>
      </w:r>
    </w:p>
    <w:p w14:paraId="470FECAB" w14:textId="025C5B16" w:rsidR="00FB3F9F" w:rsidRDefault="00FB3F9F" w:rsidP="001C0717">
      <w:pPr>
        <w:pStyle w:val="Heading3"/>
      </w:pPr>
      <w:bookmarkStart w:id="107" w:name="_Toc45461628"/>
      <w:r w:rsidRPr="000A2F18">
        <w:t>Inserting video objects</w:t>
      </w:r>
      <w:bookmarkEnd w:id="107"/>
    </w:p>
    <w:p w14:paraId="0BEC4694" w14:textId="0BFCC636" w:rsidR="001C0717" w:rsidRPr="000A2F18" w:rsidRDefault="001C0717" w:rsidP="001C0717">
      <w:pPr>
        <w:rPr>
          <w:lang w:eastAsia="ja-JP"/>
        </w:rPr>
      </w:pPr>
      <w:r w:rsidRPr="001C0717">
        <w:rPr>
          <w:lang w:eastAsia="ja-JP"/>
        </w:rPr>
        <w:t xml:space="preserve">This function </w:t>
      </w:r>
      <w:r w:rsidR="00DE1185">
        <w:rPr>
          <w:lang w:eastAsia="ja-JP"/>
        </w:rPr>
        <w:t>inserts</w:t>
      </w:r>
      <w:r w:rsidRPr="001C0717">
        <w:rPr>
          <w:lang w:eastAsia="ja-JP"/>
        </w:rPr>
        <w:t xml:space="preserve"> </w:t>
      </w:r>
      <w:r w:rsidR="00A42860">
        <w:rPr>
          <w:lang w:eastAsia="ja-JP"/>
        </w:rPr>
        <w:t xml:space="preserve">the </w:t>
      </w:r>
      <w:r w:rsidRPr="001C0717">
        <w:rPr>
          <w:lang w:eastAsia="ja-JP"/>
        </w:rPr>
        <w:t>video object</w:t>
      </w:r>
      <w:r w:rsidR="00DE1185">
        <w:rPr>
          <w:lang w:eastAsia="ja-JP"/>
        </w:rPr>
        <w:t>s</w:t>
      </w:r>
      <w:r w:rsidRPr="001C0717">
        <w:rPr>
          <w:lang w:eastAsia="ja-JP"/>
        </w:rPr>
        <w:t xml:space="preserve"> from </w:t>
      </w:r>
      <w:r w:rsidR="00DE1185">
        <w:rPr>
          <w:lang w:eastAsia="ja-JP"/>
        </w:rPr>
        <w:t>a first</w:t>
      </w:r>
      <w:r w:rsidRPr="001C0717">
        <w:rPr>
          <w:lang w:eastAsia="ja-JP"/>
        </w:rPr>
        <w:t xml:space="preserve"> elementary stream</w:t>
      </w:r>
      <w:r w:rsidR="00DE1185">
        <w:rPr>
          <w:lang w:eastAsia="ja-JP"/>
        </w:rPr>
        <w:t xml:space="preserve"> into a second elementary stream</w:t>
      </w:r>
      <w:r w:rsidRPr="001C0717">
        <w:rPr>
          <w:lang w:eastAsia="ja-JP"/>
        </w:rPr>
        <w:t xml:space="preserve"> and </w:t>
      </w:r>
      <w:r w:rsidR="00DE1185">
        <w:rPr>
          <w:lang w:eastAsia="ja-JP"/>
        </w:rPr>
        <w:t xml:space="preserve">output the resulting </w:t>
      </w:r>
      <w:r w:rsidRPr="001C0717">
        <w:rPr>
          <w:lang w:eastAsia="ja-JP"/>
        </w:rPr>
        <w:t xml:space="preserve">elementary stream </w:t>
      </w:r>
      <w:r w:rsidR="00DE1185">
        <w:rPr>
          <w:lang w:eastAsia="ja-JP"/>
        </w:rPr>
        <w:t xml:space="preserve">that </w:t>
      </w:r>
      <w:r w:rsidRPr="001C0717">
        <w:rPr>
          <w:lang w:eastAsia="ja-JP"/>
        </w:rPr>
        <w:t>comprise</w:t>
      </w:r>
      <w:r w:rsidR="00DE1185">
        <w:rPr>
          <w:lang w:eastAsia="ja-JP"/>
        </w:rPr>
        <w:t>s</w:t>
      </w:r>
      <w:r w:rsidRPr="001C0717">
        <w:rPr>
          <w:lang w:eastAsia="ja-JP"/>
        </w:rPr>
        <w:t xml:space="preserve"> the video objects</w:t>
      </w:r>
      <w:r w:rsidR="00A42860">
        <w:rPr>
          <w:lang w:eastAsia="ja-JP"/>
        </w:rPr>
        <w:t xml:space="preserve"> from the first and second elementary streams</w:t>
      </w:r>
      <w:r w:rsidRPr="001C0717">
        <w:rPr>
          <w:lang w:eastAsia="ja-JP"/>
        </w:rPr>
        <w:t>.</w:t>
      </w:r>
    </w:p>
    <w:p w14:paraId="2F0236B0" w14:textId="77777777" w:rsidR="001C0717" w:rsidRPr="000A2F18" w:rsidRDefault="001C0717" w:rsidP="001C0717">
      <w:pPr>
        <w:rPr>
          <w:lang w:eastAsia="ja-JP"/>
        </w:rPr>
      </w:pPr>
      <w:r w:rsidRPr="000A2F18">
        <w:rPr>
          <w:lang w:eastAsia="ja-JP"/>
        </w:rPr>
        <w:t xml:space="preserve">Function: </w:t>
      </w:r>
      <w:r w:rsidRPr="000A2F18">
        <w:rPr>
          <w:lang w:eastAsia="ja-JP"/>
        </w:rPr>
        <w:tab/>
        <w:t>Inserting</w:t>
      </w:r>
    </w:p>
    <w:p w14:paraId="1224F61B" w14:textId="4773DF63" w:rsidR="001C0717" w:rsidRDefault="001C0717" w:rsidP="00FB3F9F">
      <w:r w:rsidRPr="000A2F18">
        <w:rPr>
          <w:lang w:eastAsia="ja-JP"/>
        </w:rPr>
        <w:t>Definition:</w:t>
      </w:r>
      <w:r w:rsidRPr="000A2F18">
        <w:rPr>
          <w:lang w:eastAsia="ja-JP"/>
        </w:rPr>
        <w:tab/>
      </w:r>
      <m:oMath>
        <m:r>
          <w:rPr>
            <w:rFonts w:ascii="Cambria Math" w:hAnsi="Cambria Math"/>
          </w:rPr>
          <m:t xml:space="preserve">f: ES </m:t>
        </m:r>
        <m:r>
          <m:rPr>
            <m:nor/>
          </m:rPr>
          <w:rPr>
            <w:rFonts w:ascii="Cambria Math" w:hAnsi="Cambria Math"/>
          </w:rPr>
          <m:t>x</m:t>
        </m:r>
        <m:r>
          <w:rPr>
            <w:rFonts w:ascii="Cambria Math" w:hAnsi="Cambria Math"/>
          </w:rPr>
          <m:t xml:space="preserve"> ES→ES</m:t>
        </m:r>
      </m:oMath>
    </w:p>
    <w:p w14:paraId="48F73429" w14:textId="63C18555" w:rsidR="00FB3F9F" w:rsidRPr="000A2F18" w:rsidRDefault="00FB3F9F" w:rsidP="00FB3F9F">
      <w:pPr>
        <w:rPr>
          <w:lang w:eastAsia="ja-JP"/>
        </w:rPr>
      </w:pPr>
      <w:r w:rsidRPr="000A2F18">
        <w:rPr>
          <w:lang w:eastAsia="ja-JP"/>
        </w:rPr>
        <w:t xml:space="preserve">Input: </w:t>
      </w:r>
      <w:r w:rsidRPr="000A2F18">
        <w:rPr>
          <w:lang w:eastAsia="ja-JP"/>
        </w:rPr>
        <w:tab/>
      </w:r>
      <w:r w:rsidRPr="000A2F18">
        <w:rPr>
          <w:lang w:eastAsia="ja-JP"/>
        </w:rPr>
        <w:tab/>
        <w:t>2 elementary streams with at least one video object each</w:t>
      </w:r>
    </w:p>
    <w:p w14:paraId="4E98F324" w14:textId="77777777" w:rsidR="00FB3F9F" w:rsidRPr="000A2F18" w:rsidRDefault="00FB3F9F" w:rsidP="00FB3F9F">
      <w:pPr>
        <w:rPr>
          <w:lang w:eastAsia="ja-JP"/>
        </w:rPr>
      </w:pPr>
      <w:r w:rsidRPr="000A2F18">
        <w:rPr>
          <w:lang w:eastAsia="ja-JP"/>
        </w:rPr>
        <w:t xml:space="preserve">Output: </w:t>
      </w:r>
      <w:r w:rsidRPr="000A2F18">
        <w:rPr>
          <w:lang w:eastAsia="ja-JP"/>
        </w:rPr>
        <w:tab/>
        <w:t>1 elementary stream with as many video objects as the sum of video objects in both input elementary streams</w:t>
      </w:r>
    </w:p>
    <w:p w14:paraId="538925AD" w14:textId="77777777" w:rsidR="00FB3F9F" w:rsidRPr="000A2F18" w:rsidRDefault="00FB3F9F" w:rsidP="00FB3F9F"/>
    <w:p w14:paraId="77664E6E" w14:textId="3D441C3B" w:rsidR="00FB3F9F" w:rsidRPr="000A2F18" w:rsidRDefault="00FB3F9F" w:rsidP="00F27E41">
      <w:pPr>
        <w:pStyle w:val="Code"/>
        <w:rPr>
          <w:noProof/>
        </w:rPr>
      </w:pPr>
      <w:r w:rsidRPr="000A2F18">
        <w:rPr>
          <w:noProof/>
        </w:rPr>
        <w:t>ElementaryStream output_stream inserting(</w:t>
      </w:r>
      <w:r w:rsidR="00310234">
        <w:rPr>
          <w:noProof/>
        </w:rPr>
        <w:br/>
      </w:r>
      <w:r w:rsidR="00310234">
        <w:rPr>
          <w:noProof/>
        </w:rPr>
        <w:tab/>
      </w:r>
      <w:r w:rsidRPr="000A2F18">
        <w:rPr>
          <w:noProof/>
        </w:rPr>
        <w:t>ElementaryStream input_stream_1,</w:t>
      </w:r>
      <w:r w:rsidR="00310234">
        <w:rPr>
          <w:noProof/>
        </w:rPr>
        <w:br/>
      </w:r>
      <w:r w:rsidR="00310234">
        <w:rPr>
          <w:noProof/>
        </w:rPr>
        <w:tab/>
      </w:r>
      <w:r w:rsidRPr="000A2F18">
        <w:rPr>
          <w:noProof/>
        </w:rPr>
        <w:t>ElementaryStream input_stream_2) {</w:t>
      </w:r>
    </w:p>
    <w:p w14:paraId="2ADBB8FD" w14:textId="77777777" w:rsidR="00FB3F9F" w:rsidRPr="000A2F18" w:rsidRDefault="00FB3F9F" w:rsidP="00F27E41">
      <w:pPr>
        <w:pStyle w:val="Code"/>
        <w:rPr>
          <w:noProof/>
        </w:rPr>
      </w:pPr>
    </w:p>
    <w:p w14:paraId="4A549275" w14:textId="77777777" w:rsidR="00FB3F9F" w:rsidRPr="000A2F18" w:rsidRDefault="00FB3F9F" w:rsidP="00F27E41">
      <w:pPr>
        <w:pStyle w:val="Code"/>
        <w:rPr>
          <w:noProof/>
        </w:rPr>
      </w:pPr>
      <w:r w:rsidRPr="000A2F18">
        <w:rPr>
          <w:noProof/>
        </w:rPr>
        <w:tab/>
        <w:t>ElementaryStream new_stream</w:t>
      </w:r>
    </w:p>
    <w:p w14:paraId="29837676" w14:textId="77777777" w:rsidR="00FB3F9F" w:rsidRPr="000A2F18" w:rsidRDefault="00FB3F9F" w:rsidP="00F27E41">
      <w:pPr>
        <w:pStyle w:val="Code"/>
        <w:rPr>
          <w:noProof/>
        </w:rPr>
      </w:pPr>
    </w:p>
    <w:p w14:paraId="1F26CB5E" w14:textId="77777777" w:rsidR="0085298D" w:rsidRDefault="00FB3F9F" w:rsidP="00F27E41">
      <w:pPr>
        <w:pStyle w:val="Code"/>
        <w:rPr>
          <w:noProof/>
        </w:rPr>
      </w:pPr>
      <w:r w:rsidRPr="000A2F18">
        <w:rPr>
          <w:noProof/>
        </w:rPr>
        <w:tab/>
        <w:t>for(au_1 = begin(input_stream_1), au_2 = begin(input_stream_2);</w:t>
      </w:r>
      <w:r w:rsidR="0085298D">
        <w:rPr>
          <w:noProof/>
        </w:rPr>
        <w:br/>
      </w:r>
      <w:r w:rsidRPr="000A2F18">
        <w:rPr>
          <w:noProof/>
        </w:rPr>
        <w:tab/>
        <w:t xml:space="preserve">    au_1 != end(input_stream_1), au_2 != end(input_stream_2);</w:t>
      </w:r>
      <w:r w:rsidR="0085298D">
        <w:rPr>
          <w:noProof/>
        </w:rPr>
        <w:br/>
      </w:r>
      <w:r w:rsidRPr="000A2F18">
        <w:rPr>
          <w:noProof/>
        </w:rPr>
        <w:tab/>
        <w:t xml:space="preserve">    ++au_1, ++au_2) {</w:t>
      </w:r>
    </w:p>
    <w:p w14:paraId="613B5C55" w14:textId="77777777" w:rsidR="0085298D" w:rsidRDefault="00FB3F9F" w:rsidP="00F27E41">
      <w:pPr>
        <w:pStyle w:val="Code"/>
        <w:rPr>
          <w:noProof/>
        </w:rPr>
      </w:pPr>
      <w:r w:rsidRPr="000A2F18">
        <w:rPr>
          <w:noProof/>
        </w:rPr>
        <w:tab/>
      </w:r>
      <w:r w:rsidRPr="000A2F18">
        <w:rPr>
          <w:noProof/>
        </w:rPr>
        <w:tab/>
        <w:t>AccessUnit new_au = au_2</w:t>
      </w:r>
    </w:p>
    <w:p w14:paraId="2F88873C" w14:textId="77777777" w:rsidR="0085298D" w:rsidRDefault="00FB3F9F" w:rsidP="00F27E41">
      <w:pPr>
        <w:pStyle w:val="Code"/>
        <w:rPr>
          <w:noProof/>
        </w:rPr>
      </w:pPr>
      <w:r w:rsidRPr="000A2F18">
        <w:rPr>
          <w:noProof/>
        </w:rPr>
        <w:lastRenderedPageBreak/>
        <w:tab/>
      </w:r>
      <w:r w:rsidRPr="000A2F18">
        <w:rPr>
          <w:noProof/>
        </w:rPr>
        <w:tab/>
        <w:t>for(object_sample = begin(au_1);</w:t>
      </w:r>
      <w:r w:rsidR="0085298D">
        <w:rPr>
          <w:noProof/>
        </w:rPr>
        <w:br/>
      </w:r>
      <w:r w:rsidRPr="000A2F18">
        <w:rPr>
          <w:noProof/>
        </w:rPr>
        <w:tab/>
      </w:r>
      <w:r w:rsidRPr="000A2F18">
        <w:rPr>
          <w:noProof/>
        </w:rPr>
        <w:tab/>
        <w:t xml:space="preserve">    object_sample != end(au_1);</w:t>
      </w:r>
      <w:r w:rsidR="0085298D">
        <w:rPr>
          <w:noProof/>
        </w:rPr>
        <w:br/>
      </w:r>
      <w:r w:rsidRPr="000A2F18">
        <w:rPr>
          <w:noProof/>
        </w:rPr>
        <w:tab/>
      </w:r>
      <w:r w:rsidRPr="000A2F18">
        <w:rPr>
          <w:noProof/>
        </w:rPr>
        <w:tab/>
        <w:t xml:space="preserve">    ++object_sample) {</w:t>
      </w:r>
    </w:p>
    <w:p w14:paraId="348E59DB" w14:textId="77777777" w:rsidR="0085298D" w:rsidRDefault="00FB3F9F" w:rsidP="00F27E41">
      <w:pPr>
        <w:pStyle w:val="Code"/>
        <w:rPr>
          <w:noProof/>
        </w:rPr>
      </w:pPr>
      <w:r w:rsidRPr="000A2F18">
        <w:rPr>
          <w:noProof/>
        </w:rPr>
        <w:tab/>
      </w:r>
      <w:r w:rsidRPr="000A2F18">
        <w:rPr>
          <w:noProof/>
        </w:rPr>
        <w:tab/>
      </w:r>
      <w:r w:rsidRPr="000A2F18">
        <w:rPr>
          <w:noProof/>
        </w:rPr>
        <w:tab/>
        <w:t>add_object(object_sample, new_au)</w:t>
      </w:r>
    </w:p>
    <w:p w14:paraId="501DD258" w14:textId="4498CA1B" w:rsidR="00FB3F9F" w:rsidRPr="000A2F18" w:rsidRDefault="00FB3F9F" w:rsidP="00F27E41">
      <w:pPr>
        <w:pStyle w:val="Code"/>
        <w:rPr>
          <w:noProof/>
        </w:rPr>
      </w:pPr>
      <w:r w:rsidRPr="000A2F18">
        <w:rPr>
          <w:noProof/>
        </w:rPr>
        <w:tab/>
      </w:r>
      <w:r w:rsidRPr="000A2F18">
        <w:rPr>
          <w:noProof/>
        </w:rPr>
        <w:tab/>
        <w:t>}</w:t>
      </w:r>
    </w:p>
    <w:p w14:paraId="231B58FB" w14:textId="77777777" w:rsidR="00FB3F9F" w:rsidRPr="000A2F18" w:rsidRDefault="00FB3F9F" w:rsidP="00F27E41">
      <w:pPr>
        <w:pStyle w:val="Code"/>
        <w:rPr>
          <w:noProof/>
        </w:rPr>
      </w:pPr>
    </w:p>
    <w:p w14:paraId="6B3154F2" w14:textId="77777777" w:rsidR="00FB3F9F" w:rsidRPr="000A2F18" w:rsidRDefault="00FB3F9F" w:rsidP="00F27E41">
      <w:pPr>
        <w:pStyle w:val="Code"/>
        <w:rPr>
          <w:noProof/>
        </w:rPr>
      </w:pPr>
      <w:r w:rsidRPr="000A2F18">
        <w:rPr>
          <w:noProof/>
        </w:rPr>
        <w:tab/>
      </w:r>
      <w:r w:rsidRPr="000A2F18">
        <w:rPr>
          <w:noProof/>
        </w:rPr>
        <w:tab/>
        <w:t>new_stream &lt;&lt; new_au</w:t>
      </w:r>
    </w:p>
    <w:p w14:paraId="5E94B7DB" w14:textId="77777777" w:rsidR="00FB3F9F" w:rsidRPr="000A2F18" w:rsidRDefault="00FB3F9F" w:rsidP="00F27E41">
      <w:pPr>
        <w:pStyle w:val="Code"/>
        <w:rPr>
          <w:noProof/>
        </w:rPr>
      </w:pPr>
    </w:p>
    <w:p w14:paraId="1397B41A" w14:textId="77777777" w:rsidR="0085298D" w:rsidRDefault="00FB3F9F" w:rsidP="00F27E41">
      <w:pPr>
        <w:pStyle w:val="Code"/>
        <w:rPr>
          <w:noProof/>
        </w:rPr>
      </w:pPr>
      <w:r w:rsidRPr="000A2F18">
        <w:rPr>
          <w:noProof/>
        </w:rPr>
        <w:tab/>
        <w:t>}</w:t>
      </w:r>
    </w:p>
    <w:p w14:paraId="5B1BCFE5" w14:textId="69BD05E3" w:rsidR="00FB3F9F" w:rsidRPr="000A2F18" w:rsidRDefault="00FB3F9F" w:rsidP="00F27E41">
      <w:pPr>
        <w:pStyle w:val="Code"/>
        <w:rPr>
          <w:noProof/>
        </w:rPr>
      </w:pPr>
      <w:r w:rsidRPr="000A2F18">
        <w:rPr>
          <w:noProof/>
        </w:rPr>
        <w:tab/>
        <w:t>return new_stream</w:t>
      </w:r>
    </w:p>
    <w:p w14:paraId="55036BF7" w14:textId="77777777" w:rsidR="00FB3F9F" w:rsidRPr="000A2F18" w:rsidRDefault="00FB3F9F" w:rsidP="00F27E41">
      <w:pPr>
        <w:pStyle w:val="Code"/>
        <w:rPr>
          <w:noProof/>
        </w:rPr>
      </w:pPr>
      <w:r w:rsidRPr="000A2F18">
        <w:rPr>
          <w:noProof/>
        </w:rPr>
        <w:t>}</w:t>
      </w:r>
    </w:p>
    <w:p w14:paraId="7F51D285" w14:textId="77777777" w:rsidR="00FB3F9F" w:rsidRPr="000A2F18" w:rsidRDefault="00FB3F9F" w:rsidP="00FB3F9F">
      <w:pPr>
        <w:rPr>
          <w:rFonts w:ascii="Courier New" w:hAnsi="Courier New" w:cs="Courier New"/>
          <w:sz w:val="20"/>
          <w:szCs w:val="20"/>
        </w:rPr>
      </w:pPr>
    </w:p>
    <w:p w14:paraId="010638D3" w14:textId="0640AEDF" w:rsidR="00FB3F9F" w:rsidRPr="000A2F18" w:rsidRDefault="00FB3F9F" w:rsidP="00F27E41">
      <w:pPr>
        <w:pStyle w:val="Note"/>
      </w:pPr>
      <w:r w:rsidRPr="000A2F18">
        <w:t>NOTE</w:t>
      </w:r>
      <w:r w:rsidR="004759FA" w:rsidRPr="000A2F18">
        <w:tab/>
      </w:r>
      <w:r w:rsidRPr="000A2F18">
        <w:t xml:space="preserve">The inserting operation stops when one of the two input streams </w:t>
      </w:r>
      <w:proofErr w:type="gramStart"/>
      <w:r w:rsidRPr="000A2F18">
        <w:t>end</w:t>
      </w:r>
      <w:r w:rsidR="004759FA" w:rsidRPr="000A2F18">
        <w:t>s</w:t>
      </w:r>
      <w:proofErr w:type="gramEnd"/>
      <w:r w:rsidRPr="000A2F18">
        <w:t>.</w:t>
      </w:r>
    </w:p>
    <w:p w14:paraId="38C8A5BC" w14:textId="5B0156F8" w:rsidR="00FB3F9F" w:rsidRDefault="00FB3F9F" w:rsidP="00F27E41">
      <w:pPr>
        <w:pStyle w:val="Note"/>
      </w:pPr>
      <w:r w:rsidRPr="000A2F18">
        <w:t>NOTE</w:t>
      </w:r>
      <w:r w:rsidR="004759FA" w:rsidRPr="000A2F18">
        <w:tab/>
      </w:r>
      <w:r w:rsidRPr="000A2F18">
        <w:t>The inserting operation is defined as the insertion of video objects of the first elementary stream input into the second elementary stream input. This way, the operation does not need to know how to create and initialize an empty access unit, but the properties of the access units of the second elementary stream input are passed on to the access units of the output stream.</w:t>
      </w:r>
    </w:p>
    <w:p w14:paraId="048AF45E" w14:textId="72610544" w:rsidR="00FB3F9F" w:rsidRPr="000A2F18" w:rsidRDefault="000A5446" w:rsidP="000A5446">
      <w:pPr>
        <w:pStyle w:val="Note"/>
      </w:pPr>
      <w:r>
        <w:t>NOTE</w:t>
      </w:r>
      <w:r>
        <w:tab/>
        <w:t xml:space="preserve">The function </w:t>
      </w:r>
      <w:proofErr w:type="spellStart"/>
      <w:r>
        <w:t>add_object</w:t>
      </w:r>
      <w:proofErr w:type="spellEnd"/>
      <w:r>
        <w:t xml:space="preserve"> is defined for each video codec binding.</w:t>
      </w:r>
    </w:p>
    <w:p w14:paraId="61CD702C" w14:textId="77777777" w:rsidR="00FB3F9F" w:rsidRPr="000A2F18" w:rsidRDefault="00FB3F9F" w:rsidP="00FB3F9F">
      <w:pPr>
        <w:keepNext/>
        <w:tabs>
          <w:tab w:val="left" w:pos="880"/>
        </w:tabs>
        <w:suppressAutoHyphens/>
        <w:spacing w:before="60"/>
        <w:jc w:val="left"/>
        <w:outlineLvl w:val="2"/>
        <w:rPr>
          <w:b/>
          <w:lang w:eastAsia="ja-JP"/>
        </w:rPr>
      </w:pPr>
      <w:r w:rsidRPr="000A2F18">
        <w:rPr>
          <w:b/>
          <w:lang w:eastAsia="ja-JP"/>
        </w:rPr>
        <w:t>7.1.4 Appending two video objects</w:t>
      </w:r>
    </w:p>
    <w:p w14:paraId="7D460BC2" w14:textId="226D94A6" w:rsidR="00A42860" w:rsidRDefault="00A42860" w:rsidP="00A42860">
      <w:ins w:id="108" w:author="Youngkwon Lim" w:date="2020-06-23T23:34:00Z">
        <w:r w:rsidRPr="00AA68AA">
          <w:t>This fu</w:t>
        </w:r>
        <w:r>
          <w:t xml:space="preserve">nction </w:t>
        </w:r>
      </w:ins>
      <w:r>
        <w:t xml:space="preserve">positions a first video object right of a second video object in the decoding pictures of the elementary streaming </w:t>
      </w:r>
      <w:r w:rsidR="00377813">
        <w:t xml:space="preserve">that </w:t>
      </w:r>
      <w:r>
        <w:t>contains those two video objects. The resulting elementary stream is an elementary containing at least the first and second video objects</w:t>
      </w:r>
      <w:r w:rsidR="00377813">
        <w:t xml:space="preserve"> positioned as side-by-side neighbours.</w:t>
      </w:r>
    </w:p>
    <w:p w14:paraId="76439FB9" w14:textId="77777777" w:rsidR="00A72599" w:rsidRPr="000A2F18" w:rsidRDefault="00A72599" w:rsidP="00A72599">
      <w:pPr>
        <w:rPr>
          <w:lang w:eastAsia="ja-JP"/>
        </w:rPr>
      </w:pPr>
      <w:r w:rsidRPr="000A2F18">
        <w:rPr>
          <w:lang w:eastAsia="ja-JP"/>
        </w:rPr>
        <w:t xml:space="preserve">Function: </w:t>
      </w:r>
      <w:r w:rsidRPr="000A2F18">
        <w:rPr>
          <w:lang w:eastAsia="ja-JP"/>
        </w:rPr>
        <w:tab/>
        <w:t>Appending</w:t>
      </w:r>
    </w:p>
    <w:p w14:paraId="2797667D" w14:textId="22FA35A6" w:rsidR="00A72599" w:rsidRDefault="00A72599" w:rsidP="00FB3F9F">
      <w:r w:rsidRPr="000A2F18">
        <w:rPr>
          <w:lang w:eastAsia="ja-JP"/>
        </w:rPr>
        <w:t>Definition:</w:t>
      </w:r>
      <w:r w:rsidRPr="000A2F18">
        <w:rPr>
          <w:lang w:eastAsia="ja-JP"/>
        </w:rPr>
        <w:tab/>
      </w:r>
      <m:oMath>
        <m:r>
          <w:rPr>
            <w:rFonts w:ascii="Cambria Math" w:hAnsi="Cambria Math"/>
          </w:rPr>
          <m:t>f: ES→ES</m:t>
        </m:r>
      </m:oMath>
    </w:p>
    <w:p w14:paraId="21552067" w14:textId="101242C0" w:rsidR="00FB3F9F" w:rsidRPr="000A2F18" w:rsidRDefault="00FB3F9F" w:rsidP="00FB3F9F">
      <w:pPr>
        <w:rPr>
          <w:lang w:eastAsia="ja-JP"/>
        </w:rPr>
      </w:pPr>
      <w:r w:rsidRPr="000A2F18">
        <w:rPr>
          <w:lang w:eastAsia="ja-JP"/>
        </w:rPr>
        <w:t xml:space="preserve">Input: </w:t>
      </w:r>
      <w:r w:rsidRPr="000A2F18">
        <w:rPr>
          <w:lang w:eastAsia="ja-JP"/>
        </w:rPr>
        <w:tab/>
      </w:r>
      <w:r w:rsidRPr="000A2F18">
        <w:rPr>
          <w:lang w:eastAsia="ja-JP"/>
        </w:rPr>
        <w:tab/>
        <w:t>1 elementary stream with at least two video objects</w:t>
      </w:r>
    </w:p>
    <w:p w14:paraId="59C8CFC8" w14:textId="0F5A8457" w:rsidR="00FB3F9F" w:rsidRPr="000A2F18" w:rsidRDefault="00FB3F9F" w:rsidP="00FB3F9F">
      <w:pPr>
        <w:rPr>
          <w:lang w:eastAsia="ja-JP"/>
        </w:rPr>
      </w:pPr>
      <w:r w:rsidRPr="000A2F18">
        <w:rPr>
          <w:lang w:eastAsia="ja-JP"/>
        </w:rPr>
        <w:t xml:space="preserve">Output: </w:t>
      </w:r>
      <w:r w:rsidRPr="000A2F18">
        <w:rPr>
          <w:lang w:eastAsia="ja-JP"/>
        </w:rPr>
        <w:tab/>
        <w:t xml:space="preserve">1 elementary stream with two video objects which are left and right spatial </w:t>
      </w:r>
      <w:r w:rsidR="000A5446" w:rsidRPr="000A2F18">
        <w:rPr>
          <w:lang w:eastAsia="ja-JP"/>
        </w:rPr>
        <w:t>neighbours</w:t>
      </w:r>
      <w:r w:rsidRPr="000A2F18">
        <w:rPr>
          <w:lang w:eastAsia="ja-JP"/>
        </w:rPr>
        <w:t xml:space="preserve"> </w:t>
      </w:r>
    </w:p>
    <w:p w14:paraId="0560D4F4" w14:textId="77777777" w:rsidR="00FB3F9F" w:rsidRPr="000A2F18" w:rsidRDefault="00FB3F9F" w:rsidP="00FB3F9F"/>
    <w:p w14:paraId="6ED6421F" w14:textId="71B3A0A9" w:rsidR="00FB3F9F" w:rsidRPr="000A2F18" w:rsidRDefault="00FB3F9F" w:rsidP="00F27E41">
      <w:pPr>
        <w:pStyle w:val="Code"/>
        <w:rPr>
          <w:noProof/>
        </w:rPr>
      </w:pPr>
      <w:r w:rsidRPr="000A2F18">
        <w:rPr>
          <w:noProof/>
        </w:rPr>
        <w:t xml:space="preserve">ElementaryStream output_stream </w:t>
      </w:r>
      <w:r w:rsidR="000A5446">
        <w:rPr>
          <w:noProof/>
        </w:rPr>
        <w:t>appending</w:t>
      </w:r>
      <w:r w:rsidRPr="000A2F18">
        <w:rPr>
          <w:noProof/>
        </w:rPr>
        <w:t>(</w:t>
      </w:r>
    </w:p>
    <w:p w14:paraId="2CB382EB" w14:textId="19EE9D1C" w:rsidR="00FB3F9F" w:rsidRPr="007A771B" w:rsidRDefault="00FB3F9F" w:rsidP="007A771B">
      <w:pPr>
        <w:pStyle w:val="Code"/>
        <w:rPr>
          <w:noProof/>
        </w:rPr>
      </w:pPr>
      <w:r w:rsidRPr="000A2F18">
        <w:rPr>
          <w:noProof/>
        </w:rPr>
        <w:tab/>
      </w:r>
      <w:r w:rsidRPr="007A771B">
        <w:rPr>
          <w:noProof/>
        </w:rPr>
        <w:t>ElementaryStream input_stream</w:t>
      </w:r>
      <w:r w:rsidR="007A771B" w:rsidRPr="007A771B">
        <w:rPr>
          <w:noProof/>
        </w:rPr>
        <w:t>,</w:t>
      </w:r>
      <w:r w:rsidR="007A771B" w:rsidRPr="007A771B">
        <w:rPr>
          <w:noProof/>
        </w:rPr>
        <w:br/>
      </w:r>
      <w:r w:rsidR="007A771B" w:rsidRPr="007A771B">
        <w:rPr>
          <w:noProof/>
        </w:rPr>
        <w:tab/>
        <w:t>ObjectIdentifier object_id_1,</w:t>
      </w:r>
      <w:r w:rsidR="007A771B" w:rsidRPr="007A771B">
        <w:rPr>
          <w:noProof/>
        </w:rPr>
        <w:br/>
      </w:r>
      <w:r w:rsidR="007A771B" w:rsidRPr="007A771B">
        <w:rPr>
          <w:noProof/>
        </w:rPr>
        <w:tab/>
        <w:t>ObjectIdentifier object_id_2</w:t>
      </w:r>
      <w:r w:rsidRPr="007A771B">
        <w:rPr>
          <w:noProof/>
        </w:rPr>
        <w:t>) {</w:t>
      </w:r>
    </w:p>
    <w:p w14:paraId="7DB23B52" w14:textId="77777777" w:rsidR="00FB3F9F" w:rsidRPr="007A771B" w:rsidRDefault="00FB3F9F" w:rsidP="00F27E41">
      <w:pPr>
        <w:pStyle w:val="Code"/>
        <w:rPr>
          <w:noProof/>
        </w:rPr>
      </w:pPr>
    </w:p>
    <w:p w14:paraId="399AC3B5" w14:textId="77777777" w:rsidR="00FB3F9F" w:rsidRPr="007A771B" w:rsidRDefault="00FB3F9F" w:rsidP="00F27E41">
      <w:pPr>
        <w:pStyle w:val="Code"/>
        <w:rPr>
          <w:noProof/>
        </w:rPr>
      </w:pPr>
      <w:r w:rsidRPr="007A771B">
        <w:rPr>
          <w:noProof/>
        </w:rPr>
        <w:tab/>
        <w:t>ElementaryStream new_stream</w:t>
      </w:r>
    </w:p>
    <w:p w14:paraId="0152C79B" w14:textId="77777777" w:rsidR="00FB3F9F" w:rsidRPr="007A771B" w:rsidRDefault="00FB3F9F" w:rsidP="00F27E41">
      <w:pPr>
        <w:pStyle w:val="Code"/>
        <w:rPr>
          <w:noProof/>
        </w:rPr>
      </w:pPr>
    </w:p>
    <w:p w14:paraId="3176A51A" w14:textId="77777777" w:rsidR="0085298D" w:rsidRDefault="00FB3F9F" w:rsidP="00F27E41">
      <w:pPr>
        <w:pStyle w:val="Code"/>
        <w:rPr>
          <w:noProof/>
        </w:rPr>
      </w:pPr>
      <w:r w:rsidRPr="007A771B">
        <w:rPr>
          <w:noProof/>
        </w:rPr>
        <w:tab/>
        <w:t>for(au = begin(input_stream); au != end(input_stream); ++au) {</w:t>
      </w:r>
    </w:p>
    <w:p w14:paraId="54C890BF" w14:textId="77777777" w:rsidR="0085298D" w:rsidRDefault="00FB3F9F" w:rsidP="00F27E41">
      <w:pPr>
        <w:pStyle w:val="Code"/>
        <w:rPr>
          <w:noProof/>
        </w:rPr>
      </w:pPr>
      <w:r w:rsidRPr="007A771B">
        <w:rPr>
          <w:noProof/>
        </w:rPr>
        <w:tab/>
      </w:r>
      <w:r w:rsidRPr="007A771B">
        <w:rPr>
          <w:noProof/>
        </w:rPr>
        <w:tab/>
        <w:t>AccessUnit new_au = au</w:t>
      </w:r>
    </w:p>
    <w:p w14:paraId="0C309ACE" w14:textId="741B423A" w:rsidR="00FB3F9F" w:rsidRPr="000A2F18" w:rsidRDefault="00FB3F9F" w:rsidP="00F27E41">
      <w:pPr>
        <w:pStyle w:val="Code"/>
        <w:rPr>
          <w:noProof/>
        </w:rPr>
      </w:pPr>
      <w:r w:rsidRPr="007A771B">
        <w:rPr>
          <w:noProof/>
        </w:rPr>
        <w:tab/>
      </w:r>
      <w:r w:rsidRPr="007A771B">
        <w:rPr>
          <w:noProof/>
        </w:rPr>
        <w:tab/>
        <w:t xml:space="preserve">set_position(get_object_sample(new_au, </w:t>
      </w:r>
      <w:r w:rsidR="007A771B" w:rsidRPr="007A771B">
        <w:rPr>
          <w:noProof/>
        </w:rPr>
        <w:t>object_id_1</w:t>
      </w:r>
      <w:r w:rsidRPr="007A771B">
        <w:rPr>
          <w:noProof/>
        </w:rPr>
        <w:t>),</w:t>
      </w:r>
      <w:r w:rsidR="0085298D">
        <w:rPr>
          <w:noProof/>
        </w:rPr>
        <w:br/>
      </w:r>
      <w:r w:rsidRPr="007A771B">
        <w:rPr>
          <w:noProof/>
        </w:rPr>
        <w:tab/>
      </w:r>
      <w:r w:rsidRPr="007A771B">
        <w:rPr>
          <w:noProof/>
        </w:rPr>
        <w:tab/>
      </w:r>
      <w:r w:rsidRPr="007A771B">
        <w:rPr>
          <w:noProof/>
        </w:rPr>
        <w:tab/>
      </w:r>
      <w:r w:rsidRPr="007A771B">
        <w:rPr>
          <w:noProof/>
        </w:rPr>
        <w:tab/>
        <w:t xml:space="preserve"> right_of(get_object_sample(new_au, </w:t>
      </w:r>
      <w:r w:rsidR="007A771B" w:rsidRPr="007A771B">
        <w:rPr>
          <w:noProof/>
        </w:rPr>
        <w:t>object_id_2</w:t>
      </w:r>
      <w:r w:rsidRPr="007A771B">
        <w:rPr>
          <w:noProof/>
        </w:rPr>
        <w:t>)))</w:t>
      </w:r>
    </w:p>
    <w:p w14:paraId="3FAF7E18" w14:textId="77777777" w:rsidR="00FB3F9F" w:rsidRPr="000A2F18" w:rsidRDefault="00FB3F9F" w:rsidP="00F27E41">
      <w:pPr>
        <w:pStyle w:val="Code"/>
        <w:rPr>
          <w:noProof/>
        </w:rPr>
      </w:pPr>
      <w:r w:rsidRPr="000A2F18">
        <w:tab/>
      </w:r>
      <w:r w:rsidRPr="000A2F18">
        <w:tab/>
      </w:r>
      <w:r w:rsidRPr="000A2F18">
        <w:rPr>
          <w:noProof/>
        </w:rPr>
        <w:t>new_stream &lt;&lt; new_au</w:t>
      </w:r>
    </w:p>
    <w:p w14:paraId="4A852D78" w14:textId="77777777" w:rsidR="00FB3F9F" w:rsidRPr="000A2F18" w:rsidRDefault="00FB3F9F" w:rsidP="00F27E41">
      <w:pPr>
        <w:pStyle w:val="Code"/>
        <w:rPr>
          <w:noProof/>
        </w:rPr>
      </w:pPr>
      <w:r w:rsidRPr="000A2F18">
        <w:rPr>
          <w:noProof/>
        </w:rPr>
        <w:tab/>
        <w:t>}</w:t>
      </w:r>
    </w:p>
    <w:p w14:paraId="722E2AC2" w14:textId="77777777" w:rsidR="00FB3F9F" w:rsidRPr="000A2F18" w:rsidRDefault="00FB3F9F" w:rsidP="00F27E41">
      <w:pPr>
        <w:pStyle w:val="Code"/>
        <w:rPr>
          <w:noProof/>
        </w:rPr>
      </w:pPr>
    </w:p>
    <w:p w14:paraId="702B5055" w14:textId="77777777" w:rsidR="00FB3F9F" w:rsidRPr="000A2F18" w:rsidRDefault="00FB3F9F" w:rsidP="00F27E41">
      <w:pPr>
        <w:pStyle w:val="Code"/>
        <w:rPr>
          <w:noProof/>
        </w:rPr>
      </w:pPr>
      <w:r w:rsidRPr="000A2F18">
        <w:rPr>
          <w:noProof/>
        </w:rPr>
        <w:tab/>
        <w:t>return new_stream</w:t>
      </w:r>
    </w:p>
    <w:p w14:paraId="48B5B075" w14:textId="77777777" w:rsidR="00FB3F9F" w:rsidRPr="000A2F18" w:rsidRDefault="00FB3F9F" w:rsidP="00F27E41">
      <w:pPr>
        <w:pStyle w:val="Code"/>
        <w:rPr>
          <w:noProof/>
        </w:rPr>
      </w:pPr>
      <w:r w:rsidRPr="000A2F18">
        <w:rPr>
          <w:noProof/>
        </w:rPr>
        <w:t>}</w:t>
      </w:r>
    </w:p>
    <w:p w14:paraId="7D3F61C6" w14:textId="77777777" w:rsidR="00FB3F9F" w:rsidRPr="000A2F18" w:rsidRDefault="00FB3F9F" w:rsidP="00FB3F9F">
      <w:pPr>
        <w:rPr>
          <w:rFonts w:ascii="Courier New" w:hAnsi="Courier New" w:cs="Courier New"/>
          <w:sz w:val="20"/>
          <w:szCs w:val="20"/>
        </w:rPr>
      </w:pPr>
    </w:p>
    <w:p w14:paraId="0396F101" w14:textId="7FC21E49" w:rsidR="00FB3F9F" w:rsidRPr="000A2F18" w:rsidRDefault="00753936" w:rsidP="00F27E41">
      <w:pPr>
        <w:pStyle w:val="Note"/>
      </w:pPr>
      <w:r w:rsidRPr="000A2F18">
        <w:t>NOTE</w:t>
      </w:r>
      <w:r w:rsidRPr="000A2F18">
        <w:tab/>
      </w:r>
      <w:r w:rsidR="00FB3F9F" w:rsidRPr="000A2F18">
        <w:t>Appending is the operation of positioning video object 1 right of video object 0 with the top boundaries of video object 0 and video object 1 aligned.</w:t>
      </w:r>
    </w:p>
    <w:p w14:paraId="50A86172" w14:textId="0E8BD8FA" w:rsidR="00FB3F9F" w:rsidRPr="000A2F18" w:rsidRDefault="000A5446" w:rsidP="000A5446">
      <w:pPr>
        <w:pStyle w:val="Note"/>
      </w:pPr>
      <w:r>
        <w:t>NOTE</w:t>
      </w:r>
      <w:r>
        <w:tab/>
        <w:t xml:space="preserve">The functions </w:t>
      </w:r>
      <w:proofErr w:type="spellStart"/>
      <w:r>
        <w:t>get_object</w:t>
      </w:r>
      <w:proofErr w:type="spellEnd"/>
      <w:r>
        <w:t xml:space="preserve">, </w:t>
      </w:r>
      <w:proofErr w:type="spellStart"/>
      <w:r>
        <w:t>right_of</w:t>
      </w:r>
      <w:proofErr w:type="spellEnd"/>
      <w:r>
        <w:t xml:space="preserve">, </w:t>
      </w:r>
      <w:proofErr w:type="spellStart"/>
      <w:r>
        <w:t>set_position</w:t>
      </w:r>
      <w:proofErr w:type="spellEnd"/>
      <w:r>
        <w:t xml:space="preserve"> and </w:t>
      </w:r>
      <w:proofErr w:type="spellStart"/>
      <w:r>
        <w:t>get_object_sample</w:t>
      </w:r>
      <w:proofErr w:type="spellEnd"/>
      <w:r>
        <w:t xml:space="preserve"> are defined for each video codec binding.</w:t>
      </w:r>
    </w:p>
    <w:p w14:paraId="66AF2116" w14:textId="77777777" w:rsidR="00FB3F9F" w:rsidRPr="000A2F18" w:rsidRDefault="00FB3F9F" w:rsidP="00FB3F9F">
      <w:pPr>
        <w:keepNext/>
        <w:tabs>
          <w:tab w:val="left" w:pos="880"/>
        </w:tabs>
        <w:suppressAutoHyphens/>
        <w:spacing w:before="60"/>
        <w:jc w:val="left"/>
        <w:outlineLvl w:val="2"/>
        <w:rPr>
          <w:b/>
          <w:lang w:eastAsia="ja-JP"/>
        </w:rPr>
      </w:pPr>
      <w:r w:rsidRPr="000A2F18">
        <w:rPr>
          <w:b/>
          <w:lang w:eastAsia="ja-JP"/>
        </w:rPr>
        <w:lastRenderedPageBreak/>
        <w:t>7.1.4 Stacking two video objects</w:t>
      </w:r>
    </w:p>
    <w:p w14:paraId="62E7A688" w14:textId="69545697" w:rsidR="00A72599" w:rsidRDefault="00A72599" w:rsidP="00A72599">
      <w:ins w:id="109" w:author="Youngkwon Lim" w:date="2020-06-23T23:34:00Z">
        <w:r w:rsidRPr="00AA68AA">
          <w:t>This fu</w:t>
        </w:r>
        <w:r>
          <w:t xml:space="preserve">nction </w:t>
        </w:r>
      </w:ins>
      <w:r>
        <w:t>positions a first video object on top of a second video object in the decoding pictures of the elementary streaming that contains those two video objects. The resulting elementary stream is an elementary containing at least the first and second video objects positioned as top-and-bottom neighbours.</w:t>
      </w:r>
    </w:p>
    <w:p w14:paraId="702EEDCA" w14:textId="7AC8FC12" w:rsidR="00A72599" w:rsidRPr="000A2F18" w:rsidRDefault="00A72599" w:rsidP="00A72599">
      <w:pPr>
        <w:rPr>
          <w:lang w:eastAsia="ja-JP"/>
        </w:rPr>
      </w:pPr>
      <w:r w:rsidRPr="000A2F18">
        <w:rPr>
          <w:lang w:eastAsia="ja-JP"/>
        </w:rPr>
        <w:t xml:space="preserve">Function: </w:t>
      </w:r>
      <w:r w:rsidRPr="000A2F18">
        <w:rPr>
          <w:lang w:eastAsia="ja-JP"/>
        </w:rPr>
        <w:tab/>
        <w:t>Stacking</w:t>
      </w:r>
    </w:p>
    <w:p w14:paraId="54DE534F" w14:textId="546B12FE" w:rsidR="00A72599" w:rsidRDefault="00A72599" w:rsidP="00FB3F9F">
      <w:r w:rsidRPr="000A2F18">
        <w:rPr>
          <w:lang w:eastAsia="ja-JP"/>
        </w:rPr>
        <w:t>Definition:</w:t>
      </w:r>
      <w:r w:rsidRPr="000A2F18">
        <w:rPr>
          <w:lang w:eastAsia="ja-JP"/>
        </w:rPr>
        <w:tab/>
      </w:r>
      <m:oMath>
        <m:r>
          <w:rPr>
            <w:rFonts w:ascii="Cambria Math" w:hAnsi="Cambria Math"/>
          </w:rPr>
          <m:t>f: ES→ES</m:t>
        </m:r>
      </m:oMath>
    </w:p>
    <w:p w14:paraId="67953E8D" w14:textId="1A51F2DA" w:rsidR="00FB3F9F" w:rsidRPr="000A2F18" w:rsidRDefault="00FB3F9F" w:rsidP="00FB3F9F">
      <w:pPr>
        <w:rPr>
          <w:lang w:eastAsia="ja-JP"/>
        </w:rPr>
      </w:pPr>
      <w:r w:rsidRPr="000A2F18">
        <w:rPr>
          <w:lang w:eastAsia="ja-JP"/>
        </w:rPr>
        <w:t xml:space="preserve">Input: </w:t>
      </w:r>
      <w:r w:rsidRPr="000A2F18">
        <w:rPr>
          <w:lang w:eastAsia="ja-JP"/>
        </w:rPr>
        <w:tab/>
      </w:r>
      <w:r w:rsidRPr="000A2F18">
        <w:rPr>
          <w:lang w:eastAsia="ja-JP"/>
        </w:rPr>
        <w:tab/>
        <w:t>1 elementary stream with at least two video objects</w:t>
      </w:r>
    </w:p>
    <w:p w14:paraId="638DA733" w14:textId="2A5532D0" w:rsidR="00FB3F9F" w:rsidRPr="000A2F18" w:rsidRDefault="00FB3F9F" w:rsidP="00FB3F9F">
      <w:pPr>
        <w:rPr>
          <w:lang w:eastAsia="ja-JP"/>
        </w:rPr>
      </w:pPr>
      <w:r w:rsidRPr="000A2F18">
        <w:rPr>
          <w:lang w:eastAsia="ja-JP"/>
        </w:rPr>
        <w:t xml:space="preserve">Output: </w:t>
      </w:r>
      <w:r w:rsidRPr="000A2F18">
        <w:rPr>
          <w:lang w:eastAsia="ja-JP"/>
        </w:rPr>
        <w:tab/>
        <w:t xml:space="preserve">1 elementary stream with two video objects which are top and bottom spatial </w:t>
      </w:r>
      <w:r w:rsidR="000A5446" w:rsidRPr="000A2F18">
        <w:rPr>
          <w:lang w:eastAsia="ja-JP"/>
        </w:rPr>
        <w:t>neighbours</w:t>
      </w:r>
      <w:r w:rsidRPr="000A2F18">
        <w:rPr>
          <w:lang w:eastAsia="ja-JP"/>
        </w:rPr>
        <w:t xml:space="preserve"> </w:t>
      </w:r>
    </w:p>
    <w:p w14:paraId="03B0B820" w14:textId="77777777" w:rsidR="00FB3F9F" w:rsidRPr="000A2F18" w:rsidRDefault="00FB3F9F" w:rsidP="00FB3F9F"/>
    <w:p w14:paraId="2D945395" w14:textId="23A38E4A" w:rsidR="00FB3F9F" w:rsidRPr="000A2F18" w:rsidRDefault="00FB3F9F" w:rsidP="00F27E41">
      <w:pPr>
        <w:pStyle w:val="Code"/>
        <w:rPr>
          <w:noProof/>
        </w:rPr>
      </w:pPr>
      <w:r w:rsidRPr="000A2F18">
        <w:rPr>
          <w:noProof/>
        </w:rPr>
        <w:t xml:space="preserve">ElementaryStream output_stream </w:t>
      </w:r>
      <w:r w:rsidR="000A5446">
        <w:rPr>
          <w:noProof/>
        </w:rPr>
        <w:t>stacking</w:t>
      </w:r>
      <w:r w:rsidRPr="000A2F18">
        <w:rPr>
          <w:noProof/>
        </w:rPr>
        <w:t>(</w:t>
      </w:r>
    </w:p>
    <w:p w14:paraId="2E573832" w14:textId="6FB7E639" w:rsidR="00FB3F9F" w:rsidRPr="007A771B" w:rsidRDefault="00FB3F9F" w:rsidP="007A771B">
      <w:pPr>
        <w:pStyle w:val="Code"/>
        <w:rPr>
          <w:noProof/>
        </w:rPr>
      </w:pPr>
      <w:r w:rsidRPr="000A2F18">
        <w:rPr>
          <w:noProof/>
        </w:rPr>
        <w:tab/>
      </w:r>
      <w:r w:rsidRPr="007A771B">
        <w:rPr>
          <w:noProof/>
        </w:rPr>
        <w:t>ElementaryStream input_stream</w:t>
      </w:r>
      <w:r w:rsidR="007A771B" w:rsidRPr="007A771B">
        <w:rPr>
          <w:noProof/>
        </w:rPr>
        <w:br/>
      </w:r>
      <w:r w:rsidR="007A771B" w:rsidRPr="007A771B">
        <w:rPr>
          <w:noProof/>
        </w:rPr>
        <w:tab/>
        <w:t>ObjectIdentifier object_id_1,</w:t>
      </w:r>
      <w:r w:rsidR="007A771B" w:rsidRPr="007A771B">
        <w:rPr>
          <w:noProof/>
        </w:rPr>
        <w:br/>
      </w:r>
      <w:r w:rsidR="007A771B" w:rsidRPr="007A771B">
        <w:rPr>
          <w:noProof/>
        </w:rPr>
        <w:tab/>
        <w:t>ObjectIdentifier object_id_2</w:t>
      </w:r>
      <w:r w:rsidRPr="007A771B">
        <w:rPr>
          <w:noProof/>
        </w:rPr>
        <w:t>) {</w:t>
      </w:r>
    </w:p>
    <w:p w14:paraId="6313B16D" w14:textId="77777777" w:rsidR="00FB3F9F" w:rsidRPr="007A771B" w:rsidRDefault="00FB3F9F" w:rsidP="00F27E41">
      <w:pPr>
        <w:pStyle w:val="Code"/>
        <w:rPr>
          <w:noProof/>
        </w:rPr>
      </w:pPr>
    </w:p>
    <w:p w14:paraId="058A8595" w14:textId="77777777" w:rsidR="00FB3F9F" w:rsidRPr="007A771B" w:rsidRDefault="00FB3F9F" w:rsidP="00F27E41">
      <w:pPr>
        <w:pStyle w:val="Code"/>
        <w:rPr>
          <w:noProof/>
        </w:rPr>
      </w:pPr>
      <w:r w:rsidRPr="007A771B">
        <w:rPr>
          <w:noProof/>
        </w:rPr>
        <w:tab/>
        <w:t>ElementaryStream new_stream</w:t>
      </w:r>
    </w:p>
    <w:p w14:paraId="2E335695" w14:textId="77777777" w:rsidR="00FB3F9F" w:rsidRPr="007A771B" w:rsidRDefault="00FB3F9F" w:rsidP="00F27E41">
      <w:pPr>
        <w:pStyle w:val="Code"/>
        <w:rPr>
          <w:noProof/>
        </w:rPr>
      </w:pPr>
    </w:p>
    <w:p w14:paraId="028D677A" w14:textId="77777777" w:rsidR="00FB3F9F" w:rsidRPr="007A771B" w:rsidRDefault="00FB3F9F" w:rsidP="00F27E41">
      <w:pPr>
        <w:pStyle w:val="Code"/>
        <w:rPr>
          <w:noProof/>
        </w:rPr>
      </w:pPr>
      <w:r w:rsidRPr="007A771B">
        <w:rPr>
          <w:noProof/>
        </w:rPr>
        <w:tab/>
        <w:t>for(au = begin(input_stream); au != end(input_stream); ++au) {</w:t>
      </w:r>
    </w:p>
    <w:p w14:paraId="05C76287" w14:textId="77777777" w:rsidR="00FB3F9F" w:rsidRPr="007A771B" w:rsidRDefault="00FB3F9F" w:rsidP="00F27E41">
      <w:pPr>
        <w:pStyle w:val="Code"/>
        <w:rPr>
          <w:noProof/>
        </w:rPr>
      </w:pPr>
      <w:r w:rsidRPr="007A771B">
        <w:rPr>
          <w:noProof/>
        </w:rPr>
        <w:tab/>
      </w:r>
      <w:r w:rsidRPr="007A771B">
        <w:rPr>
          <w:noProof/>
        </w:rPr>
        <w:tab/>
        <w:t>AccessUnit new_au = au</w:t>
      </w:r>
    </w:p>
    <w:p w14:paraId="36CF6246" w14:textId="09B3CC6E" w:rsidR="00FB3F9F" w:rsidRPr="000A2F18" w:rsidRDefault="00FB3F9F" w:rsidP="00F27E41">
      <w:pPr>
        <w:pStyle w:val="Code"/>
        <w:rPr>
          <w:noProof/>
        </w:rPr>
      </w:pPr>
      <w:r w:rsidRPr="007A771B">
        <w:rPr>
          <w:noProof/>
        </w:rPr>
        <w:tab/>
      </w:r>
      <w:r w:rsidRPr="007A771B">
        <w:rPr>
          <w:noProof/>
        </w:rPr>
        <w:tab/>
        <w:t xml:space="preserve">set_position(get_object_sample(new_au, </w:t>
      </w:r>
      <w:r w:rsidR="007A771B" w:rsidRPr="007A771B">
        <w:rPr>
          <w:noProof/>
        </w:rPr>
        <w:t>object_id_1</w:t>
      </w:r>
      <w:r w:rsidRPr="007A771B">
        <w:rPr>
          <w:noProof/>
        </w:rPr>
        <w:t>),</w:t>
      </w:r>
      <w:r w:rsidR="0085298D">
        <w:rPr>
          <w:noProof/>
        </w:rPr>
        <w:br/>
      </w:r>
      <w:r w:rsidRPr="007A771B">
        <w:rPr>
          <w:noProof/>
        </w:rPr>
        <w:tab/>
      </w:r>
      <w:r w:rsidRPr="007A771B">
        <w:rPr>
          <w:noProof/>
        </w:rPr>
        <w:tab/>
      </w:r>
      <w:r w:rsidRPr="007A771B">
        <w:rPr>
          <w:noProof/>
        </w:rPr>
        <w:tab/>
      </w:r>
      <w:r w:rsidRPr="007A771B">
        <w:rPr>
          <w:noProof/>
        </w:rPr>
        <w:tab/>
        <w:t xml:space="preserve"> below(get_object_sample(new_au, </w:t>
      </w:r>
      <w:r w:rsidR="007A771B" w:rsidRPr="007A771B">
        <w:rPr>
          <w:noProof/>
        </w:rPr>
        <w:t>object_id_2</w:t>
      </w:r>
      <w:r w:rsidRPr="007A771B">
        <w:rPr>
          <w:noProof/>
        </w:rPr>
        <w:t>)))</w:t>
      </w:r>
    </w:p>
    <w:p w14:paraId="4CF9DE50" w14:textId="77777777" w:rsidR="00FB3F9F" w:rsidRPr="000A2F18" w:rsidRDefault="00FB3F9F" w:rsidP="00F27E41">
      <w:pPr>
        <w:pStyle w:val="Code"/>
        <w:rPr>
          <w:noProof/>
        </w:rPr>
      </w:pPr>
      <w:r w:rsidRPr="000A2F18">
        <w:tab/>
      </w:r>
      <w:r w:rsidRPr="000A2F18">
        <w:tab/>
      </w:r>
      <w:r w:rsidRPr="000A2F18">
        <w:rPr>
          <w:noProof/>
        </w:rPr>
        <w:t>new_stream &lt;&lt; new_au</w:t>
      </w:r>
    </w:p>
    <w:p w14:paraId="28D27676" w14:textId="77777777" w:rsidR="00FB3F9F" w:rsidRPr="000A2F18" w:rsidRDefault="00FB3F9F" w:rsidP="00F27E41">
      <w:pPr>
        <w:pStyle w:val="Code"/>
        <w:rPr>
          <w:noProof/>
        </w:rPr>
      </w:pPr>
      <w:r w:rsidRPr="000A2F18">
        <w:rPr>
          <w:noProof/>
        </w:rPr>
        <w:tab/>
        <w:t>}</w:t>
      </w:r>
    </w:p>
    <w:p w14:paraId="2D1746B7" w14:textId="77777777" w:rsidR="00FB3F9F" w:rsidRPr="000A2F18" w:rsidRDefault="00FB3F9F" w:rsidP="00F27E41">
      <w:pPr>
        <w:pStyle w:val="Code"/>
        <w:rPr>
          <w:noProof/>
        </w:rPr>
      </w:pPr>
    </w:p>
    <w:p w14:paraId="710096A5" w14:textId="77777777" w:rsidR="00FB3F9F" w:rsidRPr="000A2F18" w:rsidRDefault="00FB3F9F" w:rsidP="00F27E41">
      <w:pPr>
        <w:pStyle w:val="Code"/>
        <w:rPr>
          <w:noProof/>
        </w:rPr>
      </w:pPr>
      <w:r w:rsidRPr="000A2F18">
        <w:rPr>
          <w:noProof/>
        </w:rPr>
        <w:tab/>
        <w:t>return new_stream</w:t>
      </w:r>
    </w:p>
    <w:p w14:paraId="3EA032AD" w14:textId="77777777" w:rsidR="00FB3F9F" w:rsidRPr="000A2F18" w:rsidRDefault="00FB3F9F" w:rsidP="00F27E41">
      <w:pPr>
        <w:pStyle w:val="Code"/>
        <w:rPr>
          <w:noProof/>
        </w:rPr>
      </w:pPr>
      <w:r w:rsidRPr="000A2F18">
        <w:rPr>
          <w:noProof/>
        </w:rPr>
        <w:t>}</w:t>
      </w:r>
    </w:p>
    <w:p w14:paraId="22C4DEB5" w14:textId="77777777" w:rsidR="00FB3F9F" w:rsidRPr="000A2F18" w:rsidRDefault="00FB3F9F" w:rsidP="00FB3F9F">
      <w:pPr>
        <w:rPr>
          <w:rFonts w:ascii="Courier New" w:hAnsi="Courier New" w:cs="Courier New"/>
          <w:sz w:val="20"/>
          <w:szCs w:val="20"/>
        </w:rPr>
      </w:pPr>
    </w:p>
    <w:p w14:paraId="75A080A5" w14:textId="2909AEF0" w:rsidR="00FB3F9F" w:rsidRDefault="00753936" w:rsidP="00F27E41">
      <w:pPr>
        <w:pStyle w:val="Note"/>
      </w:pPr>
      <w:r w:rsidRPr="000A2F18">
        <w:t>NOTE</w:t>
      </w:r>
      <w:r w:rsidRPr="000A2F18">
        <w:tab/>
      </w:r>
      <w:r w:rsidR="00FB3F9F" w:rsidRPr="000A2F18">
        <w:t>Stacking is the operation of positioning video object 1 below video object 0 with the left boundaries of video object 0 and video object 1 aligned.</w:t>
      </w:r>
    </w:p>
    <w:p w14:paraId="38330AE5" w14:textId="64972722" w:rsidR="008D2D4E" w:rsidRPr="000A2F18" w:rsidRDefault="000A5446" w:rsidP="000A5446">
      <w:pPr>
        <w:pStyle w:val="Note"/>
      </w:pPr>
      <w:r>
        <w:t>NOTE</w:t>
      </w:r>
      <w:r>
        <w:tab/>
        <w:t xml:space="preserve">The functions </w:t>
      </w:r>
      <w:proofErr w:type="spellStart"/>
      <w:r>
        <w:t>get_object</w:t>
      </w:r>
      <w:proofErr w:type="spellEnd"/>
      <w:r>
        <w:t xml:space="preserve">, below and </w:t>
      </w:r>
      <w:proofErr w:type="spellStart"/>
      <w:r>
        <w:t>set_position</w:t>
      </w:r>
      <w:proofErr w:type="spellEnd"/>
      <w:r>
        <w:t xml:space="preserve"> and </w:t>
      </w:r>
      <w:proofErr w:type="spellStart"/>
      <w:r>
        <w:t>get_object_sample</w:t>
      </w:r>
      <w:proofErr w:type="spellEnd"/>
      <w:r>
        <w:t xml:space="preserve"> are defined for each video codec binding.</w:t>
      </w:r>
    </w:p>
    <w:p w14:paraId="68413579" w14:textId="2180FF45" w:rsidR="00000045" w:rsidRPr="000A2F18" w:rsidRDefault="00000045" w:rsidP="00000045">
      <w:pPr>
        <w:pStyle w:val="Heading2"/>
      </w:pPr>
      <w:bookmarkStart w:id="110" w:name="_Toc45461629"/>
      <w:r w:rsidRPr="000A2F18">
        <w:t xml:space="preserve">Instantiation for </w:t>
      </w:r>
      <w:r w:rsidR="00626B5C" w:rsidRPr="000A2F18">
        <w:t xml:space="preserve">ISO/IEC 23090-2 </w:t>
      </w:r>
      <w:r w:rsidRPr="000A2F18">
        <w:t>V</w:t>
      </w:r>
      <w:r w:rsidR="00626B5C" w:rsidRPr="000A2F18">
        <w:t xml:space="preserve">ersatile </w:t>
      </w:r>
      <w:r w:rsidRPr="000A2F18">
        <w:t>V</w:t>
      </w:r>
      <w:r w:rsidR="00626B5C" w:rsidRPr="000A2F18">
        <w:t xml:space="preserve">ideo </w:t>
      </w:r>
      <w:r w:rsidRPr="000A2F18">
        <w:t>C</w:t>
      </w:r>
      <w:r w:rsidR="00626B5C" w:rsidRPr="000A2F18">
        <w:t>odec</w:t>
      </w:r>
      <w:bookmarkEnd w:id="110"/>
    </w:p>
    <w:p w14:paraId="4F7BC9C5" w14:textId="2FC7E4D9" w:rsidR="00C77AAC" w:rsidRPr="000A2F18" w:rsidRDefault="00C77AAC">
      <w:pPr>
        <w:pStyle w:val="Heading3"/>
      </w:pPr>
      <w:bookmarkStart w:id="111" w:name="_Toc45461630"/>
      <w:r w:rsidRPr="000A2F18">
        <w:t>General</w:t>
      </w:r>
      <w:bookmarkEnd w:id="111"/>
    </w:p>
    <w:p w14:paraId="10C7A8E8" w14:textId="6807373C" w:rsidR="00A81564" w:rsidRPr="000A2F18" w:rsidRDefault="00A81564" w:rsidP="00A81564">
      <w:r w:rsidRPr="000A2F18">
        <w:rPr>
          <w:lang w:eastAsia="ja-JP"/>
        </w:rPr>
        <w:t xml:space="preserve">The </w:t>
      </w:r>
      <w:r w:rsidRPr="000A2F18">
        <w:t>Versatile Video Coding (VVC) is published under ISO/IEC 23090 part 3.</w:t>
      </w:r>
    </w:p>
    <w:p w14:paraId="5AF87D21" w14:textId="26F365F8" w:rsidR="00C77AAC" w:rsidRPr="000A2F18" w:rsidRDefault="00C77AAC" w:rsidP="00C77AAC">
      <w:r w:rsidRPr="000A2F18">
        <w:rPr>
          <w:lang w:eastAsia="ja-JP"/>
        </w:rPr>
        <w:fldChar w:fldCharType="begin"/>
      </w:r>
      <w:r w:rsidRPr="000A2F18">
        <w:rPr>
          <w:lang w:eastAsia="ja-JP"/>
        </w:rPr>
        <w:instrText xml:space="preserve"> REF _Ref29582726 \h  \* MERGEFORMAT </w:instrText>
      </w:r>
      <w:r w:rsidRPr="000A2F18">
        <w:rPr>
          <w:lang w:eastAsia="ja-JP"/>
        </w:rPr>
      </w:r>
      <w:r w:rsidRPr="000A2F18">
        <w:rPr>
          <w:lang w:eastAsia="ja-JP"/>
        </w:rPr>
        <w:fldChar w:fldCharType="separate"/>
      </w:r>
      <w:r w:rsidR="00836496" w:rsidRPr="000A2F18">
        <w:rPr>
          <w:lang w:eastAsia="ja-JP"/>
        </w:rPr>
        <w:t>Table 1</w:t>
      </w:r>
      <w:r w:rsidRPr="000A2F18">
        <w:rPr>
          <w:lang w:eastAsia="ja-JP"/>
        </w:rPr>
        <w:fldChar w:fldCharType="end"/>
      </w:r>
      <w:r w:rsidRPr="000A2F18">
        <w:rPr>
          <w:lang w:eastAsia="ja-JP"/>
        </w:rPr>
        <w:t xml:space="preserve"> provides the bindings of a concept of this document with </w:t>
      </w:r>
      <w:r w:rsidR="00A81564" w:rsidRPr="000A2F18">
        <w:rPr>
          <w:lang w:eastAsia="ja-JP"/>
        </w:rPr>
        <w:t>a concept</w:t>
      </w:r>
      <w:r w:rsidRPr="000A2F18">
        <w:rPr>
          <w:lang w:eastAsia="ja-JP"/>
        </w:rPr>
        <w:t xml:space="preserve"> </w:t>
      </w:r>
      <w:r w:rsidR="003A367F" w:rsidRPr="000A2F18">
        <w:rPr>
          <w:lang w:eastAsia="ja-JP"/>
        </w:rPr>
        <w:t>specified in</w:t>
      </w:r>
      <w:r w:rsidR="00A81564" w:rsidRPr="000A2F18">
        <w:rPr>
          <w:lang w:eastAsia="ja-JP"/>
        </w:rPr>
        <w:t xml:space="preserve"> the</w:t>
      </w:r>
      <w:r w:rsidRPr="000A2F18">
        <w:rPr>
          <w:lang w:eastAsia="ja-JP"/>
        </w:rPr>
        <w:t xml:space="preserve"> VVC specification. </w:t>
      </w:r>
    </w:p>
    <w:p w14:paraId="09E550C7" w14:textId="6CC380FF" w:rsidR="00C77AAC" w:rsidRPr="000A2F18" w:rsidRDefault="00C77AAC" w:rsidP="00C77AAC">
      <w:pPr>
        <w:pStyle w:val="Caption"/>
        <w:keepNext/>
        <w:jc w:val="center"/>
      </w:pPr>
      <w:bookmarkStart w:id="112" w:name="_Ref29582726"/>
      <w:r w:rsidRPr="000A2F18">
        <w:t xml:space="preserve">Table </w:t>
      </w:r>
      <w:r w:rsidRPr="000A2F18">
        <w:fldChar w:fldCharType="begin"/>
      </w:r>
      <w:r w:rsidRPr="000A2F18">
        <w:instrText xml:space="preserve"> SEQ Table \* ARABIC </w:instrText>
      </w:r>
      <w:r w:rsidRPr="000A2F18">
        <w:fldChar w:fldCharType="separate"/>
      </w:r>
      <w:r w:rsidR="00836496" w:rsidRPr="000A2F18">
        <w:rPr>
          <w:noProof/>
        </w:rPr>
        <w:t>1</w:t>
      </w:r>
      <w:r w:rsidRPr="000A2F18">
        <w:fldChar w:fldCharType="end"/>
      </w:r>
      <w:bookmarkEnd w:id="112"/>
      <w:r w:rsidRPr="000A2F18">
        <w:t xml:space="preserve"> - Correspondence between concepts and VVC concrete entities</w:t>
      </w:r>
    </w:p>
    <w:tbl>
      <w:tblPr>
        <w:tblStyle w:val="TableGrid"/>
        <w:tblW w:w="0" w:type="auto"/>
        <w:tblLook w:val="04A0" w:firstRow="1" w:lastRow="0" w:firstColumn="1" w:lastColumn="0" w:noHBand="0" w:noVBand="1"/>
      </w:tblPr>
      <w:tblGrid>
        <w:gridCol w:w="4672"/>
        <w:gridCol w:w="4673"/>
      </w:tblGrid>
      <w:tr w:rsidR="00C77AAC" w:rsidRPr="000A2F18"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0A2F18" w:rsidRDefault="00C77AAC" w:rsidP="00F27E41">
            <w:pPr>
              <w:pStyle w:val="Cell"/>
            </w:pPr>
            <w:r w:rsidRPr="000A2F18">
              <w:t>Concept</w:t>
            </w:r>
          </w:p>
        </w:tc>
        <w:tc>
          <w:tcPr>
            <w:tcW w:w="4673" w:type="dxa"/>
            <w:tcBorders>
              <w:top w:val="single" w:sz="12" w:space="0" w:color="auto"/>
              <w:bottom w:val="single" w:sz="12" w:space="0" w:color="auto"/>
              <w:right w:val="single" w:sz="12" w:space="0" w:color="auto"/>
            </w:tcBorders>
          </w:tcPr>
          <w:p w14:paraId="0D8FD48C" w14:textId="763E131E" w:rsidR="00C77AAC" w:rsidRPr="000A2F18" w:rsidRDefault="00C77AAC" w:rsidP="00F27E41">
            <w:pPr>
              <w:pStyle w:val="Cell"/>
            </w:pPr>
            <w:r w:rsidRPr="000A2F18">
              <w:t xml:space="preserve">VVC </w:t>
            </w:r>
            <w:r w:rsidR="00DF2FBE" w:rsidRPr="000A2F18">
              <w:t>concept</w:t>
            </w:r>
            <w:r w:rsidR="00B62127" w:rsidRPr="000A2F18">
              <w:t xml:space="preserve"> (reference)</w:t>
            </w:r>
          </w:p>
        </w:tc>
      </w:tr>
      <w:tr w:rsidR="00C77AAC" w:rsidRPr="000A2F18" w14:paraId="15816AA4" w14:textId="77777777" w:rsidTr="00F27E41">
        <w:tc>
          <w:tcPr>
            <w:tcW w:w="4672" w:type="dxa"/>
            <w:tcBorders>
              <w:top w:val="single" w:sz="12" w:space="0" w:color="auto"/>
              <w:left w:val="single" w:sz="12" w:space="0" w:color="auto"/>
            </w:tcBorders>
          </w:tcPr>
          <w:p w14:paraId="798F8868" w14:textId="77777777" w:rsidR="00C77AAC" w:rsidRPr="000A2F18" w:rsidRDefault="00C77AAC" w:rsidP="00F27E41">
            <w:pPr>
              <w:pStyle w:val="Cell"/>
            </w:pPr>
            <w:proofErr w:type="spellStart"/>
            <w:r w:rsidRPr="000A2F18">
              <w:t>ElementaryStream</w:t>
            </w:r>
            <w:proofErr w:type="spellEnd"/>
          </w:p>
        </w:tc>
        <w:tc>
          <w:tcPr>
            <w:tcW w:w="4673" w:type="dxa"/>
            <w:tcBorders>
              <w:top w:val="single" w:sz="12" w:space="0" w:color="auto"/>
              <w:right w:val="single" w:sz="12" w:space="0" w:color="auto"/>
            </w:tcBorders>
          </w:tcPr>
          <w:p w14:paraId="12710960" w14:textId="77777777" w:rsidR="00C77AAC" w:rsidRPr="000A2F18" w:rsidRDefault="00C77AAC" w:rsidP="00F27E41">
            <w:pPr>
              <w:pStyle w:val="Cell"/>
            </w:pPr>
            <w:r w:rsidRPr="000A2F18">
              <w:t>bitstream (3.15)</w:t>
            </w:r>
          </w:p>
        </w:tc>
      </w:tr>
      <w:tr w:rsidR="00C77AAC" w:rsidRPr="000A2F18" w14:paraId="75103DB8" w14:textId="77777777" w:rsidTr="00F27E41">
        <w:tc>
          <w:tcPr>
            <w:tcW w:w="4672" w:type="dxa"/>
            <w:tcBorders>
              <w:left w:val="single" w:sz="12" w:space="0" w:color="auto"/>
            </w:tcBorders>
          </w:tcPr>
          <w:p w14:paraId="20E4C2FD" w14:textId="77777777" w:rsidR="00C77AAC" w:rsidRPr="000A2F18" w:rsidRDefault="00C77AAC" w:rsidP="00F27E41">
            <w:pPr>
              <w:pStyle w:val="Cell"/>
            </w:pPr>
            <w:proofErr w:type="spellStart"/>
            <w:r w:rsidRPr="000A2F18">
              <w:t>AccessUnit</w:t>
            </w:r>
            <w:proofErr w:type="spellEnd"/>
          </w:p>
        </w:tc>
        <w:tc>
          <w:tcPr>
            <w:tcW w:w="4673" w:type="dxa"/>
            <w:tcBorders>
              <w:right w:val="single" w:sz="12" w:space="0" w:color="auto"/>
            </w:tcBorders>
          </w:tcPr>
          <w:p w14:paraId="03191A3D" w14:textId="77777777" w:rsidR="00C77AAC" w:rsidRPr="000A2F18" w:rsidRDefault="00C77AAC" w:rsidP="00F27E41">
            <w:pPr>
              <w:pStyle w:val="Cell"/>
            </w:pPr>
            <w:r w:rsidRPr="000A2F18">
              <w:t>access unit (3.1)</w:t>
            </w:r>
          </w:p>
        </w:tc>
      </w:tr>
      <w:tr w:rsidR="00C77AAC" w:rsidRPr="000A2F18" w14:paraId="256BABD8" w14:textId="77777777" w:rsidTr="00F27E41">
        <w:tc>
          <w:tcPr>
            <w:tcW w:w="4672" w:type="dxa"/>
            <w:tcBorders>
              <w:left w:val="single" w:sz="12" w:space="0" w:color="auto"/>
            </w:tcBorders>
          </w:tcPr>
          <w:p w14:paraId="0B1CB875" w14:textId="00B682B7" w:rsidR="00C77AAC" w:rsidRPr="000A2F18" w:rsidRDefault="00F947B5" w:rsidP="00F27E41">
            <w:pPr>
              <w:pStyle w:val="Cell"/>
            </w:pPr>
            <w:proofErr w:type="spellStart"/>
            <w:r w:rsidRPr="000A2F18">
              <w:t>Video</w:t>
            </w:r>
            <w:r w:rsidR="00C77AAC" w:rsidRPr="000A2F18">
              <w:t>ObjectIdentifier</w:t>
            </w:r>
            <w:proofErr w:type="spellEnd"/>
          </w:p>
        </w:tc>
        <w:tc>
          <w:tcPr>
            <w:tcW w:w="4673" w:type="dxa"/>
            <w:tcBorders>
              <w:right w:val="single" w:sz="12" w:space="0" w:color="auto"/>
            </w:tcBorders>
          </w:tcPr>
          <w:p w14:paraId="67DD073D" w14:textId="77777777" w:rsidR="00C77AAC" w:rsidRPr="000A2F18" w:rsidRDefault="00C77AAC" w:rsidP="00F27E41">
            <w:pPr>
              <w:pStyle w:val="Cell"/>
            </w:pPr>
            <w:proofErr w:type="spellStart"/>
            <w:r w:rsidRPr="000A2F18">
              <w:t>nuh_layer_id</w:t>
            </w:r>
            <w:proofErr w:type="spellEnd"/>
            <w:r w:rsidRPr="000A2F18">
              <w:t xml:space="preserve"> (7.4.2.2)</w:t>
            </w:r>
          </w:p>
        </w:tc>
      </w:tr>
      <w:tr w:rsidR="00C77AAC" w:rsidRPr="000A2F18" w14:paraId="7CEC96E2" w14:textId="77777777" w:rsidTr="00F27E41">
        <w:tc>
          <w:tcPr>
            <w:tcW w:w="4672" w:type="dxa"/>
            <w:tcBorders>
              <w:left w:val="single" w:sz="12" w:space="0" w:color="auto"/>
              <w:bottom w:val="single" w:sz="12" w:space="0" w:color="auto"/>
            </w:tcBorders>
          </w:tcPr>
          <w:p w14:paraId="2EAC3A89" w14:textId="05D20D5F" w:rsidR="00C77AAC" w:rsidRPr="000A2F18" w:rsidRDefault="00F947B5" w:rsidP="00F27E41">
            <w:pPr>
              <w:pStyle w:val="Cell"/>
            </w:pPr>
            <w:proofErr w:type="spellStart"/>
            <w:r w:rsidRPr="000A2F18">
              <w:t>Video</w:t>
            </w:r>
            <w:r w:rsidR="00C77AAC" w:rsidRPr="000A2F18">
              <w:t>ObjectSample</w:t>
            </w:r>
            <w:proofErr w:type="spellEnd"/>
          </w:p>
        </w:tc>
        <w:tc>
          <w:tcPr>
            <w:tcW w:w="4673" w:type="dxa"/>
            <w:tcBorders>
              <w:bottom w:val="single" w:sz="12" w:space="0" w:color="auto"/>
              <w:right w:val="single" w:sz="12" w:space="0" w:color="auto"/>
            </w:tcBorders>
          </w:tcPr>
          <w:p w14:paraId="204E7509" w14:textId="77777777" w:rsidR="00C77AAC" w:rsidRPr="000A2F18" w:rsidRDefault="00C77AAC" w:rsidP="00F27E41">
            <w:pPr>
              <w:pStyle w:val="Cell"/>
            </w:pPr>
            <w:r w:rsidRPr="000A2F18">
              <w:t>picture unit (3.19)</w:t>
            </w:r>
          </w:p>
        </w:tc>
      </w:tr>
    </w:tbl>
    <w:p w14:paraId="1B655A49" w14:textId="77777777" w:rsidR="00C77AAC" w:rsidRPr="000A2F18" w:rsidRDefault="00C77AAC" w:rsidP="00C77AAC"/>
    <w:p w14:paraId="1A455181" w14:textId="5971D746" w:rsidR="00C77AAC" w:rsidRPr="000A2F18" w:rsidRDefault="00C77AAC" w:rsidP="00C77AAC">
      <w:pPr>
        <w:keepNext/>
        <w:tabs>
          <w:tab w:val="left" w:pos="880"/>
        </w:tabs>
        <w:suppressAutoHyphens/>
        <w:spacing w:before="60"/>
        <w:jc w:val="left"/>
        <w:outlineLvl w:val="2"/>
        <w:rPr>
          <w:b/>
          <w:lang w:eastAsia="ja-JP"/>
        </w:rPr>
      </w:pPr>
      <w:r w:rsidRPr="000A2F18">
        <w:rPr>
          <w:b/>
          <w:lang w:eastAsia="ja-JP"/>
        </w:rPr>
        <w:t>7.2.2 Elementary stream constraints</w:t>
      </w:r>
    </w:p>
    <w:p w14:paraId="70547111" w14:textId="77777777" w:rsidR="00C77AAC" w:rsidRPr="000A2F18" w:rsidRDefault="00C77AAC" w:rsidP="00C77AAC">
      <w:pPr>
        <w:rPr>
          <w:lang w:eastAsia="ja-JP"/>
        </w:rPr>
      </w:pPr>
      <w:r w:rsidRPr="000A2F18">
        <w:rPr>
          <w:highlight w:val="yellow"/>
          <w:lang w:eastAsia="ja-JP"/>
        </w:rPr>
        <w:t>[Editor's note] To be added.</w:t>
      </w:r>
    </w:p>
    <w:p w14:paraId="5C93DFE0" w14:textId="147E5D35" w:rsidR="00000045" w:rsidRPr="000A2F18" w:rsidRDefault="00000045">
      <w:pPr>
        <w:pStyle w:val="Heading2"/>
      </w:pPr>
      <w:bookmarkStart w:id="113" w:name="_Toc30062039"/>
      <w:bookmarkStart w:id="114" w:name="_Toc30062040"/>
      <w:bookmarkStart w:id="115" w:name="_Toc30062041"/>
      <w:bookmarkStart w:id="116" w:name="_Toc30062042"/>
      <w:bookmarkStart w:id="117" w:name="_Toc30062043"/>
      <w:bookmarkStart w:id="118" w:name="_Toc30062044"/>
      <w:bookmarkStart w:id="119" w:name="_Toc30062045"/>
      <w:bookmarkStart w:id="120" w:name="_Toc30062046"/>
      <w:bookmarkStart w:id="121" w:name="_Toc30062106"/>
      <w:bookmarkStart w:id="122" w:name="_Toc30062107"/>
      <w:bookmarkStart w:id="123" w:name="_Toc30062108"/>
      <w:bookmarkStart w:id="124" w:name="_Toc30062109"/>
      <w:bookmarkStart w:id="125" w:name="_Toc30062110"/>
      <w:bookmarkStart w:id="126" w:name="_Toc30062111"/>
      <w:bookmarkStart w:id="127" w:name="_Toc30062112"/>
      <w:bookmarkStart w:id="128" w:name="_Toc45461631"/>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0A2F18">
        <w:t>Instantiation for HEVC</w:t>
      </w:r>
      <w:bookmarkEnd w:id="128"/>
    </w:p>
    <w:p w14:paraId="465676D0" w14:textId="2ED7050E" w:rsidR="004E4729" w:rsidRPr="000A2F18" w:rsidRDefault="004E4729" w:rsidP="004E4729">
      <w:pPr>
        <w:pStyle w:val="Heading3"/>
      </w:pPr>
      <w:bookmarkStart w:id="129" w:name="_Toc45461632"/>
      <w:r w:rsidRPr="000A2F18">
        <w:t>General</w:t>
      </w:r>
      <w:bookmarkEnd w:id="129"/>
    </w:p>
    <w:p w14:paraId="633FE41F" w14:textId="7286C745" w:rsidR="00F947B5" w:rsidRPr="000A2F18" w:rsidRDefault="00F947B5" w:rsidP="00F947B5">
      <w:r w:rsidRPr="000A2F18">
        <w:rPr>
          <w:lang w:eastAsia="ja-JP"/>
        </w:rPr>
        <w:t xml:space="preserve">The </w:t>
      </w:r>
      <w:r w:rsidRPr="000A2F18">
        <w:t>High Efficiency Video Coding (HEVC) is published under ISO/IEC 230</w:t>
      </w:r>
      <w:r w:rsidR="003A367F" w:rsidRPr="000A2F18">
        <w:t>08</w:t>
      </w:r>
      <w:r w:rsidRPr="000A2F18">
        <w:t xml:space="preserve"> part 3.</w:t>
      </w:r>
    </w:p>
    <w:p w14:paraId="7E18E8F1" w14:textId="315C059D" w:rsidR="004E4729" w:rsidRPr="000A2F18" w:rsidRDefault="004E4729" w:rsidP="004E4729">
      <w:r w:rsidRPr="000A2F18">
        <w:rPr>
          <w:lang w:eastAsia="ja-JP"/>
        </w:rPr>
        <w:fldChar w:fldCharType="begin"/>
      </w:r>
      <w:r w:rsidRPr="000A2F18">
        <w:rPr>
          <w:lang w:eastAsia="ja-JP"/>
        </w:rPr>
        <w:instrText xml:space="preserve"> REF _Ref29586337 \h  \* MERGEFORMAT </w:instrText>
      </w:r>
      <w:r w:rsidRPr="000A2F18">
        <w:rPr>
          <w:lang w:eastAsia="ja-JP"/>
        </w:rPr>
      </w:r>
      <w:r w:rsidRPr="000A2F18">
        <w:rPr>
          <w:lang w:eastAsia="ja-JP"/>
        </w:rPr>
        <w:fldChar w:fldCharType="separate"/>
      </w:r>
      <w:r w:rsidRPr="000A2F18">
        <w:rPr>
          <w:lang w:eastAsia="ja-JP"/>
        </w:rPr>
        <w:t>Table 2</w:t>
      </w:r>
      <w:r w:rsidRPr="000A2F18">
        <w:rPr>
          <w:lang w:eastAsia="ja-JP"/>
        </w:rPr>
        <w:fldChar w:fldCharType="end"/>
      </w:r>
      <w:r w:rsidRPr="000A2F18">
        <w:rPr>
          <w:lang w:eastAsia="ja-JP"/>
        </w:rPr>
        <w:t xml:space="preserve"> provides the bindings of a concept of this document with </w:t>
      </w:r>
      <w:r w:rsidR="003A367F" w:rsidRPr="000A2F18">
        <w:rPr>
          <w:lang w:eastAsia="ja-JP"/>
        </w:rPr>
        <w:t>a concept speci</w:t>
      </w:r>
      <w:r w:rsidR="00304C55" w:rsidRPr="000A2F18">
        <w:rPr>
          <w:lang w:eastAsia="ja-JP"/>
        </w:rPr>
        <w:t>fi</w:t>
      </w:r>
      <w:r w:rsidR="003A367F" w:rsidRPr="000A2F18">
        <w:rPr>
          <w:lang w:eastAsia="ja-JP"/>
        </w:rPr>
        <w:t xml:space="preserve">ed in </w:t>
      </w:r>
      <w:r w:rsidRPr="000A2F18">
        <w:rPr>
          <w:lang w:eastAsia="ja-JP"/>
        </w:rPr>
        <w:t xml:space="preserve">the </w:t>
      </w:r>
      <w:r w:rsidR="003A367F" w:rsidRPr="000A2F18">
        <w:rPr>
          <w:lang w:eastAsia="ja-JP"/>
        </w:rPr>
        <w:t xml:space="preserve">HEVC </w:t>
      </w:r>
      <w:r w:rsidRPr="000A2F18">
        <w:rPr>
          <w:lang w:eastAsia="ja-JP"/>
        </w:rPr>
        <w:t xml:space="preserve">specification. </w:t>
      </w:r>
    </w:p>
    <w:p w14:paraId="1CAD6E86" w14:textId="77777777" w:rsidR="004E4729" w:rsidRPr="000A2F18" w:rsidRDefault="004E4729" w:rsidP="004E4729">
      <w:pPr>
        <w:pStyle w:val="Caption"/>
        <w:keepNext/>
        <w:jc w:val="center"/>
      </w:pPr>
      <w:bookmarkStart w:id="130" w:name="_Ref29586337"/>
      <w:r w:rsidRPr="000A2F18">
        <w:t xml:space="preserve">Table </w:t>
      </w:r>
      <w:r w:rsidRPr="000A2F18">
        <w:fldChar w:fldCharType="begin"/>
      </w:r>
      <w:r w:rsidRPr="000A2F18">
        <w:instrText xml:space="preserve"> SEQ Table \* ARABIC </w:instrText>
      </w:r>
      <w:r w:rsidRPr="000A2F18">
        <w:fldChar w:fldCharType="separate"/>
      </w:r>
      <w:r w:rsidRPr="000A2F18">
        <w:rPr>
          <w:noProof/>
        </w:rPr>
        <w:t>2</w:t>
      </w:r>
      <w:r w:rsidRPr="000A2F18">
        <w:fldChar w:fldCharType="end"/>
      </w:r>
      <w:bookmarkEnd w:id="130"/>
      <w:r w:rsidRPr="000A2F18">
        <w:t xml:space="preserve"> - Correspondence between concepts and VVC concrete entities</w:t>
      </w:r>
    </w:p>
    <w:tbl>
      <w:tblPr>
        <w:tblStyle w:val="TableGrid"/>
        <w:tblW w:w="0" w:type="auto"/>
        <w:tblLook w:val="04A0" w:firstRow="1" w:lastRow="0" w:firstColumn="1" w:lastColumn="0" w:noHBand="0" w:noVBand="1"/>
      </w:tblPr>
      <w:tblGrid>
        <w:gridCol w:w="4672"/>
        <w:gridCol w:w="4673"/>
      </w:tblGrid>
      <w:tr w:rsidR="004E4729" w:rsidRPr="000A2F18" w14:paraId="4902A818" w14:textId="77777777" w:rsidTr="00F947B5">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4475BFA7" w14:textId="77777777" w:rsidR="004E4729" w:rsidRPr="000A2F18" w:rsidRDefault="004E4729" w:rsidP="00F27E41">
            <w:pPr>
              <w:pStyle w:val="Cell"/>
              <w:rPr>
                <w:b w:val="0"/>
              </w:rPr>
            </w:pPr>
            <w:r w:rsidRPr="000A2F18">
              <w:t>Concept</w:t>
            </w:r>
          </w:p>
        </w:tc>
        <w:tc>
          <w:tcPr>
            <w:tcW w:w="4673" w:type="dxa"/>
            <w:tcBorders>
              <w:top w:val="single" w:sz="12" w:space="0" w:color="auto"/>
              <w:bottom w:val="single" w:sz="12" w:space="0" w:color="auto"/>
              <w:right w:val="single" w:sz="12" w:space="0" w:color="auto"/>
            </w:tcBorders>
          </w:tcPr>
          <w:p w14:paraId="7446539D" w14:textId="45684DA4" w:rsidR="004E4729" w:rsidRPr="000A2F18" w:rsidRDefault="004E4729" w:rsidP="00F27E41">
            <w:pPr>
              <w:pStyle w:val="Cell"/>
              <w:rPr>
                <w:b w:val="0"/>
              </w:rPr>
            </w:pPr>
            <w:r w:rsidRPr="000A2F18">
              <w:t>HEVC</w:t>
            </w:r>
            <w:r w:rsidR="00F947B5" w:rsidRPr="000A2F18">
              <w:t xml:space="preserve"> concept</w:t>
            </w:r>
            <w:r w:rsidRPr="000A2F18">
              <w:t xml:space="preserve"> </w:t>
            </w:r>
            <w:r w:rsidR="00F947B5" w:rsidRPr="000A2F18">
              <w:t>(reference)</w:t>
            </w:r>
          </w:p>
        </w:tc>
      </w:tr>
      <w:tr w:rsidR="004E4729" w:rsidRPr="000A2F18" w14:paraId="3376040E" w14:textId="77777777" w:rsidTr="00F947B5">
        <w:tc>
          <w:tcPr>
            <w:tcW w:w="4672" w:type="dxa"/>
            <w:tcBorders>
              <w:top w:val="single" w:sz="12" w:space="0" w:color="auto"/>
              <w:left w:val="single" w:sz="12" w:space="0" w:color="auto"/>
            </w:tcBorders>
          </w:tcPr>
          <w:p w14:paraId="05F77684" w14:textId="77777777" w:rsidR="004E4729" w:rsidRPr="000A2F18" w:rsidRDefault="004E4729" w:rsidP="00F27E41">
            <w:pPr>
              <w:pStyle w:val="Cell"/>
            </w:pPr>
            <w:proofErr w:type="spellStart"/>
            <w:r w:rsidRPr="000A2F18">
              <w:t>ElementaryStream</w:t>
            </w:r>
            <w:proofErr w:type="spellEnd"/>
          </w:p>
        </w:tc>
        <w:tc>
          <w:tcPr>
            <w:tcW w:w="4673" w:type="dxa"/>
            <w:tcBorders>
              <w:top w:val="single" w:sz="12" w:space="0" w:color="auto"/>
              <w:right w:val="single" w:sz="12" w:space="0" w:color="auto"/>
            </w:tcBorders>
          </w:tcPr>
          <w:p w14:paraId="018A589C" w14:textId="77777777" w:rsidR="004E4729" w:rsidRPr="000A2F18" w:rsidRDefault="004E4729" w:rsidP="00F27E41">
            <w:pPr>
              <w:pStyle w:val="Cell"/>
            </w:pPr>
            <w:r w:rsidRPr="000A2F18">
              <w:t>bitstream (3.15)</w:t>
            </w:r>
          </w:p>
        </w:tc>
      </w:tr>
      <w:tr w:rsidR="004E4729" w:rsidRPr="000A2F18" w14:paraId="79D28EA0" w14:textId="77777777" w:rsidTr="00F947B5">
        <w:tc>
          <w:tcPr>
            <w:tcW w:w="4672" w:type="dxa"/>
            <w:tcBorders>
              <w:left w:val="single" w:sz="12" w:space="0" w:color="auto"/>
            </w:tcBorders>
          </w:tcPr>
          <w:p w14:paraId="51866D72" w14:textId="77777777" w:rsidR="004E4729" w:rsidRPr="000A2F18" w:rsidRDefault="004E4729" w:rsidP="00F27E41">
            <w:pPr>
              <w:pStyle w:val="Cell"/>
            </w:pPr>
            <w:proofErr w:type="spellStart"/>
            <w:r w:rsidRPr="000A2F18">
              <w:t>AccessUnit</w:t>
            </w:r>
            <w:proofErr w:type="spellEnd"/>
          </w:p>
        </w:tc>
        <w:tc>
          <w:tcPr>
            <w:tcW w:w="4673" w:type="dxa"/>
            <w:tcBorders>
              <w:right w:val="single" w:sz="12" w:space="0" w:color="auto"/>
            </w:tcBorders>
          </w:tcPr>
          <w:p w14:paraId="2D218405" w14:textId="77777777" w:rsidR="004E4729" w:rsidRPr="000A2F18" w:rsidRDefault="004E4729" w:rsidP="00F27E41">
            <w:pPr>
              <w:pStyle w:val="Cell"/>
            </w:pPr>
            <w:r w:rsidRPr="000A2F18">
              <w:t>access unit (3.1)</w:t>
            </w:r>
          </w:p>
        </w:tc>
      </w:tr>
      <w:tr w:rsidR="004E4729" w:rsidRPr="000A2F18" w14:paraId="02503264" w14:textId="77777777" w:rsidTr="00F947B5">
        <w:tc>
          <w:tcPr>
            <w:tcW w:w="4672" w:type="dxa"/>
            <w:tcBorders>
              <w:left w:val="single" w:sz="12" w:space="0" w:color="auto"/>
            </w:tcBorders>
          </w:tcPr>
          <w:p w14:paraId="1DB69606" w14:textId="77777777" w:rsidR="004E4729" w:rsidRPr="000A2F18" w:rsidRDefault="004E4729" w:rsidP="00F27E41">
            <w:pPr>
              <w:pStyle w:val="Cell"/>
            </w:pPr>
            <w:proofErr w:type="spellStart"/>
            <w:r w:rsidRPr="000A2F18">
              <w:t>ObjectIdentifier</w:t>
            </w:r>
            <w:proofErr w:type="spellEnd"/>
          </w:p>
        </w:tc>
        <w:tc>
          <w:tcPr>
            <w:tcW w:w="4673" w:type="dxa"/>
            <w:tcBorders>
              <w:right w:val="single" w:sz="12" w:space="0" w:color="auto"/>
            </w:tcBorders>
          </w:tcPr>
          <w:p w14:paraId="00A62E70" w14:textId="77777777" w:rsidR="004E4729" w:rsidRPr="000A2F18" w:rsidRDefault="004E4729" w:rsidP="00F27E41">
            <w:pPr>
              <w:pStyle w:val="Cell"/>
            </w:pPr>
            <w:r w:rsidRPr="000A2F18">
              <w:t>slice segment address (7.4.7.1)</w:t>
            </w:r>
          </w:p>
        </w:tc>
      </w:tr>
      <w:tr w:rsidR="004E4729" w:rsidRPr="000A2F18" w14:paraId="652B1C36" w14:textId="77777777" w:rsidTr="00F947B5">
        <w:tc>
          <w:tcPr>
            <w:tcW w:w="4672" w:type="dxa"/>
            <w:tcBorders>
              <w:left w:val="single" w:sz="12" w:space="0" w:color="auto"/>
              <w:bottom w:val="single" w:sz="12" w:space="0" w:color="auto"/>
            </w:tcBorders>
          </w:tcPr>
          <w:p w14:paraId="59A9E68B" w14:textId="77777777" w:rsidR="004E4729" w:rsidRPr="000A2F18" w:rsidRDefault="004E4729" w:rsidP="00F27E41">
            <w:pPr>
              <w:pStyle w:val="Cell"/>
            </w:pPr>
            <w:proofErr w:type="spellStart"/>
            <w:r w:rsidRPr="000A2F18">
              <w:t>ObjectSample</w:t>
            </w:r>
            <w:proofErr w:type="spellEnd"/>
          </w:p>
        </w:tc>
        <w:tc>
          <w:tcPr>
            <w:tcW w:w="4673" w:type="dxa"/>
            <w:tcBorders>
              <w:bottom w:val="single" w:sz="12" w:space="0" w:color="auto"/>
              <w:right w:val="single" w:sz="12" w:space="0" w:color="auto"/>
            </w:tcBorders>
          </w:tcPr>
          <w:p w14:paraId="65FE3B05" w14:textId="77777777" w:rsidR="004E4729" w:rsidRPr="000A2F18" w:rsidRDefault="004E4729" w:rsidP="00F27E41">
            <w:pPr>
              <w:pStyle w:val="Cell"/>
            </w:pPr>
            <w:r w:rsidRPr="000A2F18">
              <w:t>slice segment (3.151)</w:t>
            </w:r>
          </w:p>
        </w:tc>
      </w:tr>
    </w:tbl>
    <w:p w14:paraId="41E624F3" w14:textId="77777777" w:rsidR="004E4729" w:rsidRPr="000A2F18" w:rsidRDefault="004E4729" w:rsidP="004E4729"/>
    <w:p w14:paraId="3524563F" w14:textId="77777777" w:rsidR="004E4729" w:rsidRPr="000A2F18" w:rsidRDefault="004E4729" w:rsidP="004E4729">
      <w:pPr>
        <w:keepNext/>
        <w:tabs>
          <w:tab w:val="left" w:pos="880"/>
        </w:tabs>
        <w:suppressAutoHyphens/>
        <w:spacing w:before="60"/>
        <w:jc w:val="left"/>
        <w:outlineLvl w:val="2"/>
        <w:rPr>
          <w:b/>
          <w:lang w:eastAsia="ja-JP"/>
        </w:rPr>
      </w:pPr>
      <w:r w:rsidRPr="000A2F18">
        <w:rPr>
          <w:b/>
          <w:lang w:eastAsia="ja-JP"/>
        </w:rPr>
        <w:t>7.2.2 Elementary streams constraints</w:t>
      </w:r>
    </w:p>
    <w:p w14:paraId="4ECA6A22" w14:textId="5E12297B" w:rsidR="00254C5E" w:rsidRDefault="004E4729" w:rsidP="00254C5E">
      <w:pPr>
        <w:rPr>
          <w:lang w:eastAsia="ja-JP"/>
        </w:rPr>
      </w:pPr>
      <w:r w:rsidRPr="000A2F18">
        <w:rPr>
          <w:highlight w:val="yellow"/>
          <w:lang w:eastAsia="ja-JP"/>
        </w:rPr>
        <w:t>[Editor's note] To be added</w:t>
      </w:r>
    </w:p>
    <w:p w14:paraId="5CE42074" w14:textId="474BE2F1" w:rsidR="00254C5E" w:rsidRPr="00BC394B" w:rsidRDefault="00254C5E" w:rsidP="00254C5E">
      <w:pPr>
        <w:pStyle w:val="ANNEX"/>
        <w:numPr>
          <w:ilvl w:val="0"/>
          <w:numId w:val="7"/>
        </w:numPr>
      </w:pPr>
      <w:bookmarkStart w:id="131" w:name="_Toc450303222"/>
      <w:bookmarkStart w:id="132" w:name="_Toc9996972"/>
      <w:bookmarkStart w:id="133" w:name="_Toc438968655"/>
      <w:bookmarkStart w:id="134" w:name="_Toc443461103"/>
      <w:bookmarkStart w:id="135" w:name="_Toc353342675"/>
      <w:bookmarkStart w:id="136" w:name="_Toc443470372"/>
      <w:bookmarkStart w:id="137" w:name="_Toc450303224"/>
      <w:bookmarkStart w:id="138" w:name="_Toc9996979"/>
      <w:bookmarkStart w:id="139" w:name="_Toc353342679"/>
      <w:bookmarkEnd w:id="19"/>
      <w:r w:rsidRPr="00BC394B">
        <w:lastRenderedPageBreak/>
        <w:br/>
      </w:r>
      <w:bookmarkStart w:id="140" w:name="_Toc485815087"/>
      <w:bookmarkStart w:id="141" w:name="_Toc45461633"/>
      <w:r w:rsidRPr="00BC394B">
        <w:rPr>
          <w:b w:val="0"/>
        </w:rPr>
        <w:t>(</w:t>
      </w:r>
      <w:r>
        <w:rPr>
          <w:b w:val="0"/>
        </w:rPr>
        <w:t>normative</w:t>
      </w:r>
      <w:r w:rsidRPr="00BC394B">
        <w:rPr>
          <w:b w:val="0"/>
        </w:rPr>
        <w:t>)</w:t>
      </w:r>
      <w:bookmarkEnd w:id="131"/>
      <w:bookmarkEnd w:id="132"/>
      <w:bookmarkEnd w:id="133"/>
      <w:bookmarkEnd w:id="134"/>
      <w:bookmarkEnd w:id="135"/>
      <w:r w:rsidRPr="00BC394B">
        <w:br/>
      </w:r>
      <w:r w:rsidRPr="00BC394B">
        <w:br/>
      </w:r>
      <w:bookmarkEnd w:id="140"/>
      <w:r w:rsidRPr="00254C5E">
        <w:t>Control Interface IDL Syntax</w:t>
      </w:r>
      <w:bookmarkEnd w:id="141"/>
    </w:p>
    <w:p w14:paraId="36BDD6F6" w14:textId="5AA610E0" w:rsidR="00254C5E" w:rsidRDefault="00254C5E" w:rsidP="00254C5E">
      <w:pPr>
        <w:pStyle w:val="a2"/>
        <w:numPr>
          <w:ilvl w:val="1"/>
          <w:numId w:val="7"/>
        </w:numPr>
      </w:pPr>
      <w:bookmarkStart w:id="142" w:name="_Toc45461634"/>
      <w:r>
        <w:t>General</w:t>
      </w:r>
      <w:bookmarkEnd w:id="142"/>
    </w:p>
    <w:p w14:paraId="591DA562" w14:textId="4112D2B0" w:rsidR="00BA3886" w:rsidRDefault="00254C5E" w:rsidP="00254C5E">
      <w:pPr>
        <w:rPr>
          <w:lang w:eastAsia="ja-JP"/>
        </w:rPr>
      </w:pPr>
      <w:r w:rsidRPr="00254C5E">
        <w:rPr>
          <w:lang w:eastAsia="ja-JP"/>
        </w:rPr>
        <w:t xml:space="preserve">The control interface to the video decoding platform </w:t>
      </w:r>
      <w:r w:rsidR="00BA3886">
        <w:rPr>
          <w:lang w:eastAsia="ja-JP"/>
        </w:rPr>
        <w:t xml:space="preserve">is defined using </w:t>
      </w:r>
      <w:r w:rsidRPr="00254C5E">
        <w:rPr>
          <w:lang w:eastAsia="ja-JP"/>
        </w:rPr>
        <w:t>the IDL syntax</w:t>
      </w:r>
      <w:r w:rsidR="00BA3886">
        <w:rPr>
          <w:lang w:eastAsia="ja-JP"/>
        </w:rPr>
        <w:t xml:space="preserve"> specified in </w:t>
      </w:r>
      <w:r w:rsidR="00BA3886" w:rsidRPr="00BA3886">
        <w:rPr>
          <w:lang w:eastAsia="ja-JP"/>
        </w:rPr>
        <w:t>ISO/IEC 19516 Information technology — Object management group — Interface definition language (IDL) 4.2.</w:t>
      </w:r>
    </w:p>
    <w:p w14:paraId="546E9782" w14:textId="31D55101" w:rsidR="00254C5E" w:rsidRDefault="00254C5E" w:rsidP="00254C5E">
      <w:pPr>
        <w:pStyle w:val="a2"/>
        <w:numPr>
          <w:ilvl w:val="1"/>
          <w:numId w:val="7"/>
        </w:numPr>
      </w:pPr>
      <w:bookmarkStart w:id="143" w:name="_Toc45461635"/>
      <w:r>
        <w:t>Interface definition</w:t>
      </w:r>
      <w:bookmarkEnd w:id="143"/>
    </w:p>
    <w:p w14:paraId="4FB59723" w14:textId="61C7D90C" w:rsidR="00254C5E" w:rsidRDefault="00254C5E" w:rsidP="00254C5E">
      <w:pPr>
        <w:pStyle w:val="Code"/>
        <w:rPr>
          <w:noProof/>
        </w:rPr>
      </w:pPr>
      <w:r>
        <w:rPr>
          <w:noProof/>
        </w:rPr>
        <w:t>interface OpenMAXILExt</w:t>
      </w:r>
      <w:r w:rsidR="00F460F3">
        <w:rPr>
          <w:noProof/>
        </w:rPr>
        <w:t xml:space="preserve"> </w:t>
      </w:r>
      <w:r>
        <w:rPr>
          <w:noProof/>
        </w:rPr>
        <w:t>:</w:t>
      </w:r>
      <w:r w:rsidR="00F460F3">
        <w:rPr>
          <w:noProof/>
        </w:rPr>
        <w:t xml:space="preserve"> </w:t>
      </w:r>
      <w:r>
        <w:rPr>
          <w:noProof/>
        </w:rPr>
        <w:t>OpenMAXIL {</w:t>
      </w:r>
    </w:p>
    <w:p w14:paraId="2D36CDF1" w14:textId="77777777" w:rsidR="00254C5E" w:rsidRDefault="00254C5E" w:rsidP="00254C5E">
      <w:pPr>
        <w:pStyle w:val="Code"/>
        <w:rPr>
          <w:noProof/>
        </w:rPr>
      </w:pPr>
    </w:p>
    <w:p w14:paraId="6F5C5EF5" w14:textId="6757C53E" w:rsidR="00254C5E" w:rsidRDefault="00254C5E" w:rsidP="00254C5E">
      <w:pPr>
        <w:pStyle w:val="Code"/>
        <w:rPr>
          <w:noProof/>
        </w:rPr>
      </w:pPr>
      <w:r>
        <w:rPr>
          <w:noProof/>
        </w:rPr>
        <w:tab/>
      </w:r>
      <w:r w:rsidRPr="00254C5E">
        <w:rPr>
          <w:noProof/>
        </w:rPr>
        <w:t>const int CAP_INSTANCES_FLAG = 0x1;</w:t>
      </w:r>
      <w:r>
        <w:rPr>
          <w:noProof/>
        </w:rPr>
        <w:br/>
      </w:r>
      <w:r>
        <w:rPr>
          <w:noProof/>
        </w:rPr>
        <w:tab/>
        <w:t>const int CAP_BUFFER_MEMORY_FLAG = 0x2;</w:t>
      </w:r>
      <w:r>
        <w:rPr>
          <w:noProof/>
        </w:rPr>
        <w:br/>
      </w:r>
      <w:r>
        <w:rPr>
          <w:noProof/>
        </w:rPr>
        <w:tab/>
        <w:t>const int CAP_BITRATE_FLAG = 0x4;</w:t>
      </w:r>
      <w:r>
        <w:rPr>
          <w:noProof/>
        </w:rPr>
        <w:br/>
      </w:r>
      <w:r>
        <w:rPr>
          <w:noProof/>
        </w:rPr>
        <w:tab/>
        <w:t>const int CAP_MAX_SAMPLES_SECOND_FLAG = 0x8;</w:t>
      </w:r>
      <w:r>
        <w:rPr>
          <w:noProof/>
        </w:rPr>
        <w:br/>
      </w:r>
      <w:r>
        <w:rPr>
          <w:noProof/>
        </w:rPr>
        <w:tab/>
        <w:t>const int CAP_MAX_PERFORMANCE_POINT_FLAG = 0xA;</w:t>
      </w:r>
    </w:p>
    <w:p w14:paraId="45B3BE56" w14:textId="77777777" w:rsidR="00254C5E" w:rsidRDefault="00254C5E" w:rsidP="00254C5E">
      <w:pPr>
        <w:pStyle w:val="Code"/>
        <w:rPr>
          <w:noProof/>
        </w:rPr>
      </w:pPr>
    </w:p>
    <w:p w14:paraId="1B99C149" w14:textId="78176051" w:rsidR="00254C5E" w:rsidRDefault="00254C5E" w:rsidP="00254C5E">
      <w:pPr>
        <w:pStyle w:val="Code"/>
        <w:rPr>
          <w:noProof/>
        </w:rPr>
      </w:pPr>
      <w:r>
        <w:rPr>
          <w:noProof/>
        </w:rPr>
        <w:tab/>
        <w:t>enum ConfigParameters {</w:t>
      </w:r>
      <w:r>
        <w:rPr>
          <w:noProof/>
        </w:rPr>
        <w:br/>
      </w:r>
      <w:r>
        <w:rPr>
          <w:noProof/>
        </w:rPr>
        <w:tab/>
      </w:r>
      <w:r>
        <w:rPr>
          <w:noProof/>
        </w:rPr>
        <w:tab/>
        <w:t>CONFIG_OUTPUT_BUFFER</w:t>
      </w:r>
      <w:r w:rsidR="00473AD2">
        <w:rPr>
          <w:noProof/>
        </w:rPr>
        <w:br/>
      </w:r>
      <w:r w:rsidR="00473AD2">
        <w:rPr>
          <w:noProof/>
        </w:rPr>
        <w:tab/>
      </w:r>
      <w:r>
        <w:rPr>
          <w:noProof/>
        </w:rPr>
        <w:t>};</w:t>
      </w:r>
    </w:p>
    <w:p w14:paraId="7498D167" w14:textId="77777777" w:rsidR="00254C5E" w:rsidRDefault="00254C5E" w:rsidP="00254C5E">
      <w:pPr>
        <w:pStyle w:val="Code"/>
        <w:rPr>
          <w:noProof/>
        </w:rPr>
      </w:pPr>
    </w:p>
    <w:p w14:paraId="25A64BFD" w14:textId="5C7ED06D" w:rsidR="00254C5E" w:rsidRDefault="00254C5E" w:rsidP="00254C5E">
      <w:pPr>
        <w:pStyle w:val="Code"/>
        <w:rPr>
          <w:noProof/>
        </w:rPr>
      </w:pPr>
      <w:r>
        <w:rPr>
          <w:noProof/>
        </w:rPr>
        <w:tab/>
        <w:t>enum ExtParameters {</w:t>
      </w:r>
      <w:r>
        <w:rPr>
          <w:noProof/>
        </w:rPr>
        <w:br/>
      </w:r>
      <w:r>
        <w:rPr>
          <w:noProof/>
        </w:rPr>
        <w:tab/>
      </w:r>
      <w:r>
        <w:rPr>
          <w:noProof/>
        </w:rPr>
        <w:tab/>
        <w:t>PARAM_SUBFRAME_OUTPUT=1001,</w:t>
      </w:r>
      <w:r>
        <w:rPr>
          <w:noProof/>
        </w:rPr>
        <w:br/>
      </w:r>
      <w:r>
        <w:rPr>
          <w:noProof/>
        </w:rPr>
        <w:tab/>
      </w:r>
      <w:r>
        <w:rPr>
          <w:noProof/>
        </w:rPr>
        <w:tab/>
        <w:t>PARAM_METADATA_CALLBACK,</w:t>
      </w:r>
      <w:r>
        <w:rPr>
          <w:noProof/>
        </w:rPr>
        <w:br/>
      </w:r>
      <w:r>
        <w:rPr>
          <w:noProof/>
        </w:rPr>
        <w:tab/>
      </w:r>
      <w:r>
        <w:rPr>
          <w:noProof/>
        </w:rPr>
        <w:tab/>
        <w:t>PARAM_OUTPUT_CROP,</w:t>
      </w:r>
      <w:r>
        <w:rPr>
          <w:noProof/>
        </w:rPr>
        <w:br/>
      </w:r>
      <w:r>
        <w:rPr>
          <w:noProof/>
        </w:rPr>
        <w:tab/>
      </w:r>
      <w:r>
        <w:rPr>
          <w:noProof/>
        </w:rPr>
        <w:tab/>
        <w:t>PARAM_MAX_OFFTIME_JITTER</w:t>
      </w:r>
      <w:r>
        <w:rPr>
          <w:noProof/>
        </w:rPr>
        <w:br/>
      </w:r>
      <w:r>
        <w:rPr>
          <w:noProof/>
        </w:rPr>
        <w:tab/>
        <w:t>};</w:t>
      </w:r>
      <w:r w:rsidR="00BA3886">
        <w:rPr>
          <w:noProof/>
        </w:rPr>
        <w:br/>
      </w:r>
    </w:p>
    <w:p w14:paraId="1898923A" w14:textId="578E1A03" w:rsidR="00254C5E" w:rsidRDefault="00254C5E" w:rsidP="00254C5E">
      <w:pPr>
        <w:pStyle w:val="Code"/>
        <w:rPr>
          <w:noProof/>
        </w:rPr>
      </w:pPr>
      <w:r>
        <w:rPr>
          <w:noProof/>
        </w:rPr>
        <w:tab/>
        <w:t>struct ConfigDataParameters {</w:t>
      </w:r>
      <w:r>
        <w:rPr>
          <w:noProof/>
        </w:rPr>
        <w:br/>
      </w:r>
      <w:r>
        <w:rPr>
          <w:noProof/>
        </w:rPr>
        <w:tab/>
      </w:r>
      <w:r>
        <w:rPr>
          <w:noProof/>
        </w:rPr>
        <w:tab/>
        <w:t>sample_format;</w:t>
      </w:r>
      <w:r>
        <w:rPr>
          <w:noProof/>
        </w:rPr>
        <w:br/>
      </w:r>
      <w:r>
        <w:rPr>
          <w:noProof/>
        </w:rPr>
        <w:tab/>
      </w:r>
      <w:r>
        <w:rPr>
          <w:noProof/>
        </w:rPr>
        <w:tab/>
        <w:t>sample_type;</w:t>
      </w:r>
      <w:r>
        <w:rPr>
          <w:noProof/>
        </w:rPr>
        <w:br/>
      </w:r>
      <w:r>
        <w:rPr>
          <w:noProof/>
        </w:rPr>
        <w:tab/>
      </w:r>
      <w:r>
        <w:rPr>
          <w:noProof/>
        </w:rPr>
        <w:tab/>
        <w:t>sample_stride;</w:t>
      </w:r>
      <w:r>
        <w:rPr>
          <w:noProof/>
        </w:rPr>
        <w:br/>
      </w:r>
      <w:r>
        <w:rPr>
          <w:noProof/>
        </w:rPr>
        <w:tab/>
      </w:r>
      <w:r>
        <w:rPr>
          <w:noProof/>
        </w:rPr>
        <w:tab/>
        <w:t>line_stride;</w:t>
      </w:r>
      <w:r>
        <w:rPr>
          <w:noProof/>
        </w:rPr>
        <w:br/>
      </w:r>
      <w:r>
        <w:rPr>
          <w:noProof/>
        </w:rPr>
        <w:tab/>
      </w:r>
      <w:r>
        <w:rPr>
          <w:noProof/>
        </w:rPr>
        <w:tab/>
        <w:t>buffer_offset</w:t>
      </w:r>
      <w:r>
        <w:rPr>
          <w:noProof/>
        </w:rPr>
        <w:br/>
      </w:r>
      <w:r>
        <w:rPr>
          <w:noProof/>
        </w:rPr>
        <w:tab/>
        <w:t>};</w:t>
      </w:r>
    </w:p>
    <w:p w14:paraId="0188D436" w14:textId="7941DD67" w:rsidR="00BA3886" w:rsidRDefault="00BA3886" w:rsidP="00254C5E">
      <w:pPr>
        <w:pStyle w:val="Code"/>
        <w:rPr>
          <w:noProof/>
        </w:rPr>
      </w:pPr>
    </w:p>
    <w:p w14:paraId="61D5EB72" w14:textId="1204B8F7" w:rsidR="00BA3886" w:rsidRPr="000A2F18" w:rsidRDefault="00BA3886" w:rsidP="00BA3886">
      <w:pPr>
        <w:rPr>
          <w:lang w:eastAsia="ja-JP"/>
        </w:rPr>
      </w:pPr>
      <w:r w:rsidRPr="000A2F18">
        <w:rPr>
          <w:highlight w:val="yellow"/>
          <w:lang w:eastAsia="ja-JP"/>
        </w:rPr>
        <w:t>Editor's note</w:t>
      </w:r>
      <w:r>
        <w:rPr>
          <w:highlight w:val="yellow"/>
          <w:lang w:eastAsia="ja-JP"/>
        </w:rPr>
        <w:t>: The above structure is missing the member types</w:t>
      </w:r>
      <w:r>
        <w:rPr>
          <w:lang w:eastAsia="ja-JP"/>
        </w:rPr>
        <w:t>.</w:t>
      </w:r>
    </w:p>
    <w:p w14:paraId="5F63CDFE" w14:textId="2EB4F52E" w:rsidR="00254C5E" w:rsidRDefault="00254C5E" w:rsidP="00254C5E">
      <w:pPr>
        <w:pStyle w:val="Code"/>
        <w:rPr>
          <w:noProof/>
        </w:rPr>
      </w:pPr>
      <w:r>
        <w:rPr>
          <w:noProof/>
        </w:rPr>
        <w:tab/>
        <w:t>struct PerformancePoint {</w:t>
      </w:r>
      <w:r>
        <w:rPr>
          <w:noProof/>
        </w:rPr>
        <w:br/>
      </w:r>
      <w:r>
        <w:rPr>
          <w:noProof/>
        </w:rPr>
        <w:tab/>
      </w:r>
      <w:r>
        <w:rPr>
          <w:noProof/>
        </w:rPr>
        <w:tab/>
        <w:t>float picture_rate;</w:t>
      </w:r>
      <w:r>
        <w:rPr>
          <w:noProof/>
        </w:rPr>
        <w:br/>
      </w:r>
      <w:r>
        <w:rPr>
          <w:noProof/>
        </w:rPr>
        <w:tab/>
      </w:r>
      <w:r>
        <w:rPr>
          <w:noProof/>
        </w:rPr>
        <w:tab/>
        <w:t>int width;</w:t>
      </w:r>
      <w:r>
        <w:rPr>
          <w:noProof/>
        </w:rPr>
        <w:br/>
      </w:r>
      <w:r>
        <w:rPr>
          <w:noProof/>
        </w:rPr>
        <w:tab/>
      </w:r>
      <w:r>
        <w:rPr>
          <w:noProof/>
        </w:rPr>
        <w:tab/>
        <w:t>int height;</w:t>
      </w:r>
      <w:r>
        <w:rPr>
          <w:noProof/>
        </w:rPr>
        <w:br/>
      </w:r>
      <w:r>
        <w:rPr>
          <w:noProof/>
        </w:rPr>
        <w:tab/>
      </w:r>
      <w:r>
        <w:rPr>
          <w:noProof/>
        </w:rPr>
        <w:tab/>
        <w:t>int bit_depth;</w:t>
      </w:r>
      <w:r>
        <w:rPr>
          <w:noProof/>
        </w:rPr>
        <w:br/>
      </w:r>
      <w:r>
        <w:rPr>
          <w:noProof/>
        </w:rPr>
        <w:tab/>
        <w:t>};</w:t>
      </w:r>
    </w:p>
    <w:p w14:paraId="12E26DFB" w14:textId="77777777" w:rsidR="00254C5E" w:rsidRDefault="00254C5E" w:rsidP="00254C5E">
      <w:pPr>
        <w:pStyle w:val="Code"/>
        <w:rPr>
          <w:noProof/>
        </w:rPr>
      </w:pPr>
    </w:p>
    <w:p w14:paraId="16BEBA5A" w14:textId="6DF62E1A" w:rsidR="00254C5E" w:rsidRDefault="00254C5E" w:rsidP="00254C5E">
      <w:pPr>
        <w:pStyle w:val="Code"/>
        <w:rPr>
          <w:noProof/>
        </w:rPr>
      </w:pPr>
      <w:r>
        <w:rPr>
          <w:noProof/>
        </w:rPr>
        <w:tab/>
        <w:t>struct AggregateCapabilities {</w:t>
      </w:r>
      <w:r>
        <w:rPr>
          <w:noProof/>
        </w:rPr>
        <w:br/>
      </w:r>
      <w:r>
        <w:rPr>
          <w:noProof/>
        </w:rPr>
        <w:tab/>
      </w:r>
      <w:r>
        <w:rPr>
          <w:noProof/>
        </w:rPr>
        <w:tab/>
        <w:t>int flags;</w:t>
      </w:r>
      <w:r>
        <w:rPr>
          <w:noProof/>
        </w:rPr>
        <w:br/>
      </w:r>
      <w:r>
        <w:rPr>
          <w:noProof/>
        </w:rPr>
        <w:tab/>
      </w:r>
      <w:r>
        <w:rPr>
          <w:noProof/>
        </w:rPr>
        <w:tab/>
        <w:t>int max_instances;</w:t>
      </w:r>
      <w:r>
        <w:rPr>
          <w:noProof/>
        </w:rPr>
        <w:br/>
      </w:r>
      <w:r>
        <w:rPr>
          <w:noProof/>
        </w:rPr>
        <w:tab/>
      </w:r>
      <w:r>
        <w:rPr>
          <w:noProof/>
        </w:rPr>
        <w:tab/>
        <w:t>int buffer_memory;</w:t>
      </w:r>
      <w:r>
        <w:rPr>
          <w:noProof/>
        </w:rPr>
        <w:br/>
      </w:r>
      <w:r>
        <w:rPr>
          <w:noProof/>
        </w:rPr>
        <w:tab/>
      </w:r>
      <w:r>
        <w:rPr>
          <w:noProof/>
        </w:rPr>
        <w:tab/>
      </w:r>
      <w:r w:rsidRPr="00254C5E">
        <w:rPr>
          <w:noProof/>
        </w:rPr>
        <w:t>int bitrate;</w:t>
      </w:r>
      <w:r w:rsidR="00473AD2">
        <w:rPr>
          <w:noProof/>
        </w:rPr>
        <w:br/>
      </w:r>
      <w:r w:rsidR="00473AD2">
        <w:rPr>
          <w:noProof/>
        </w:rPr>
        <w:tab/>
      </w:r>
      <w:r w:rsidR="00473AD2">
        <w:rPr>
          <w:noProof/>
        </w:rPr>
        <w:tab/>
      </w:r>
      <w:r w:rsidRPr="00473AD2">
        <w:rPr>
          <w:noProof/>
        </w:rPr>
        <w:t>int max_samples_second;</w:t>
      </w:r>
      <w:r>
        <w:rPr>
          <w:noProof/>
        </w:rPr>
        <w:br/>
      </w:r>
      <w:r>
        <w:rPr>
          <w:noProof/>
        </w:rPr>
        <w:tab/>
      </w:r>
      <w:r>
        <w:rPr>
          <w:noProof/>
        </w:rPr>
        <w:tab/>
        <w:t>PerformancePoint max_performance_point;</w:t>
      </w:r>
      <w:r>
        <w:rPr>
          <w:noProof/>
        </w:rPr>
        <w:br/>
      </w:r>
      <w:r>
        <w:rPr>
          <w:noProof/>
        </w:rPr>
        <w:tab/>
        <w:t>};</w:t>
      </w:r>
    </w:p>
    <w:p w14:paraId="2DFFC2C6" w14:textId="77777777" w:rsidR="00254C5E" w:rsidRDefault="00254C5E" w:rsidP="00254C5E">
      <w:pPr>
        <w:pStyle w:val="Code"/>
        <w:rPr>
          <w:noProof/>
        </w:rPr>
      </w:pPr>
    </w:p>
    <w:p w14:paraId="4084E815" w14:textId="07C530F3" w:rsidR="00254C5E" w:rsidRDefault="00473AD2" w:rsidP="00254C5E">
      <w:pPr>
        <w:pStyle w:val="Code"/>
        <w:rPr>
          <w:noProof/>
        </w:rPr>
      </w:pPr>
      <w:r>
        <w:rPr>
          <w:noProof/>
        </w:rPr>
        <w:tab/>
      </w:r>
      <w:r w:rsidR="00254C5E">
        <w:rPr>
          <w:noProof/>
        </w:rPr>
        <w:t>exception AllocationError {</w:t>
      </w:r>
      <w:r>
        <w:rPr>
          <w:noProof/>
        </w:rPr>
        <w:br/>
      </w:r>
      <w:r>
        <w:rPr>
          <w:noProof/>
        </w:rPr>
        <w:tab/>
      </w:r>
      <w:r>
        <w:rPr>
          <w:noProof/>
        </w:rPr>
        <w:tab/>
      </w:r>
      <w:r w:rsidR="00254C5E">
        <w:rPr>
          <w:noProof/>
        </w:rPr>
        <w:t>string reason;</w:t>
      </w:r>
      <w:r>
        <w:rPr>
          <w:noProof/>
        </w:rPr>
        <w:br/>
      </w:r>
      <w:r>
        <w:rPr>
          <w:noProof/>
        </w:rPr>
        <w:tab/>
      </w:r>
      <w:r w:rsidR="00254C5E">
        <w:rPr>
          <w:noProof/>
        </w:rPr>
        <w:t>};</w:t>
      </w:r>
    </w:p>
    <w:p w14:paraId="45C84392" w14:textId="77777777" w:rsidR="00254C5E" w:rsidRDefault="00254C5E" w:rsidP="00254C5E">
      <w:pPr>
        <w:pStyle w:val="Code"/>
        <w:rPr>
          <w:noProof/>
        </w:rPr>
      </w:pPr>
    </w:p>
    <w:p w14:paraId="07541667" w14:textId="055A46E4" w:rsidR="00254C5E" w:rsidRDefault="00473AD2" w:rsidP="00254C5E">
      <w:pPr>
        <w:pStyle w:val="Code"/>
        <w:rPr>
          <w:noProof/>
        </w:rPr>
      </w:pPr>
      <w:r>
        <w:rPr>
          <w:noProof/>
        </w:rPr>
        <w:lastRenderedPageBreak/>
        <w:tab/>
      </w:r>
      <w:r w:rsidR="00254C5E">
        <w:rPr>
          <w:noProof/>
        </w:rPr>
        <w:t>exception ConfigError {</w:t>
      </w:r>
      <w:r>
        <w:rPr>
          <w:noProof/>
        </w:rPr>
        <w:br/>
      </w:r>
      <w:r>
        <w:rPr>
          <w:noProof/>
        </w:rPr>
        <w:tab/>
      </w:r>
      <w:r>
        <w:rPr>
          <w:noProof/>
        </w:rPr>
        <w:tab/>
      </w:r>
      <w:r w:rsidR="00254C5E">
        <w:rPr>
          <w:noProof/>
        </w:rPr>
        <w:t>string reason</w:t>
      </w:r>
      <w:r>
        <w:rPr>
          <w:noProof/>
        </w:rPr>
        <w:t>;</w:t>
      </w:r>
      <w:r>
        <w:rPr>
          <w:noProof/>
        </w:rPr>
        <w:br/>
      </w:r>
      <w:r>
        <w:rPr>
          <w:noProof/>
        </w:rPr>
        <w:tab/>
      </w:r>
      <w:r w:rsidR="00254C5E">
        <w:rPr>
          <w:noProof/>
        </w:rPr>
        <w:t>};</w:t>
      </w:r>
    </w:p>
    <w:p w14:paraId="3FEC307B" w14:textId="77777777" w:rsidR="00254C5E" w:rsidRDefault="00254C5E" w:rsidP="00254C5E">
      <w:pPr>
        <w:pStyle w:val="Code"/>
        <w:rPr>
          <w:noProof/>
        </w:rPr>
      </w:pPr>
    </w:p>
    <w:p w14:paraId="163CF240" w14:textId="4F64AC1B" w:rsidR="00254C5E" w:rsidRDefault="00FC3F57" w:rsidP="00254C5E">
      <w:pPr>
        <w:pStyle w:val="Code"/>
        <w:rPr>
          <w:noProof/>
        </w:rPr>
      </w:pPr>
      <w:r>
        <w:rPr>
          <w:noProof/>
        </w:rPr>
        <w:tab/>
      </w:r>
      <w:r w:rsidR="00254C5E">
        <w:rPr>
          <w:noProof/>
        </w:rPr>
        <w:t>exception ParameterError {</w:t>
      </w:r>
      <w:r>
        <w:rPr>
          <w:noProof/>
        </w:rPr>
        <w:br/>
      </w:r>
      <w:r>
        <w:rPr>
          <w:noProof/>
        </w:rPr>
        <w:tab/>
      </w:r>
      <w:r>
        <w:rPr>
          <w:noProof/>
        </w:rPr>
        <w:tab/>
      </w:r>
      <w:r w:rsidR="00254C5E">
        <w:rPr>
          <w:noProof/>
        </w:rPr>
        <w:t>string reason;</w:t>
      </w:r>
      <w:r>
        <w:rPr>
          <w:noProof/>
        </w:rPr>
        <w:br/>
      </w:r>
      <w:r>
        <w:rPr>
          <w:noProof/>
        </w:rPr>
        <w:tab/>
      </w:r>
      <w:r w:rsidR="00254C5E">
        <w:rPr>
          <w:noProof/>
        </w:rPr>
        <w:t>};</w:t>
      </w:r>
    </w:p>
    <w:p w14:paraId="3B264968" w14:textId="77777777" w:rsidR="00254C5E" w:rsidRDefault="00254C5E" w:rsidP="00254C5E">
      <w:pPr>
        <w:pStyle w:val="Code"/>
        <w:rPr>
          <w:noProof/>
        </w:rPr>
      </w:pPr>
    </w:p>
    <w:p w14:paraId="46DAF18C" w14:textId="6921BC4E" w:rsidR="00254C5E" w:rsidRDefault="00FC3F57" w:rsidP="00FC3F57">
      <w:pPr>
        <w:pStyle w:val="Code"/>
        <w:rPr>
          <w:noProof/>
        </w:rPr>
      </w:pPr>
      <w:r>
        <w:rPr>
          <w:noProof/>
        </w:rPr>
        <w:tab/>
      </w:r>
      <w:r w:rsidR="00254C5E">
        <w:rPr>
          <w:noProof/>
        </w:rPr>
        <w:t>AggregateCapabilities queryCurrentAggregateCapabilities(</w:t>
      </w:r>
      <w:r>
        <w:rPr>
          <w:noProof/>
        </w:rPr>
        <w:br/>
      </w:r>
      <w:r>
        <w:rPr>
          <w:noProof/>
        </w:rPr>
        <w:tab/>
      </w:r>
      <w:r>
        <w:rPr>
          <w:noProof/>
        </w:rPr>
        <w:tab/>
      </w:r>
      <w:r w:rsidR="00254C5E">
        <w:rPr>
          <w:noProof/>
        </w:rPr>
        <w:t>string component</w:t>
      </w:r>
      <w:r>
        <w:rPr>
          <w:noProof/>
        </w:rPr>
        <w:t>_n</w:t>
      </w:r>
      <w:r w:rsidR="00254C5E">
        <w:rPr>
          <w:noProof/>
        </w:rPr>
        <w:t>ame,</w:t>
      </w:r>
      <w:r>
        <w:rPr>
          <w:noProof/>
        </w:rPr>
        <w:br/>
      </w:r>
      <w:r>
        <w:rPr>
          <w:noProof/>
        </w:rPr>
        <w:tab/>
      </w:r>
      <w:r>
        <w:rPr>
          <w:noProof/>
        </w:rPr>
        <w:tab/>
      </w:r>
      <w:r w:rsidR="00254C5E">
        <w:rPr>
          <w:noProof/>
        </w:rPr>
        <w:t>int flag</w:t>
      </w:r>
      <w:r>
        <w:rPr>
          <w:noProof/>
        </w:rPr>
        <w:t>s</w:t>
      </w:r>
      <w:r>
        <w:rPr>
          <w:noProof/>
        </w:rPr>
        <w:br/>
      </w:r>
      <w:r>
        <w:rPr>
          <w:noProof/>
        </w:rPr>
        <w:tab/>
      </w:r>
      <w:r w:rsidR="00254C5E">
        <w:rPr>
          <w:noProof/>
        </w:rPr>
        <w:t>);</w:t>
      </w:r>
    </w:p>
    <w:p w14:paraId="58716EBC" w14:textId="77777777" w:rsidR="00254C5E" w:rsidRDefault="00254C5E" w:rsidP="00254C5E">
      <w:pPr>
        <w:pStyle w:val="Code"/>
        <w:rPr>
          <w:noProof/>
        </w:rPr>
      </w:pPr>
    </w:p>
    <w:p w14:paraId="12B20B33" w14:textId="000869F1" w:rsidR="00254C5E" w:rsidRDefault="00FC3F57" w:rsidP="00254C5E">
      <w:pPr>
        <w:pStyle w:val="Code"/>
        <w:rPr>
          <w:noProof/>
        </w:rPr>
      </w:pPr>
      <w:r>
        <w:rPr>
          <w:noProof/>
        </w:rPr>
        <w:tab/>
      </w:r>
      <w:r w:rsidR="00254C5E">
        <w:rPr>
          <w:noProof/>
        </w:rPr>
        <w:t>int getInstance(</w:t>
      </w:r>
      <w:r>
        <w:rPr>
          <w:noProof/>
        </w:rPr>
        <w:br/>
      </w:r>
      <w:r>
        <w:rPr>
          <w:noProof/>
        </w:rPr>
        <w:tab/>
      </w:r>
      <w:r>
        <w:rPr>
          <w:noProof/>
        </w:rPr>
        <w:tab/>
      </w:r>
      <w:r w:rsidR="00254C5E">
        <w:rPr>
          <w:noProof/>
        </w:rPr>
        <w:t>string component_name,</w:t>
      </w:r>
      <w:r>
        <w:rPr>
          <w:noProof/>
        </w:rPr>
        <w:br/>
      </w:r>
      <w:r>
        <w:rPr>
          <w:noProof/>
        </w:rPr>
        <w:tab/>
      </w:r>
      <w:r>
        <w:rPr>
          <w:noProof/>
        </w:rPr>
        <w:tab/>
      </w:r>
      <w:r w:rsidR="00254C5E">
        <w:rPr>
          <w:noProof/>
        </w:rPr>
        <w:t>int group_id=-1</w:t>
      </w:r>
      <w:r>
        <w:rPr>
          <w:noProof/>
        </w:rPr>
        <w:br/>
      </w:r>
      <w:r>
        <w:rPr>
          <w:noProof/>
        </w:rPr>
        <w:tab/>
      </w:r>
      <w:r w:rsidR="00254C5E">
        <w:rPr>
          <w:noProof/>
        </w:rPr>
        <w:t>) raises (AllocationError);</w:t>
      </w:r>
    </w:p>
    <w:p w14:paraId="53646264" w14:textId="77777777" w:rsidR="00254C5E" w:rsidRDefault="00254C5E" w:rsidP="00254C5E">
      <w:pPr>
        <w:pStyle w:val="Code"/>
        <w:rPr>
          <w:noProof/>
        </w:rPr>
      </w:pPr>
    </w:p>
    <w:p w14:paraId="4D1F7F61" w14:textId="5F2282DD" w:rsidR="00254C5E" w:rsidRDefault="00FC3F57" w:rsidP="00254C5E">
      <w:pPr>
        <w:pStyle w:val="Code"/>
        <w:rPr>
          <w:noProof/>
        </w:rPr>
      </w:pPr>
      <w:r>
        <w:rPr>
          <w:noProof/>
        </w:rPr>
        <w:tab/>
      </w:r>
      <w:r w:rsidR="00254C5E">
        <w:rPr>
          <w:noProof/>
        </w:rPr>
        <w:t>boolean setConfig(</w:t>
      </w:r>
      <w:r>
        <w:rPr>
          <w:noProof/>
        </w:rPr>
        <w:br/>
      </w:r>
      <w:r>
        <w:rPr>
          <w:noProof/>
        </w:rPr>
        <w:tab/>
      </w:r>
      <w:r>
        <w:rPr>
          <w:noProof/>
        </w:rPr>
        <w:tab/>
      </w:r>
      <w:r w:rsidR="00254C5E">
        <w:rPr>
          <w:noProof/>
        </w:rPr>
        <w:t>int instance_id,</w:t>
      </w:r>
      <w:r>
        <w:rPr>
          <w:noProof/>
        </w:rPr>
        <w:br/>
      </w:r>
      <w:r>
        <w:rPr>
          <w:noProof/>
        </w:rPr>
        <w:tab/>
      </w:r>
      <w:r>
        <w:rPr>
          <w:noProof/>
        </w:rPr>
        <w:tab/>
      </w:r>
      <w:r w:rsidR="00254C5E">
        <w:rPr>
          <w:noProof/>
        </w:rPr>
        <w:t xml:space="preserve">ConfigParameters </w:t>
      </w:r>
      <w:r>
        <w:rPr>
          <w:noProof/>
        </w:rPr>
        <w:t>config_</w:t>
      </w:r>
      <w:r w:rsidR="00254C5E">
        <w:rPr>
          <w:noProof/>
        </w:rPr>
        <w:t>parameter</w:t>
      </w:r>
      <w:r>
        <w:rPr>
          <w:noProof/>
        </w:rPr>
        <w:t>s</w:t>
      </w:r>
      <w:r w:rsidR="00254C5E">
        <w:rPr>
          <w:noProof/>
        </w:rPr>
        <w:t>,</w:t>
      </w:r>
      <w:r>
        <w:rPr>
          <w:noProof/>
        </w:rPr>
        <w:br/>
      </w:r>
      <w:r>
        <w:rPr>
          <w:noProof/>
        </w:rPr>
        <w:tab/>
      </w:r>
      <w:r>
        <w:rPr>
          <w:noProof/>
        </w:rPr>
        <w:tab/>
      </w:r>
      <w:r w:rsidR="00254C5E">
        <w:rPr>
          <w:noProof/>
        </w:rPr>
        <w:t>ConfigDataParameters  config_data</w:t>
      </w:r>
      <w:r>
        <w:rPr>
          <w:noProof/>
        </w:rPr>
        <w:t>_parameters</w:t>
      </w:r>
      <w:r>
        <w:rPr>
          <w:noProof/>
        </w:rPr>
        <w:br/>
      </w:r>
      <w:r>
        <w:rPr>
          <w:noProof/>
        </w:rPr>
        <w:tab/>
      </w:r>
      <w:r w:rsidR="00254C5E">
        <w:rPr>
          <w:noProof/>
        </w:rPr>
        <w:t>) raises (ConfigError);</w:t>
      </w:r>
    </w:p>
    <w:p w14:paraId="4C66790A" w14:textId="77777777" w:rsidR="00254C5E" w:rsidRDefault="00254C5E" w:rsidP="00254C5E">
      <w:pPr>
        <w:pStyle w:val="Code"/>
        <w:rPr>
          <w:noProof/>
        </w:rPr>
      </w:pPr>
    </w:p>
    <w:p w14:paraId="123E5571" w14:textId="5A0970CD" w:rsidR="00254C5E" w:rsidRDefault="00FC3F57" w:rsidP="00254C5E">
      <w:pPr>
        <w:pStyle w:val="Code"/>
        <w:rPr>
          <w:noProof/>
        </w:rPr>
      </w:pPr>
      <w:r>
        <w:rPr>
          <w:noProof/>
        </w:rPr>
        <w:tab/>
      </w:r>
      <w:r w:rsidR="00254C5E">
        <w:rPr>
          <w:noProof/>
        </w:rPr>
        <w:t>any getParameter(</w:t>
      </w:r>
      <w:r>
        <w:rPr>
          <w:noProof/>
        </w:rPr>
        <w:br/>
      </w:r>
      <w:r>
        <w:rPr>
          <w:noProof/>
        </w:rPr>
        <w:tab/>
      </w:r>
      <w:r>
        <w:rPr>
          <w:noProof/>
        </w:rPr>
        <w:tab/>
      </w:r>
      <w:r w:rsidR="00254C5E">
        <w:rPr>
          <w:noProof/>
        </w:rPr>
        <w:t>int instance_id,</w:t>
      </w:r>
      <w:r>
        <w:rPr>
          <w:noProof/>
        </w:rPr>
        <w:br/>
      </w:r>
      <w:r>
        <w:rPr>
          <w:noProof/>
        </w:rPr>
        <w:tab/>
      </w:r>
      <w:r>
        <w:rPr>
          <w:noProof/>
        </w:rPr>
        <w:tab/>
      </w:r>
      <w:r w:rsidR="00254C5E">
        <w:rPr>
          <w:noProof/>
        </w:rPr>
        <w:t xml:space="preserve">ExtParameters </w:t>
      </w:r>
      <w:r>
        <w:rPr>
          <w:noProof/>
        </w:rPr>
        <w:t>ext_</w:t>
      </w:r>
      <w:r w:rsidR="00254C5E">
        <w:rPr>
          <w:noProof/>
        </w:rPr>
        <w:t>parameter</w:t>
      </w:r>
      <w:r>
        <w:rPr>
          <w:noProof/>
        </w:rPr>
        <w:t>s</w:t>
      </w:r>
      <w:r w:rsidR="00254C5E">
        <w:rPr>
          <w:noProof/>
        </w:rPr>
        <w:t>,</w:t>
      </w:r>
      <w:r>
        <w:rPr>
          <w:noProof/>
        </w:rPr>
        <w:br/>
      </w:r>
      <w:r>
        <w:rPr>
          <w:noProof/>
        </w:rPr>
        <w:tab/>
      </w:r>
      <w:r>
        <w:rPr>
          <w:noProof/>
        </w:rPr>
        <w:tab/>
      </w:r>
      <w:r w:rsidR="00254C5E">
        <w:rPr>
          <w:noProof/>
        </w:rPr>
        <w:t>any</w:t>
      </w:r>
      <w:r w:rsidR="003226E8">
        <w:rPr>
          <w:noProof/>
        </w:rPr>
        <w:t>*</w:t>
      </w:r>
      <w:r w:rsidR="00254C5E">
        <w:rPr>
          <w:noProof/>
        </w:rPr>
        <w:t xml:space="preserve"> parameter</w:t>
      </w:r>
      <w:r>
        <w:rPr>
          <w:noProof/>
        </w:rPr>
        <w:br/>
      </w:r>
      <w:r>
        <w:rPr>
          <w:noProof/>
        </w:rPr>
        <w:tab/>
      </w:r>
      <w:r w:rsidR="00254C5E">
        <w:rPr>
          <w:noProof/>
        </w:rPr>
        <w:t>);</w:t>
      </w:r>
    </w:p>
    <w:p w14:paraId="7C609D99" w14:textId="77777777" w:rsidR="00254C5E" w:rsidRDefault="00254C5E" w:rsidP="00254C5E">
      <w:pPr>
        <w:pStyle w:val="Code"/>
        <w:rPr>
          <w:noProof/>
        </w:rPr>
      </w:pPr>
    </w:p>
    <w:p w14:paraId="218AF6B6" w14:textId="4EACE63C" w:rsidR="00254C5E" w:rsidRDefault="00FC3F57" w:rsidP="00254C5E">
      <w:pPr>
        <w:pStyle w:val="Code"/>
        <w:rPr>
          <w:noProof/>
        </w:rPr>
      </w:pPr>
      <w:r>
        <w:rPr>
          <w:noProof/>
        </w:rPr>
        <w:tab/>
      </w:r>
      <w:r w:rsidR="00254C5E">
        <w:rPr>
          <w:noProof/>
        </w:rPr>
        <w:t>boolean setParameter(</w:t>
      </w:r>
      <w:r>
        <w:rPr>
          <w:noProof/>
        </w:rPr>
        <w:br/>
      </w:r>
      <w:r>
        <w:rPr>
          <w:noProof/>
        </w:rPr>
        <w:tab/>
      </w:r>
      <w:r>
        <w:rPr>
          <w:noProof/>
        </w:rPr>
        <w:tab/>
      </w:r>
      <w:r w:rsidR="00254C5E">
        <w:rPr>
          <w:noProof/>
        </w:rPr>
        <w:t>int instance_id,</w:t>
      </w:r>
      <w:r>
        <w:rPr>
          <w:noProof/>
        </w:rPr>
        <w:br/>
      </w:r>
      <w:r>
        <w:rPr>
          <w:noProof/>
        </w:rPr>
        <w:tab/>
      </w:r>
      <w:r>
        <w:rPr>
          <w:noProof/>
        </w:rPr>
        <w:tab/>
      </w:r>
      <w:r w:rsidR="00254C5E">
        <w:rPr>
          <w:noProof/>
        </w:rPr>
        <w:t xml:space="preserve">ExtParameters </w:t>
      </w:r>
      <w:r>
        <w:rPr>
          <w:noProof/>
        </w:rPr>
        <w:t>ext_</w:t>
      </w:r>
      <w:r w:rsidR="00254C5E">
        <w:rPr>
          <w:noProof/>
        </w:rPr>
        <w:t>parameter</w:t>
      </w:r>
      <w:r>
        <w:rPr>
          <w:noProof/>
        </w:rPr>
        <w:t>s</w:t>
      </w:r>
      <w:r w:rsidR="00254C5E">
        <w:rPr>
          <w:noProof/>
        </w:rPr>
        <w:t>,</w:t>
      </w:r>
      <w:r>
        <w:rPr>
          <w:noProof/>
        </w:rPr>
        <w:br/>
      </w:r>
      <w:r>
        <w:rPr>
          <w:noProof/>
        </w:rPr>
        <w:tab/>
      </w:r>
      <w:r>
        <w:rPr>
          <w:noProof/>
        </w:rPr>
        <w:tab/>
      </w:r>
      <w:r w:rsidR="00254C5E">
        <w:rPr>
          <w:noProof/>
        </w:rPr>
        <w:t>any</w:t>
      </w:r>
      <w:r w:rsidR="003226E8">
        <w:rPr>
          <w:noProof/>
        </w:rPr>
        <w:t>*</w:t>
      </w:r>
      <w:r w:rsidR="00254C5E">
        <w:rPr>
          <w:noProof/>
        </w:rPr>
        <w:t xml:space="preserve"> parameter</w:t>
      </w:r>
      <w:r w:rsidR="00761830">
        <w:rPr>
          <w:noProof/>
        </w:rPr>
        <w:br/>
      </w:r>
      <w:r w:rsidR="00761830">
        <w:rPr>
          <w:noProof/>
        </w:rPr>
        <w:tab/>
      </w:r>
      <w:r w:rsidR="00254C5E">
        <w:rPr>
          <w:noProof/>
        </w:rPr>
        <w:t>) raises (ParameterError);</w:t>
      </w:r>
    </w:p>
    <w:p w14:paraId="5F91542D" w14:textId="6B276EF8" w:rsidR="00254C5E" w:rsidRPr="00254C5E" w:rsidRDefault="00254C5E" w:rsidP="00254C5E">
      <w:pPr>
        <w:pStyle w:val="Code"/>
        <w:rPr>
          <w:noProof/>
        </w:rPr>
      </w:pPr>
      <w:r>
        <w:rPr>
          <w:noProof/>
        </w:rPr>
        <w:t>}</w:t>
      </w:r>
    </w:p>
    <w:p w14:paraId="654CBD60" w14:textId="77777777" w:rsidR="001A33D0" w:rsidRPr="000A2F18" w:rsidRDefault="001A33D0" w:rsidP="001A33D0">
      <w:pPr>
        <w:pStyle w:val="BiblioTitle"/>
        <w:keepNext/>
        <w:pageBreakBefore/>
      </w:pPr>
      <w:bookmarkStart w:id="144" w:name="_Toc45461636"/>
      <w:r w:rsidRPr="000A2F18">
        <w:lastRenderedPageBreak/>
        <w:t>Bibliography</w:t>
      </w:r>
      <w:bookmarkEnd w:id="136"/>
      <w:bookmarkEnd w:id="137"/>
      <w:bookmarkEnd w:id="138"/>
      <w:bookmarkEnd w:id="139"/>
      <w:bookmarkEnd w:id="144"/>
    </w:p>
    <w:p w14:paraId="0FFC5F6F" w14:textId="77777777" w:rsidR="00872C75" w:rsidRPr="000A2F18" w:rsidRDefault="001A33D0" w:rsidP="00872C75">
      <w:pPr>
        <w:pStyle w:val="ListParagraph"/>
        <w:numPr>
          <w:ilvl w:val="0"/>
          <w:numId w:val="21"/>
        </w:numPr>
        <w:tabs>
          <w:tab w:val="clear" w:pos="403"/>
        </w:tabs>
        <w:ind w:left="567" w:hanging="720"/>
      </w:pPr>
      <w:r w:rsidRPr="000A2F18">
        <w:t>ISO</w:t>
      </w:r>
      <w:r w:rsidR="00A65D8B" w:rsidRPr="000A2F18">
        <w:t>/IEC CD</w:t>
      </w:r>
      <w:r w:rsidRPr="000A2F18">
        <w:t> </w:t>
      </w:r>
      <w:r w:rsidR="00A65D8B" w:rsidRPr="000A2F18">
        <w:t>23090-3</w:t>
      </w:r>
      <w:r w:rsidRPr="000A2F18">
        <w:t xml:space="preserve">, </w:t>
      </w:r>
      <w:r w:rsidR="00A65D8B" w:rsidRPr="000A2F18">
        <w:t>Information technology — Coded representation of immersive media — Part 3: Versatile video coding</w:t>
      </w:r>
      <w:r w:rsidR="0002766A" w:rsidRPr="000A2F18">
        <w:t>, "Text of ISO/IEC CD 23090-3 Versatile Video Coding", M18692</w:t>
      </w:r>
    </w:p>
    <w:p w14:paraId="71D0D974" w14:textId="71C5F3B7" w:rsidR="001A33D0" w:rsidRPr="000A2F18" w:rsidRDefault="00872C75" w:rsidP="00872C75">
      <w:pPr>
        <w:pStyle w:val="ListParagraph"/>
        <w:numPr>
          <w:ilvl w:val="0"/>
          <w:numId w:val="21"/>
        </w:numPr>
        <w:tabs>
          <w:tab w:val="clear" w:pos="403"/>
        </w:tabs>
        <w:ind w:left="567" w:hanging="720"/>
      </w:pPr>
      <w:bookmarkStart w:id="145" w:name="_Ref21530308"/>
      <w:r w:rsidRPr="000A2F18">
        <w:t>ISO/IEC JTC 1/SC 29/WG 11, "Requirements for Immersive Media Access and Delivery", N18654, Gothenburg, SE, July 2019</w:t>
      </w:r>
      <w:bookmarkEnd w:id="145"/>
      <w:r w:rsidRPr="000A2F18" w:rsidDel="0002766A">
        <w:t xml:space="preserve"> </w:t>
      </w:r>
      <w:bookmarkEnd w:id="0"/>
    </w:p>
    <w:sectPr w:rsidR="001A33D0" w:rsidRPr="000A2F18" w:rsidSect="004421EF">
      <w:footerReference w:type="even" r:id="rId31"/>
      <w:footerReference w:type="default" r:id="rId32"/>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BAE81" w14:textId="77777777" w:rsidR="00515CA5" w:rsidRDefault="00515CA5">
      <w:pPr>
        <w:spacing w:after="0" w:line="240" w:lineRule="auto"/>
      </w:pPr>
      <w:r>
        <w:separator/>
      </w:r>
    </w:p>
  </w:endnote>
  <w:endnote w:type="continuationSeparator" w:id="0">
    <w:p w14:paraId="33600C54" w14:textId="77777777" w:rsidR="00515CA5" w:rsidRDefault="00515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CF8CE" w14:textId="2010FBD0" w:rsidR="00515CA5" w:rsidRPr="00BA1CC8" w:rsidRDefault="00515CA5" w:rsidP="004421EF">
    <w:pPr>
      <w:pStyle w:val="Footer"/>
      <w:spacing w:before="240" w:line="240" w:lineRule="exac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EA1E1" w14:textId="0D8FC3E1" w:rsidR="00515CA5" w:rsidRPr="00BA1CC8" w:rsidRDefault="00515CA5"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2020</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35DDD" w14:textId="1AB58491" w:rsidR="00515CA5" w:rsidRPr="00BA1CC8" w:rsidRDefault="00515CA5" w:rsidP="00526284">
    <w:pPr>
      <w:pStyle w:val="Footer"/>
      <w:spacing w:line="240" w:lineRule="atLeast"/>
      <w:rPr>
        <w:sz w:val="20"/>
      </w:rPr>
    </w:pPr>
    <w:r w:rsidRPr="00BA1CC8">
      <w:rPr>
        <w:sz w:val="20"/>
      </w:rPr>
      <w:t>© ISO </w:t>
    </w:r>
    <w:r>
      <w:rPr>
        <w:sz w:val="20"/>
      </w:rPr>
      <w:t>2020</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C72AE" w14:textId="3C674EFE" w:rsidR="00515CA5" w:rsidRPr="00BA1CC8" w:rsidRDefault="00515CA5"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2020</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D68D3" w14:textId="624E35FF" w:rsidR="00515CA5" w:rsidRPr="00BA1CC8" w:rsidRDefault="00515CA5" w:rsidP="00526284">
    <w:pPr>
      <w:pStyle w:val="Footer"/>
      <w:spacing w:line="240" w:lineRule="atLeast"/>
      <w:rPr>
        <w:sz w:val="20"/>
      </w:rPr>
    </w:pPr>
    <w:r w:rsidRPr="00BA1CC8">
      <w:rPr>
        <w:sz w:val="20"/>
      </w:rPr>
      <w:t>© ISO </w:t>
    </w:r>
    <w:r>
      <w:rPr>
        <w:sz w:val="20"/>
      </w:rPr>
      <w:t>2020</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FF2C3" w14:textId="77777777" w:rsidR="00515CA5" w:rsidRDefault="00515CA5">
      <w:pPr>
        <w:spacing w:after="0" w:line="240" w:lineRule="auto"/>
      </w:pPr>
      <w:r>
        <w:separator/>
      </w:r>
    </w:p>
  </w:footnote>
  <w:footnote w:type="continuationSeparator" w:id="0">
    <w:p w14:paraId="44949009" w14:textId="77777777" w:rsidR="00515CA5" w:rsidRDefault="00515C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9FE2E" w14:textId="421E2723" w:rsidR="00515CA5" w:rsidRPr="00151316" w:rsidRDefault="00515CA5" w:rsidP="004421EF">
    <w:pPr>
      <w:pStyle w:val="Header"/>
      <w:spacing w:line="240" w:lineRule="exact"/>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67ED" w14:textId="0E2FDD5E" w:rsidR="00515CA5" w:rsidRPr="006E50E0" w:rsidRDefault="00515CA5" w:rsidP="004421EF">
    <w:pPr>
      <w:pStyle w:val="Header"/>
      <w:spacing w:after="360"/>
      <w:rPr>
        <w:b w:val="0"/>
      </w:rPr>
    </w:pPr>
    <w:r w:rsidRPr="006E50E0">
      <w:rPr>
        <w:b w:val="0"/>
        <w:sz w:val="20"/>
      </w:rPr>
      <w:t>© ISO </w:t>
    </w:r>
    <w:r>
      <w:rPr>
        <w:b w:val="0"/>
        <w:sz w:val="20"/>
      </w:rPr>
      <w:t>2020</w:t>
    </w:r>
    <w:r w:rsidRPr="006E50E0">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70A2E" w14:textId="6CA0C290" w:rsidR="00515CA5" w:rsidRPr="00151316" w:rsidRDefault="00515CA5"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87FF6" w14:textId="3E091BA8" w:rsidR="00515CA5" w:rsidRPr="00151316" w:rsidRDefault="00515CA5" w:rsidP="004421EF">
    <w:pPr>
      <w:pStyle w:val="Header"/>
      <w:spacing w:line="240" w:lineRule="exact"/>
      <w:jc w:val="right"/>
    </w:pPr>
    <w:r w:rsidRPr="00151316">
      <w:t>ISO </w:t>
    </w:r>
    <w:r>
      <w:t>23090</w:t>
    </w:r>
    <w:r w:rsidRPr="00151316">
      <w:t>-</w:t>
    </w:r>
    <w:r>
      <w:t>13</w:t>
    </w:r>
    <w:r w:rsidRPr="00151316">
      <w:t>:</w:t>
    </w:r>
    <w:r>
      <w:t>202x(E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73DE"/>
    <w:multiLevelType w:val="hybridMultilevel"/>
    <w:tmpl w:val="C19CF49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11D6698E"/>
    <w:multiLevelType w:val="hybridMultilevel"/>
    <w:tmpl w:val="658E5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41250B"/>
    <w:multiLevelType w:val="hybridMultilevel"/>
    <w:tmpl w:val="8CD2D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C919AB"/>
    <w:multiLevelType w:val="hybridMultilevel"/>
    <w:tmpl w:val="5458156E"/>
    <w:lvl w:ilvl="0" w:tplc="D09EDA9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9"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0914371"/>
    <w:multiLevelType w:val="hybridMultilevel"/>
    <w:tmpl w:val="060C33DE"/>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1"/>
  </w:num>
  <w:num w:numId="8">
    <w:abstractNumId w:val="1"/>
  </w:num>
  <w:num w:numId="9">
    <w:abstractNumId w:val="1"/>
  </w:num>
  <w:num w:numId="10">
    <w:abstractNumId w:val="1"/>
  </w:num>
  <w:num w:numId="11">
    <w:abstractNumId w:val="1"/>
  </w:num>
  <w:num w:numId="12">
    <w:abstractNumId w:val="1"/>
  </w:num>
  <w:num w:numId="13">
    <w:abstractNumId w:val="11"/>
  </w:num>
  <w:num w:numId="14">
    <w:abstractNumId w:val="12"/>
  </w:num>
  <w:num w:numId="15">
    <w:abstractNumId w:val="6"/>
  </w:num>
  <w:num w:numId="16">
    <w:abstractNumId w:val="5"/>
  </w:num>
  <w:num w:numId="17">
    <w:abstractNumId w:val="13"/>
  </w:num>
  <w:num w:numId="18">
    <w:abstractNumId w:val="7"/>
  </w:num>
  <w:num w:numId="19">
    <w:abstractNumId w:val="10"/>
  </w:num>
  <w:num w:numId="20">
    <w:abstractNumId w:val="0"/>
  </w:num>
  <w:num w:numId="21">
    <w:abstractNumId w:val="4"/>
  </w:num>
  <w:num w:numId="22">
    <w:abstractNumId w:val="9"/>
  </w:num>
  <w:num w:numId="23">
    <w:abstractNumId w:val="2"/>
  </w:num>
  <w:num w:numId="24">
    <w:abstractNumId w:val="3"/>
  </w:num>
  <w:num w:numId="25">
    <w:abstractNumId w:val="8"/>
  </w:num>
  <w:num w:numId="2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oungkwon Lim">
    <w15:presenceInfo w15:providerId="AD" w15:userId="S-1-5-21-1569490900-2152479555-3239727262-19353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4CDE"/>
    <w:rsid w:val="0001198B"/>
    <w:rsid w:val="0001692A"/>
    <w:rsid w:val="0002766A"/>
    <w:rsid w:val="00042C74"/>
    <w:rsid w:val="00052262"/>
    <w:rsid w:val="00055455"/>
    <w:rsid w:val="00055D70"/>
    <w:rsid w:val="00057FEC"/>
    <w:rsid w:val="00060093"/>
    <w:rsid w:val="000666CC"/>
    <w:rsid w:val="00090697"/>
    <w:rsid w:val="000A2F18"/>
    <w:rsid w:val="000A5446"/>
    <w:rsid w:val="000C033F"/>
    <w:rsid w:val="000E1E8E"/>
    <w:rsid w:val="000E7D2F"/>
    <w:rsid w:val="000F30A9"/>
    <w:rsid w:val="00112B9D"/>
    <w:rsid w:val="001130CC"/>
    <w:rsid w:val="00142169"/>
    <w:rsid w:val="0014549E"/>
    <w:rsid w:val="00147112"/>
    <w:rsid w:val="001638F2"/>
    <w:rsid w:val="00176BDF"/>
    <w:rsid w:val="001827EF"/>
    <w:rsid w:val="001A0B0F"/>
    <w:rsid w:val="001A33D0"/>
    <w:rsid w:val="001B51CD"/>
    <w:rsid w:val="001B6F55"/>
    <w:rsid w:val="001C0717"/>
    <w:rsid w:val="001C1791"/>
    <w:rsid w:val="001C4AB0"/>
    <w:rsid w:val="001F3E56"/>
    <w:rsid w:val="001F4347"/>
    <w:rsid w:val="002242A0"/>
    <w:rsid w:val="0023570B"/>
    <w:rsid w:val="00235C01"/>
    <w:rsid w:val="00254C5E"/>
    <w:rsid w:val="00264095"/>
    <w:rsid w:val="002765F9"/>
    <w:rsid w:val="002857EC"/>
    <w:rsid w:val="00294FB0"/>
    <w:rsid w:val="002C16BF"/>
    <w:rsid w:val="002C453D"/>
    <w:rsid w:val="002E0796"/>
    <w:rsid w:val="002F6DB0"/>
    <w:rsid w:val="002F7C73"/>
    <w:rsid w:val="00304C55"/>
    <w:rsid w:val="00310234"/>
    <w:rsid w:val="00314414"/>
    <w:rsid w:val="003226E8"/>
    <w:rsid w:val="00333718"/>
    <w:rsid w:val="0035440F"/>
    <w:rsid w:val="00357790"/>
    <w:rsid w:val="0036302C"/>
    <w:rsid w:val="00377813"/>
    <w:rsid w:val="00385ACD"/>
    <w:rsid w:val="00395E39"/>
    <w:rsid w:val="003A367F"/>
    <w:rsid w:val="003B0C1A"/>
    <w:rsid w:val="003B414B"/>
    <w:rsid w:val="003B4D0C"/>
    <w:rsid w:val="003D7615"/>
    <w:rsid w:val="003E2DFD"/>
    <w:rsid w:val="003E502C"/>
    <w:rsid w:val="003F57B4"/>
    <w:rsid w:val="00400F60"/>
    <w:rsid w:val="00404DBD"/>
    <w:rsid w:val="00435A6D"/>
    <w:rsid w:val="004421EF"/>
    <w:rsid w:val="00457BD4"/>
    <w:rsid w:val="004606E1"/>
    <w:rsid w:val="00473AD2"/>
    <w:rsid w:val="004759FA"/>
    <w:rsid w:val="00481387"/>
    <w:rsid w:val="00482BE3"/>
    <w:rsid w:val="00490CBC"/>
    <w:rsid w:val="004950E1"/>
    <w:rsid w:val="004A0DFE"/>
    <w:rsid w:val="004A1B13"/>
    <w:rsid w:val="004A44E1"/>
    <w:rsid w:val="004B40A8"/>
    <w:rsid w:val="004C241D"/>
    <w:rsid w:val="004E4729"/>
    <w:rsid w:val="004E6E8E"/>
    <w:rsid w:val="005027F5"/>
    <w:rsid w:val="00515CA5"/>
    <w:rsid w:val="00521669"/>
    <w:rsid w:val="00526284"/>
    <w:rsid w:val="00532BA0"/>
    <w:rsid w:val="005443B9"/>
    <w:rsid w:val="00545AEE"/>
    <w:rsid w:val="0054733A"/>
    <w:rsid w:val="005638AF"/>
    <w:rsid w:val="005719D0"/>
    <w:rsid w:val="00586E01"/>
    <w:rsid w:val="005B3EC6"/>
    <w:rsid w:val="005B4550"/>
    <w:rsid w:val="005C017A"/>
    <w:rsid w:val="005C5E06"/>
    <w:rsid w:val="005D6017"/>
    <w:rsid w:val="005E0129"/>
    <w:rsid w:val="005E1BD3"/>
    <w:rsid w:val="005F332C"/>
    <w:rsid w:val="0060582F"/>
    <w:rsid w:val="00610D56"/>
    <w:rsid w:val="00623703"/>
    <w:rsid w:val="00626B5C"/>
    <w:rsid w:val="00644E74"/>
    <w:rsid w:val="0066597F"/>
    <w:rsid w:val="00672B75"/>
    <w:rsid w:val="00673172"/>
    <w:rsid w:val="006737F2"/>
    <w:rsid w:val="0068101F"/>
    <w:rsid w:val="00687D94"/>
    <w:rsid w:val="00687D99"/>
    <w:rsid w:val="006A0DA1"/>
    <w:rsid w:val="006A1383"/>
    <w:rsid w:val="006B2B73"/>
    <w:rsid w:val="006B2D6C"/>
    <w:rsid w:val="006B7CF0"/>
    <w:rsid w:val="006D3D76"/>
    <w:rsid w:val="006E31A4"/>
    <w:rsid w:val="006E7BFD"/>
    <w:rsid w:val="006F7336"/>
    <w:rsid w:val="00712FC5"/>
    <w:rsid w:val="0071559C"/>
    <w:rsid w:val="007158CA"/>
    <w:rsid w:val="007204B8"/>
    <w:rsid w:val="007276BB"/>
    <w:rsid w:val="00753936"/>
    <w:rsid w:val="00761830"/>
    <w:rsid w:val="00762AED"/>
    <w:rsid w:val="0076309F"/>
    <w:rsid w:val="00773152"/>
    <w:rsid w:val="007812F0"/>
    <w:rsid w:val="0079469D"/>
    <w:rsid w:val="007A4476"/>
    <w:rsid w:val="007A48F2"/>
    <w:rsid w:val="007A771B"/>
    <w:rsid w:val="007C328A"/>
    <w:rsid w:val="007C51EB"/>
    <w:rsid w:val="007F3B91"/>
    <w:rsid w:val="007F7F35"/>
    <w:rsid w:val="008105E7"/>
    <w:rsid w:val="00822600"/>
    <w:rsid w:val="008234BE"/>
    <w:rsid w:val="00830675"/>
    <w:rsid w:val="00836496"/>
    <w:rsid w:val="00840483"/>
    <w:rsid w:val="0084169E"/>
    <w:rsid w:val="0085057C"/>
    <w:rsid w:val="0085298D"/>
    <w:rsid w:val="008659A1"/>
    <w:rsid w:val="008713ED"/>
    <w:rsid w:val="00872C75"/>
    <w:rsid w:val="00876D80"/>
    <w:rsid w:val="008814B2"/>
    <w:rsid w:val="00885E28"/>
    <w:rsid w:val="00893D8B"/>
    <w:rsid w:val="00897961"/>
    <w:rsid w:val="008A06DB"/>
    <w:rsid w:val="008A0F0F"/>
    <w:rsid w:val="008C0826"/>
    <w:rsid w:val="008D2D4E"/>
    <w:rsid w:val="008E17B9"/>
    <w:rsid w:val="008F1717"/>
    <w:rsid w:val="008F184B"/>
    <w:rsid w:val="008F7882"/>
    <w:rsid w:val="009020E6"/>
    <w:rsid w:val="00903F28"/>
    <w:rsid w:val="0091724A"/>
    <w:rsid w:val="00921F89"/>
    <w:rsid w:val="00925F29"/>
    <w:rsid w:val="009434A3"/>
    <w:rsid w:val="009500D4"/>
    <w:rsid w:val="0095215D"/>
    <w:rsid w:val="009602B2"/>
    <w:rsid w:val="009704D0"/>
    <w:rsid w:val="0097303B"/>
    <w:rsid w:val="009909D1"/>
    <w:rsid w:val="00993C61"/>
    <w:rsid w:val="00994606"/>
    <w:rsid w:val="00996DD8"/>
    <w:rsid w:val="009A008F"/>
    <w:rsid w:val="009A0AA9"/>
    <w:rsid w:val="009A659A"/>
    <w:rsid w:val="009B4005"/>
    <w:rsid w:val="009B5B5E"/>
    <w:rsid w:val="009D34AF"/>
    <w:rsid w:val="009D7521"/>
    <w:rsid w:val="009F0B56"/>
    <w:rsid w:val="009F21D7"/>
    <w:rsid w:val="00A10C28"/>
    <w:rsid w:val="00A23C1B"/>
    <w:rsid w:val="00A34569"/>
    <w:rsid w:val="00A42860"/>
    <w:rsid w:val="00A45AE0"/>
    <w:rsid w:val="00A50D78"/>
    <w:rsid w:val="00A55A92"/>
    <w:rsid w:val="00A60653"/>
    <w:rsid w:val="00A65D8B"/>
    <w:rsid w:val="00A7071B"/>
    <w:rsid w:val="00A72599"/>
    <w:rsid w:val="00A752AD"/>
    <w:rsid w:val="00A81564"/>
    <w:rsid w:val="00A9780F"/>
    <w:rsid w:val="00AB6C49"/>
    <w:rsid w:val="00AB705E"/>
    <w:rsid w:val="00AC7130"/>
    <w:rsid w:val="00AD4C61"/>
    <w:rsid w:val="00AE551E"/>
    <w:rsid w:val="00AF1A9F"/>
    <w:rsid w:val="00AF56BA"/>
    <w:rsid w:val="00B02D3A"/>
    <w:rsid w:val="00B20B01"/>
    <w:rsid w:val="00B230D7"/>
    <w:rsid w:val="00B433BC"/>
    <w:rsid w:val="00B62127"/>
    <w:rsid w:val="00B65697"/>
    <w:rsid w:val="00B718E3"/>
    <w:rsid w:val="00B77025"/>
    <w:rsid w:val="00B80F08"/>
    <w:rsid w:val="00B83404"/>
    <w:rsid w:val="00B9118A"/>
    <w:rsid w:val="00B918B7"/>
    <w:rsid w:val="00B96F77"/>
    <w:rsid w:val="00BA1F97"/>
    <w:rsid w:val="00BA3886"/>
    <w:rsid w:val="00BA6E9D"/>
    <w:rsid w:val="00BC26F9"/>
    <w:rsid w:val="00BC394B"/>
    <w:rsid w:val="00BC7C7E"/>
    <w:rsid w:val="00BD0AA0"/>
    <w:rsid w:val="00BD2CD5"/>
    <w:rsid w:val="00BE6789"/>
    <w:rsid w:val="00BE782F"/>
    <w:rsid w:val="00BF149D"/>
    <w:rsid w:val="00BF7921"/>
    <w:rsid w:val="00C04A03"/>
    <w:rsid w:val="00C25F27"/>
    <w:rsid w:val="00C33932"/>
    <w:rsid w:val="00C41809"/>
    <w:rsid w:val="00C429BD"/>
    <w:rsid w:val="00C5230C"/>
    <w:rsid w:val="00C558E7"/>
    <w:rsid w:val="00C77AAC"/>
    <w:rsid w:val="00C82F2A"/>
    <w:rsid w:val="00C83357"/>
    <w:rsid w:val="00CA601A"/>
    <w:rsid w:val="00CB5EBE"/>
    <w:rsid w:val="00CD353D"/>
    <w:rsid w:val="00CE6340"/>
    <w:rsid w:val="00D318F4"/>
    <w:rsid w:val="00D33289"/>
    <w:rsid w:val="00D4469E"/>
    <w:rsid w:val="00D614FC"/>
    <w:rsid w:val="00D62524"/>
    <w:rsid w:val="00D627D2"/>
    <w:rsid w:val="00D634E0"/>
    <w:rsid w:val="00D762AD"/>
    <w:rsid w:val="00D82495"/>
    <w:rsid w:val="00D94DF7"/>
    <w:rsid w:val="00DA12DD"/>
    <w:rsid w:val="00DA6077"/>
    <w:rsid w:val="00DB1B8B"/>
    <w:rsid w:val="00DB7653"/>
    <w:rsid w:val="00DC5344"/>
    <w:rsid w:val="00DD0784"/>
    <w:rsid w:val="00DD1BA4"/>
    <w:rsid w:val="00DE1185"/>
    <w:rsid w:val="00DE18D6"/>
    <w:rsid w:val="00DE4393"/>
    <w:rsid w:val="00DF2FBE"/>
    <w:rsid w:val="00DF794C"/>
    <w:rsid w:val="00E037F9"/>
    <w:rsid w:val="00E1215E"/>
    <w:rsid w:val="00E261FC"/>
    <w:rsid w:val="00E269F9"/>
    <w:rsid w:val="00E45DE1"/>
    <w:rsid w:val="00E46E4E"/>
    <w:rsid w:val="00E564A7"/>
    <w:rsid w:val="00E66E01"/>
    <w:rsid w:val="00E734E7"/>
    <w:rsid w:val="00E90B84"/>
    <w:rsid w:val="00E94BC5"/>
    <w:rsid w:val="00EA7BD6"/>
    <w:rsid w:val="00EB023F"/>
    <w:rsid w:val="00EB11FF"/>
    <w:rsid w:val="00EB5FF5"/>
    <w:rsid w:val="00EC4390"/>
    <w:rsid w:val="00EF6F79"/>
    <w:rsid w:val="00F05636"/>
    <w:rsid w:val="00F1095C"/>
    <w:rsid w:val="00F20702"/>
    <w:rsid w:val="00F22FC4"/>
    <w:rsid w:val="00F27E41"/>
    <w:rsid w:val="00F337B0"/>
    <w:rsid w:val="00F36E3F"/>
    <w:rsid w:val="00F460F3"/>
    <w:rsid w:val="00F5081C"/>
    <w:rsid w:val="00F55559"/>
    <w:rsid w:val="00F704E2"/>
    <w:rsid w:val="00F77E4F"/>
    <w:rsid w:val="00F81ACE"/>
    <w:rsid w:val="00F828CA"/>
    <w:rsid w:val="00F85048"/>
    <w:rsid w:val="00F86732"/>
    <w:rsid w:val="00F87E4A"/>
    <w:rsid w:val="00F93AC4"/>
    <w:rsid w:val="00F947B5"/>
    <w:rsid w:val="00FA3BE7"/>
    <w:rsid w:val="00FB2E11"/>
    <w:rsid w:val="00FB3F9F"/>
    <w:rsid w:val="00FC1FDA"/>
    <w:rsid w:val="00FC3F57"/>
    <w:rsid w:val="00FD2E39"/>
    <w:rsid w:val="00FE1722"/>
    <w:rsid w:val="00FF2548"/>
    <w:rsid w:val="00FF4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Normal"/>
    <w:next w:val="Normal"/>
    <w:uiPriority w:val="35"/>
    <w:unhideWhenUsed/>
    <w:qFormat/>
    <w:rsid w:val="00DB1B8B"/>
    <w:pPr>
      <w:spacing w:after="200" w:line="240" w:lineRule="auto"/>
    </w:pPr>
    <w:rPr>
      <w:i/>
      <w:iCs/>
      <w:color w:val="44546A" w:themeColor="text2"/>
      <w:sz w:val="18"/>
      <w:szCs w:val="18"/>
    </w:rPr>
  </w:style>
  <w:style w:type="paragraph" w:styleId="ListParagraph">
    <w:name w:val="List Paragraph"/>
    <w:basedOn w:val="Normal"/>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semiHidden/>
    <w:unhideWhenUsed/>
    <w:rsid w:val="00176BDF"/>
    <w:pPr>
      <w:spacing w:line="240" w:lineRule="auto"/>
    </w:pPr>
    <w:rPr>
      <w:sz w:val="20"/>
      <w:szCs w:val="20"/>
    </w:rPr>
  </w:style>
  <w:style w:type="character" w:customStyle="1" w:styleId="CommentTextChar">
    <w:name w:val="Comment Text Char"/>
    <w:basedOn w:val="DefaultParagraphFont"/>
    <w:link w:val="CommentText"/>
    <w:uiPriority w:val="99"/>
    <w:semiHidden/>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eastAsia="MS Mincho"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iso.org/members.html"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2.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image" Target="media/image4.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eader" Target="header4.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image" Target="media/image2.png"/><Relationship Id="rId28"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image" Target="media/image6.png"/><Relationship Id="rId30" Type="http://schemas.openxmlformats.org/officeDocument/2006/relationships/image" Target="media/image9.svg"/><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1" ma:contentTypeDescription="Create a new document." ma:contentTypeScope="" ma:versionID="ee32fa3350e2fa19c565b52abcc4b71d">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1cb50e6ba1dc7756990de3907ec9c37d"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40A87-6B61-4CA8-B639-D8B7021334DD}">
  <ds:schemaRefs>
    <ds:schemaRef ds:uri="51a447b9-16fa-4bb8-b271-d3b97ab1d2ab"/>
    <ds:schemaRef ds:uri="http://schemas.microsoft.com/office/2006/documentManagement/types"/>
    <ds:schemaRef ds:uri="03c59094-19d7-4ab6-af0d-b26dde5bdfcb"/>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3.xml><?xml version="1.0" encoding="utf-8"?>
<ds:datastoreItem xmlns:ds="http://schemas.openxmlformats.org/officeDocument/2006/customXml" ds:itemID="{5CDE705D-F5B2-456E-B70D-3B19CD49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C74959-A9C7-4374-8FEC-03CC28E7C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906</TotalTime>
  <Pages>25</Pages>
  <Words>5032</Words>
  <Characters>27929</Characters>
  <Application>Microsoft Office Word</Application>
  <DocSecurity>0</DocSecurity>
  <Lines>1745</Lines>
  <Paragraphs>824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32137</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E.D.R. Thomas</cp:lastModifiedBy>
  <cp:revision>140</cp:revision>
  <dcterms:created xsi:type="dcterms:W3CDTF">2019-10-09T10:08:00Z</dcterms:created>
  <dcterms:modified xsi:type="dcterms:W3CDTF">2020-07-12T16:33:00Z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ies>
</file>