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60F30" w14:textId="77777777" w:rsidR="001823A8" w:rsidRPr="0003532D" w:rsidRDefault="001823A8" w:rsidP="0003532D">
      <w:pPr>
        <w:pStyle w:val="zzCover"/>
      </w:pPr>
      <w:r w:rsidRPr="0003532D">
        <w:t>INTERNATIONAL ORGANISATION FOR STANDARDISATION</w:t>
      </w:r>
    </w:p>
    <w:p w14:paraId="069181F4" w14:textId="77777777" w:rsidR="001823A8" w:rsidRPr="0003532D" w:rsidRDefault="001823A8" w:rsidP="0003532D">
      <w:pPr>
        <w:pStyle w:val="zzCover"/>
      </w:pPr>
      <w:r w:rsidRPr="0003532D">
        <w:t>ORGANISATION INTERNATIONALE DE NORMALISATION</w:t>
      </w:r>
    </w:p>
    <w:p w14:paraId="17331521" w14:textId="77777777" w:rsidR="001823A8" w:rsidRPr="0003532D" w:rsidRDefault="001823A8" w:rsidP="0003532D">
      <w:pPr>
        <w:pStyle w:val="zzCover"/>
      </w:pPr>
      <w:r w:rsidRPr="0003532D">
        <w:t>ISO/IEC JTC 1/SC 29/WG 11</w:t>
      </w:r>
    </w:p>
    <w:p w14:paraId="1DBE6244" w14:textId="77777777" w:rsidR="001823A8" w:rsidRPr="0003532D" w:rsidRDefault="001823A8" w:rsidP="0003532D">
      <w:pPr>
        <w:pStyle w:val="zzCover"/>
        <w:rPr>
          <w:lang w:val="en-US"/>
        </w:rPr>
      </w:pPr>
      <w:r w:rsidRPr="0003532D">
        <w:rPr>
          <w:lang w:val="en-US"/>
        </w:rPr>
        <w:t>CODING OF MOVING PICTURES AND AUDIO</w:t>
      </w:r>
    </w:p>
    <w:p w14:paraId="2BCC84ED" w14:textId="56FBAEB9" w:rsidR="001823A8" w:rsidRPr="00F357F9" w:rsidRDefault="001823A8" w:rsidP="00D61A70">
      <w:pPr>
        <w:pStyle w:val="zzCover"/>
        <w:rPr>
          <w:lang w:val="pt-BR"/>
          <w:rPrChange w:id="0" w:author="BERGERON Cyril" w:date="2020-07-03T17:11:00Z">
            <w:rPr>
              <w:lang w:val="en-US"/>
            </w:rPr>
          </w:rPrChange>
        </w:rPr>
      </w:pPr>
      <w:r w:rsidRPr="00F357F9">
        <w:rPr>
          <w:lang w:val="pt-BR"/>
          <w:rPrChange w:id="1" w:author="BERGERON Cyril" w:date="2020-07-03T17:11:00Z">
            <w:rPr>
              <w:lang w:val="en-US"/>
            </w:rPr>
          </w:rPrChange>
        </w:rPr>
        <w:t xml:space="preserve">ISO/IEC JTC 1/SC 29/WG 11 </w:t>
      </w:r>
      <w:del w:id="2" w:author="BERGERON Cyril" w:date="2020-07-01T22:35:00Z">
        <w:r w:rsidRPr="00F357F9" w:rsidDel="00621719">
          <w:rPr>
            <w:lang w:val="pt-BR"/>
            <w:rPrChange w:id="3" w:author="BERGERON Cyril" w:date="2020-07-03T17:11:00Z">
              <w:rPr>
                <w:lang w:val="en-US"/>
              </w:rPr>
            </w:rPrChange>
          </w:rPr>
          <w:delText>N19040</w:delText>
        </w:r>
      </w:del>
      <w:ins w:id="4" w:author="BERGERON Cyril" w:date="2020-07-01T22:35:00Z">
        <w:r w:rsidR="00621719" w:rsidRPr="00F357F9">
          <w:rPr>
            <w:lang w:val="pt-BR"/>
            <w:rPrChange w:id="5" w:author="BERGERON Cyril" w:date="2020-07-03T17:11:00Z">
              <w:rPr>
                <w:lang w:val="en-US"/>
              </w:rPr>
            </w:rPrChange>
          </w:rPr>
          <w:t>N</w:t>
        </w:r>
      </w:ins>
      <w:ins w:id="6" w:author="BERGERON Cyril" w:date="2020-07-03T17:11:00Z">
        <w:r w:rsidR="00F357F9" w:rsidRPr="00F357F9">
          <w:rPr>
            <w:lang w:val="pt-BR"/>
            <w:rPrChange w:id="7" w:author="BERGERON Cyril" w:date="2020-07-03T17:11:00Z">
              <w:rPr>
                <w:lang w:val="en-US"/>
              </w:rPr>
            </w:rPrChange>
          </w:rPr>
          <w:t>1945</w:t>
        </w:r>
      </w:ins>
      <w:ins w:id="8" w:author="BERGERON Cyril" w:date="2020-07-03T17:12:00Z">
        <w:r w:rsidR="00D61A70">
          <w:rPr>
            <w:lang w:val="pt-BR"/>
          </w:rPr>
          <w:t>8</w:t>
        </w:r>
      </w:ins>
      <w:bookmarkStart w:id="9" w:name="_GoBack"/>
      <w:bookmarkEnd w:id="9"/>
    </w:p>
    <w:p w14:paraId="601430BE" w14:textId="77777777" w:rsidR="001823A8" w:rsidRPr="0003532D" w:rsidRDefault="001823A8" w:rsidP="0003532D">
      <w:pPr>
        <w:pStyle w:val="zzCover"/>
        <w:rPr>
          <w:lang w:val="en-US"/>
        </w:rPr>
      </w:pPr>
      <w:r w:rsidRPr="0003532D">
        <w:rPr>
          <w:lang w:val="en-US"/>
        </w:rPr>
        <w:t>Summary</w:t>
      </w:r>
    </w:p>
    <w:p w14:paraId="019ECF28" w14:textId="22DB6CEA" w:rsidR="001823A8" w:rsidRPr="0003532D" w:rsidRDefault="001823A8" w:rsidP="0003532D">
      <w:pPr>
        <w:pStyle w:val="zzCover"/>
        <w:rPr>
          <w:lang w:val="en-US"/>
        </w:rPr>
      </w:pPr>
      <w:r w:rsidRPr="0003532D">
        <w:rPr>
          <w:lang w:val="en-US"/>
        </w:rPr>
        <w:t xml:space="preserve">This document is the text of </w:t>
      </w:r>
      <w:ins w:id="10" w:author="BERGERON Cyril" w:date="2020-07-01T22:54:00Z">
        <w:r w:rsidR="00A17848">
          <w:rPr>
            <w:lang w:val="en-US"/>
          </w:rPr>
          <w:t>F</w:t>
        </w:r>
      </w:ins>
      <w:r w:rsidRPr="0003532D">
        <w:rPr>
          <w:lang w:val="en-US"/>
        </w:rPr>
        <w:t>DAM 1 for MPEG A-VIMAF, ISO/IEC 23000-21, containing a new annex for the Reference software and Conformance points.</w:t>
      </w:r>
    </w:p>
    <w:p w14:paraId="447DD4BF" w14:textId="77777777" w:rsidR="001823A8" w:rsidRPr="0003532D" w:rsidRDefault="001823A8" w:rsidP="0003532D">
      <w:pPr>
        <w:pStyle w:val="zzCover"/>
        <w:rPr>
          <w:lang w:val="en-US"/>
        </w:rPr>
        <w:sectPr w:rsidR="001823A8" w:rsidRPr="0003532D">
          <w:headerReference w:type="even" r:id="rId9"/>
          <w:headerReference w:type="default" r:id="rId10"/>
          <w:footerReference w:type="even" r:id="rId11"/>
          <w:footerReference w:type="default" r:id="rId12"/>
          <w:headerReference w:type="first" r:id="rId13"/>
          <w:footerReference w:type="first" r:id="rId14"/>
          <w:pgSz w:w="11907" w:h="16839" w:code="9"/>
          <w:pgMar w:top="1418" w:right="1134" w:bottom="1418" w:left="1418" w:header="720" w:footer="720" w:gutter="0"/>
          <w:cols w:space="720"/>
          <w:docGrid w:linePitch="360"/>
        </w:sectPr>
      </w:pPr>
    </w:p>
    <w:p w14:paraId="2A578B77" w14:textId="06EBF8EA" w:rsidR="001823A8" w:rsidRPr="0003532D" w:rsidRDefault="001823A8" w:rsidP="0003532D">
      <w:pPr>
        <w:pStyle w:val="zzSTDTitle"/>
      </w:pPr>
      <w:r w:rsidRPr="0003532D">
        <w:rPr>
          <w:b/>
        </w:rPr>
        <w:lastRenderedPageBreak/>
        <w:t xml:space="preserve">Information </w:t>
      </w:r>
      <w:r w:rsidR="00AB20B6" w:rsidRPr="0003532D">
        <w:rPr>
          <w:b/>
        </w:rPr>
        <w:t xml:space="preserve">technology </w:t>
      </w:r>
      <w:r w:rsidRPr="0003532D">
        <w:rPr>
          <w:b/>
        </w:rPr>
        <w:t xml:space="preserve">— Multimedia application format (MPEG-A) — Part 21: Visual </w:t>
      </w:r>
      <w:r w:rsidR="00706ABD" w:rsidRPr="0003532D">
        <w:rPr>
          <w:b/>
        </w:rPr>
        <w:t>identity management application format</w:t>
      </w:r>
    </w:p>
    <w:p w14:paraId="7B8E1EA2" w14:textId="74FC3E76" w:rsidR="001823A8" w:rsidRPr="0003532D" w:rsidRDefault="001823A8" w:rsidP="0003532D">
      <w:pPr>
        <w:pStyle w:val="zzSTDTitle"/>
      </w:pPr>
      <w:r w:rsidRPr="0003532D">
        <w:rPr>
          <w:b/>
        </w:rPr>
        <w:t xml:space="preserve">Amendment 1: Conformance and </w:t>
      </w:r>
      <w:r w:rsidR="00F3344C" w:rsidRPr="0003532D">
        <w:rPr>
          <w:b/>
        </w:rPr>
        <w:t>reference software</w:t>
      </w:r>
    </w:p>
    <w:p w14:paraId="163A14DB" w14:textId="77777777" w:rsidR="001823A8" w:rsidRDefault="001823A8" w:rsidP="0003532D">
      <w:pPr>
        <w:pStyle w:val="Corpsdetexte"/>
        <w:autoSpaceDE w:val="0"/>
        <w:autoSpaceDN w:val="0"/>
        <w:adjustRightInd w:val="0"/>
        <w:rPr>
          <w:ins w:id="11" w:author="BERGERON Cyril" w:date="2020-07-01T22:35:00Z"/>
          <w:rFonts w:eastAsia="MS Mincho"/>
          <w:szCs w:val="24"/>
        </w:rPr>
      </w:pPr>
    </w:p>
    <w:p w14:paraId="7DFB7A4B" w14:textId="77777777" w:rsidR="00621719" w:rsidRPr="002F7549" w:rsidRDefault="00621719" w:rsidP="00621719">
      <w:pPr>
        <w:pStyle w:val="Corpsdetexte"/>
        <w:autoSpaceDE w:val="0"/>
        <w:autoSpaceDN w:val="0"/>
        <w:adjustRightInd w:val="0"/>
        <w:rPr>
          <w:ins w:id="12" w:author="BERGERON Cyril" w:date="2020-07-01T22:35:00Z"/>
          <w:rFonts w:eastAsia="MS Mincho"/>
          <w:i/>
          <w:iCs/>
          <w:szCs w:val="24"/>
        </w:rPr>
      </w:pPr>
      <w:ins w:id="13" w:author="BERGERON Cyril" w:date="2020-07-01T22:35:00Z">
        <w:r w:rsidRPr="002F7549">
          <w:rPr>
            <w:rFonts w:eastAsia="MS Mincho"/>
            <w:i/>
            <w:iCs/>
            <w:szCs w:val="24"/>
          </w:rPr>
          <w:t>Add the following references in §2 Normative references:</w:t>
        </w:r>
      </w:ins>
    </w:p>
    <w:p w14:paraId="338F8E2D" w14:textId="77777777" w:rsidR="00621719" w:rsidRPr="002F7549" w:rsidRDefault="00621719" w:rsidP="00621719">
      <w:pPr>
        <w:pStyle w:val="Corpsdetexte"/>
        <w:autoSpaceDE w:val="0"/>
        <w:autoSpaceDN w:val="0"/>
        <w:adjustRightInd w:val="0"/>
        <w:rPr>
          <w:ins w:id="14" w:author="BERGERON Cyril" w:date="2020-07-01T22:35:00Z"/>
          <w:rFonts w:eastAsia="MS Mincho"/>
          <w:i/>
          <w:iCs/>
          <w:szCs w:val="24"/>
        </w:rPr>
      </w:pPr>
      <w:ins w:id="15" w:author="BERGERON Cyril" w:date="2020-07-01T22:35:00Z">
        <w:r w:rsidRPr="002F7549">
          <w:rPr>
            <w:rFonts w:eastAsia="MS Mincho"/>
            <w:i/>
            <w:iCs/>
            <w:szCs w:val="24"/>
          </w:rPr>
          <w:t>ISO/IEC 14496-5, Information technology -- Coding of audio-visual objects -- Part 5: Reference software</w:t>
        </w:r>
      </w:ins>
    </w:p>
    <w:p w14:paraId="254E22A6" w14:textId="77777777" w:rsidR="00621719" w:rsidRDefault="00621719" w:rsidP="00621719">
      <w:pPr>
        <w:pStyle w:val="Corpsdetexte"/>
        <w:autoSpaceDE w:val="0"/>
        <w:autoSpaceDN w:val="0"/>
        <w:adjustRightInd w:val="0"/>
        <w:rPr>
          <w:ins w:id="16" w:author="BERGERON Cyril" w:date="2020-07-01T22:35:00Z"/>
          <w:rFonts w:eastAsia="MS Mincho"/>
          <w:i/>
          <w:iCs/>
          <w:szCs w:val="24"/>
        </w:rPr>
      </w:pPr>
      <w:ins w:id="17" w:author="BERGERON Cyril" w:date="2020-07-01T22:35:00Z">
        <w:r w:rsidRPr="002F7549">
          <w:rPr>
            <w:rFonts w:eastAsia="MS Mincho"/>
            <w:i/>
            <w:iCs/>
            <w:szCs w:val="24"/>
          </w:rPr>
          <w:t>ISO/IEC 23008-5, Information technology -- High efficiency coding and media delivery in heterogeneous environments -- Part 5: Reference software for high efficiency video coding</w:t>
        </w:r>
      </w:ins>
    </w:p>
    <w:p w14:paraId="41940D07" w14:textId="77777777" w:rsidR="00621719" w:rsidRDefault="00621719" w:rsidP="00621719">
      <w:pPr>
        <w:pStyle w:val="Corpsdetexte"/>
        <w:autoSpaceDE w:val="0"/>
        <w:autoSpaceDN w:val="0"/>
        <w:adjustRightInd w:val="0"/>
        <w:rPr>
          <w:ins w:id="18" w:author="BERGERON Cyril" w:date="2020-07-01T22:35:00Z"/>
          <w:rFonts w:eastAsia="MS Mincho"/>
          <w:i/>
          <w:iCs/>
          <w:szCs w:val="24"/>
        </w:rPr>
      </w:pPr>
    </w:p>
    <w:p w14:paraId="67C48D66" w14:textId="77777777" w:rsidR="00621719" w:rsidRDefault="00621719" w:rsidP="00621719">
      <w:pPr>
        <w:pStyle w:val="Corpsdetexte"/>
        <w:autoSpaceDE w:val="0"/>
        <w:autoSpaceDN w:val="0"/>
        <w:adjustRightInd w:val="0"/>
        <w:rPr>
          <w:ins w:id="19" w:author="BERGERON Cyril" w:date="2020-07-01T22:35:00Z"/>
          <w:rFonts w:eastAsia="MS Mincho"/>
          <w:i/>
          <w:iCs/>
          <w:szCs w:val="24"/>
        </w:rPr>
      </w:pPr>
      <w:ins w:id="20" w:author="BERGERON Cyril" w:date="2020-07-01T22:35:00Z">
        <w:r>
          <w:rPr>
            <w:rFonts w:eastAsia="MS Mincho"/>
            <w:i/>
            <w:iCs/>
            <w:szCs w:val="24"/>
          </w:rPr>
          <w:t>In clause 6.1 replace:</w:t>
        </w:r>
      </w:ins>
    </w:p>
    <w:p w14:paraId="7A71634F" w14:textId="77777777" w:rsidR="00621719" w:rsidRDefault="00621719" w:rsidP="00621719">
      <w:pPr>
        <w:pStyle w:val="Corpsdetexte"/>
        <w:autoSpaceDE w:val="0"/>
        <w:autoSpaceDN w:val="0"/>
        <w:adjustRightInd w:val="0"/>
        <w:rPr>
          <w:ins w:id="21" w:author="BERGERON Cyril" w:date="2020-07-01T22:35:00Z"/>
          <w:rFonts w:eastAsia="MS Mincho"/>
          <w:i/>
          <w:iCs/>
          <w:szCs w:val="24"/>
        </w:rPr>
      </w:pPr>
      <w:ins w:id="22" w:author="BERGERON Cyril" w:date="2020-07-01T22:35:00Z">
        <w:r>
          <w:rPr>
            <w:rFonts w:eastAsia="MS Mincho"/>
            <w:i/>
            <w:iCs/>
            <w:szCs w:val="24"/>
          </w:rPr>
          <w:t>“</w:t>
        </w:r>
      </w:ins>
    </w:p>
    <w:p w14:paraId="6AFBC50F" w14:textId="77777777" w:rsidR="00621719" w:rsidRDefault="00621719" w:rsidP="00621719">
      <w:pPr>
        <w:pStyle w:val="Corpsdetexte"/>
        <w:autoSpaceDE w:val="0"/>
        <w:autoSpaceDN w:val="0"/>
        <w:adjustRightInd w:val="0"/>
        <w:rPr>
          <w:ins w:id="23" w:author="BERGERON Cyril" w:date="2020-07-01T22:35:00Z"/>
        </w:rPr>
      </w:pPr>
      <w:ins w:id="24" w:author="BERGERON Cyril" w:date="2020-07-01T22:35:00Z">
        <w:r>
          <w:t xml:space="preserve">Thus, to ensure perfect decryption and reconstruction, the exact process to encrypt (and decrypt) protected bitstream by content sensitive encryption is described in </w:t>
        </w:r>
        <w:r>
          <w:fldChar w:fldCharType="begin"/>
        </w:r>
        <w:r>
          <w:instrText xml:space="preserve"> REF _Ref535406641 \r \h </w:instrText>
        </w:r>
      </w:ins>
      <w:ins w:id="25" w:author="BERGERON Cyril" w:date="2020-07-01T22:35:00Z">
        <w:r>
          <w:fldChar w:fldCharType="separate"/>
        </w:r>
        <w:r>
          <w:rPr>
            <w:rFonts w:hint="cs"/>
            <w:cs/>
          </w:rPr>
          <w:t>‎</w:t>
        </w:r>
        <w:r>
          <w:t>6.2</w:t>
        </w:r>
        <w:r>
          <w:fldChar w:fldCharType="end"/>
        </w:r>
        <w:r>
          <w:fldChar w:fldCharType="begin"/>
        </w:r>
        <w:r>
          <w:instrText xml:space="preserve"> REF _Ref535406649 \r \h </w:instrText>
        </w:r>
      </w:ins>
      <w:ins w:id="26" w:author="BERGERON Cyril" w:date="2020-07-01T22:35:00Z">
        <w:r>
          <w:fldChar w:fldCharType="separate"/>
        </w:r>
        <w:r>
          <w:rPr>
            <w:rFonts w:hint="cs"/>
            <w:cs/>
          </w:rPr>
          <w:t>‎</w:t>
        </w:r>
        <w:r w:rsidRPr="008B1BCC">
          <w:rPr>
            <w:lang w:val="en-US"/>
          </w:rPr>
          <w:t xml:space="preserve"> and </w:t>
        </w:r>
        <w:r>
          <w:t>6.3</w:t>
        </w:r>
        <w:r>
          <w:fldChar w:fldCharType="end"/>
        </w:r>
        <w:r>
          <w:t xml:space="preserve">, and </w:t>
        </w:r>
        <w:r w:rsidRPr="00495403">
          <w:t>shall be carried out as specified</w:t>
        </w:r>
        <w:r>
          <w:t xml:space="preserve"> in Annex A.</w:t>
        </w:r>
      </w:ins>
    </w:p>
    <w:p w14:paraId="57C3B7ED" w14:textId="77777777" w:rsidR="00621719" w:rsidRDefault="00621719" w:rsidP="00621719">
      <w:pPr>
        <w:pStyle w:val="Corpsdetexte"/>
        <w:autoSpaceDE w:val="0"/>
        <w:autoSpaceDN w:val="0"/>
        <w:adjustRightInd w:val="0"/>
        <w:rPr>
          <w:ins w:id="27" w:author="BERGERON Cyril" w:date="2020-07-01T22:35:00Z"/>
        </w:rPr>
      </w:pPr>
      <w:ins w:id="28" w:author="BERGERON Cyril" w:date="2020-07-01T22:35:00Z">
        <w:r>
          <w:t>“</w:t>
        </w:r>
      </w:ins>
    </w:p>
    <w:p w14:paraId="0A73D319" w14:textId="77777777" w:rsidR="00621719" w:rsidRPr="00387035" w:rsidRDefault="00621719" w:rsidP="00621719">
      <w:pPr>
        <w:pStyle w:val="Corpsdetexte"/>
        <w:autoSpaceDE w:val="0"/>
        <w:autoSpaceDN w:val="0"/>
        <w:adjustRightInd w:val="0"/>
        <w:rPr>
          <w:ins w:id="29" w:author="BERGERON Cyril" w:date="2020-07-01T22:35:00Z"/>
          <w:i/>
          <w:iCs/>
          <w:rPrChange w:id="30" w:author="BERGERON Cyril" w:date="2020-07-02T08:43:00Z">
            <w:rPr>
              <w:ins w:id="31" w:author="BERGERON Cyril" w:date="2020-07-01T22:35:00Z"/>
            </w:rPr>
          </w:rPrChange>
        </w:rPr>
      </w:pPr>
      <w:ins w:id="32" w:author="BERGERON Cyril" w:date="2020-07-01T22:35:00Z">
        <w:r w:rsidRPr="00387035">
          <w:rPr>
            <w:i/>
            <w:iCs/>
            <w:rPrChange w:id="33" w:author="BERGERON Cyril" w:date="2020-07-02T08:43:00Z">
              <w:rPr/>
            </w:rPrChange>
          </w:rPr>
          <w:t>With</w:t>
        </w:r>
      </w:ins>
    </w:p>
    <w:p w14:paraId="18760AF3" w14:textId="77777777" w:rsidR="00621719" w:rsidRDefault="00621719" w:rsidP="00621719">
      <w:pPr>
        <w:pStyle w:val="Corpsdetexte"/>
        <w:autoSpaceDE w:val="0"/>
        <w:autoSpaceDN w:val="0"/>
        <w:adjustRightInd w:val="0"/>
        <w:rPr>
          <w:ins w:id="34" w:author="BERGERON Cyril" w:date="2020-07-01T22:35:00Z"/>
        </w:rPr>
      </w:pPr>
      <w:ins w:id="35" w:author="BERGERON Cyril" w:date="2020-07-01T22:35:00Z">
        <w:r>
          <w:t>“</w:t>
        </w:r>
      </w:ins>
    </w:p>
    <w:p w14:paraId="038ECDD8" w14:textId="77777777" w:rsidR="00621719" w:rsidRDefault="00621719" w:rsidP="00621719">
      <w:pPr>
        <w:pStyle w:val="Corpsdetexte"/>
        <w:autoSpaceDE w:val="0"/>
        <w:autoSpaceDN w:val="0"/>
        <w:adjustRightInd w:val="0"/>
        <w:rPr>
          <w:ins w:id="36" w:author="BERGERON Cyril" w:date="2020-07-01T22:35:00Z"/>
        </w:rPr>
      </w:pPr>
      <w:ins w:id="37" w:author="BERGERON Cyril" w:date="2020-07-01T22:35:00Z">
        <w:r>
          <w:t xml:space="preserve">Thus, to ensure perfect decryption and reconstruction, the exact process to encrypt (and decrypt) protected bitstream by content sensitive encryption is described in </w:t>
        </w:r>
        <w:r>
          <w:fldChar w:fldCharType="begin"/>
        </w:r>
        <w:r>
          <w:instrText xml:space="preserve"> REF _Ref535406641 \r \h </w:instrText>
        </w:r>
      </w:ins>
      <w:ins w:id="38" w:author="BERGERON Cyril" w:date="2020-07-01T22:35:00Z">
        <w:r>
          <w:fldChar w:fldCharType="separate"/>
        </w:r>
        <w:r>
          <w:rPr>
            <w:rFonts w:hint="cs"/>
            <w:cs/>
          </w:rPr>
          <w:t>‎</w:t>
        </w:r>
        <w:r>
          <w:t>6.2</w:t>
        </w:r>
        <w:r>
          <w:fldChar w:fldCharType="end"/>
        </w:r>
        <w:r>
          <w:fldChar w:fldCharType="begin"/>
        </w:r>
        <w:r>
          <w:instrText xml:space="preserve"> REF _Ref535406649 \r \h </w:instrText>
        </w:r>
      </w:ins>
      <w:ins w:id="39" w:author="BERGERON Cyril" w:date="2020-07-01T22:35:00Z">
        <w:r>
          <w:fldChar w:fldCharType="separate"/>
        </w:r>
        <w:r>
          <w:rPr>
            <w:rFonts w:hint="cs"/>
            <w:cs/>
          </w:rPr>
          <w:t>‎</w:t>
        </w:r>
        <w:r w:rsidRPr="008B1BCC">
          <w:rPr>
            <w:lang w:val="en-US"/>
          </w:rPr>
          <w:t xml:space="preserve"> and </w:t>
        </w:r>
        <w:r>
          <w:t>6.3</w:t>
        </w:r>
        <w:r>
          <w:fldChar w:fldCharType="end"/>
        </w:r>
        <w:r>
          <w:t xml:space="preserve">, and </w:t>
        </w:r>
        <w:r w:rsidRPr="00495403">
          <w:t>shall be carried out as specified</w:t>
        </w:r>
        <w:r>
          <w:t xml:space="preserve"> in Annex A and in Annex B.</w:t>
        </w:r>
      </w:ins>
    </w:p>
    <w:p w14:paraId="187B8879" w14:textId="77777777" w:rsidR="00621719" w:rsidRDefault="00621719" w:rsidP="00621719">
      <w:pPr>
        <w:pStyle w:val="Corpsdetexte"/>
        <w:autoSpaceDE w:val="0"/>
        <w:autoSpaceDN w:val="0"/>
        <w:adjustRightInd w:val="0"/>
        <w:rPr>
          <w:ins w:id="40" w:author="BERGERON Cyril" w:date="2020-07-01T22:35:00Z"/>
        </w:rPr>
      </w:pPr>
      <w:ins w:id="41" w:author="BERGERON Cyril" w:date="2020-07-01T22:35:00Z">
        <w:r>
          <w:t>“</w:t>
        </w:r>
      </w:ins>
    </w:p>
    <w:p w14:paraId="47CC26DB" w14:textId="77777777" w:rsidR="00621719" w:rsidRPr="0003532D" w:rsidRDefault="00621719" w:rsidP="0003532D">
      <w:pPr>
        <w:pStyle w:val="Corpsdetexte"/>
        <w:autoSpaceDE w:val="0"/>
        <w:autoSpaceDN w:val="0"/>
        <w:adjustRightInd w:val="0"/>
        <w:rPr>
          <w:rFonts w:eastAsia="MS Mincho"/>
          <w:szCs w:val="24"/>
        </w:rPr>
      </w:pPr>
    </w:p>
    <w:p w14:paraId="4D3ECD88"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i/>
          <w:szCs w:val="24"/>
        </w:rPr>
        <w:t xml:space="preserve">Add a </w:t>
      </w:r>
      <w:commentRangeStart w:id="42"/>
      <w:r w:rsidRPr="0003532D">
        <w:rPr>
          <w:rFonts w:eastAsia="MS Mincho"/>
          <w:i/>
          <w:szCs w:val="24"/>
        </w:rPr>
        <w:t xml:space="preserve">new normative Annex B </w:t>
      </w:r>
      <w:commentRangeEnd w:id="42"/>
      <w:r w:rsidR="00641115">
        <w:rPr>
          <w:rStyle w:val="Marquedecommentaire"/>
          <w:rFonts w:eastAsia="MS Mincho"/>
          <w:lang w:eastAsia="ja-JP"/>
        </w:rPr>
        <w:commentReference w:id="42"/>
      </w:r>
      <w:r w:rsidRPr="0003532D">
        <w:rPr>
          <w:rFonts w:eastAsia="MS Mincho"/>
          <w:i/>
          <w:szCs w:val="24"/>
        </w:rPr>
        <w:t>with the following text:</w:t>
      </w:r>
    </w:p>
    <w:p w14:paraId="7D5FA82E" w14:textId="77777777" w:rsidR="001823A8" w:rsidRPr="0003532D" w:rsidRDefault="001823A8" w:rsidP="0003532D">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03532D">
        <w:rPr>
          <w:rFonts w:eastAsia="MS Mincho"/>
          <w:b/>
          <w:szCs w:val="24"/>
        </w:rPr>
        <w:t>Annex B</w:t>
      </w:r>
      <w:r w:rsidRPr="0003532D">
        <w:rPr>
          <w:rFonts w:eastAsia="MS Mincho"/>
          <w:szCs w:val="24"/>
        </w:rPr>
        <w:br/>
        <w:t>(normative)</w:t>
      </w:r>
      <w:r w:rsidRPr="0003532D">
        <w:rPr>
          <w:rFonts w:eastAsia="MS Mincho"/>
          <w:szCs w:val="24"/>
        </w:rPr>
        <w:br/>
      </w:r>
      <w:r w:rsidRPr="0003532D">
        <w:rPr>
          <w:rFonts w:eastAsia="MS Mincho"/>
          <w:szCs w:val="24"/>
        </w:rPr>
        <w:br/>
      </w:r>
      <w:r w:rsidRPr="0003532D">
        <w:rPr>
          <w:rFonts w:eastAsia="MS Mincho"/>
          <w:b/>
          <w:szCs w:val="24"/>
        </w:rPr>
        <w:t>Conformance and reference software</w:t>
      </w:r>
    </w:p>
    <w:p w14:paraId="59C3DB61" w14:textId="0CA377EB"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B.1</w:t>
      </w:r>
      <w:r w:rsidRPr="0003532D">
        <w:rPr>
          <w:rFonts w:eastAsia="MS Mincho"/>
          <w:b/>
          <w:szCs w:val="24"/>
        </w:rPr>
        <w:tab/>
      </w:r>
      <w:del w:id="43" w:author="BENNETT Katherine" w:date="2020-06-09T13:55:00Z">
        <w:r w:rsidRPr="0003532D" w:rsidDel="00F3344C">
          <w:rPr>
            <w:rFonts w:eastAsia="MS Mincho"/>
            <w:b/>
            <w:szCs w:val="24"/>
          </w:rPr>
          <w:delText>Introduction</w:delText>
        </w:r>
      </w:del>
      <w:ins w:id="44" w:author="BENNETT Katherine" w:date="2020-06-09T13:55:00Z">
        <w:r w:rsidR="00F3344C">
          <w:rPr>
            <w:rFonts w:eastAsia="MS Mincho"/>
            <w:b/>
            <w:szCs w:val="24"/>
          </w:rPr>
          <w:t>General</w:t>
        </w:r>
      </w:ins>
    </w:p>
    <w:p w14:paraId="49C3FD04" w14:textId="32DF6BDD"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 xml:space="preserve">This annex provides a verification toolset for </w:t>
      </w:r>
      <w:del w:id="45" w:author="BENNETT Katherine" w:date="2020-06-09T13:55:00Z">
        <w:r w:rsidRPr="0003532D" w:rsidDel="00F3344C">
          <w:rPr>
            <w:rFonts w:eastAsia="MS Mincho"/>
            <w:szCs w:val="24"/>
          </w:rPr>
          <w:delText>the method called “</w:delText>
        </w:r>
      </w:del>
      <w:r w:rsidR="00F3344C" w:rsidRPr="0003532D">
        <w:rPr>
          <w:rFonts w:eastAsia="MS Mincho"/>
          <w:szCs w:val="24"/>
        </w:rPr>
        <w:t>content sensitive encryption</w:t>
      </w:r>
      <w:del w:id="46" w:author="BENNETT Katherine" w:date="2020-06-09T13:55:00Z">
        <w:r w:rsidRPr="0003532D" w:rsidDel="00F3344C">
          <w:rPr>
            <w:rFonts w:eastAsia="MS Mincho"/>
            <w:szCs w:val="24"/>
          </w:rPr>
          <w:delText>”</w:delText>
        </w:r>
      </w:del>
      <w:r w:rsidRPr="0003532D">
        <w:rPr>
          <w:rFonts w:eastAsia="MS Mincho"/>
          <w:szCs w:val="24"/>
        </w:rPr>
        <w:t xml:space="preserve"> (CSE) as described in Annex A. It contains the following components:</w:t>
      </w:r>
    </w:p>
    <w:p w14:paraId="7ECE680D" w14:textId="25DCE2FB" w:rsidR="001823A8" w:rsidRPr="0003532D" w:rsidRDefault="00F3344C" w:rsidP="0003532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ins w:id="47" w:author="BENNETT Katherine" w:date="2020-06-09T13:55:00Z">
        <w:r>
          <w:rPr>
            <w:rFonts w:eastAsia="MS Mincho"/>
            <w:szCs w:val="24"/>
          </w:rPr>
          <w:t>—</w:t>
        </w:r>
      </w:ins>
      <w:del w:id="48" w:author="BENNETT Katherine" w:date="2020-06-09T13:55:00Z">
        <w:r w:rsidR="001823A8" w:rsidRPr="0003532D" w:rsidDel="00F3344C">
          <w:rPr>
            <w:rFonts w:eastAsia="MS Mincho"/>
            <w:szCs w:val="24"/>
          </w:rPr>
          <w:delText>•</w:delText>
        </w:r>
      </w:del>
      <w:r w:rsidR="001823A8" w:rsidRPr="0003532D">
        <w:rPr>
          <w:rFonts w:eastAsia="MS Mincho"/>
          <w:szCs w:val="24"/>
        </w:rPr>
        <w:tab/>
        <w:t>Reference software: Implementations which demonstrate the CSE method for AVC and HEVC</w:t>
      </w:r>
      <w:ins w:id="49" w:author="BENNETT Katherine" w:date="2020-06-09T13:55:00Z">
        <w:r>
          <w:rPr>
            <w:rFonts w:eastAsia="MS Mincho"/>
            <w:szCs w:val="24"/>
          </w:rPr>
          <w:t>.</w:t>
        </w:r>
      </w:ins>
    </w:p>
    <w:p w14:paraId="4F7AC69D" w14:textId="2A8B4F22" w:rsidR="001823A8" w:rsidRPr="0003532D" w:rsidRDefault="00F3344C" w:rsidP="0003532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ins w:id="50" w:author="BENNETT Katherine" w:date="2020-06-09T13:55:00Z">
        <w:r>
          <w:rPr>
            <w:rFonts w:eastAsia="MS Mincho"/>
            <w:szCs w:val="24"/>
          </w:rPr>
          <w:t>—</w:t>
        </w:r>
      </w:ins>
      <w:del w:id="51" w:author="BENNETT Katherine" w:date="2020-06-09T13:55:00Z">
        <w:r w:rsidR="001823A8" w:rsidRPr="0003532D" w:rsidDel="00F3344C">
          <w:rPr>
            <w:rFonts w:eastAsia="MS Mincho"/>
            <w:szCs w:val="24"/>
          </w:rPr>
          <w:delText>•</w:delText>
        </w:r>
      </w:del>
      <w:r w:rsidR="001823A8" w:rsidRPr="0003532D">
        <w:rPr>
          <w:rFonts w:eastAsia="MS Mincho"/>
          <w:szCs w:val="24"/>
        </w:rPr>
        <w:tab/>
        <w:t>Test vectors: Stand-alone compliant content that implement</w:t>
      </w:r>
      <w:ins w:id="52" w:author="BENNETT Katherine" w:date="2020-06-09T13:56:00Z">
        <w:r>
          <w:rPr>
            <w:rFonts w:eastAsia="MS Mincho"/>
            <w:szCs w:val="24"/>
          </w:rPr>
          <w:t>s</w:t>
        </w:r>
      </w:ins>
      <w:r w:rsidR="001823A8" w:rsidRPr="0003532D">
        <w:rPr>
          <w:rFonts w:eastAsia="MS Mincho"/>
          <w:szCs w:val="24"/>
        </w:rPr>
        <w:t xml:space="preserve"> elements of the </w:t>
      </w:r>
      <w:del w:id="53" w:author="BENNETT Katherine" w:date="2020-06-09T13:56:00Z">
        <w:r w:rsidR="001823A8" w:rsidRPr="0003532D" w:rsidDel="00F3344C">
          <w:rPr>
            <w:rFonts w:eastAsia="MS Mincho"/>
            <w:szCs w:val="24"/>
          </w:rPr>
          <w:delText>standard</w:delText>
        </w:r>
      </w:del>
      <w:ins w:id="54" w:author="BENNETT Katherine" w:date="2020-06-09T13:56:00Z">
        <w:r>
          <w:rPr>
            <w:rFonts w:eastAsia="MS Mincho"/>
            <w:szCs w:val="24"/>
          </w:rPr>
          <w:t>document</w:t>
        </w:r>
      </w:ins>
      <w:r w:rsidR="001823A8" w:rsidRPr="0003532D">
        <w:rPr>
          <w:rFonts w:eastAsia="MS Mincho"/>
          <w:szCs w:val="24"/>
        </w:rPr>
        <w:t>.</w:t>
      </w:r>
    </w:p>
    <w:p w14:paraId="342253AC"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 xml:space="preserve">This software is available at </w:t>
      </w:r>
      <w:hyperlink r:id="rId16" w:history="1">
        <w:r w:rsidRPr="0003532D">
          <w:rPr>
            <w:rStyle w:val="Lienhypertexte"/>
            <w:rFonts w:eastAsia="MS Mincho"/>
            <w:szCs w:val="24"/>
          </w:rPr>
          <w:t>https://standards.iso.org/iso-iec/15444/-5/ed-2/en/amd/1</w:t>
        </w:r>
      </w:hyperlink>
    </w:p>
    <w:p w14:paraId="23F0B0C6" w14:textId="71C5C315"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w:t>
      </w:r>
      <w:r w:rsidRPr="0003532D">
        <w:rPr>
          <w:rFonts w:eastAsia="MS Mincho"/>
          <w:b/>
          <w:szCs w:val="24"/>
        </w:rPr>
        <w:tab/>
        <w:t xml:space="preserve">Content </w:t>
      </w:r>
      <w:r w:rsidR="00F3344C" w:rsidRPr="0003532D">
        <w:rPr>
          <w:rFonts w:eastAsia="MS Mincho"/>
          <w:b/>
          <w:szCs w:val="24"/>
        </w:rPr>
        <w:t>sensitive encryption reference software</w:t>
      </w:r>
    </w:p>
    <w:p w14:paraId="63BA53C0" w14:textId="27D0C89C"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B.2.1</w:t>
      </w:r>
      <w:r w:rsidRPr="0003532D">
        <w:rPr>
          <w:rFonts w:eastAsia="MS Mincho"/>
          <w:b/>
          <w:szCs w:val="24"/>
        </w:rPr>
        <w:tab/>
        <w:t xml:space="preserve">Reference </w:t>
      </w:r>
      <w:r w:rsidR="00F3344C" w:rsidRPr="0003532D">
        <w:rPr>
          <w:rFonts w:eastAsia="MS Mincho"/>
          <w:b/>
          <w:szCs w:val="24"/>
        </w:rPr>
        <w:t xml:space="preserve">software </w:t>
      </w:r>
      <w:r w:rsidRPr="0003532D">
        <w:rPr>
          <w:rFonts w:eastAsia="MS Mincho"/>
          <w:b/>
          <w:szCs w:val="24"/>
        </w:rPr>
        <w:t>presentation</w:t>
      </w:r>
    </w:p>
    <w:p w14:paraId="7E2BD2F3" w14:textId="688AFBDC" w:rsidR="001823A8" w:rsidRPr="0003532D" w:rsidRDefault="001823A8" w:rsidP="001164D1">
      <w:pPr>
        <w:pStyle w:val="Corpsdetexte"/>
        <w:autoSpaceDE w:val="0"/>
        <w:autoSpaceDN w:val="0"/>
        <w:adjustRightInd w:val="0"/>
        <w:rPr>
          <w:rFonts w:eastAsia="MS Mincho"/>
          <w:szCs w:val="24"/>
        </w:rPr>
      </w:pPr>
      <w:del w:id="55" w:author="BENNETT Katherine" w:date="2020-06-09T16:17:00Z">
        <w:r w:rsidRPr="0003532D" w:rsidDel="00706ABD">
          <w:rPr>
            <w:rFonts w:eastAsia="MS Mincho"/>
            <w:szCs w:val="24"/>
          </w:rPr>
          <w:delText>At the difference with those</w:delText>
        </w:r>
      </w:del>
      <w:ins w:id="56" w:author="BENNETT Katherine" w:date="2020-06-09T16:17:00Z">
        <w:r w:rsidR="00706ABD">
          <w:rPr>
            <w:rFonts w:eastAsia="MS Mincho"/>
            <w:szCs w:val="24"/>
          </w:rPr>
          <w:t>Unlike</w:t>
        </w:r>
      </w:ins>
      <w:r w:rsidRPr="0003532D">
        <w:rPr>
          <w:rFonts w:eastAsia="MS Mincho"/>
          <w:szCs w:val="24"/>
        </w:rPr>
        <w:t xml:space="preserve"> previous encryption schemes, </w:t>
      </w:r>
      <w:r w:rsidR="00F3344C" w:rsidRPr="0003532D">
        <w:rPr>
          <w:rFonts w:eastAsia="MS Mincho"/>
          <w:szCs w:val="24"/>
        </w:rPr>
        <w:t xml:space="preserve">content sensitive encryption </w:t>
      </w:r>
      <w:r w:rsidRPr="0003532D">
        <w:rPr>
          <w:rFonts w:eastAsia="MS Mincho"/>
          <w:szCs w:val="24"/>
        </w:rPr>
        <w:t>considers the coding structure of the video compressed bitstream and encrypts only the most sensitive information in the video bitstream. A</w:t>
      </w:r>
      <w:ins w:id="57" w:author="BENNETT Katherine" w:date="2020-06-09T16:18:00Z">
        <w:r w:rsidR="00706ABD">
          <w:rPr>
            <w:rFonts w:eastAsia="MS Mincho"/>
            <w:szCs w:val="24"/>
          </w:rPr>
          <w:t>lso,</w:t>
        </w:r>
      </w:ins>
      <w:del w:id="58" w:author="BENNETT Katherine" w:date="2020-06-09T16:18:00Z">
        <w:r w:rsidRPr="0003532D" w:rsidDel="00706ABD">
          <w:rPr>
            <w:rFonts w:eastAsia="MS Mincho"/>
            <w:szCs w:val="24"/>
          </w:rPr>
          <w:delText>nd</w:delText>
        </w:r>
      </w:del>
      <w:r w:rsidRPr="0003532D">
        <w:rPr>
          <w:rFonts w:eastAsia="MS Mincho"/>
          <w:szCs w:val="24"/>
        </w:rPr>
        <w:t xml:space="preserve"> CSE generates protected bitstreams that can be decoded by any compliant decoder without requiring access to the encryption key. So since the </w:t>
      </w:r>
      <w:r w:rsidR="00F3344C" w:rsidRPr="0003532D">
        <w:rPr>
          <w:rFonts w:eastAsia="MS Mincho"/>
          <w:szCs w:val="24"/>
        </w:rPr>
        <w:lastRenderedPageBreak/>
        <w:t xml:space="preserve">content sensitive encryption </w:t>
      </w:r>
      <w:r w:rsidRPr="0003532D">
        <w:rPr>
          <w:rFonts w:eastAsia="MS Mincho"/>
          <w:szCs w:val="24"/>
        </w:rPr>
        <w:t xml:space="preserve">takes place inside codec, the reference software is based on </w:t>
      </w:r>
      <w:commentRangeStart w:id="59"/>
      <w:del w:id="60" w:author="BENNETT Katherine" w:date="2020-06-09T16:18:00Z">
        <w:r w:rsidRPr="0003532D" w:rsidDel="00706ABD">
          <w:rPr>
            <w:rFonts w:eastAsia="MS Mincho"/>
            <w:szCs w:val="24"/>
          </w:rPr>
          <w:delText>JM</w:delText>
        </w:r>
      </w:del>
      <w:commentRangeEnd w:id="59"/>
      <w:r w:rsidR="007D0E71">
        <w:rPr>
          <w:rStyle w:val="Marquedecommentaire"/>
          <w:rFonts w:eastAsia="MS Mincho"/>
          <w:lang w:eastAsia="ja-JP"/>
        </w:rPr>
        <w:commentReference w:id="59"/>
      </w:r>
      <w:del w:id="61" w:author="BENNETT Katherine" w:date="2020-06-09T16:18:00Z">
        <w:r w:rsidRPr="0003532D" w:rsidDel="00706ABD">
          <w:rPr>
            <w:rFonts w:eastAsia="MS Mincho"/>
            <w:szCs w:val="24"/>
          </w:rPr>
          <w:delText xml:space="preserve"> (</w:delText>
        </w:r>
      </w:del>
      <w:commentRangeStart w:id="62"/>
      <w:r w:rsidRPr="0003532D">
        <w:rPr>
          <w:rStyle w:val="stdpublisher"/>
          <w:szCs w:val="24"/>
          <w:shd w:val="clear" w:color="auto" w:fill="auto"/>
        </w:rPr>
        <w:t>ISO</w:t>
      </w:r>
      <w:commentRangeEnd w:id="62"/>
      <w:r w:rsidR="00621719">
        <w:rPr>
          <w:rStyle w:val="Marquedecommentaire"/>
          <w:rFonts w:eastAsia="MS Mincho"/>
          <w:lang w:eastAsia="ja-JP"/>
        </w:rPr>
        <w:commentReference w:id="62"/>
      </w:r>
      <w:r w:rsidRPr="0003532D">
        <w:rPr>
          <w:rStyle w:val="stdpublisher"/>
          <w:szCs w:val="24"/>
          <w:shd w:val="clear" w:color="auto" w:fill="auto"/>
        </w:rPr>
        <w:t>/IEC</w:t>
      </w:r>
      <w:r w:rsidRPr="0003532D">
        <w:rPr>
          <w:rFonts w:eastAsia="MS Mincho"/>
          <w:szCs w:val="24"/>
        </w:rPr>
        <w:t xml:space="preserve"> </w:t>
      </w:r>
      <w:r w:rsidRPr="0003532D">
        <w:rPr>
          <w:rStyle w:val="stddocNumber"/>
          <w:rFonts w:eastAsia="MS Mincho"/>
          <w:szCs w:val="24"/>
          <w:shd w:val="clear" w:color="auto" w:fill="auto"/>
        </w:rPr>
        <w:t>14496</w:t>
      </w:r>
      <w:r w:rsidRPr="0003532D">
        <w:rPr>
          <w:rFonts w:eastAsia="MS Mincho"/>
          <w:szCs w:val="24"/>
        </w:rPr>
        <w:t>-</w:t>
      </w:r>
      <w:r w:rsidRPr="0003532D">
        <w:rPr>
          <w:rStyle w:val="stddocPartNumber"/>
          <w:rFonts w:eastAsia="MS Mincho"/>
          <w:szCs w:val="24"/>
          <w:shd w:val="clear" w:color="auto" w:fill="auto"/>
        </w:rPr>
        <w:t>5</w:t>
      </w:r>
      <w:del w:id="63" w:author="BERGERON Cyril" w:date="2020-07-01T22:38:00Z">
        <w:r w:rsidRPr="0003532D" w:rsidDel="00621719">
          <w:rPr>
            <w:rFonts w:eastAsia="MS Mincho"/>
            <w:szCs w:val="24"/>
          </w:rPr>
          <w:delText xml:space="preserve"> </w:delText>
        </w:r>
        <w:commentRangeStart w:id="64"/>
        <w:r w:rsidRPr="0003532D" w:rsidDel="00621719">
          <w:rPr>
            <w:rFonts w:eastAsia="MS Mincho"/>
            <w:szCs w:val="24"/>
          </w:rPr>
          <w:delText xml:space="preserve">or Rec. </w:delText>
        </w:r>
        <w:r w:rsidRPr="0003532D" w:rsidDel="00621719">
          <w:rPr>
            <w:rStyle w:val="stdpublisher"/>
            <w:rFonts w:eastAsia="MS Mincho"/>
            <w:szCs w:val="24"/>
            <w:shd w:val="clear" w:color="auto" w:fill="auto"/>
          </w:rPr>
          <w:delText>ITU-T</w:delText>
        </w:r>
        <w:r w:rsidRPr="0003532D" w:rsidDel="00621719">
          <w:rPr>
            <w:rFonts w:eastAsia="MS Mincho"/>
            <w:szCs w:val="24"/>
          </w:rPr>
          <w:delText xml:space="preserve"> </w:delText>
        </w:r>
        <w:r w:rsidRPr="0003532D" w:rsidDel="00621719">
          <w:rPr>
            <w:rStyle w:val="stddocNumber"/>
            <w:rFonts w:eastAsia="MS Mincho"/>
            <w:szCs w:val="24"/>
            <w:shd w:val="clear" w:color="auto" w:fill="auto"/>
          </w:rPr>
          <w:delText>H.264</w:delText>
        </w:r>
        <w:r w:rsidRPr="0003532D" w:rsidDel="00621719">
          <w:rPr>
            <w:rFonts w:eastAsia="MS Mincho"/>
            <w:szCs w:val="24"/>
          </w:rPr>
          <w:delText>.</w:delText>
        </w:r>
        <w:r w:rsidRPr="0003532D" w:rsidDel="00621719">
          <w:rPr>
            <w:rStyle w:val="stddocPartNumber"/>
            <w:rFonts w:eastAsia="MS Mincho"/>
            <w:szCs w:val="24"/>
            <w:shd w:val="clear" w:color="auto" w:fill="auto"/>
          </w:rPr>
          <w:delText>2</w:delText>
        </w:r>
        <w:commentRangeEnd w:id="64"/>
        <w:r w:rsidR="00706ABD" w:rsidDel="00621719">
          <w:rPr>
            <w:rStyle w:val="Marquedecommentaire"/>
            <w:rFonts w:eastAsia="MS Mincho"/>
            <w:lang w:eastAsia="ja-JP"/>
          </w:rPr>
          <w:commentReference w:id="64"/>
        </w:r>
      </w:del>
      <w:del w:id="65" w:author="BENNETT Katherine" w:date="2020-06-09T16:18:00Z">
        <w:r w:rsidRPr="0003532D" w:rsidDel="00706ABD">
          <w:rPr>
            <w:rFonts w:eastAsia="MS Mincho"/>
            <w:szCs w:val="24"/>
          </w:rPr>
          <w:delText>)</w:delText>
        </w:r>
      </w:del>
      <w:r w:rsidRPr="0003532D">
        <w:rPr>
          <w:rFonts w:eastAsia="MS Mincho"/>
          <w:szCs w:val="24"/>
        </w:rPr>
        <w:t xml:space="preserve"> and </w:t>
      </w:r>
      <w:del w:id="66" w:author="BENNETT Katherine" w:date="2020-06-09T16:19:00Z">
        <w:r w:rsidRPr="0003532D" w:rsidDel="00706ABD">
          <w:rPr>
            <w:rFonts w:eastAsia="MS Mincho"/>
            <w:szCs w:val="24"/>
          </w:rPr>
          <w:delText>HM (</w:delText>
        </w:r>
      </w:del>
      <w:ins w:id="67" w:author="BENNETT Katherine" w:date="2020-06-09T16:19:00Z">
        <w:del w:id="68" w:author="BERGERON Cyril" w:date="2020-07-02T08:41:00Z">
          <w:r w:rsidR="00706ABD" w:rsidRPr="0003532D" w:rsidDel="00387035">
            <w:rPr>
              <w:rFonts w:eastAsia="MS Mincho"/>
              <w:szCs w:val="24"/>
            </w:rPr>
            <w:delText xml:space="preserve">Rec. </w:delText>
          </w:r>
          <w:r w:rsidR="00706ABD" w:rsidRPr="0003532D" w:rsidDel="00387035">
            <w:rPr>
              <w:rStyle w:val="stdpublisher"/>
              <w:rFonts w:eastAsia="MS Mincho"/>
              <w:szCs w:val="24"/>
              <w:shd w:val="clear" w:color="auto" w:fill="auto"/>
            </w:rPr>
            <w:delText>ITU-T</w:delText>
          </w:r>
          <w:r w:rsidR="00706ABD" w:rsidRPr="0003532D" w:rsidDel="00387035">
            <w:rPr>
              <w:rFonts w:eastAsia="MS Mincho"/>
              <w:szCs w:val="24"/>
            </w:rPr>
            <w:delText xml:space="preserve"> </w:delText>
          </w:r>
          <w:r w:rsidR="00706ABD" w:rsidRPr="0003532D" w:rsidDel="00387035">
            <w:rPr>
              <w:rStyle w:val="stddocNumber"/>
              <w:rFonts w:eastAsia="MS Mincho"/>
              <w:szCs w:val="24"/>
              <w:shd w:val="clear" w:color="auto" w:fill="auto"/>
            </w:rPr>
            <w:delText>H.265</w:delText>
          </w:r>
          <w:r w:rsidR="00706ABD" w:rsidRPr="0003532D" w:rsidDel="00387035">
            <w:rPr>
              <w:rFonts w:eastAsia="MS Mincho"/>
              <w:szCs w:val="24"/>
            </w:rPr>
            <w:delText>.</w:delText>
          </w:r>
          <w:r w:rsidR="00706ABD" w:rsidRPr="0003532D" w:rsidDel="00387035">
            <w:rPr>
              <w:rStyle w:val="stddocPartNumber"/>
              <w:rFonts w:eastAsia="MS Mincho"/>
              <w:szCs w:val="24"/>
              <w:shd w:val="clear" w:color="auto" w:fill="auto"/>
            </w:rPr>
            <w:delText>1</w:delText>
          </w:r>
          <w:r w:rsidR="00706ABD" w:rsidDel="00387035">
            <w:rPr>
              <w:rStyle w:val="stddocPartNumber"/>
              <w:rFonts w:eastAsia="MS Mincho"/>
              <w:szCs w:val="24"/>
              <w:shd w:val="clear" w:color="auto" w:fill="auto"/>
            </w:rPr>
            <w:delText> | </w:delText>
          </w:r>
        </w:del>
      </w:ins>
      <w:r w:rsidRPr="0003532D">
        <w:rPr>
          <w:rStyle w:val="stdpublisher"/>
          <w:rFonts w:eastAsia="MS Mincho"/>
          <w:szCs w:val="24"/>
          <w:shd w:val="clear" w:color="auto" w:fill="auto"/>
        </w:rPr>
        <w:t>ISO/IEC</w:t>
      </w:r>
      <w:r w:rsidRPr="0003532D">
        <w:rPr>
          <w:rFonts w:eastAsia="MS Mincho"/>
          <w:szCs w:val="24"/>
        </w:rPr>
        <w:t xml:space="preserve"> </w:t>
      </w:r>
      <w:r w:rsidRPr="0003532D">
        <w:rPr>
          <w:rStyle w:val="stddocNumber"/>
          <w:rFonts w:eastAsia="MS Mincho"/>
          <w:szCs w:val="24"/>
          <w:shd w:val="clear" w:color="auto" w:fill="auto"/>
        </w:rPr>
        <w:t>23008</w:t>
      </w:r>
      <w:r w:rsidRPr="0003532D">
        <w:rPr>
          <w:rFonts w:eastAsia="MS Mincho"/>
          <w:szCs w:val="24"/>
        </w:rPr>
        <w:t>-</w:t>
      </w:r>
      <w:r w:rsidRPr="0003532D">
        <w:rPr>
          <w:rStyle w:val="stddocPartNumber"/>
          <w:rFonts w:eastAsia="MS Mincho"/>
          <w:szCs w:val="24"/>
          <w:shd w:val="clear" w:color="auto" w:fill="auto"/>
        </w:rPr>
        <w:t>8</w:t>
      </w:r>
      <w:del w:id="69" w:author="BERGERON Cyril" w:date="2020-07-02T09:16:00Z">
        <w:r w:rsidRPr="0003532D" w:rsidDel="001164D1">
          <w:rPr>
            <w:rFonts w:eastAsia="MS Mincho"/>
            <w:szCs w:val="24"/>
          </w:rPr>
          <w:delText xml:space="preserve"> </w:delText>
        </w:r>
      </w:del>
      <w:del w:id="70" w:author="BENNETT Katherine" w:date="2020-06-09T16:19:00Z">
        <w:r w:rsidRPr="0003532D" w:rsidDel="00706ABD">
          <w:rPr>
            <w:rFonts w:eastAsia="MS Mincho"/>
            <w:szCs w:val="24"/>
          </w:rPr>
          <w:delText xml:space="preserve">or Rec. </w:delText>
        </w:r>
        <w:r w:rsidRPr="0003532D" w:rsidDel="00706ABD">
          <w:rPr>
            <w:rStyle w:val="stdpublisher"/>
            <w:rFonts w:eastAsia="MS Mincho"/>
            <w:szCs w:val="24"/>
            <w:shd w:val="clear" w:color="auto" w:fill="auto"/>
          </w:rPr>
          <w:delText>ITU-T</w:delText>
        </w:r>
        <w:r w:rsidRPr="0003532D" w:rsidDel="00706ABD">
          <w:rPr>
            <w:rFonts w:eastAsia="MS Mincho"/>
            <w:szCs w:val="24"/>
          </w:rPr>
          <w:delText xml:space="preserve"> </w:delText>
        </w:r>
        <w:r w:rsidRPr="0003532D" w:rsidDel="00706ABD">
          <w:rPr>
            <w:rStyle w:val="stddocNumber"/>
            <w:rFonts w:eastAsia="MS Mincho"/>
            <w:szCs w:val="24"/>
            <w:shd w:val="clear" w:color="auto" w:fill="auto"/>
          </w:rPr>
          <w:delText>H.265</w:delText>
        </w:r>
        <w:r w:rsidRPr="0003532D" w:rsidDel="00706ABD">
          <w:rPr>
            <w:rFonts w:eastAsia="MS Mincho"/>
            <w:szCs w:val="24"/>
          </w:rPr>
          <w:delText>.</w:delText>
        </w:r>
        <w:r w:rsidRPr="0003532D" w:rsidDel="00706ABD">
          <w:rPr>
            <w:rStyle w:val="stddocPartNumber"/>
            <w:rFonts w:eastAsia="MS Mincho"/>
            <w:szCs w:val="24"/>
            <w:shd w:val="clear" w:color="auto" w:fill="auto"/>
          </w:rPr>
          <w:delText>1</w:delText>
        </w:r>
        <w:r w:rsidRPr="0003532D" w:rsidDel="00706ABD">
          <w:rPr>
            <w:rFonts w:eastAsia="MS Mincho"/>
            <w:szCs w:val="24"/>
          </w:rPr>
          <w:delText>)</w:delText>
        </w:r>
      </w:del>
      <w:r w:rsidRPr="0003532D">
        <w:rPr>
          <w:rFonts w:eastAsia="MS Mincho"/>
          <w:szCs w:val="24"/>
        </w:rPr>
        <w:t xml:space="preserve"> reference software for AVC (</w:t>
      </w:r>
      <w:ins w:id="71" w:author="BENNETT Katherine" w:date="2020-06-09T16:22:00Z">
        <w:r w:rsidR="00706ABD" w:rsidRPr="0003532D">
          <w:rPr>
            <w:rFonts w:eastAsia="MS Mincho"/>
            <w:szCs w:val="24"/>
          </w:rPr>
          <w:t xml:space="preserve">Rec. </w:t>
        </w:r>
        <w:r w:rsidR="00706ABD" w:rsidRPr="0003532D">
          <w:rPr>
            <w:rStyle w:val="stdpublisher"/>
            <w:rFonts w:eastAsia="MS Mincho"/>
            <w:szCs w:val="24"/>
            <w:shd w:val="clear" w:color="auto" w:fill="auto"/>
          </w:rPr>
          <w:t>ITU-T</w:t>
        </w:r>
        <w:r w:rsidR="00706ABD" w:rsidRPr="0003532D">
          <w:rPr>
            <w:rFonts w:eastAsia="MS Mincho"/>
            <w:szCs w:val="24"/>
          </w:rPr>
          <w:t xml:space="preserve"> </w:t>
        </w:r>
        <w:r w:rsidR="00706ABD" w:rsidRPr="0003532D">
          <w:rPr>
            <w:rStyle w:val="stddocNumber"/>
            <w:rFonts w:eastAsia="MS Mincho"/>
            <w:szCs w:val="24"/>
            <w:shd w:val="clear" w:color="auto" w:fill="auto"/>
          </w:rPr>
          <w:t>H.264</w:t>
        </w:r>
      </w:ins>
      <w:ins w:id="72" w:author="BENNETT Katherine" w:date="2020-06-09T16:23:00Z">
        <w:r w:rsidR="00706ABD">
          <w:rPr>
            <w:rStyle w:val="stddocPartNumber"/>
            <w:rFonts w:eastAsia="MS Mincho"/>
            <w:szCs w:val="24"/>
            <w:shd w:val="clear" w:color="auto" w:fill="auto"/>
          </w:rPr>
          <w:t> | </w:t>
        </w:r>
      </w:ins>
      <w:r w:rsidRPr="0003532D">
        <w:rPr>
          <w:rStyle w:val="stdpublisher"/>
          <w:rFonts w:eastAsia="MS Mincho"/>
          <w:szCs w:val="24"/>
          <w:shd w:val="clear" w:color="auto" w:fill="auto"/>
        </w:rPr>
        <w:t>ISO/IEC</w:t>
      </w:r>
      <w:r w:rsidRPr="0003532D">
        <w:rPr>
          <w:rFonts w:eastAsia="MS Mincho"/>
          <w:szCs w:val="24"/>
        </w:rPr>
        <w:t xml:space="preserve"> </w:t>
      </w:r>
      <w:r w:rsidRPr="0003532D">
        <w:rPr>
          <w:rStyle w:val="stddocNumber"/>
          <w:rFonts w:eastAsia="MS Mincho"/>
          <w:szCs w:val="24"/>
          <w:shd w:val="clear" w:color="auto" w:fill="auto"/>
        </w:rPr>
        <w:t>14496</w:t>
      </w:r>
      <w:r w:rsidRPr="0003532D">
        <w:rPr>
          <w:rFonts w:eastAsia="MS Mincho"/>
          <w:szCs w:val="24"/>
        </w:rPr>
        <w:t>-</w:t>
      </w:r>
      <w:r w:rsidRPr="0003532D">
        <w:rPr>
          <w:rStyle w:val="stddocPartNumber"/>
          <w:rFonts w:eastAsia="MS Mincho"/>
          <w:szCs w:val="24"/>
          <w:shd w:val="clear" w:color="auto" w:fill="auto"/>
        </w:rPr>
        <w:t>10</w:t>
      </w:r>
      <w:del w:id="73" w:author="BENNETT Katherine" w:date="2020-06-09T16:22:00Z">
        <w:r w:rsidRPr="0003532D" w:rsidDel="00706ABD">
          <w:rPr>
            <w:rFonts w:eastAsia="MS Mincho"/>
            <w:szCs w:val="24"/>
          </w:rPr>
          <w:delText xml:space="preserve"> or Rec. </w:delText>
        </w:r>
        <w:r w:rsidRPr="0003532D" w:rsidDel="00706ABD">
          <w:rPr>
            <w:rStyle w:val="stdpublisher"/>
            <w:rFonts w:eastAsia="MS Mincho"/>
            <w:szCs w:val="24"/>
            <w:shd w:val="clear" w:color="auto" w:fill="auto"/>
          </w:rPr>
          <w:delText>ITU-T</w:delText>
        </w:r>
        <w:r w:rsidRPr="0003532D" w:rsidDel="00706ABD">
          <w:rPr>
            <w:rFonts w:eastAsia="MS Mincho"/>
            <w:szCs w:val="24"/>
          </w:rPr>
          <w:delText xml:space="preserve"> </w:delText>
        </w:r>
        <w:r w:rsidRPr="0003532D" w:rsidDel="00706ABD">
          <w:rPr>
            <w:rStyle w:val="stddocNumber"/>
            <w:rFonts w:eastAsia="MS Mincho"/>
            <w:szCs w:val="24"/>
            <w:shd w:val="clear" w:color="auto" w:fill="auto"/>
          </w:rPr>
          <w:delText>H.264</w:delText>
        </w:r>
        <w:r w:rsidRPr="0003532D" w:rsidDel="00706ABD">
          <w:rPr>
            <w:rFonts w:eastAsia="MS Mincho"/>
            <w:szCs w:val="24"/>
          </w:rPr>
          <w:delText>.</w:delText>
        </w:r>
        <w:r w:rsidRPr="0003532D" w:rsidDel="00706ABD">
          <w:rPr>
            <w:rStyle w:val="stddocPartNumber"/>
            <w:rFonts w:eastAsia="MS Mincho"/>
            <w:szCs w:val="24"/>
            <w:shd w:val="clear" w:color="auto" w:fill="auto"/>
          </w:rPr>
          <w:delText>1</w:delText>
        </w:r>
      </w:del>
      <w:r w:rsidRPr="0003532D">
        <w:rPr>
          <w:rFonts w:eastAsia="MS Mincho"/>
          <w:szCs w:val="24"/>
        </w:rPr>
        <w:t>) and HEVC (</w:t>
      </w:r>
      <w:ins w:id="74" w:author="BENNETT Katherine" w:date="2020-06-09T16:23:00Z">
        <w:r w:rsidR="007D0E71" w:rsidRPr="0003532D">
          <w:rPr>
            <w:rFonts w:eastAsia="MS Mincho"/>
            <w:szCs w:val="24"/>
          </w:rPr>
          <w:t xml:space="preserve">Rec. </w:t>
        </w:r>
        <w:r w:rsidR="007D0E71" w:rsidRPr="0003532D">
          <w:rPr>
            <w:rStyle w:val="stdpublisher"/>
            <w:rFonts w:eastAsia="MS Mincho"/>
            <w:szCs w:val="24"/>
            <w:shd w:val="clear" w:color="auto" w:fill="auto"/>
          </w:rPr>
          <w:t>ITU-T</w:t>
        </w:r>
        <w:r w:rsidR="007D0E71" w:rsidRPr="0003532D">
          <w:rPr>
            <w:rFonts w:eastAsia="MS Mincho"/>
            <w:szCs w:val="24"/>
          </w:rPr>
          <w:t xml:space="preserve"> </w:t>
        </w:r>
        <w:r w:rsidR="007D0E71" w:rsidRPr="0003532D">
          <w:rPr>
            <w:rStyle w:val="stddocNumber"/>
            <w:rFonts w:eastAsia="MS Mincho"/>
            <w:szCs w:val="24"/>
            <w:shd w:val="clear" w:color="auto" w:fill="auto"/>
          </w:rPr>
          <w:t>H.265</w:t>
        </w:r>
        <w:r w:rsidR="007D0E71">
          <w:rPr>
            <w:rStyle w:val="stddocPartNumber"/>
            <w:rFonts w:eastAsia="MS Mincho"/>
            <w:szCs w:val="24"/>
            <w:shd w:val="clear" w:color="auto" w:fill="auto"/>
          </w:rPr>
          <w:t> | </w:t>
        </w:r>
      </w:ins>
      <w:r w:rsidRPr="0003532D">
        <w:rPr>
          <w:rStyle w:val="stdpublisher"/>
          <w:rFonts w:eastAsia="MS Mincho"/>
          <w:szCs w:val="24"/>
          <w:shd w:val="clear" w:color="auto" w:fill="auto"/>
        </w:rPr>
        <w:t>ISO/IEC</w:t>
      </w:r>
      <w:r w:rsidRPr="0003532D">
        <w:rPr>
          <w:rFonts w:eastAsia="MS Mincho"/>
          <w:szCs w:val="24"/>
        </w:rPr>
        <w:t xml:space="preserve"> </w:t>
      </w:r>
      <w:r w:rsidRPr="0003532D">
        <w:rPr>
          <w:rStyle w:val="stddocNumber"/>
          <w:rFonts w:eastAsia="MS Mincho"/>
          <w:szCs w:val="24"/>
          <w:shd w:val="clear" w:color="auto" w:fill="auto"/>
        </w:rPr>
        <w:t>23008</w:t>
      </w:r>
      <w:r w:rsidRPr="0003532D">
        <w:rPr>
          <w:rFonts w:eastAsia="MS Mincho"/>
          <w:szCs w:val="24"/>
        </w:rPr>
        <w:t>-</w:t>
      </w:r>
      <w:r w:rsidRPr="0003532D">
        <w:rPr>
          <w:rStyle w:val="stddocPartNumber"/>
          <w:rFonts w:eastAsia="MS Mincho"/>
          <w:szCs w:val="24"/>
          <w:shd w:val="clear" w:color="auto" w:fill="auto"/>
        </w:rPr>
        <w:t>2</w:t>
      </w:r>
      <w:del w:id="75" w:author="BENNETT Katherine" w:date="2020-06-09T16:23:00Z">
        <w:r w:rsidRPr="0003532D" w:rsidDel="007D0E71">
          <w:rPr>
            <w:rFonts w:eastAsia="MS Mincho"/>
            <w:szCs w:val="24"/>
          </w:rPr>
          <w:delText xml:space="preserve"> or Rec. </w:delText>
        </w:r>
        <w:r w:rsidRPr="0003532D" w:rsidDel="007D0E71">
          <w:rPr>
            <w:rStyle w:val="stdpublisher"/>
            <w:rFonts w:eastAsia="MS Mincho"/>
            <w:szCs w:val="24"/>
            <w:shd w:val="clear" w:color="auto" w:fill="auto"/>
          </w:rPr>
          <w:delText>ITU-T</w:delText>
        </w:r>
        <w:r w:rsidRPr="0003532D" w:rsidDel="007D0E71">
          <w:rPr>
            <w:rFonts w:eastAsia="MS Mincho"/>
            <w:szCs w:val="24"/>
          </w:rPr>
          <w:delText xml:space="preserve"> </w:delText>
        </w:r>
        <w:r w:rsidRPr="0003532D" w:rsidDel="007D0E71">
          <w:rPr>
            <w:rStyle w:val="stddocNumber"/>
            <w:rFonts w:eastAsia="MS Mincho"/>
            <w:szCs w:val="24"/>
            <w:shd w:val="clear" w:color="auto" w:fill="auto"/>
          </w:rPr>
          <w:delText>H.265</w:delText>
        </w:r>
      </w:del>
      <w:r w:rsidRPr="0003532D">
        <w:rPr>
          <w:rFonts w:eastAsia="MS Mincho"/>
          <w:szCs w:val="24"/>
        </w:rPr>
        <w:t>) codecs respectively.</w:t>
      </w:r>
    </w:p>
    <w:p w14:paraId="7248AB30"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To be sure that the ciphered bitstream follow the rules defined in Annex A, it is important to note that ciphered bits maintain this capacity in every coded bitstream. So the CSE reference software indicates the bits ‘selected for encryption’ (also called ‘cipherable’) that will correspond to cases where several code-words of same length are available with no major context change when shifting from one to another, and the ciphering will consist to swap on of the bit(s) configuration by another.</w:t>
      </w:r>
    </w:p>
    <w:p w14:paraId="68DC3477" w14:textId="54D75531"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B.2.2</w:t>
      </w:r>
      <w:r w:rsidRPr="0003532D">
        <w:rPr>
          <w:rFonts w:eastAsia="MS Mincho"/>
          <w:b/>
          <w:szCs w:val="24"/>
        </w:rPr>
        <w:tab/>
        <w:t xml:space="preserve">Reference </w:t>
      </w:r>
      <w:r w:rsidR="00F3344C" w:rsidRPr="0003532D">
        <w:rPr>
          <w:rFonts w:eastAsia="MS Mincho"/>
          <w:b/>
          <w:szCs w:val="24"/>
        </w:rPr>
        <w:t xml:space="preserve">software </w:t>
      </w:r>
      <w:r w:rsidRPr="0003532D">
        <w:rPr>
          <w:rFonts w:eastAsia="MS Mincho"/>
          <w:b/>
          <w:szCs w:val="24"/>
        </w:rPr>
        <w:t>encoder</w:t>
      </w:r>
    </w:p>
    <w:p w14:paraId="62D5A5F3" w14:textId="1E0725DE"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 xml:space="preserve">To cipher the bits ‘selected for encryption’ as defined in Annex A, the </w:t>
      </w:r>
      <w:del w:id="76" w:author="BENNETT Katherine" w:date="2020-06-09T16:27:00Z">
        <w:r w:rsidRPr="0003532D" w:rsidDel="007D0E71">
          <w:rPr>
            <w:rFonts w:eastAsia="MS Mincho"/>
            <w:szCs w:val="24"/>
          </w:rPr>
          <w:delText xml:space="preserve">VIMAF </w:delText>
        </w:r>
      </w:del>
      <w:r w:rsidRPr="0003532D">
        <w:rPr>
          <w:rFonts w:eastAsia="MS Mincho"/>
          <w:szCs w:val="24"/>
        </w:rPr>
        <w:t>reference software encoder ciphers the ‘cipherable’ bits with a pseudo-randomized bitstream file (i.e. ciphertext file) as input.</w:t>
      </w:r>
    </w:p>
    <w:p w14:paraId="394C4A9F" w14:textId="4FAADA2B" w:rsidR="001823A8" w:rsidRPr="0003532D" w:rsidRDefault="00621719" w:rsidP="00DD4C0E">
      <w:pPr>
        <w:pStyle w:val="Corpsdetexte"/>
        <w:autoSpaceDE w:val="0"/>
        <w:autoSpaceDN w:val="0"/>
        <w:adjustRightInd w:val="0"/>
        <w:rPr>
          <w:rFonts w:eastAsia="MS Mincho"/>
          <w:szCs w:val="24"/>
        </w:rPr>
      </w:pPr>
      <w:ins w:id="77" w:author="BERGERON Cyril" w:date="2020-07-01T22:41:00Z">
        <w:r w:rsidRPr="0003532D">
          <w:rPr>
            <w:rFonts w:eastAsia="MS Mincho"/>
            <w:szCs w:val="24"/>
          </w:rPr>
          <w:t>The reference software encoder</w:t>
        </w:r>
        <w:r>
          <w:rPr>
            <w:rFonts w:eastAsia="MS Mincho"/>
            <w:szCs w:val="24"/>
          </w:rPr>
          <w:t xml:space="preserve"> </w:t>
        </w:r>
        <w:r w:rsidRPr="00387035">
          <w:rPr>
            <w:rStyle w:val="stdpublisher"/>
            <w:szCs w:val="24"/>
            <w:shd w:val="clear" w:color="auto" w:fill="auto"/>
            <w:lang w:val="en-US"/>
            <w:rPrChange w:id="78" w:author="BERGERON Cyril" w:date="2020-07-02T08:42:00Z">
              <w:rPr>
                <w:rStyle w:val="stdpublisher"/>
                <w:szCs w:val="24"/>
                <w:shd w:val="clear" w:color="auto" w:fill="auto"/>
                <w:lang w:val="fr-FR"/>
              </w:rPr>
            </w:rPrChange>
          </w:rPr>
          <w:t>ISO/IEC</w:t>
        </w:r>
        <w:r w:rsidRPr="00387035">
          <w:rPr>
            <w:rFonts w:eastAsia="MS Mincho"/>
            <w:szCs w:val="24"/>
            <w:lang w:val="en-US"/>
            <w:rPrChange w:id="79" w:author="BERGERON Cyril" w:date="2020-07-02T08:42:00Z">
              <w:rPr>
                <w:rFonts w:eastAsia="MS Mincho"/>
                <w:szCs w:val="24"/>
                <w:lang w:val="fr-FR"/>
              </w:rPr>
            </w:rPrChange>
          </w:rPr>
          <w:t xml:space="preserve"> </w:t>
        </w:r>
        <w:r w:rsidRPr="00387035">
          <w:rPr>
            <w:rStyle w:val="stddocNumber"/>
            <w:rFonts w:eastAsia="MS Mincho"/>
            <w:szCs w:val="24"/>
            <w:shd w:val="clear" w:color="auto" w:fill="auto"/>
            <w:lang w:val="en-US"/>
            <w:rPrChange w:id="80" w:author="BERGERON Cyril" w:date="2020-07-02T08:42:00Z">
              <w:rPr>
                <w:rStyle w:val="stddocNumber"/>
                <w:rFonts w:eastAsia="MS Mincho"/>
                <w:szCs w:val="24"/>
                <w:shd w:val="clear" w:color="auto" w:fill="auto"/>
                <w:lang w:val="fr-FR"/>
              </w:rPr>
            </w:rPrChange>
          </w:rPr>
          <w:t>14496</w:t>
        </w:r>
        <w:r w:rsidRPr="00387035">
          <w:rPr>
            <w:rFonts w:eastAsia="MS Mincho"/>
            <w:szCs w:val="24"/>
            <w:lang w:val="en-US"/>
            <w:rPrChange w:id="81" w:author="BERGERON Cyril" w:date="2020-07-02T08:42:00Z">
              <w:rPr>
                <w:rFonts w:eastAsia="MS Mincho"/>
                <w:szCs w:val="24"/>
                <w:lang w:val="fr-FR"/>
              </w:rPr>
            </w:rPrChange>
          </w:rPr>
          <w:t>-</w:t>
        </w:r>
        <w:r w:rsidRPr="00387035">
          <w:rPr>
            <w:rStyle w:val="stddocPartNumber"/>
            <w:rFonts w:eastAsia="MS Mincho"/>
            <w:szCs w:val="24"/>
            <w:shd w:val="clear" w:color="auto" w:fill="auto"/>
            <w:lang w:val="en-US"/>
            <w:rPrChange w:id="82" w:author="BERGERON Cyril" w:date="2020-07-02T08:42:00Z">
              <w:rPr>
                <w:rStyle w:val="stddocPartNumber"/>
                <w:rFonts w:eastAsia="MS Mincho"/>
                <w:szCs w:val="24"/>
                <w:shd w:val="clear" w:color="auto" w:fill="auto"/>
                <w:lang w:val="fr-FR"/>
              </w:rPr>
            </w:rPrChange>
          </w:rPr>
          <w:t xml:space="preserve">5 or </w:t>
        </w:r>
      </w:ins>
      <w:ins w:id="83" w:author="BERGERON Cyril" w:date="2020-07-02T09:15:00Z">
        <w:r w:rsidR="00DD4C0E">
          <w:rPr>
            <w:rStyle w:val="stddocPartNumber"/>
            <w:rFonts w:eastAsia="MS Mincho"/>
            <w:szCs w:val="24"/>
            <w:shd w:val="clear" w:color="auto" w:fill="auto"/>
            <w:lang w:val="en-US"/>
          </w:rPr>
          <w:t>ISO/IEC 23008-8 are modified by</w:t>
        </w:r>
        <w:r w:rsidR="00DD4C0E" w:rsidRPr="002D3990">
          <w:rPr>
            <w:rStyle w:val="stddocPartNumber"/>
            <w:rFonts w:eastAsia="MS Mincho"/>
            <w:szCs w:val="24"/>
            <w:shd w:val="clear" w:color="auto" w:fill="auto"/>
            <w:lang w:val="en-US"/>
          </w:rPr>
          <w:t xml:space="preserve"> </w:t>
        </w:r>
      </w:ins>
      <w:ins w:id="84" w:author="BERGERON Cyril" w:date="2020-07-01T22:41:00Z">
        <w:r w:rsidRPr="0003532D">
          <w:rPr>
            <w:rFonts w:eastAsia="MS Mincho"/>
            <w:szCs w:val="24"/>
          </w:rPr>
          <w:t>only chang</w:t>
        </w:r>
        <w:r>
          <w:rPr>
            <w:rFonts w:eastAsia="MS Mincho"/>
            <w:szCs w:val="24"/>
          </w:rPr>
          <w:t>ing</w:t>
        </w:r>
        <w:r w:rsidRPr="0003532D">
          <w:rPr>
            <w:rFonts w:eastAsia="MS Mincho"/>
            <w:szCs w:val="24"/>
          </w:rPr>
          <w:t xml:space="preserve"> </w:t>
        </w:r>
      </w:ins>
      <w:del w:id="85" w:author="BERGERON Cyril" w:date="2020-07-01T22:41:00Z">
        <w:r w:rsidR="001823A8" w:rsidRPr="0003532D" w:rsidDel="00621719">
          <w:rPr>
            <w:rFonts w:eastAsia="MS Mincho"/>
            <w:szCs w:val="24"/>
          </w:rPr>
          <w:delText xml:space="preserve">The modified </w:delText>
        </w:r>
        <w:commentRangeStart w:id="86"/>
        <w:r w:rsidR="001823A8" w:rsidRPr="0003532D" w:rsidDel="00621719">
          <w:rPr>
            <w:rFonts w:eastAsia="MS Mincho"/>
            <w:szCs w:val="24"/>
          </w:rPr>
          <w:delText xml:space="preserve">JM or HM </w:delText>
        </w:r>
        <w:commentRangeEnd w:id="86"/>
        <w:r w:rsidR="007D0E71" w:rsidDel="00621719">
          <w:rPr>
            <w:rStyle w:val="Marquedecommentaire"/>
            <w:rFonts w:eastAsia="MS Mincho"/>
            <w:lang w:eastAsia="ja-JP"/>
          </w:rPr>
          <w:commentReference w:id="86"/>
        </w:r>
        <w:r w:rsidR="001823A8" w:rsidRPr="0003532D" w:rsidDel="00621719">
          <w:rPr>
            <w:rFonts w:eastAsia="MS Mincho"/>
            <w:szCs w:val="24"/>
          </w:rPr>
          <w:delText xml:space="preserve">reference software encoder only change </w:delText>
        </w:r>
      </w:del>
      <w:r w:rsidR="001823A8" w:rsidRPr="0003532D">
        <w:rPr>
          <w:rFonts w:eastAsia="MS Mincho"/>
          <w:szCs w:val="24"/>
        </w:rPr>
        <w:t xml:space="preserve">the entropy coding as described in </w:t>
      </w:r>
      <w:del w:id="87" w:author="BENNETT Katherine" w:date="2020-06-09T16:27:00Z">
        <w:r w:rsidR="001823A8" w:rsidRPr="0003532D" w:rsidDel="007D0E71">
          <w:rPr>
            <w:rFonts w:eastAsia="MS Mincho"/>
            <w:szCs w:val="24"/>
          </w:rPr>
          <w:delText>following figure</w:delText>
        </w:r>
      </w:del>
      <w:ins w:id="88" w:author="BENNETT Katherine" w:date="2020-06-09T16:27:00Z">
        <w:r w:rsidR="007D0E71">
          <w:rPr>
            <w:rFonts w:eastAsia="MS Mincho"/>
            <w:szCs w:val="24"/>
          </w:rPr>
          <w:t>F</w:t>
        </w:r>
        <w:r w:rsidR="007D0E71" w:rsidRPr="0003532D">
          <w:rPr>
            <w:rFonts w:eastAsia="MS Mincho"/>
            <w:szCs w:val="24"/>
          </w:rPr>
          <w:t>igure</w:t>
        </w:r>
        <w:r w:rsidR="007D0E71">
          <w:rPr>
            <w:rFonts w:eastAsia="MS Mincho"/>
            <w:szCs w:val="24"/>
          </w:rPr>
          <w:t xml:space="preserve"> B.1</w:t>
        </w:r>
      </w:ins>
      <w:r w:rsidR="001823A8" w:rsidRPr="0003532D">
        <w:rPr>
          <w:rFonts w:eastAsia="MS Mincho"/>
          <w:szCs w:val="24"/>
        </w:rPr>
        <w:t>.</w:t>
      </w:r>
    </w:p>
    <w:p w14:paraId="3ED78C74" w14:textId="58969BA8" w:rsidR="001823A8" w:rsidRDefault="0003532D" w:rsidP="0003532D">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89" w:author="BENNETT Katherine" w:date="2020-06-09T16:28:00Z"/>
          <w:rFonts w:eastAsia="MS Mincho"/>
          <w:szCs w:val="24"/>
        </w:rPr>
      </w:pPr>
      <w:r>
        <w:rPr>
          <w:rFonts w:eastAsia="MS Mincho"/>
          <w:noProof/>
          <w:szCs w:val="24"/>
          <w:lang w:val="fr-FR" w:eastAsia="fr-FR"/>
        </w:rPr>
        <w:drawing>
          <wp:inline distT="0" distB="0" distL="0" distR="0" wp14:anchorId="18C3489C" wp14:editId="075EA16B">
            <wp:extent cx="5940564" cy="2170180"/>
            <wp:effectExtent l="0" t="0" r="3175" b="1905"/>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0564" cy="2170180"/>
                    </a:xfrm>
                    <a:prstGeom prst="rect">
                      <a:avLst/>
                    </a:prstGeom>
                  </pic:spPr>
                </pic:pic>
              </a:graphicData>
            </a:graphic>
          </wp:inline>
        </w:drawing>
      </w:r>
    </w:p>
    <w:p w14:paraId="24DE5F9D" w14:textId="2A346BA4" w:rsidR="007D0E71" w:rsidRPr="007D0E71" w:rsidRDefault="007D0E71" w:rsidP="0003532D">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b/>
          <w:szCs w:val="24"/>
        </w:rPr>
      </w:pPr>
      <w:commentRangeStart w:id="90"/>
      <w:ins w:id="91" w:author="BENNETT Katherine" w:date="2020-06-09T16:28:00Z">
        <w:r w:rsidRPr="007D0E71">
          <w:rPr>
            <w:rFonts w:eastAsia="MS Mincho"/>
            <w:b/>
            <w:szCs w:val="24"/>
          </w:rPr>
          <w:t xml:space="preserve">Figure B.1 </w:t>
        </w:r>
        <w:r>
          <w:rPr>
            <w:rFonts w:eastAsia="MS Mincho"/>
            <w:b/>
            <w:szCs w:val="24"/>
          </w:rPr>
          <w:t>—</w:t>
        </w:r>
      </w:ins>
      <w:ins w:id="92" w:author="BERGERON Cyril" w:date="2020-07-01T22:44:00Z">
        <w:r w:rsidR="00F66B56">
          <w:rPr>
            <w:rFonts w:eastAsia="MS Mincho"/>
            <w:b/>
            <w:szCs w:val="24"/>
          </w:rPr>
          <w:t xml:space="preserve"> Reference Software Encoder</w:t>
        </w:r>
      </w:ins>
      <w:ins w:id="93" w:author="BENNETT Katherine" w:date="2020-06-09T16:28:00Z">
        <w:r w:rsidRPr="007D0E71">
          <w:rPr>
            <w:rFonts w:eastAsia="MS Mincho"/>
            <w:b/>
            <w:szCs w:val="24"/>
          </w:rPr>
          <w:t xml:space="preserve"> </w:t>
        </w:r>
        <w:commentRangeEnd w:id="90"/>
        <w:r>
          <w:rPr>
            <w:rStyle w:val="Marquedecommentaire"/>
            <w:rFonts w:eastAsia="MS Mincho"/>
            <w:lang w:eastAsia="ja-JP"/>
          </w:rPr>
          <w:commentReference w:id="90"/>
        </w:r>
      </w:ins>
    </w:p>
    <w:p w14:paraId="6E341E0C" w14:textId="71AB19B9"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B.2.3</w:t>
      </w:r>
      <w:r w:rsidRPr="0003532D">
        <w:rPr>
          <w:rFonts w:eastAsia="MS Mincho"/>
          <w:b/>
          <w:szCs w:val="24"/>
        </w:rPr>
        <w:tab/>
        <w:t xml:space="preserve">Reference </w:t>
      </w:r>
      <w:r w:rsidR="00F3344C" w:rsidRPr="0003532D">
        <w:rPr>
          <w:rFonts w:eastAsia="MS Mincho"/>
          <w:b/>
          <w:szCs w:val="24"/>
        </w:rPr>
        <w:t xml:space="preserve">software </w:t>
      </w:r>
      <w:r w:rsidRPr="0003532D">
        <w:rPr>
          <w:rFonts w:eastAsia="MS Mincho"/>
          <w:b/>
          <w:szCs w:val="24"/>
        </w:rPr>
        <w:t>decoder</w:t>
      </w:r>
    </w:p>
    <w:p w14:paraId="60719F61" w14:textId="7E1CA3F7"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 xml:space="preserve">To decode and decrypt bitstream where the bits ‘selected for encryption’ are ciphered, the </w:t>
      </w:r>
      <w:del w:id="94" w:author="BENNETT Katherine" w:date="2020-06-09T16:28:00Z">
        <w:r w:rsidRPr="0003532D" w:rsidDel="007D0E71">
          <w:rPr>
            <w:rFonts w:eastAsia="MS Mincho"/>
            <w:szCs w:val="24"/>
          </w:rPr>
          <w:delText xml:space="preserve">VIMAF </w:delText>
        </w:r>
      </w:del>
      <w:r w:rsidRPr="0003532D">
        <w:rPr>
          <w:rFonts w:eastAsia="MS Mincho"/>
          <w:szCs w:val="24"/>
        </w:rPr>
        <w:t>reference software decoder deciphers the ‘cipherable’ bits defined in Annex A with a pseudo-randomized bitstream file (i.e. ciphertext file) as input.</w:t>
      </w:r>
    </w:p>
    <w:p w14:paraId="01FC312C" w14:textId="1550EC04" w:rsidR="001823A8" w:rsidRPr="0003532D" w:rsidRDefault="00F66B56" w:rsidP="00DD4C0E">
      <w:pPr>
        <w:pStyle w:val="Corpsdetexte"/>
        <w:autoSpaceDE w:val="0"/>
        <w:autoSpaceDN w:val="0"/>
        <w:adjustRightInd w:val="0"/>
        <w:rPr>
          <w:rFonts w:eastAsia="MS Mincho"/>
          <w:szCs w:val="24"/>
        </w:rPr>
      </w:pPr>
      <w:ins w:id="95" w:author="BERGERON Cyril" w:date="2020-07-01T22:47:00Z">
        <w:r w:rsidRPr="0003532D">
          <w:rPr>
            <w:rFonts w:eastAsia="MS Mincho"/>
            <w:szCs w:val="24"/>
          </w:rPr>
          <w:t>The reference software encoder</w:t>
        </w:r>
        <w:r>
          <w:rPr>
            <w:rFonts w:eastAsia="MS Mincho"/>
            <w:szCs w:val="24"/>
          </w:rPr>
          <w:t xml:space="preserve"> </w:t>
        </w:r>
        <w:r w:rsidRPr="00387035">
          <w:rPr>
            <w:rStyle w:val="stdpublisher"/>
            <w:szCs w:val="24"/>
            <w:shd w:val="clear" w:color="auto" w:fill="auto"/>
            <w:lang w:val="en-US"/>
            <w:rPrChange w:id="96" w:author="BERGERON Cyril" w:date="2020-07-02T08:42:00Z">
              <w:rPr>
                <w:rStyle w:val="stdpublisher"/>
                <w:szCs w:val="24"/>
                <w:shd w:val="clear" w:color="auto" w:fill="auto"/>
                <w:lang w:val="fr-FR"/>
              </w:rPr>
            </w:rPrChange>
          </w:rPr>
          <w:t>ISO/IEC</w:t>
        </w:r>
        <w:r w:rsidRPr="00387035">
          <w:rPr>
            <w:rFonts w:eastAsia="MS Mincho"/>
            <w:szCs w:val="24"/>
            <w:lang w:val="en-US"/>
            <w:rPrChange w:id="97" w:author="BERGERON Cyril" w:date="2020-07-02T08:42:00Z">
              <w:rPr>
                <w:rFonts w:eastAsia="MS Mincho"/>
                <w:szCs w:val="24"/>
                <w:lang w:val="fr-FR"/>
              </w:rPr>
            </w:rPrChange>
          </w:rPr>
          <w:t xml:space="preserve"> </w:t>
        </w:r>
        <w:r w:rsidRPr="00387035">
          <w:rPr>
            <w:rStyle w:val="stddocNumber"/>
            <w:rFonts w:eastAsia="MS Mincho"/>
            <w:szCs w:val="24"/>
            <w:shd w:val="clear" w:color="auto" w:fill="auto"/>
            <w:lang w:val="en-US"/>
            <w:rPrChange w:id="98" w:author="BERGERON Cyril" w:date="2020-07-02T08:42:00Z">
              <w:rPr>
                <w:rStyle w:val="stddocNumber"/>
                <w:rFonts w:eastAsia="MS Mincho"/>
                <w:szCs w:val="24"/>
                <w:shd w:val="clear" w:color="auto" w:fill="auto"/>
                <w:lang w:val="fr-FR"/>
              </w:rPr>
            </w:rPrChange>
          </w:rPr>
          <w:t>14496</w:t>
        </w:r>
        <w:r w:rsidRPr="00387035">
          <w:rPr>
            <w:rFonts w:eastAsia="MS Mincho"/>
            <w:szCs w:val="24"/>
            <w:lang w:val="en-US"/>
            <w:rPrChange w:id="99" w:author="BERGERON Cyril" w:date="2020-07-02T08:42:00Z">
              <w:rPr>
                <w:rFonts w:eastAsia="MS Mincho"/>
                <w:szCs w:val="24"/>
                <w:lang w:val="fr-FR"/>
              </w:rPr>
            </w:rPrChange>
          </w:rPr>
          <w:t>-</w:t>
        </w:r>
        <w:r w:rsidRPr="00387035">
          <w:rPr>
            <w:rStyle w:val="stddocPartNumber"/>
            <w:rFonts w:eastAsia="MS Mincho"/>
            <w:szCs w:val="24"/>
            <w:shd w:val="clear" w:color="auto" w:fill="auto"/>
            <w:lang w:val="en-US"/>
            <w:rPrChange w:id="100" w:author="BERGERON Cyril" w:date="2020-07-02T08:42:00Z">
              <w:rPr>
                <w:rStyle w:val="stddocPartNumber"/>
                <w:rFonts w:eastAsia="MS Mincho"/>
                <w:szCs w:val="24"/>
                <w:shd w:val="clear" w:color="auto" w:fill="auto"/>
                <w:lang w:val="fr-FR"/>
              </w:rPr>
            </w:rPrChange>
          </w:rPr>
          <w:t xml:space="preserve">5 or </w:t>
        </w:r>
      </w:ins>
      <w:ins w:id="101" w:author="BERGERON Cyril" w:date="2020-07-02T09:15:00Z">
        <w:r w:rsidR="00DD4C0E">
          <w:rPr>
            <w:rStyle w:val="stddocPartNumber"/>
            <w:rFonts w:eastAsia="MS Mincho"/>
            <w:szCs w:val="24"/>
            <w:shd w:val="clear" w:color="auto" w:fill="auto"/>
            <w:lang w:val="en-US"/>
          </w:rPr>
          <w:t>ISO/IEC 23008-8 are modified by</w:t>
        </w:r>
        <w:r w:rsidR="00DD4C0E" w:rsidRPr="002D3990">
          <w:rPr>
            <w:rStyle w:val="stddocPartNumber"/>
            <w:rFonts w:eastAsia="MS Mincho"/>
            <w:szCs w:val="24"/>
            <w:shd w:val="clear" w:color="auto" w:fill="auto"/>
            <w:lang w:val="en-US"/>
          </w:rPr>
          <w:t xml:space="preserve"> </w:t>
        </w:r>
      </w:ins>
      <w:ins w:id="102" w:author="BERGERON Cyril" w:date="2020-07-01T22:47:00Z">
        <w:r w:rsidRPr="0003532D">
          <w:rPr>
            <w:rFonts w:eastAsia="MS Mincho"/>
            <w:szCs w:val="24"/>
          </w:rPr>
          <w:t>only chang</w:t>
        </w:r>
        <w:r>
          <w:rPr>
            <w:rFonts w:eastAsia="MS Mincho"/>
            <w:szCs w:val="24"/>
          </w:rPr>
          <w:t>ing</w:t>
        </w:r>
        <w:r w:rsidRPr="0003532D">
          <w:rPr>
            <w:rFonts w:eastAsia="MS Mincho"/>
            <w:szCs w:val="24"/>
          </w:rPr>
          <w:t xml:space="preserve"> </w:t>
        </w:r>
      </w:ins>
      <w:del w:id="103" w:author="BERGERON Cyril" w:date="2020-07-01T22:47:00Z">
        <w:r w:rsidR="001823A8" w:rsidRPr="0003532D" w:rsidDel="00F66B56">
          <w:rPr>
            <w:rFonts w:eastAsia="MS Mincho"/>
            <w:szCs w:val="24"/>
          </w:rPr>
          <w:delText xml:space="preserve">The modified JM or HM reference software decoder only change </w:delText>
        </w:r>
      </w:del>
      <w:r w:rsidR="001823A8" w:rsidRPr="0003532D">
        <w:rPr>
          <w:rFonts w:eastAsia="MS Mincho"/>
          <w:szCs w:val="24"/>
        </w:rPr>
        <w:t xml:space="preserve">the entropy decoding as described in </w:t>
      </w:r>
      <w:del w:id="104" w:author="BENNETT Katherine" w:date="2020-06-09T16:28:00Z">
        <w:r w:rsidR="001823A8" w:rsidRPr="0003532D" w:rsidDel="007D0E71">
          <w:rPr>
            <w:rFonts w:eastAsia="MS Mincho"/>
            <w:szCs w:val="24"/>
          </w:rPr>
          <w:delText>following figure</w:delText>
        </w:r>
      </w:del>
      <w:ins w:id="105" w:author="BENNETT Katherine" w:date="2020-06-09T16:28:00Z">
        <w:r w:rsidR="007D0E71">
          <w:rPr>
            <w:rFonts w:eastAsia="MS Mincho"/>
            <w:szCs w:val="24"/>
          </w:rPr>
          <w:t>F</w:t>
        </w:r>
        <w:r w:rsidR="007D0E71" w:rsidRPr="0003532D">
          <w:rPr>
            <w:rFonts w:eastAsia="MS Mincho"/>
            <w:szCs w:val="24"/>
          </w:rPr>
          <w:t>igure</w:t>
        </w:r>
        <w:r w:rsidR="007D0E71">
          <w:rPr>
            <w:rFonts w:eastAsia="MS Mincho"/>
            <w:szCs w:val="24"/>
          </w:rPr>
          <w:t xml:space="preserve"> B.2</w:t>
        </w:r>
      </w:ins>
      <w:r w:rsidR="001823A8" w:rsidRPr="0003532D">
        <w:rPr>
          <w:rFonts w:eastAsia="MS Mincho"/>
          <w:szCs w:val="24"/>
        </w:rPr>
        <w:t>.</w:t>
      </w:r>
    </w:p>
    <w:p w14:paraId="42F70BCC" w14:textId="6877A610" w:rsidR="001823A8" w:rsidRDefault="0003532D" w:rsidP="0003532D">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106" w:author="BENNETT Katherine" w:date="2020-06-09T16:28:00Z"/>
          <w:rFonts w:eastAsia="MS Mincho"/>
          <w:szCs w:val="24"/>
        </w:rPr>
      </w:pPr>
      <w:r>
        <w:rPr>
          <w:rFonts w:eastAsia="MS Mincho"/>
          <w:noProof/>
          <w:szCs w:val="24"/>
          <w:lang w:val="fr-FR" w:eastAsia="fr-FR"/>
        </w:rPr>
        <w:lastRenderedPageBreak/>
        <w:drawing>
          <wp:inline distT="0" distB="0" distL="0" distR="0" wp14:anchorId="11CC0546" wp14:editId="7CE06597">
            <wp:extent cx="5940425" cy="2373630"/>
            <wp:effectExtent l="0" t="0" r="3175" b="762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0425" cy="2373630"/>
                    </a:xfrm>
                    <a:prstGeom prst="rect">
                      <a:avLst/>
                    </a:prstGeom>
                  </pic:spPr>
                </pic:pic>
              </a:graphicData>
            </a:graphic>
          </wp:inline>
        </w:drawing>
      </w:r>
    </w:p>
    <w:p w14:paraId="512A9E0F" w14:textId="5D8141F6" w:rsidR="007D0E71" w:rsidRPr="007D0E71" w:rsidRDefault="007D0E71" w:rsidP="007D0E71">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b/>
          <w:szCs w:val="24"/>
        </w:rPr>
      </w:pPr>
      <w:commentRangeStart w:id="107"/>
      <w:ins w:id="108" w:author="BENNETT Katherine" w:date="2020-06-09T16:28:00Z">
        <w:r w:rsidRPr="007D0E71">
          <w:rPr>
            <w:rFonts w:eastAsia="MS Mincho"/>
            <w:b/>
            <w:szCs w:val="24"/>
          </w:rPr>
          <w:t>Figure B.</w:t>
        </w:r>
      </w:ins>
      <w:ins w:id="109" w:author="BENNETT Katherine" w:date="2020-06-09T16:29:00Z">
        <w:r>
          <w:rPr>
            <w:rFonts w:eastAsia="MS Mincho"/>
            <w:b/>
            <w:szCs w:val="24"/>
          </w:rPr>
          <w:t>2</w:t>
        </w:r>
      </w:ins>
      <w:ins w:id="110" w:author="BENNETT Katherine" w:date="2020-06-09T16:28:00Z">
        <w:r w:rsidRPr="007D0E71">
          <w:rPr>
            <w:rFonts w:eastAsia="MS Mincho"/>
            <w:b/>
            <w:szCs w:val="24"/>
          </w:rPr>
          <w:t xml:space="preserve"> </w:t>
        </w:r>
        <w:r>
          <w:rPr>
            <w:rFonts w:eastAsia="MS Mincho"/>
            <w:b/>
            <w:szCs w:val="24"/>
          </w:rPr>
          <w:t>—</w:t>
        </w:r>
      </w:ins>
      <w:ins w:id="111" w:author="BERGERON Cyril" w:date="2020-07-01T22:45:00Z">
        <w:r w:rsidR="00F66B56" w:rsidRPr="00F66B56">
          <w:rPr>
            <w:rFonts w:eastAsia="MS Mincho"/>
            <w:b/>
            <w:szCs w:val="24"/>
          </w:rPr>
          <w:t xml:space="preserve"> </w:t>
        </w:r>
        <w:r w:rsidR="00F66B56">
          <w:rPr>
            <w:rFonts w:eastAsia="MS Mincho"/>
            <w:b/>
            <w:szCs w:val="24"/>
          </w:rPr>
          <w:t>Reference Software Decoder</w:t>
        </w:r>
        <w:r w:rsidR="00F66B56" w:rsidRPr="007D0E71">
          <w:rPr>
            <w:rFonts w:eastAsia="MS Mincho"/>
            <w:b/>
            <w:szCs w:val="24"/>
          </w:rPr>
          <w:t xml:space="preserve"> </w:t>
        </w:r>
        <w:r w:rsidR="00F66B56">
          <w:rPr>
            <w:rStyle w:val="Marquedecommentaire"/>
            <w:rFonts w:eastAsia="MS Mincho"/>
            <w:lang w:eastAsia="ja-JP"/>
          </w:rPr>
          <w:commentReference w:id="112"/>
        </w:r>
      </w:ins>
      <w:ins w:id="113" w:author="BENNETT Katherine" w:date="2020-06-09T16:28:00Z">
        <w:r w:rsidRPr="007D0E71">
          <w:rPr>
            <w:rFonts w:eastAsia="MS Mincho"/>
            <w:b/>
            <w:szCs w:val="24"/>
          </w:rPr>
          <w:t xml:space="preserve"> </w:t>
        </w:r>
        <w:commentRangeEnd w:id="107"/>
        <w:r>
          <w:rPr>
            <w:rStyle w:val="Marquedecommentaire"/>
            <w:rFonts w:eastAsia="MS Mincho"/>
            <w:lang w:eastAsia="ja-JP"/>
          </w:rPr>
          <w:commentReference w:id="107"/>
        </w:r>
      </w:ins>
    </w:p>
    <w:p w14:paraId="1A8C6E66"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B.2.4</w:t>
      </w:r>
      <w:r w:rsidRPr="0003532D">
        <w:rPr>
          <w:rFonts w:eastAsia="MS Mincho"/>
          <w:b/>
          <w:szCs w:val="24"/>
        </w:rPr>
        <w:tab/>
        <w:t>Source code</w:t>
      </w:r>
    </w:p>
    <w:p w14:paraId="18740F02" w14:textId="3BA675B3" w:rsidR="001823A8" w:rsidRPr="0003532D" w:rsidRDefault="001823A8" w:rsidP="002A1D01">
      <w:pPr>
        <w:pStyle w:val="Corpsdetexte"/>
        <w:autoSpaceDE w:val="0"/>
        <w:autoSpaceDN w:val="0"/>
        <w:adjustRightInd w:val="0"/>
        <w:rPr>
          <w:rFonts w:eastAsia="MS Mincho"/>
          <w:szCs w:val="24"/>
        </w:rPr>
      </w:pPr>
      <w:r w:rsidRPr="0003532D">
        <w:rPr>
          <w:rFonts w:eastAsia="MS Mincho"/>
          <w:szCs w:val="24"/>
        </w:rPr>
        <w:t xml:space="preserve">The </w:t>
      </w:r>
      <w:del w:id="114" w:author="BENNETT Katherine" w:date="2020-06-09T16:29:00Z">
        <w:r w:rsidRPr="0003532D" w:rsidDel="007D0E71">
          <w:rPr>
            <w:rFonts w:eastAsia="MS Mincho"/>
            <w:szCs w:val="24"/>
          </w:rPr>
          <w:delText xml:space="preserve">VIMAF </w:delText>
        </w:r>
      </w:del>
      <w:r w:rsidRPr="0003532D">
        <w:rPr>
          <w:rFonts w:eastAsia="MS Mincho"/>
          <w:szCs w:val="24"/>
        </w:rPr>
        <w:t>reference software and the conformance files are</w:t>
      </w:r>
      <w:ins w:id="115" w:author="BERGERON Cyril" w:date="2020-07-02T08:52:00Z">
        <w:r w:rsidR="002A1D01">
          <w:rPr>
            <w:rFonts w:eastAsia="MS Mincho"/>
            <w:szCs w:val="24"/>
          </w:rPr>
          <w:t xml:space="preserve"> available</w:t>
        </w:r>
      </w:ins>
      <w:del w:id="116" w:author="BERGERON Cyril" w:date="2020-07-02T08:52:00Z">
        <w:r w:rsidRPr="0003532D" w:rsidDel="002A1D01">
          <w:rPr>
            <w:rFonts w:eastAsia="MS Mincho"/>
            <w:szCs w:val="24"/>
          </w:rPr>
          <w:delText xml:space="preserve"> </w:delText>
        </w:r>
      </w:del>
      <w:del w:id="117" w:author="BENNETT Katherine" w:date="2020-06-09T16:29:00Z">
        <w:r w:rsidRPr="0003532D" w:rsidDel="007D0E71">
          <w:rPr>
            <w:rFonts w:eastAsia="MS Mincho"/>
            <w:szCs w:val="24"/>
          </w:rPr>
          <w:delText xml:space="preserve">published in MPEG Gitlab repository: </w:delText>
        </w:r>
      </w:del>
      <w:ins w:id="118" w:author="BENNETT Katherine" w:date="2020-06-09T16:29:00Z">
        <w:r w:rsidR="007D0E71">
          <w:rPr>
            <w:rStyle w:val="Lienhypertexte"/>
            <w:rFonts w:eastAsia="MS Mincho"/>
            <w:szCs w:val="24"/>
          </w:rPr>
          <w:fldChar w:fldCharType="begin"/>
        </w:r>
      </w:ins>
      <w:ins w:id="119" w:author="BERGERON Cyril" w:date="2020-07-01T22:33:00Z">
        <w:r w:rsidR="00D257A9">
          <w:rPr>
            <w:rStyle w:val="Lienhypertexte"/>
            <w:rFonts w:eastAsia="MS Mincho"/>
            <w:szCs w:val="24"/>
          </w:rPr>
          <w:instrText>HYPERLINK "D:\\Users\\t0029682\\Documents\\[MPEG]\\MPEG 2020 -07-Geneve\\available"</w:instrText>
        </w:r>
      </w:ins>
      <w:ins w:id="120" w:author="BENNETT Katherine" w:date="2020-06-09T16:29:00Z">
        <w:del w:id="121" w:author="BERGERON Cyril" w:date="2020-07-01T22:33:00Z">
          <w:r w:rsidR="007D0E71" w:rsidDel="00D257A9">
            <w:rPr>
              <w:rStyle w:val="Lienhypertexte"/>
              <w:rFonts w:eastAsia="MS Mincho"/>
              <w:szCs w:val="24"/>
            </w:rPr>
            <w:delInstrText xml:space="preserve"> HYPERLINK "</w:delInstrText>
          </w:r>
          <w:r w:rsidR="007D0E71" w:rsidDel="00D257A9">
            <w:rPr>
              <w:rFonts w:eastAsia="MS Mincho"/>
              <w:szCs w:val="24"/>
            </w:rPr>
            <w:delInstrText>available</w:delInstrText>
          </w:r>
          <w:r w:rsidR="007D0E71" w:rsidDel="00D257A9">
            <w:rPr>
              <w:rStyle w:val="Lienhypertexte"/>
              <w:rFonts w:eastAsia="MS Mincho"/>
              <w:szCs w:val="24"/>
            </w:rPr>
            <w:delInstrText xml:space="preserve">" </w:delInstrText>
          </w:r>
        </w:del>
        <w:r w:rsidR="007D0E71">
          <w:rPr>
            <w:rStyle w:val="Lienhypertexte"/>
            <w:rFonts w:eastAsia="MS Mincho"/>
            <w:szCs w:val="24"/>
          </w:rPr>
          <w:fldChar w:fldCharType="separate"/>
        </w:r>
      </w:ins>
      <w:del w:id="122" w:author="BENNETT Katherine" w:date="2020-06-09T16:29:00Z">
        <w:r w:rsidR="007D0E71" w:rsidRPr="007D0E71" w:rsidDel="007D0E71">
          <w:rPr>
            <w:rStyle w:val="Lienhypertexte"/>
            <w:rFonts w:eastAsia="MS Mincho"/>
            <w:szCs w:val="24"/>
          </w:rPr>
          <w:delText>http://mpegx.int-evry.fr/software/whamidou/MPEGA-CSE.git</w:delText>
        </w:r>
      </w:del>
      <w:ins w:id="123" w:author="BENNETT Katherine" w:date="2020-06-09T16:29:00Z">
        <w:del w:id="124" w:author="BERGERON Cyril" w:date="2020-07-02T08:51:00Z">
          <w:r w:rsidR="007D0E71" w:rsidRPr="00B01EDF" w:rsidDel="002A1D01">
            <w:rPr>
              <w:rStyle w:val="Lienhypertexte"/>
              <w:rFonts w:eastAsia="MS Mincho"/>
              <w:szCs w:val="24"/>
            </w:rPr>
            <w:delText>available</w:delText>
          </w:r>
        </w:del>
        <w:r w:rsidR="007D0E71">
          <w:rPr>
            <w:rStyle w:val="Lienhypertexte"/>
            <w:rFonts w:eastAsia="MS Mincho"/>
            <w:szCs w:val="24"/>
          </w:rPr>
          <w:fldChar w:fldCharType="end"/>
        </w:r>
        <w:r w:rsidR="007D0E71">
          <w:rPr>
            <w:rFonts w:eastAsia="MS Mincho"/>
            <w:szCs w:val="24"/>
          </w:rPr>
          <w:t xml:space="preserve"> at: </w:t>
        </w:r>
      </w:ins>
      <w:commentRangeStart w:id="125"/>
      <w:ins w:id="126" w:author="BENNETT Katherine" w:date="2020-06-09T16:31:00Z">
        <w:r w:rsidR="007D0E71">
          <w:rPr>
            <w:rStyle w:val="Lienhypertexte"/>
            <w:rFonts w:eastAsia="MS Mincho"/>
            <w:szCs w:val="24"/>
          </w:rPr>
          <w:fldChar w:fldCharType="begin"/>
        </w:r>
        <w:r w:rsidR="007D0E71">
          <w:rPr>
            <w:rStyle w:val="Lienhypertexte"/>
            <w:rFonts w:eastAsia="MS Mincho"/>
            <w:szCs w:val="24"/>
          </w:rPr>
          <w:instrText xml:space="preserve"> HYPERLINK "https://standards.iso.org/iso-iec/15444/-5/ed-2/en/amd/1" </w:instrText>
        </w:r>
        <w:r w:rsidR="007D0E71">
          <w:rPr>
            <w:rStyle w:val="Lienhypertexte"/>
            <w:rFonts w:eastAsia="MS Mincho"/>
            <w:szCs w:val="24"/>
          </w:rPr>
          <w:fldChar w:fldCharType="separate"/>
        </w:r>
        <w:r w:rsidR="007D0E71" w:rsidRPr="0003532D">
          <w:rPr>
            <w:rStyle w:val="Lienhypertexte"/>
            <w:rFonts w:eastAsia="MS Mincho"/>
            <w:szCs w:val="24"/>
          </w:rPr>
          <w:t>https://standards.iso.org/iso-iec/15444/-5/ed-2/en/amd/1</w:t>
        </w:r>
        <w:r w:rsidR="007D0E71">
          <w:rPr>
            <w:rStyle w:val="Lienhypertexte"/>
            <w:rFonts w:eastAsia="MS Mincho"/>
            <w:szCs w:val="24"/>
          </w:rPr>
          <w:fldChar w:fldCharType="end"/>
        </w:r>
        <w:r w:rsidR="007D0E71">
          <w:rPr>
            <w:rStyle w:val="Lienhypertexte"/>
            <w:rFonts w:eastAsia="MS Mincho"/>
            <w:szCs w:val="24"/>
          </w:rPr>
          <w:t>.</w:t>
        </w:r>
        <w:commentRangeEnd w:id="125"/>
        <w:r w:rsidR="007D0E71">
          <w:rPr>
            <w:rStyle w:val="Marquedecommentaire"/>
            <w:rFonts w:eastAsia="MS Mincho"/>
            <w:lang w:eastAsia="ja-JP"/>
          </w:rPr>
          <w:commentReference w:id="125"/>
        </w:r>
      </w:ins>
    </w:p>
    <w:p w14:paraId="37706BEF" w14:textId="7A969BFC" w:rsidR="001823A8" w:rsidRPr="0003532D" w:rsidRDefault="001823A8" w:rsidP="00E70129">
      <w:pPr>
        <w:pStyle w:val="Corpsdetexte"/>
        <w:autoSpaceDE w:val="0"/>
        <w:autoSpaceDN w:val="0"/>
        <w:adjustRightInd w:val="0"/>
        <w:rPr>
          <w:rFonts w:eastAsia="MS Mincho"/>
          <w:szCs w:val="24"/>
        </w:rPr>
      </w:pPr>
      <w:r w:rsidRPr="0003532D">
        <w:rPr>
          <w:rFonts w:eastAsia="MS Mincho"/>
          <w:szCs w:val="24"/>
        </w:rPr>
        <w:t xml:space="preserve">The repository contains the modified </w:t>
      </w:r>
      <w:ins w:id="127" w:author="BERGERON Cyril" w:date="2020-07-01T22:47:00Z">
        <w:r w:rsidR="00F66B56" w:rsidRPr="00F66B56">
          <w:rPr>
            <w:rStyle w:val="stdpublisher"/>
            <w:szCs w:val="24"/>
            <w:shd w:val="clear" w:color="auto" w:fill="auto"/>
            <w:lang w:val="en-US"/>
            <w:rPrChange w:id="128" w:author="BERGERON Cyril" w:date="2020-07-01T22:47:00Z">
              <w:rPr>
                <w:rStyle w:val="stdpublisher"/>
                <w:szCs w:val="24"/>
                <w:shd w:val="clear" w:color="auto" w:fill="auto"/>
                <w:lang w:val="fr-FR"/>
              </w:rPr>
            </w:rPrChange>
          </w:rPr>
          <w:t>ISO/IEC</w:t>
        </w:r>
        <w:r w:rsidR="00F66B56" w:rsidRPr="00F66B56">
          <w:rPr>
            <w:rFonts w:eastAsia="MS Mincho"/>
            <w:szCs w:val="24"/>
            <w:lang w:val="en-US"/>
            <w:rPrChange w:id="129" w:author="BERGERON Cyril" w:date="2020-07-01T22:47:00Z">
              <w:rPr>
                <w:rFonts w:eastAsia="MS Mincho"/>
                <w:szCs w:val="24"/>
                <w:lang w:val="fr-FR"/>
              </w:rPr>
            </w:rPrChange>
          </w:rPr>
          <w:t xml:space="preserve"> </w:t>
        </w:r>
        <w:r w:rsidR="00F66B56" w:rsidRPr="00F66B56">
          <w:rPr>
            <w:rStyle w:val="stddocNumber"/>
            <w:rFonts w:eastAsia="MS Mincho"/>
            <w:szCs w:val="24"/>
            <w:shd w:val="clear" w:color="auto" w:fill="auto"/>
            <w:lang w:val="en-US"/>
            <w:rPrChange w:id="130" w:author="BERGERON Cyril" w:date="2020-07-01T22:47:00Z">
              <w:rPr>
                <w:rStyle w:val="stddocNumber"/>
                <w:rFonts w:eastAsia="MS Mincho"/>
                <w:szCs w:val="24"/>
                <w:shd w:val="clear" w:color="auto" w:fill="auto"/>
                <w:lang w:val="fr-FR"/>
              </w:rPr>
            </w:rPrChange>
          </w:rPr>
          <w:t>14496</w:t>
        </w:r>
        <w:r w:rsidR="00F66B56" w:rsidRPr="00F66B56">
          <w:rPr>
            <w:rFonts w:eastAsia="MS Mincho"/>
            <w:szCs w:val="24"/>
            <w:lang w:val="en-US"/>
            <w:rPrChange w:id="131" w:author="BERGERON Cyril" w:date="2020-07-01T22:47:00Z">
              <w:rPr>
                <w:rFonts w:eastAsia="MS Mincho"/>
                <w:szCs w:val="24"/>
                <w:lang w:val="fr-FR"/>
              </w:rPr>
            </w:rPrChange>
          </w:rPr>
          <w:t>-</w:t>
        </w:r>
        <w:r w:rsidR="00F66B56" w:rsidRPr="00F66B56">
          <w:rPr>
            <w:rStyle w:val="stddocPartNumber"/>
            <w:rFonts w:eastAsia="MS Mincho"/>
            <w:szCs w:val="24"/>
            <w:shd w:val="clear" w:color="auto" w:fill="auto"/>
            <w:lang w:val="en-US"/>
            <w:rPrChange w:id="132" w:author="BERGERON Cyril" w:date="2020-07-01T22:47:00Z">
              <w:rPr>
                <w:rStyle w:val="stddocPartNumber"/>
                <w:rFonts w:eastAsia="MS Mincho"/>
                <w:szCs w:val="24"/>
                <w:shd w:val="clear" w:color="auto" w:fill="auto"/>
                <w:lang w:val="fr-FR"/>
              </w:rPr>
            </w:rPrChange>
          </w:rPr>
          <w:t xml:space="preserve">5 and </w:t>
        </w:r>
      </w:ins>
      <w:ins w:id="133" w:author="BERGERON Cyril" w:date="2020-07-02T09:31:00Z">
        <w:r w:rsidR="00E70129">
          <w:rPr>
            <w:rStyle w:val="stddocPartNumber"/>
            <w:rFonts w:eastAsia="MS Mincho"/>
            <w:szCs w:val="24"/>
            <w:shd w:val="clear" w:color="auto" w:fill="auto"/>
            <w:lang w:val="en-US"/>
          </w:rPr>
          <w:t xml:space="preserve">ISO/IEC 23008-8 </w:t>
        </w:r>
      </w:ins>
      <w:commentRangeStart w:id="134"/>
      <w:del w:id="135" w:author="BERGERON Cyril" w:date="2020-07-01T22:47:00Z">
        <w:r w:rsidRPr="0003532D" w:rsidDel="00F66B56">
          <w:rPr>
            <w:rFonts w:eastAsia="MS Mincho"/>
            <w:szCs w:val="24"/>
          </w:rPr>
          <w:delText xml:space="preserve">JM and HM </w:delText>
        </w:r>
        <w:commentRangeEnd w:id="134"/>
        <w:r w:rsidR="007D0E71" w:rsidDel="00F66B56">
          <w:rPr>
            <w:rStyle w:val="Marquedecommentaire"/>
            <w:rFonts w:eastAsia="MS Mincho"/>
            <w:lang w:eastAsia="ja-JP"/>
          </w:rPr>
          <w:commentReference w:id="134"/>
        </w:r>
      </w:del>
      <w:r w:rsidRPr="0003532D">
        <w:rPr>
          <w:rFonts w:eastAsia="MS Mincho"/>
          <w:szCs w:val="24"/>
        </w:rPr>
        <w:t>reference software with the same original structure, and the associated command lines. A readme.txt is provided to explain how to produce the executable in a Windows or Linux environment. But to encrypt (and decrypt)</w:t>
      </w:r>
      <w:ins w:id="136" w:author="BENNETT Katherine" w:date="2020-06-09T16:34:00Z">
        <w:r w:rsidR="009019BB">
          <w:rPr>
            <w:rFonts w:eastAsia="MS Mincho"/>
            <w:szCs w:val="24"/>
          </w:rPr>
          <w:t>,</w:t>
        </w:r>
      </w:ins>
      <w:r w:rsidRPr="0003532D">
        <w:rPr>
          <w:rFonts w:eastAsia="MS Mincho"/>
          <w:szCs w:val="24"/>
        </w:rPr>
        <w:t xml:space="preserve"> the parameter ‘--Encryption’ (and ‘--Decryption’ respectively) </w:t>
      </w:r>
      <w:commentRangeStart w:id="137"/>
      <w:del w:id="138" w:author="BERGERON Cyril" w:date="2020-07-01T22:49:00Z">
        <w:r w:rsidRPr="0003532D" w:rsidDel="00E30A0C">
          <w:rPr>
            <w:rFonts w:eastAsia="MS Mincho"/>
            <w:szCs w:val="24"/>
          </w:rPr>
          <w:delText xml:space="preserve">must </w:delText>
        </w:r>
        <w:commentRangeEnd w:id="137"/>
        <w:r w:rsidR="009019BB" w:rsidDel="00E30A0C">
          <w:rPr>
            <w:rStyle w:val="Marquedecommentaire"/>
            <w:rFonts w:eastAsia="MS Mincho"/>
            <w:lang w:eastAsia="ja-JP"/>
          </w:rPr>
          <w:commentReference w:id="137"/>
        </w:r>
      </w:del>
      <w:ins w:id="139" w:author="BERGERON Cyril" w:date="2020-07-01T22:49:00Z">
        <w:r w:rsidR="00E30A0C">
          <w:rPr>
            <w:rFonts w:eastAsia="MS Mincho"/>
            <w:szCs w:val="24"/>
          </w:rPr>
          <w:t xml:space="preserve">needs to </w:t>
        </w:r>
      </w:ins>
      <w:r w:rsidRPr="0003532D">
        <w:rPr>
          <w:rFonts w:eastAsia="MS Mincho"/>
          <w:szCs w:val="24"/>
        </w:rPr>
        <w:t>be added in the command line to generate encrypted bitstream (or to decrypt the bitstream).</w:t>
      </w:r>
    </w:p>
    <w:p w14:paraId="6EE9901B"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b/>
          <w:szCs w:val="24"/>
        </w:rPr>
        <w:t>B.3</w:t>
      </w:r>
      <w:r w:rsidRPr="0003532D">
        <w:rPr>
          <w:rFonts w:eastAsia="MS Mincho"/>
          <w:b/>
          <w:szCs w:val="24"/>
        </w:rPr>
        <w:tab/>
        <w:t>Conformance points</w:t>
      </w:r>
    </w:p>
    <w:p w14:paraId="114A4550" w14:textId="120BAEDE" w:rsidR="001823A8" w:rsidRPr="0003532D" w:rsidRDefault="001823A8" w:rsidP="00E70129">
      <w:pPr>
        <w:pStyle w:val="Corpsdetexte"/>
        <w:autoSpaceDE w:val="0"/>
        <w:autoSpaceDN w:val="0"/>
        <w:adjustRightInd w:val="0"/>
        <w:rPr>
          <w:rFonts w:eastAsia="MS Mincho"/>
          <w:szCs w:val="24"/>
        </w:rPr>
      </w:pPr>
      <w:r w:rsidRPr="0003532D">
        <w:rPr>
          <w:rFonts w:eastAsia="MS Mincho"/>
          <w:szCs w:val="24"/>
        </w:rPr>
        <w:t xml:space="preserve">Conformant files </w:t>
      </w:r>
      <w:del w:id="140" w:author="BENNETT Katherine" w:date="2020-06-09T16:35:00Z">
        <w:r w:rsidRPr="0003532D" w:rsidDel="009019BB">
          <w:rPr>
            <w:rFonts w:eastAsia="MS Mincho"/>
            <w:szCs w:val="24"/>
          </w:rPr>
          <w:delText xml:space="preserve">is </w:delText>
        </w:r>
      </w:del>
      <w:ins w:id="141" w:author="BENNETT Katherine" w:date="2020-06-09T16:35:00Z">
        <w:r w:rsidR="009019BB">
          <w:rPr>
            <w:rFonts w:eastAsia="MS Mincho"/>
            <w:szCs w:val="24"/>
          </w:rPr>
          <w:t>are</w:t>
        </w:r>
        <w:r w:rsidR="009019BB" w:rsidRPr="0003532D">
          <w:rPr>
            <w:rFonts w:eastAsia="MS Mincho"/>
            <w:szCs w:val="24"/>
          </w:rPr>
          <w:t xml:space="preserve"> </w:t>
        </w:r>
      </w:ins>
      <w:r w:rsidRPr="0003532D">
        <w:rPr>
          <w:rFonts w:eastAsia="MS Mincho"/>
          <w:szCs w:val="24"/>
        </w:rPr>
        <w:t>a set of encrypted bitstream</w:t>
      </w:r>
      <w:ins w:id="142" w:author="BENNETT Katherine" w:date="2020-06-09T16:36:00Z">
        <w:r w:rsidR="009019BB">
          <w:rPr>
            <w:rFonts w:eastAsia="MS Mincho"/>
            <w:szCs w:val="24"/>
          </w:rPr>
          <w:t>s</w:t>
        </w:r>
      </w:ins>
      <w:r w:rsidRPr="0003532D">
        <w:rPr>
          <w:rFonts w:eastAsia="MS Mincho"/>
          <w:szCs w:val="24"/>
        </w:rPr>
        <w:t xml:space="preserve"> (with CSE)</w:t>
      </w:r>
      <w:del w:id="143" w:author="BENNETT Katherine" w:date="2020-06-09T16:37:00Z">
        <w:r w:rsidRPr="0003532D" w:rsidDel="009019BB">
          <w:rPr>
            <w:rFonts w:eastAsia="MS Mincho"/>
            <w:szCs w:val="24"/>
          </w:rPr>
          <w:delText>,</w:delText>
        </w:r>
      </w:del>
      <w:r w:rsidRPr="0003532D">
        <w:rPr>
          <w:rFonts w:eastAsia="MS Mincho"/>
          <w:szCs w:val="24"/>
        </w:rPr>
        <w:t xml:space="preserve"> and </w:t>
      </w:r>
      <w:ins w:id="144" w:author="BERGERON Cyril" w:date="2020-07-01T22:49:00Z">
        <w:r w:rsidR="00E30A0C">
          <w:rPr>
            <w:rFonts w:eastAsia="MS Mincho"/>
            <w:szCs w:val="24"/>
          </w:rPr>
          <w:t>can</w:t>
        </w:r>
        <w:r w:rsidR="00E30A0C" w:rsidRPr="0003532D">
          <w:rPr>
            <w:rFonts w:eastAsia="MS Mincho"/>
            <w:szCs w:val="24"/>
          </w:rPr>
          <w:t xml:space="preserve"> </w:t>
        </w:r>
      </w:ins>
      <w:commentRangeStart w:id="145"/>
      <w:del w:id="146" w:author="BERGERON Cyril" w:date="2020-07-01T22:48:00Z">
        <w:r w:rsidRPr="0003532D" w:rsidDel="00E30A0C">
          <w:rPr>
            <w:rFonts w:eastAsia="MS Mincho"/>
            <w:szCs w:val="24"/>
          </w:rPr>
          <w:delText xml:space="preserve">must </w:delText>
        </w:r>
        <w:commentRangeEnd w:id="145"/>
        <w:r w:rsidR="009019BB" w:rsidDel="00E30A0C">
          <w:rPr>
            <w:rStyle w:val="Marquedecommentaire"/>
            <w:rFonts w:eastAsia="MS Mincho"/>
            <w:lang w:eastAsia="ja-JP"/>
          </w:rPr>
          <w:commentReference w:id="145"/>
        </w:r>
      </w:del>
      <w:r w:rsidRPr="0003532D">
        <w:rPr>
          <w:rFonts w:eastAsia="MS Mincho"/>
          <w:szCs w:val="24"/>
        </w:rPr>
        <w:t xml:space="preserve">be readable by the </w:t>
      </w:r>
      <w:del w:id="147" w:author="BENNETT Katherine" w:date="2020-06-09T16:36:00Z">
        <w:r w:rsidRPr="0003532D" w:rsidDel="009019BB">
          <w:rPr>
            <w:rFonts w:eastAsia="MS Mincho"/>
            <w:szCs w:val="24"/>
          </w:rPr>
          <w:delText xml:space="preserve">VIMAF </w:delText>
        </w:r>
      </w:del>
      <w:r w:rsidRPr="0003532D">
        <w:rPr>
          <w:rFonts w:eastAsia="MS Mincho"/>
          <w:szCs w:val="24"/>
        </w:rPr>
        <w:t>reference software decoder and by</w:t>
      </w:r>
      <w:ins w:id="148" w:author="BENNETT Katherine" w:date="2020-06-09T16:37:00Z">
        <w:r w:rsidR="009019BB">
          <w:rPr>
            <w:rFonts w:eastAsia="MS Mincho"/>
            <w:szCs w:val="24"/>
          </w:rPr>
          <w:t xml:space="preserve"> the</w:t>
        </w:r>
      </w:ins>
      <w:r w:rsidRPr="0003532D">
        <w:rPr>
          <w:rFonts w:eastAsia="MS Mincho"/>
          <w:szCs w:val="24"/>
        </w:rPr>
        <w:t xml:space="preserve"> original </w:t>
      </w:r>
      <w:ins w:id="149" w:author="BERGERON Cyril" w:date="2020-07-01T22:49:00Z">
        <w:r w:rsidR="004C150E" w:rsidRPr="00947202">
          <w:rPr>
            <w:rStyle w:val="stdpublisher"/>
            <w:szCs w:val="24"/>
            <w:shd w:val="clear" w:color="auto" w:fill="auto"/>
          </w:rPr>
          <w:t>ISO/IEC</w:t>
        </w:r>
        <w:r w:rsidR="004C150E" w:rsidRPr="00947202">
          <w:rPr>
            <w:rFonts w:eastAsia="MS Mincho"/>
            <w:szCs w:val="24"/>
          </w:rPr>
          <w:t xml:space="preserve"> </w:t>
        </w:r>
        <w:r w:rsidR="004C150E" w:rsidRPr="00947202">
          <w:rPr>
            <w:rStyle w:val="stddocNumber"/>
            <w:rFonts w:eastAsia="MS Mincho"/>
            <w:szCs w:val="24"/>
            <w:shd w:val="clear" w:color="auto" w:fill="auto"/>
          </w:rPr>
          <w:t>14496</w:t>
        </w:r>
        <w:r w:rsidR="004C150E" w:rsidRPr="00947202">
          <w:rPr>
            <w:rFonts w:eastAsia="MS Mincho"/>
            <w:szCs w:val="24"/>
          </w:rPr>
          <w:t>-</w:t>
        </w:r>
        <w:r w:rsidR="004C150E" w:rsidRPr="00947202">
          <w:rPr>
            <w:rStyle w:val="stddocPartNumber"/>
            <w:rFonts w:eastAsia="MS Mincho"/>
            <w:szCs w:val="24"/>
            <w:shd w:val="clear" w:color="auto" w:fill="auto"/>
          </w:rPr>
          <w:t xml:space="preserve">5 or </w:t>
        </w:r>
      </w:ins>
      <w:ins w:id="150" w:author="BERGERON Cyril" w:date="2020-07-02T09:31:00Z">
        <w:r w:rsidR="00E70129">
          <w:rPr>
            <w:rStyle w:val="stddocPartNumber"/>
            <w:rFonts w:eastAsia="MS Mincho"/>
            <w:szCs w:val="24"/>
            <w:shd w:val="clear" w:color="auto" w:fill="auto"/>
            <w:lang w:val="en-US"/>
          </w:rPr>
          <w:t xml:space="preserve">ISO/IEC 23008-8 </w:t>
        </w:r>
      </w:ins>
      <w:commentRangeStart w:id="151"/>
      <w:del w:id="152" w:author="BERGERON Cyril" w:date="2020-07-01T22:49:00Z">
        <w:r w:rsidRPr="0003532D" w:rsidDel="004C150E">
          <w:rPr>
            <w:rFonts w:eastAsia="MS Mincho"/>
            <w:szCs w:val="24"/>
          </w:rPr>
          <w:delText xml:space="preserve">JM or HM </w:delText>
        </w:r>
        <w:commentRangeEnd w:id="151"/>
        <w:r w:rsidR="009019BB" w:rsidDel="004C150E">
          <w:rPr>
            <w:rStyle w:val="Marquedecommentaire"/>
            <w:rFonts w:eastAsia="MS Mincho"/>
            <w:lang w:eastAsia="ja-JP"/>
          </w:rPr>
          <w:commentReference w:id="151"/>
        </w:r>
      </w:del>
      <w:r w:rsidRPr="0003532D">
        <w:rPr>
          <w:rFonts w:eastAsia="MS Mincho"/>
          <w:szCs w:val="24"/>
        </w:rPr>
        <w:t xml:space="preserve">reference software decoder. But </w:t>
      </w:r>
      <w:del w:id="153" w:author="BENNETT Katherine" w:date="2020-06-09T16:36:00Z">
        <w:r w:rsidRPr="0003532D" w:rsidDel="009019BB">
          <w:rPr>
            <w:rFonts w:eastAsia="MS Mincho"/>
            <w:szCs w:val="24"/>
          </w:rPr>
          <w:delText xml:space="preserve">in </w:delText>
        </w:r>
      </w:del>
      <w:r w:rsidRPr="0003532D">
        <w:rPr>
          <w:rFonts w:eastAsia="MS Mincho"/>
          <w:szCs w:val="24"/>
        </w:rPr>
        <w:t xml:space="preserve">only </w:t>
      </w:r>
      <w:del w:id="154" w:author="BENNETT Katherine" w:date="2020-06-09T16:36:00Z">
        <w:r w:rsidRPr="0003532D" w:rsidDel="009019BB">
          <w:rPr>
            <w:rFonts w:eastAsia="MS Mincho"/>
            <w:szCs w:val="24"/>
          </w:rPr>
          <w:delText xml:space="preserve">VIMAF </w:delText>
        </w:r>
      </w:del>
      <w:ins w:id="155" w:author="BENNETT Katherine" w:date="2020-06-09T16:37:00Z">
        <w:r w:rsidR="009019BB">
          <w:rPr>
            <w:rFonts w:eastAsia="MS Mincho"/>
            <w:szCs w:val="24"/>
          </w:rPr>
          <w:t xml:space="preserve">the </w:t>
        </w:r>
      </w:ins>
      <w:r w:rsidRPr="0003532D">
        <w:rPr>
          <w:rFonts w:eastAsia="MS Mincho"/>
          <w:szCs w:val="24"/>
        </w:rPr>
        <w:t>reference software decoder</w:t>
      </w:r>
      <w:ins w:id="156" w:author="BENNETT Katherine" w:date="2020-06-09T16:37:00Z">
        <w:r w:rsidR="009019BB">
          <w:rPr>
            <w:rFonts w:eastAsia="MS Mincho"/>
            <w:szCs w:val="24"/>
          </w:rPr>
          <w:t xml:space="preserve"> provided </w:t>
        </w:r>
      </w:ins>
      <w:ins w:id="157" w:author="BENNETT Katherine" w:date="2020-06-09T16:38:00Z">
        <w:r w:rsidR="009019BB">
          <w:rPr>
            <w:rFonts w:eastAsia="MS Mincho"/>
            <w:szCs w:val="24"/>
          </w:rPr>
          <w:t>by this annex</w:t>
        </w:r>
      </w:ins>
      <w:r w:rsidRPr="0003532D">
        <w:rPr>
          <w:rFonts w:eastAsia="MS Mincho"/>
          <w:szCs w:val="24"/>
        </w:rPr>
        <w:t xml:space="preserve"> can reconstruct perfectly the deciphered video, while the original </w:t>
      </w:r>
      <w:ins w:id="158" w:author="BERGERON Cyril" w:date="2020-07-02T08:42:00Z">
        <w:r w:rsidR="00387035">
          <w:rPr>
            <w:rFonts w:eastAsia="MS Mincho"/>
            <w:szCs w:val="24"/>
          </w:rPr>
          <w:t>ISO</w:t>
        </w:r>
      </w:ins>
      <w:ins w:id="159" w:author="BERGERON Cyril" w:date="2020-07-01T22:49:00Z">
        <w:r w:rsidR="004C150E" w:rsidRPr="00947202">
          <w:rPr>
            <w:rStyle w:val="stdpublisher"/>
            <w:szCs w:val="24"/>
            <w:shd w:val="clear" w:color="auto" w:fill="auto"/>
          </w:rPr>
          <w:t>/IEC</w:t>
        </w:r>
        <w:r w:rsidR="004C150E" w:rsidRPr="00947202">
          <w:rPr>
            <w:rFonts w:eastAsia="MS Mincho"/>
            <w:szCs w:val="24"/>
          </w:rPr>
          <w:t xml:space="preserve"> </w:t>
        </w:r>
        <w:r w:rsidR="004C150E" w:rsidRPr="00947202">
          <w:rPr>
            <w:rStyle w:val="stddocNumber"/>
            <w:rFonts w:eastAsia="MS Mincho"/>
            <w:szCs w:val="24"/>
            <w:shd w:val="clear" w:color="auto" w:fill="auto"/>
          </w:rPr>
          <w:t>14496</w:t>
        </w:r>
        <w:r w:rsidR="004C150E" w:rsidRPr="00947202">
          <w:rPr>
            <w:rFonts w:eastAsia="MS Mincho"/>
            <w:szCs w:val="24"/>
          </w:rPr>
          <w:t>-</w:t>
        </w:r>
        <w:r w:rsidR="004C150E" w:rsidRPr="00947202">
          <w:rPr>
            <w:rStyle w:val="stddocPartNumber"/>
            <w:rFonts w:eastAsia="MS Mincho"/>
            <w:szCs w:val="24"/>
            <w:shd w:val="clear" w:color="auto" w:fill="auto"/>
          </w:rPr>
          <w:t xml:space="preserve">5 or </w:t>
        </w:r>
      </w:ins>
      <w:ins w:id="160" w:author="BERGERON Cyril" w:date="2020-07-02T09:31:00Z">
        <w:r w:rsidR="00E70129">
          <w:rPr>
            <w:rStyle w:val="stddocPartNumber"/>
            <w:rFonts w:eastAsia="MS Mincho"/>
            <w:szCs w:val="24"/>
            <w:shd w:val="clear" w:color="auto" w:fill="auto"/>
            <w:lang w:val="en-US"/>
          </w:rPr>
          <w:t xml:space="preserve">ISO/IEC 23008-8 </w:t>
        </w:r>
      </w:ins>
      <w:commentRangeStart w:id="161"/>
      <w:del w:id="162" w:author="BERGERON Cyril" w:date="2020-07-01T22:49:00Z">
        <w:r w:rsidRPr="0003532D" w:rsidDel="004C150E">
          <w:rPr>
            <w:rFonts w:eastAsia="MS Mincho"/>
            <w:szCs w:val="24"/>
          </w:rPr>
          <w:delText xml:space="preserve">JM or HM </w:delText>
        </w:r>
        <w:commentRangeEnd w:id="161"/>
        <w:r w:rsidR="009019BB" w:rsidDel="004C150E">
          <w:rPr>
            <w:rStyle w:val="Marquedecommentaire"/>
            <w:rFonts w:eastAsia="MS Mincho"/>
            <w:lang w:eastAsia="ja-JP"/>
          </w:rPr>
          <w:commentReference w:id="161"/>
        </w:r>
      </w:del>
      <w:r w:rsidRPr="0003532D">
        <w:rPr>
          <w:rFonts w:eastAsia="MS Mincho"/>
          <w:szCs w:val="24"/>
        </w:rPr>
        <w:t>reference software decoder can only display non-intelligible content.</w:t>
      </w:r>
    </w:p>
    <w:p w14:paraId="6951B7F2" w14:textId="77777777"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To ensure conformance and verify the correct reconstruction after deciphering, each encrypted file with CSE is associated with a reconstructed YUV file.</w:t>
      </w:r>
    </w:p>
    <w:p w14:paraId="7F0AAD5B" w14:textId="5EB56F48" w:rsidR="001823A8" w:rsidRPr="0003532D" w:rsidRDefault="001823A8" w:rsidP="0003532D">
      <w:pPr>
        <w:pStyle w:val="Corpsdetexte"/>
        <w:autoSpaceDE w:val="0"/>
        <w:autoSpaceDN w:val="0"/>
        <w:adjustRightInd w:val="0"/>
        <w:rPr>
          <w:rFonts w:eastAsia="MS Mincho"/>
          <w:szCs w:val="24"/>
        </w:rPr>
      </w:pPr>
      <w:r w:rsidRPr="0003532D">
        <w:rPr>
          <w:rFonts w:eastAsia="MS Mincho"/>
          <w:szCs w:val="24"/>
        </w:rPr>
        <w:t xml:space="preserve">Moreover, a set of ISOBMFF </w:t>
      </w:r>
      <w:r w:rsidR="009019BB" w:rsidRPr="0003532D">
        <w:rPr>
          <w:rFonts w:eastAsia="MS Mincho"/>
          <w:szCs w:val="24"/>
        </w:rPr>
        <w:t xml:space="preserve">file </w:t>
      </w:r>
      <w:r w:rsidRPr="0003532D">
        <w:rPr>
          <w:rFonts w:eastAsia="MS Mincho"/>
          <w:szCs w:val="24"/>
        </w:rPr>
        <w:t xml:space="preserve">format </w:t>
      </w:r>
      <w:ins w:id="163" w:author="BENNETT Katherine" w:date="2020-06-09T16:38:00Z">
        <w:r w:rsidR="009019BB">
          <w:rPr>
            <w:rFonts w:eastAsia="MS Mincho"/>
            <w:szCs w:val="24"/>
          </w:rPr>
          <w:t xml:space="preserve">files </w:t>
        </w:r>
      </w:ins>
      <w:r w:rsidRPr="0003532D">
        <w:rPr>
          <w:rFonts w:eastAsia="MS Mincho"/>
          <w:szCs w:val="24"/>
        </w:rPr>
        <w:t xml:space="preserve">is also available. Those files contain the encrypted bitstream and all the encryption information (as defined in </w:t>
      </w:r>
      <w:del w:id="164" w:author="BENNETT Katherine" w:date="2020-06-09T16:38:00Z">
        <w:r w:rsidRPr="0003532D" w:rsidDel="009019BB">
          <w:rPr>
            <w:rFonts w:eastAsia="MS Mincho"/>
            <w:szCs w:val="24"/>
          </w:rPr>
          <w:delText xml:space="preserve">CENC </w:delText>
        </w:r>
      </w:del>
      <w:r w:rsidRPr="0003532D">
        <w:rPr>
          <w:rStyle w:val="stdpublisher"/>
          <w:szCs w:val="24"/>
          <w:shd w:val="clear" w:color="auto" w:fill="auto"/>
        </w:rPr>
        <w:t>ISO/IEC</w:t>
      </w:r>
      <w:r w:rsidRPr="0003532D">
        <w:rPr>
          <w:rFonts w:eastAsia="MS Mincho"/>
          <w:szCs w:val="24"/>
        </w:rPr>
        <w:t xml:space="preserve"> </w:t>
      </w:r>
      <w:r w:rsidRPr="0003532D">
        <w:rPr>
          <w:rStyle w:val="stddocNumber"/>
          <w:rFonts w:eastAsia="MS Mincho"/>
          <w:szCs w:val="24"/>
          <w:shd w:val="clear" w:color="auto" w:fill="auto"/>
        </w:rPr>
        <w:t>23001</w:t>
      </w:r>
      <w:r w:rsidRPr="0003532D">
        <w:rPr>
          <w:rFonts w:eastAsia="MS Mincho"/>
          <w:szCs w:val="24"/>
        </w:rPr>
        <w:t>-</w:t>
      </w:r>
      <w:r w:rsidRPr="0003532D">
        <w:rPr>
          <w:rStyle w:val="stddocPartNumber"/>
          <w:rFonts w:eastAsia="MS Mincho"/>
          <w:szCs w:val="24"/>
          <w:shd w:val="clear" w:color="auto" w:fill="auto"/>
        </w:rPr>
        <w:t>7</w:t>
      </w:r>
      <w:r w:rsidRPr="0003532D">
        <w:rPr>
          <w:rFonts w:eastAsia="MS Mincho"/>
          <w:szCs w:val="24"/>
        </w:rPr>
        <w:t>) necessary to decrypt properly the media.</w:t>
      </w:r>
    </w:p>
    <w:p w14:paraId="0D3BA802" w14:textId="77777777" w:rsidR="00177DDD" w:rsidRPr="0003532D" w:rsidRDefault="00177DDD" w:rsidP="0003532D">
      <w:pPr>
        <w:pStyle w:val="Corpsdetexte"/>
        <w:rPr>
          <w:rFonts w:eastAsia="MS Mincho"/>
          <w:szCs w:val="24"/>
        </w:rPr>
      </w:pPr>
    </w:p>
    <w:sectPr w:rsidR="00177DDD" w:rsidRPr="0003532D" w:rsidSect="00BD1631">
      <w:headerReference w:type="even" r:id="rId19"/>
      <w:headerReference w:type="default" r:id="rId20"/>
      <w:footerReference w:type="even" r:id="rId21"/>
      <w:footerReference w:type="default" r:id="rId22"/>
      <w:headerReference w:type="first" r:id="rId23"/>
      <w:footerReference w:type="first" r:id="rId24"/>
      <w:pgSz w:w="11907" w:h="16839" w:code="9"/>
      <w:pgMar w:top="1418" w:right="1134" w:bottom="1418" w:left="1418"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2" w:author="BENNETT Katherine" w:date="2020-06-09T13:39:00Z" w:initials="BK">
    <w:p w14:paraId="52BF4910" w14:textId="0383F46F" w:rsidR="00641115" w:rsidRDefault="00641115">
      <w:pPr>
        <w:pStyle w:val="Commentaire"/>
      </w:pPr>
      <w:r>
        <w:rPr>
          <w:rStyle w:val="Marquedecommentaire"/>
        </w:rPr>
        <w:annotationRef/>
      </w:r>
      <w:r w:rsidR="001A48BA">
        <w:t>Provide a change in a suitable clause of the main body of the document that cross-references Annex B as part of a requirement.</w:t>
      </w:r>
    </w:p>
  </w:comment>
  <w:comment w:id="59" w:author="BENNETT Katherine" w:date="2020-06-09T16:23:00Z" w:initials="BK">
    <w:p w14:paraId="116A01AF" w14:textId="614BE320" w:rsidR="007D0E71" w:rsidRDefault="007D0E71">
      <w:pPr>
        <w:pStyle w:val="Commentaire"/>
      </w:pPr>
      <w:r>
        <w:rPr>
          <w:rStyle w:val="Marquedecommentaire"/>
        </w:rPr>
        <w:annotationRef/>
      </w:r>
      <w:r>
        <w:t>Neither JM or HM are referenced in the base standard - avoid these abbreviations.</w:t>
      </w:r>
    </w:p>
  </w:comment>
  <w:comment w:id="62" w:author="BERGERON Cyril" w:date="2020-07-02T08:41:00Z" w:initials="BC">
    <w:p w14:paraId="2680FD84" w14:textId="0E00F38F" w:rsidR="00621719" w:rsidRDefault="00621719">
      <w:pPr>
        <w:pStyle w:val="Commentaire"/>
      </w:pPr>
      <w:r>
        <w:rPr>
          <w:rStyle w:val="Marquedecommentaire"/>
        </w:rPr>
        <w:annotationRef/>
      </w:r>
      <w:r>
        <w:t>Rec. H.264.2 and ISO/IEC 14496-5 are the same.</w:t>
      </w:r>
      <w:r w:rsidR="00387035">
        <w:br/>
        <w:t>But I remove all the reference of ITU-T recommendations to be clearer.</w:t>
      </w:r>
    </w:p>
  </w:comment>
  <w:comment w:id="64" w:author="BENNETT Katherine" w:date="2020-06-09T16:20:00Z" w:initials="BK">
    <w:p w14:paraId="643E4AD2" w14:textId="1FFB5C3C" w:rsidR="00706ABD" w:rsidRDefault="00706ABD">
      <w:pPr>
        <w:pStyle w:val="Commentaire"/>
      </w:pPr>
      <w:r>
        <w:rPr>
          <w:rStyle w:val="Marquedecommentaire"/>
        </w:rPr>
        <w:annotationRef/>
      </w:r>
      <w:r>
        <w:t xml:space="preserve">The ISO Projects database does not contain a reference to this ITU-T collaboration for </w:t>
      </w:r>
      <w:hyperlink r:id="rId1" w:history="1">
        <w:r w:rsidRPr="00706ABD">
          <w:rPr>
            <w:rStyle w:val="Lienhypertexte"/>
          </w:rPr>
          <w:t>ISO/IEC 14496-5</w:t>
        </w:r>
      </w:hyperlink>
      <w:r>
        <w:t>. please check and clarify with SC29 Committee Manager if necessary. If this is an error, please delete.</w:t>
      </w:r>
    </w:p>
  </w:comment>
  <w:comment w:id="86" w:author="BENNETT Katherine" w:date="2020-06-09T16:27:00Z" w:initials="BK">
    <w:p w14:paraId="13446741" w14:textId="4CF13D4B" w:rsidR="007D0E71" w:rsidRDefault="007D0E71">
      <w:pPr>
        <w:pStyle w:val="Commentaire"/>
      </w:pPr>
      <w:r>
        <w:rPr>
          <w:rStyle w:val="Marquedecommentaire"/>
        </w:rPr>
        <w:annotationRef/>
      </w:r>
      <w:r>
        <w:t>As previous comment - use document numbers.</w:t>
      </w:r>
    </w:p>
  </w:comment>
  <w:comment w:id="90" w:author="BENNETT Katherine" w:date="2020-06-09T16:28:00Z" w:initials="BK">
    <w:p w14:paraId="4FCD3C4A" w14:textId="239CF3B4" w:rsidR="007D0E71" w:rsidRDefault="007D0E71">
      <w:pPr>
        <w:pStyle w:val="Commentaire"/>
      </w:pPr>
      <w:r>
        <w:rPr>
          <w:rStyle w:val="Marquedecommentaire"/>
        </w:rPr>
        <w:annotationRef/>
      </w:r>
      <w:r>
        <w:t>Add a figure title.</w:t>
      </w:r>
    </w:p>
  </w:comment>
  <w:comment w:id="112" w:author="BENNETT Katherine" w:date="2020-07-01T22:45:00Z" w:initials="BK">
    <w:p w14:paraId="4E4D7D45" w14:textId="77777777" w:rsidR="00F66B56" w:rsidRDefault="00F66B56" w:rsidP="00F66B56">
      <w:pPr>
        <w:pStyle w:val="Commentaire"/>
      </w:pPr>
      <w:r>
        <w:rPr>
          <w:rStyle w:val="Marquedecommentaire"/>
        </w:rPr>
        <w:annotationRef/>
      </w:r>
      <w:r>
        <w:t>Add a figure title.</w:t>
      </w:r>
    </w:p>
  </w:comment>
  <w:comment w:id="107" w:author="BENNETT Katherine" w:date="2020-06-09T16:28:00Z" w:initials="BK">
    <w:p w14:paraId="43A7A60D" w14:textId="77777777" w:rsidR="007D0E71" w:rsidRDefault="007D0E71" w:rsidP="007D0E71">
      <w:pPr>
        <w:pStyle w:val="Commentaire"/>
      </w:pPr>
      <w:r>
        <w:rPr>
          <w:rStyle w:val="Marquedecommentaire"/>
        </w:rPr>
        <w:annotationRef/>
      </w:r>
      <w:r>
        <w:t>Add a figure title.</w:t>
      </w:r>
    </w:p>
  </w:comment>
  <w:comment w:id="125" w:author="BENNETT Katherine" w:date="2020-06-09T16:31:00Z" w:initials="BK">
    <w:p w14:paraId="403D9AAD" w14:textId="6E479088" w:rsidR="007D0E71" w:rsidRDefault="007D0E71">
      <w:pPr>
        <w:pStyle w:val="Commentaire"/>
      </w:pPr>
      <w:r>
        <w:rPr>
          <w:rStyle w:val="Marquedecommentaire"/>
        </w:rPr>
        <w:annotationRef/>
      </w:r>
      <w:r>
        <w:t>Ensure that the electronic attachments are re-submitted with the FDIS/PRF document and that all content is on ISO's URN, not any other website.</w:t>
      </w:r>
    </w:p>
  </w:comment>
  <w:comment w:id="134" w:author="BENNETT Katherine" w:date="2020-06-09T16:33:00Z" w:initials="BK">
    <w:p w14:paraId="4A80AE76" w14:textId="57142B0D" w:rsidR="007D0E71" w:rsidRDefault="007D0E71">
      <w:pPr>
        <w:pStyle w:val="Commentaire"/>
      </w:pPr>
      <w:r>
        <w:rPr>
          <w:rStyle w:val="Marquedecommentaire"/>
        </w:rPr>
        <w:annotationRef/>
      </w:r>
      <w:r w:rsidR="009019BB">
        <w:t>As previous comment - use document numbers.</w:t>
      </w:r>
    </w:p>
  </w:comment>
  <w:comment w:id="137" w:author="BENNETT Katherine" w:date="2020-06-09T16:34:00Z" w:initials="BK">
    <w:p w14:paraId="7A259C0F" w14:textId="17A492DF" w:rsidR="009019BB" w:rsidRDefault="009019BB">
      <w:pPr>
        <w:pStyle w:val="Commentaire"/>
      </w:pPr>
      <w:r>
        <w:rPr>
          <w:rStyle w:val="Marquedecommentaire"/>
        </w:rPr>
        <w:annotationRef/>
      </w:r>
      <w:r>
        <w:t>The verbal form 'must' is reserved for external constraints rather than requirements of this document (which use 'shall') - please check and confirm that 'must' is correct.</w:t>
      </w:r>
    </w:p>
  </w:comment>
  <w:comment w:id="145" w:author="BENNETT Katherine" w:date="2020-06-09T16:36:00Z" w:initials="BK">
    <w:p w14:paraId="346EC19B" w14:textId="41BF85D5" w:rsidR="009019BB" w:rsidRDefault="009019BB">
      <w:pPr>
        <w:pStyle w:val="Commentaire"/>
      </w:pPr>
      <w:r>
        <w:rPr>
          <w:rStyle w:val="Marquedecommentaire"/>
        </w:rPr>
        <w:annotationRef/>
      </w:r>
      <w:r>
        <w:t>As per previous comment.</w:t>
      </w:r>
    </w:p>
  </w:comment>
  <w:comment w:id="151" w:author="BENNETT Katherine" w:date="2020-06-09T16:36:00Z" w:initials="BK">
    <w:p w14:paraId="6FF86BC0" w14:textId="7E051CCF" w:rsidR="009019BB" w:rsidRDefault="009019BB">
      <w:pPr>
        <w:pStyle w:val="Commentaire"/>
      </w:pPr>
      <w:r>
        <w:rPr>
          <w:rStyle w:val="Marquedecommentaire"/>
        </w:rPr>
        <w:annotationRef/>
      </w:r>
      <w:r>
        <w:t>As previous comment - use document numbers.</w:t>
      </w:r>
    </w:p>
  </w:comment>
  <w:comment w:id="161" w:author="BENNETT Katherine" w:date="2020-06-09T16:37:00Z" w:initials="BK">
    <w:p w14:paraId="59810996" w14:textId="761CE665" w:rsidR="009019BB" w:rsidRDefault="009019BB">
      <w:pPr>
        <w:pStyle w:val="Commentaire"/>
      </w:pPr>
      <w:r>
        <w:rPr>
          <w:rStyle w:val="Marquedecommentaire"/>
        </w:rPr>
        <w:annotationRef/>
      </w:r>
      <w:r>
        <w:t>As previous comment - use document numbers.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BF4910" w15:done="0"/>
  <w15:commentEx w15:paraId="116A01AF" w15:done="0"/>
  <w15:commentEx w15:paraId="643E4AD2" w15:done="0"/>
  <w15:commentEx w15:paraId="13446741" w15:done="0"/>
  <w15:commentEx w15:paraId="4FCD3C4A" w15:done="0"/>
  <w15:commentEx w15:paraId="43A7A60D" w15:done="0"/>
  <w15:commentEx w15:paraId="403D9AAD" w15:done="0"/>
  <w15:commentEx w15:paraId="4A80AE76" w15:done="0"/>
  <w15:commentEx w15:paraId="7A259C0F" w15:done="0"/>
  <w15:commentEx w15:paraId="346EC19B" w15:done="0"/>
  <w15:commentEx w15:paraId="6FF86BC0" w15:done="0"/>
  <w15:commentEx w15:paraId="598109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BF4910" w16cid:durableId="228A0F8B"/>
  <w16cid:commentId w16cid:paraId="116A01AF" w16cid:durableId="228A361E"/>
  <w16cid:commentId w16cid:paraId="643E4AD2" w16cid:durableId="228A3535"/>
  <w16cid:commentId w16cid:paraId="13446741" w16cid:durableId="228A36F7"/>
  <w16cid:commentId w16cid:paraId="4FCD3C4A" w16cid:durableId="228A3722"/>
  <w16cid:commentId w16cid:paraId="43A7A60D" w16cid:durableId="228A374A"/>
  <w16cid:commentId w16cid:paraId="403D9AAD" w16cid:durableId="228A37F0"/>
  <w16cid:commentId w16cid:paraId="4A80AE76" w16cid:durableId="228A3855"/>
  <w16cid:commentId w16cid:paraId="7A259C0F" w16cid:durableId="228A389D"/>
  <w16cid:commentId w16cid:paraId="346EC19B" w16cid:durableId="228A38F9"/>
  <w16cid:commentId w16cid:paraId="6FF86BC0" w16cid:durableId="228A390D"/>
  <w16cid:commentId w16cid:paraId="59810996" w16cid:durableId="228A39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FB47C" w14:textId="77777777" w:rsidR="00B27C29" w:rsidRDefault="00B27C29" w:rsidP="00717E1B">
      <w:pPr>
        <w:spacing w:after="0" w:line="240" w:lineRule="auto"/>
      </w:pPr>
      <w:r>
        <w:separator/>
      </w:r>
    </w:p>
  </w:endnote>
  <w:endnote w:type="continuationSeparator" w:id="0">
    <w:p w14:paraId="701E9890" w14:textId="77777777" w:rsidR="00B27C29" w:rsidRDefault="00B27C29"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Nimbus Roman No9 L">
    <w:altName w:val="Times New Roman"/>
    <w:charset w:val="00"/>
    <w:family w:val="roman"/>
    <w:pitch w:val="variable"/>
    <w:sig w:usb0="00000003" w:usb1="00000000" w:usb2="00000000" w:usb3="00000000" w:csb0="00000001" w:csb1="00000000"/>
  </w:font>
  <w:font w:name="Nimbus Sans L">
    <w:altName w:val="Arial"/>
    <w:charset w:val="00"/>
    <w:family w:val="auto"/>
    <w:pitch w:val="variable"/>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charset w:val="00"/>
    <w:family w:val="roman"/>
    <w:pitch w:val="variable"/>
    <w:sig w:usb0="00003A87" w:usb1="00000000" w:usb2="00000000" w:usb3="00000000" w:csb0="000000FF"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Yu Mincho">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A08EA" w14:textId="77777777" w:rsidR="0074208A" w:rsidRDefault="0074208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51BBD" w14:textId="77777777" w:rsidR="0074208A" w:rsidRDefault="0074208A">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4D0BF" w14:textId="77777777" w:rsidR="0074208A" w:rsidRDefault="0074208A">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E610" w14:textId="77777777" w:rsidR="00AF0A89" w:rsidRDefault="00AF0A89">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8E68D" w14:textId="77777777" w:rsidR="00AF0A89" w:rsidRDefault="00AF0A89">
    <w:pPr>
      <w:pStyle w:val="Pieddepag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236F5" w14:textId="77777777" w:rsidR="00AF0A89" w:rsidRDefault="00AF0A8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6DFC3" w14:textId="77777777" w:rsidR="00B27C29" w:rsidRDefault="00B27C29" w:rsidP="00717E1B">
      <w:pPr>
        <w:spacing w:after="0" w:line="240" w:lineRule="auto"/>
      </w:pPr>
      <w:r>
        <w:separator/>
      </w:r>
    </w:p>
  </w:footnote>
  <w:footnote w:type="continuationSeparator" w:id="0">
    <w:p w14:paraId="41C85131" w14:textId="77777777" w:rsidR="00B27C29" w:rsidRDefault="00B27C29" w:rsidP="00717E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EC6BD" w14:textId="77777777" w:rsidR="0074208A" w:rsidRDefault="0074208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069C9" w14:textId="4C38577E" w:rsidR="0074208A" w:rsidRDefault="00B27C29">
    <w:pPr>
      <w:pStyle w:val="En-tte"/>
    </w:pPr>
    <w:r>
      <w:rPr>
        <w:noProof/>
      </w:rPr>
      <w:pict w14:anchorId="28814E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264F9" w14:textId="77777777" w:rsidR="0074208A" w:rsidRDefault="0074208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286F9" w14:textId="77777777" w:rsidR="00AF0A89" w:rsidRDefault="00AF0A89">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EE112" w14:textId="03BC9B09" w:rsidR="00AF0A89" w:rsidRPr="00F71809" w:rsidRDefault="00B27C29" w:rsidP="00F71809">
    <w:pPr>
      <w:pStyle w:val="En-tte"/>
    </w:pPr>
    <w:r>
      <w:rPr>
        <w:noProof/>
      </w:rPr>
      <w:pict w14:anchorId="759454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F569B" w14:textId="77777777" w:rsidR="00AF0A89" w:rsidRDefault="00AF0A8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9143CCC"/>
    <w:lvl w:ilvl="0">
      <w:start w:val="1"/>
      <w:numFmt w:val="decimal"/>
      <w:lvlText w:val="%1."/>
      <w:lvlJc w:val="left"/>
      <w:pPr>
        <w:tabs>
          <w:tab w:val="num" w:pos="1492"/>
        </w:tabs>
        <w:ind w:left="1492" w:hanging="360"/>
      </w:pPr>
    </w:lvl>
  </w:abstractNum>
  <w:abstractNum w:abstractNumId="1">
    <w:nsid w:val="FFFFFF7D"/>
    <w:multiLevelType w:val="singleLevel"/>
    <w:tmpl w:val="A45CD136"/>
    <w:lvl w:ilvl="0">
      <w:start w:val="1"/>
      <w:numFmt w:val="decimal"/>
      <w:lvlText w:val="%1."/>
      <w:lvlJc w:val="left"/>
      <w:pPr>
        <w:tabs>
          <w:tab w:val="num" w:pos="1209"/>
        </w:tabs>
        <w:ind w:left="1209" w:hanging="360"/>
      </w:pPr>
    </w:lvl>
  </w:abstractNum>
  <w:abstractNum w:abstractNumId="2">
    <w:nsid w:val="FFFFFF7E"/>
    <w:multiLevelType w:val="singleLevel"/>
    <w:tmpl w:val="3120EFAE"/>
    <w:lvl w:ilvl="0">
      <w:start w:val="1"/>
      <w:numFmt w:val="decimal"/>
      <w:lvlText w:val="%1."/>
      <w:lvlJc w:val="left"/>
      <w:pPr>
        <w:tabs>
          <w:tab w:val="num" w:pos="926"/>
        </w:tabs>
        <w:ind w:left="926" w:hanging="360"/>
      </w:pPr>
    </w:lvl>
  </w:abstractNum>
  <w:abstractNum w:abstractNumId="3">
    <w:nsid w:val="FFFFFF7F"/>
    <w:multiLevelType w:val="singleLevel"/>
    <w:tmpl w:val="59102030"/>
    <w:lvl w:ilvl="0">
      <w:start w:val="1"/>
      <w:numFmt w:val="decimal"/>
      <w:lvlText w:val="%1."/>
      <w:lvlJc w:val="left"/>
      <w:pPr>
        <w:tabs>
          <w:tab w:val="num" w:pos="643"/>
        </w:tabs>
        <w:ind w:left="643" w:hanging="360"/>
      </w:pPr>
    </w:lvl>
  </w:abstractNum>
  <w:abstractNum w:abstractNumId="4">
    <w:nsid w:val="FFFFFF80"/>
    <w:multiLevelType w:val="singleLevel"/>
    <w:tmpl w:val="67FEF19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9240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8B63C2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316F2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565CE4"/>
    <w:lvl w:ilvl="0">
      <w:start w:val="1"/>
      <w:numFmt w:val="decimal"/>
      <w:lvlText w:val="%1."/>
      <w:lvlJc w:val="left"/>
      <w:pPr>
        <w:tabs>
          <w:tab w:val="num" w:pos="360"/>
        </w:tabs>
        <w:ind w:left="360" w:hanging="360"/>
      </w:pPr>
    </w:lvl>
  </w:abstractNum>
  <w:abstractNum w:abstractNumId="9">
    <w:nsid w:val="FFFFFF89"/>
    <w:multiLevelType w:val="singleLevel"/>
    <w:tmpl w:val="57A85EDC"/>
    <w:lvl w:ilvl="0">
      <w:start w:val="1"/>
      <w:numFmt w:val="bullet"/>
      <w:lvlText w:val=""/>
      <w:lvlJc w:val="left"/>
      <w:pPr>
        <w:tabs>
          <w:tab w:val="num" w:pos="360"/>
        </w:tabs>
        <w:ind w:left="360" w:hanging="360"/>
      </w:pPr>
      <w:rPr>
        <w:rFonts w:ascii="Symbol" w:hAnsi="Symbol" w:hint="default"/>
      </w:rPr>
    </w:lvl>
  </w:abstractNum>
  <w:abstractNum w:abstractNumId="1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AC7EB8"/>
    <w:multiLevelType w:val="multilevel"/>
    <w:tmpl w:val="975087F0"/>
    <w:lvl w:ilvl="0">
      <w:start w:val="1"/>
      <w:numFmt w:val="decimal"/>
      <w:pStyle w:val="Titre1"/>
      <w:lvlText w:val="%1"/>
      <w:lvlJc w:val="left"/>
      <w:pPr>
        <w:tabs>
          <w:tab w:val="num" w:pos="432"/>
        </w:tabs>
        <w:ind w:left="432" w:hanging="432"/>
      </w:pPr>
      <w:rPr>
        <w:b/>
        <w:i w:val="0"/>
      </w:rPr>
    </w:lvl>
    <w:lvl w:ilvl="1">
      <w:start w:val="1"/>
      <w:numFmt w:val="decimal"/>
      <w:pStyle w:val="Titre2"/>
      <w:lvlText w:val="%1.%2"/>
      <w:lvlJc w:val="left"/>
      <w:pPr>
        <w:tabs>
          <w:tab w:val="num" w:pos="360"/>
        </w:tabs>
        <w:ind w:left="0" w:firstLine="0"/>
      </w:pPr>
      <w:rPr>
        <w:b/>
        <w:i w:val="0"/>
      </w:rPr>
    </w:lvl>
    <w:lvl w:ilvl="2">
      <w:start w:val="1"/>
      <w:numFmt w:val="decimal"/>
      <w:pStyle w:val="Titre3"/>
      <w:lvlText w:val="%1.%2.%3"/>
      <w:lvlJc w:val="left"/>
      <w:pPr>
        <w:tabs>
          <w:tab w:val="num" w:pos="720"/>
        </w:tabs>
        <w:ind w:left="0" w:firstLine="0"/>
      </w:pPr>
      <w:rPr>
        <w:b/>
        <w:i w:val="0"/>
      </w:rPr>
    </w:lvl>
    <w:lvl w:ilvl="3">
      <w:start w:val="1"/>
      <w:numFmt w:val="decimal"/>
      <w:pStyle w:val="Titre4"/>
      <w:lvlText w:val="%1.%2.%3.%4"/>
      <w:lvlJc w:val="left"/>
      <w:pPr>
        <w:tabs>
          <w:tab w:val="num" w:pos="1080"/>
        </w:tabs>
        <w:ind w:left="0" w:firstLine="0"/>
      </w:pPr>
      <w:rPr>
        <w:b/>
        <w:i w:val="0"/>
      </w:rPr>
    </w:lvl>
    <w:lvl w:ilvl="4">
      <w:start w:val="1"/>
      <w:numFmt w:val="decimal"/>
      <w:pStyle w:val="Titre5"/>
      <w:lvlText w:val="%1.%2.%3.%4.%5"/>
      <w:lvlJc w:val="left"/>
      <w:pPr>
        <w:tabs>
          <w:tab w:val="num" w:pos="1080"/>
        </w:tabs>
        <w:ind w:left="0" w:firstLine="0"/>
      </w:pPr>
      <w:rPr>
        <w:b/>
        <w:i w:val="0"/>
      </w:rPr>
    </w:lvl>
    <w:lvl w:ilvl="5">
      <w:start w:val="1"/>
      <w:numFmt w:val="decimal"/>
      <w:pStyle w:val="Titre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1">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6205A6"/>
    <w:multiLevelType w:val="multilevel"/>
    <w:tmpl w:val="56D81250"/>
    <w:lvl w:ilvl="0">
      <w:start w:val="2"/>
      <w:numFmt w:val="upperLetter"/>
      <w:pStyle w:val="Annextitle"/>
      <w:lvlText w:val="Annex %1 "/>
      <w:lvlJc w:val="left"/>
      <w:pPr>
        <w:ind w:left="0" w:firstLine="0"/>
      </w:pPr>
      <w:rPr>
        <w:rFonts w:hint="default"/>
      </w:rPr>
    </w:lvl>
    <w:lvl w:ilvl="1">
      <w:start w:val="1"/>
      <w:numFmt w:val="decimal"/>
      <w:pStyle w:val="h1annex"/>
      <w:lvlText w:val="%1.%2 "/>
      <w:lvlJc w:val="left"/>
      <w:pPr>
        <w:ind w:left="0" w:firstLine="0"/>
      </w:pPr>
      <w:rPr>
        <w:rFonts w:hint="default"/>
      </w:rPr>
    </w:lvl>
    <w:lvl w:ilvl="2">
      <w:start w:val="1"/>
      <w:numFmt w:val="decimal"/>
      <w:pStyle w:val="h2annex"/>
      <w:lvlText w:val="%1.%2.%3 "/>
      <w:lvlJc w:val="left"/>
      <w:pPr>
        <w:ind w:left="0" w:firstLine="0"/>
      </w:pPr>
      <w:rPr>
        <w:rFonts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EF7D0E"/>
    <w:multiLevelType w:val="hybridMultilevel"/>
    <w:tmpl w:val="A1F6F1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1">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0"/>
  </w:num>
  <w:num w:numId="2">
    <w:abstractNumId w:val="12"/>
  </w:num>
  <w:num w:numId="3">
    <w:abstractNumId w:val="34"/>
  </w:num>
  <w:num w:numId="4">
    <w:abstractNumId w:val="17"/>
  </w:num>
  <w:num w:numId="5">
    <w:abstractNumId w:val="29"/>
  </w:num>
  <w:num w:numId="6">
    <w:abstractNumId w:val="42"/>
  </w:num>
  <w:num w:numId="7">
    <w:abstractNumId w:val="31"/>
  </w:num>
  <w:num w:numId="8">
    <w:abstractNumId w:val="13"/>
  </w:num>
  <w:num w:numId="9">
    <w:abstractNumId w:val="15"/>
  </w:num>
  <w:num w:numId="10">
    <w:abstractNumId w:val="22"/>
  </w:num>
  <w:num w:numId="11">
    <w:abstractNumId w:val="32"/>
  </w:num>
  <w:num w:numId="12">
    <w:abstractNumId w:val="24"/>
  </w:num>
  <w:num w:numId="13">
    <w:abstractNumId w:val="10"/>
  </w:num>
  <w:num w:numId="14">
    <w:abstractNumId w:val="19"/>
  </w:num>
  <w:num w:numId="15">
    <w:abstractNumId w:val="38"/>
  </w:num>
  <w:num w:numId="16">
    <w:abstractNumId w:val="23"/>
  </w:num>
  <w:num w:numId="17">
    <w:abstractNumId w:val="18"/>
  </w:num>
  <w:num w:numId="18">
    <w:abstractNumId w:val="16"/>
  </w:num>
  <w:num w:numId="19">
    <w:abstractNumId w:val="14"/>
  </w:num>
  <w:num w:numId="20">
    <w:abstractNumId w:val="21"/>
  </w:num>
  <w:num w:numId="21">
    <w:abstractNumId w:val="28"/>
  </w:num>
  <w:num w:numId="22">
    <w:abstractNumId w:val="35"/>
  </w:num>
  <w:num w:numId="23">
    <w:abstractNumId w:val="26"/>
  </w:num>
  <w:num w:numId="24">
    <w:abstractNumId w:val="33"/>
  </w:num>
  <w:num w:numId="25">
    <w:abstractNumId w:val="36"/>
  </w:num>
  <w:num w:numId="26">
    <w:abstractNumId w:val="11"/>
  </w:num>
  <w:num w:numId="27">
    <w:abstractNumId w:val="27"/>
  </w:num>
  <w:num w:numId="28">
    <w:abstractNumId w:val="37"/>
  </w:num>
  <w:num w:numId="29">
    <w:abstractNumId w:val="30"/>
  </w:num>
  <w:num w:numId="30">
    <w:abstractNumId w:val="39"/>
  </w:num>
  <w:num w:numId="31">
    <w:abstractNumId w:val="25"/>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41"/>
  </w:num>
  <w:num w:numId="43">
    <w:abstractNumId w:val="2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NNETT Katherine">
    <w15:presenceInfo w15:providerId="AD" w15:userId="S::bennett@iso.org::1cfebc12-6136-4788-bb62-590543b737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utoRedact State" w:val="ready"/>
    <w:docVar w:name="CheckHeader" w:val="F"/>
    <w:docVar w:name="ex_AddedHTMLPreformat" w:val="Consolas"/>
    <w:docVar w:name="ex_AutoRedact" w:val="APComplete"/>
    <w:docVar w:name="ex_Citations" w:val="APComplete"/>
    <w:docVar w:name="ex_CitConv" w:val="APComplete"/>
    <w:docVar w:name="ex_CleanUp" w:val="CleanUpComplete"/>
    <w:docVar w:name="eX_DocInfoLastUpdatedDate" w:val="43861.3368055556"/>
    <w:docVar w:name="ex_eXtylesBuild" w:val="3042"/>
    <w:docVar w:name="ex_Inera-Citation-Driver" w:val="APComplete"/>
    <w:docVar w:name="ex_ISOAutoStyle" w:val="APComplete"/>
    <w:docVar w:name="ex_ParseBib" w:val="APComplete"/>
    <w:docVar w:name="ex_PPCleanUp" w:val="PPCleanUpComplete"/>
    <w:docVar w:name="ex_StandardCit" w:val="APComplete"/>
    <w:docVar w:name="ex_StdValid" w:val="APComplete"/>
    <w:docVar w:name="ex_URLCheck" w:val="APComplete"/>
    <w:docVar w:name="ex_WordVersion" w:val="14.0"/>
    <w:docVar w:name="eXtyles" w:val="active"/>
    <w:docVar w:name="eXtylesPPCSettings" w:val="chkConvertComments|False|txtCommentPrefix| [[Q%D: |txtCommentSuffix| Q%D]]|chkRemoveTextHighlights|True|chkRemoveTextShading|True|chkRemoveCommentsDTP|True|comboReviews|All Reviewers|chkRemoveUnusedStyles|False|chkRemoveRefTags|True|ComboRefStyle1|Biblio Entry|ComboRefStyle2|RefNorm|btnCommentBefore|False|btnCommentAfter|True|chkRemoveUserCharStyles|False|chkBoldComments|False|comboCommentColor|Blue|btnCommentEnd|False|chkRemoveHyperlinks|False|txtHyperlinkText||chkFlattenFootnotes|False|chkRemoveParagraphShading|True|chkRehydrateFootnotes|False|optPPCWholeDoc|True|optPPCSelection|False|"/>
    <w:docVar w:name="ExtylesTagDescriptors" w:val="Table+|Tbl_plus|Table|Tbl_standard|Table-|Tbl_-|Table--|Tbl_--|Table Row Break|Tbl_row_break|Inline graphic|graphic|Book Reference|bok|Conference Reference|conf|Edited Book Reference|edb|Electronic Reference|eref|Journal Reference|jrn|Legal Reference|lgl|Other Reference|other|Thesis Reference|ths|Unknown Reference|unknown|Standard Reference|std|"/>
    <w:docVar w:name="iceJABR" w:val="Standard"/>
    <w:docVar w:name="iceJournal" w:val="Standard:ISO Standard"/>
    <w:docVar w:name="iceJournalName" w:val="ISO Standard"/>
    <w:docVar w:name="icePublisher" w:val="ISO"/>
    <w:docVar w:name="ISOCommref" w:val="ISO/IEC JTC 1/SC 29"/>
    <w:docVar w:name="ISOComplEN" w:val="Visual identity management application format"/>
    <w:docVar w:name="ISOComplFR" w:val="Format pour application de gestion d'identité visuelle"/>
    <w:docVar w:name="ISOContentLanguage" w:val="en"/>
    <w:docVar w:name="ISOCopyrightHolder" w:val="ISO/IEC"/>
    <w:docVar w:name="ISOCopyrightStatement" w:val="All rights reserved"/>
    <w:docVar w:name="ISOCopyrightYear" w:val="2020"/>
    <w:docVar w:name="ISODILanguage" w:val="en"/>
    <w:docVar w:name="ISODIProjID" w:val="79885"/>
    <w:docVar w:name="ISODIProjID3DIGITS" w:val="79"/>
    <w:docVar w:name="ISODIReleaseVersion" w:val="DIS"/>
    <w:docVar w:name="ISODISdo" w:val="ISO"/>
    <w:docVar w:name="ISODIUrn" w:val="iso:std:iso-iec:23000:-21:dis:ed-1:v1:amd:1:v1:en"/>
    <w:docVar w:name="ISODocNumber" w:val="23000"/>
    <w:docVar w:name="ISODocref" w:val="ISO/IEC 23000-21:2019/DAmd 1(en)"/>
    <w:docVar w:name="ISODocType" w:val="IS"/>
    <w:docVar w:name="ISOEdition" w:val="1"/>
    <w:docVar w:name="ISOFullEN" w:val="Information technology — Multimedia application format (MPEG-A) — Part 21: Visual identity management application format — AMENDMENT 1: Conformance and reference software"/>
    <w:docVar w:name="ISOFullFR" w:val="Technologies de l'information — Format pour application multimédia (MPEG-A) — Partie 21: Format pour application de gestion d'identité visuelle — AMENDEMENT 1: Titre manque"/>
    <w:docVar w:name="ISOICS" w:val="35.040.40"/>
    <w:docVar w:name="ISOIntroEN" w:val="Information technology"/>
    <w:docVar w:name="ISOIntroFR" w:val="Technologies de l'information"/>
    <w:docVar w:name="ISOMainEN" w:val="Multimedia application format (MPEG-A)"/>
    <w:docVar w:name="ISOMainFR" w:val="Format pour application multimédia (MPEG-A)"/>
    <w:docVar w:name="ISOOriginalDate" w:val="2019-07-15"/>
    <w:docVar w:name="ISOOriginator" w:val="ISO/IEC"/>
    <w:docVar w:name="ISOPageCount" w:val="0"/>
    <w:docVar w:name="ISOPartnumber" w:val="21"/>
    <w:docVar w:name="ISOPriceRef" w:val="0"/>
    <w:docVar w:name="ISOPublishedLogo" w:val="IEC/ISO"/>
    <w:docVar w:name="ISOReleaseDate" w:val="2020-03-31"/>
    <w:docVar w:name="ISOSecretariat" w:val="JISC"/>
    <w:docVar w:name="ISOSOOrg" w:val="ISO/IEC 23000-21:2019/CD Amd 1"/>
    <w:docVar w:name="ISOStdRefDated" w:val="ISO/IEC 23000-21:2019/DAmd 1"/>
    <w:docVar w:name="ISOStdRefUndated" w:val="ISO/IEC 23000-21:2019/DAmd 1"/>
    <w:docVar w:name="ISOSTDXRefSupplements" w:val="ISO/IEC 23000-21:2019"/>
    <w:docVar w:name="ISOSupplNumber" w:val="1"/>
    <w:docVar w:name="ISOSupplType" w:val="amd"/>
    <w:docVar w:name="ISOSupplVersion" w:val="1"/>
    <w:docVar w:name="ISOVersion" w:val="1"/>
    <w:docVar w:name="ISOVoteEnd" w:val="2020-06-23"/>
    <w:docVar w:name="ISOVoteStart" w:val="2020-03-31"/>
    <w:docVar w:name="ManifestID" w:val="ISOID-01001"/>
    <w:docVar w:name="PreEdit Baseline Path" w:val="C:\temp\macroserver\WORD2EXTYLESSI\WORD2EXTYLESSI.appuser@vmlinweb230.iso.ch_974\C079885e$base.docx"/>
    <w:docVar w:name="PreEdit Baseline Timestamp" w:val="28.01.2020 16:48:09"/>
    <w:docVar w:name="PreEdit Up-Front Loss" w:val="complete"/>
    <w:docVar w:name="Publication" w:val="Standard:ISO Standard"/>
    <w:docVar w:name="Publisher" w:val="ISO"/>
    <w:docVar w:name="PublisherName" w:val="International Standards Organization"/>
    <w:docVar w:name="Type" w:val="All"/>
  </w:docVars>
  <w:rsids>
    <w:rsidRoot w:val="00494821"/>
    <w:rsid w:val="00002217"/>
    <w:rsid w:val="0001512E"/>
    <w:rsid w:val="00020C69"/>
    <w:rsid w:val="0002499C"/>
    <w:rsid w:val="00030AD0"/>
    <w:rsid w:val="00032A0E"/>
    <w:rsid w:val="0003532D"/>
    <w:rsid w:val="000360D3"/>
    <w:rsid w:val="00045D8C"/>
    <w:rsid w:val="000543B9"/>
    <w:rsid w:val="00057DA2"/>
    <w:rsid w:val="0006001F"/>
    <w:rsid w:val="00064720"/>
    <w:rsid w:val="00075CFC"/>
    <w:rsid w:val="000778F8"/>
    <w:rsid w:val="00080DAC"/>
    <w:rsid w:val="00093F5A"/>
    <w:rsid w:val="000A6CC6"/>
    <w:rsid w:val="000C24EE"/>
    <w:rsid w:val="000C5808"/>
    <w:rsid w:val="000D58DC"/>
    <w:rsid w:val="000E6AA6"/>
    <w:rsid w:val="000E7455"/>
    <w:rsid w:val="00104DD9"/>
    <w:rsid w:val="001164D1"/>
    <w:rsid w:val="00124211"/>
    <w:rsid w:val="00125F4E"/>
    <w:rsid w:val="001302B6"/>
    <w:rsid w:val="0013302C"/>
    <w:rsid w:val="001347D5"/>
    <w:rsid w:val="00146509"/>
    <w:rsid w:val="00150931"/>
    <w:rsid w:val="00163E71"/>
    <w:rsid w:val="001676B9"/>
    <w:rsid w:val="00171211"/>
    <w:rsid w:val="0017476B"/>
    <w:rsid w:val="00177DDD"/>
    <w:rsid w:val="001823A8"/>
    <w:rsid w:val="0018303E"/>
    <w:rsid w:val="00184896"/>
    <w:rsid w:val="001920B7"/>
    <w:rsid w:val="001A13E2"/>
    <w:rsid w:val="001A48BA"/>
    <w:rsid w:val="001A60D5"/>
    <w:rsid w:val="001A77B5"/>
    <w:rsid w:val="001C122D"/>
    <w:rsid w:val="001C2B74"/>
    <w:rsid w:val="001C4CCD"/>
    <w:rsid w:val="001D56A9"/>
    <w:rsid w:val="001E4B8A"/>
    <w:rsid w:val="001E6EEC"/>
    <w:rsid w:val="001F3C5D"/>
    <w:rsid w:val="00221F51"/>
    <w:rsid w:val="00262DE7"/>
    <w:rsid w:val="00272D6B"/>
    <w:rsid w:val="002739A4"/>
    <w:rsid w:val="002869A6"/>
    <w:rsid w:val="00286C15"/>
    <w:rsid w:val="0028710D"/>
    <w:rsid w:val="002A1D01"/>
    <w:rsid w:val="002A6BFB"/>
    <w:rsid w:val="002B2FD2"/>
    <w:rsid w:val="002C7F0F"/>
    <w:rsid w:val="002D5BA5"/>
    <w:rsid w:val="002D7993"/>
    <w:rsid w:val="002E02B6"/>
    <w:rsid w:val="002F6212"/>
    <w:rsid w:val="00304684"/>
    <w:rsid w:val="0030631B"/>
    <w:rsid w:val="00317A4B"/>
    <w:rsid w:val="003212D4"/>
    <w:rsid w:val="0033190F"/>
    <w:rsid w:val="00350AFD"/>
    <w:rsid w:val="00352BAF"/>
    <w:rsid w:val="003573DE"/>
    <w:rsid w:val="0036721F"/>
    <w:rsid w:val="00373451"/>
    <w:rsid w:val="003815CC"/>
    <w:rsid w:val="00385EA4"/>
    <w:rsid w:val="00387035"/>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151A3"/>
    <w:rsid w:val="00422044"/>
    <w:rsid w:val="00425379"/>
    <w:rsid w:val="00426E8E"/>
    <w:rsid w:val="004325E7"/>
    <w:rsid w:val="00434ADB"/>
    <w:rsid w:val="00441368"/>
    <w:rsid w:val="00462D9A"/>
    <w:rsid w:val="0046449E"/>
    <w:rsid w:val="00467971"/>
    <w:rsid w:val="0047210E"/>
    <w:rsid w:val="00494821"/>
    <w:rsid w:val="00494F3E"/>
    <w:rsid w:val="004A44EF"/>
    <w:rsid w:val="004A5585"/>
    <w:rsid w:val="004B2F42"/>
    <w:rsid w:val="004C150E"/>
    <w:rsid w:val="004D2FF8"/>
    <w:rsid w:val="004E0C82"/>
    <w:rsid w:val="004E1E01"/>
    <w:rsid w:val="004E5FB5"/>
    <w:rsid w:val="004F0ACC"/>
    <w:rsid w:val="004F593C"/>
    <w:rsid w:val="005030CC"/>
    <w:rsid w:val="005132BF"/>
    <w:rsid w:val="00516F9C"/>
    <w:rsid w:val="005233D3"/>
    <w:rsid w:val="0052544E"/>
    <w:rsid w:val="0054391B"/>
    <w:rsid w:val="00543D83"/>
    <w:rsid w:val="005565BE"/>
    <w:rsid w:val="00557EDB"/>
    <w:rsid w:val="00573821"/>
    <w:rsid w:val="00574298"/>
    <w:rsid w:val="005769BD"/>
    <w:rsid w:val="00577887"/>
    <w:rsid w:val="00585F50"/>
    <w:rsid w:val="005A05C0"/>
    <w:rsid w:val="005A1575"/>
    <w:rsid w:val="005A2449"/>
    <w:rsid w:val="005A7C45"/>
    <w:rsid w:val="005B0DB3"/>
    <w:rsid w:val="005B4B66"/>
    <w:rsid w:val="005B7CBC"/>
    <w:rsid w:val="005C42D8"/>
    <w:rsid w:val="005D1A6F"/>
    <w:rsid w:val="005D43EE"/>
    <w:rsid w:val="005D4E54"/>
    <w:rsid w:val="005D561E"/>
    <w:rsid w:val="005E1400"/>
    <w:rsid w:val="0060019F"/>
    <w:rsid w:val="006074A9"/>
    <w:rsid w:val="0060789E"/>
    <w:rsid w:val="00621719"/>
    <w:rsid w:val="00625A92"/>
    <w:rsid w:val="006323E5"/>
    <w:rsid w:val="00632565"/>
    <w:rsid w:val="0063664B"/>
    <w:rsid w:val="00641115"/>
    <w:rsid w:val="00643BD9"/>
    <w:rsid w:val="00650C9A"/>
    <w:rsid w:val="0065501D"/>
    <w:rsid w:val="00660793"/>
    <w:rsid w:val="00685762"/>
    <w:rsid w:val="00686EE6"/>
    <w:rsid w:val="00694922"/>
    <w:rsid w:val="006A019E"/>
    <w:rsid w:val="006B2D08"/>
    <w:rsid w:val="006D4315"/>
    <w:rsid w:val="006D5C63"/>
    <w:rsid w:val="006E2AB0"/>
    <w:rsid w:val="006E2D0D"/>
    <w:rsid w:val="006E3EF3"/>
    <w:rsid w:val="006F0785"/>
    <w:rsid w:val="006F40EB"/>
    <w:rsid w:val="00706ABD"/>
    <w:rsid w:val="00715DF2"/>
    <w:rsid w:val="00717E1B"/>
    <w:rsid w:val="007212F6"/>
    <w:rsid w:val="00727E5A"/>
    <w:rsid w:val="007320EA"/>
    <w:rsid w:val="0074084B"/>
    <w:rsid w:val="0074208A"/>
    <w:rsid w:val="0074220F"/>
    <w:rsid w:val="00746F62"/>
    <w:rsid w:val="00770292"/>
    <w:rsid w:val="007B7543"/>
    <w:rsid w:val="007C2FE6"/>
    <w:rsid w:val="007D0E71"/>
    <w:rsid w:val="007E1CAC"/>
    <w:rsid w:val="007E4601"/>
    <w:rsid w:val="007E5BD8"/>
    <w:rsid w:val="007F2E7F"/>
    <w:rsid w:val="007F3FEE"/>
    <w:rsid w:val="007F5148"/>
    <w:rsid w:val="007F6CFB"/>
    <w:rsid w:val="007F7901"/>
    <w:rsid w:val="008011CD"/>
    <w:rsid w:val="0080502D"/>
    <w:rsid w:val="00805F0B"/>
    <w:rsid w:val="00813221"/>
    <w:rsid w:val="0081555E"/>
    <w:rsid w:val="008177EE"/>
    <w:rsid w:val="008312FD"/>
    <w:rsid w:val="008362E7"/>
    <w:rsid w:val="00850D55"/>
    <w:rsid w:val="00856680"/>
    <w:rsid w:val="0086455B"/>
    <w:rsid w:val="00865788"/>
    <w:rsid w:val="00875139"/>
    <w:rsid w:val="008757DF"/>
    <w:rsid w:val="00877D81"/>
    <w:rsid w:val="00887E3F"/>
    <w:rsid w:val="00892954"/>
    <w:rsid w:val="008B553A"/>
    <w:rsid w:val="008D63C4"/>
    <w:rsid w:val="008D6636"/>
    <w:rsid w:val="008E2AD5"/>
    <w:rsid w:val="008E3896"/>
    <w:rsid w:val="008E3B02"/>
    <w:rsid w:val="008E7E59"/>
    <w:rsid w:val="008F3624"/>
    <w:rsid w:val="008F6B34"/>
    <w:rsid w:val="009019BB"/>
    <w:rsid w:val="00903750"/>
    <w:rsid w:val="00911052"/>
    <w:rsid w:val="00912191"/>
    <w:rsid w:val="009156C9"/>
    <w:rsid w:val="00915EE0"/>
    <w:rsid w:val="0091630B"/>
    <w:rsid w:val="00921201"/>
    <w:rsid w:val="009264CB"/>
    <w:rsid w:val="00930EF2"/>
    <w:rsid w:val="009315F3"/>
    <w:rsid w:val="00937076"/>
    <w:rsid w:val="00942FA1"/>
    <w:rsid w:val="009438F9"/>
    <w:rsid w:val="009502E5"/>
    <w:rsid w:val="00951E3B"/>
    <w:rsid w:val="00960A19"/>
    <w:rsid w:val="00964C27"/>
    <w:rsid w:val="00972379"/>
    <w:rsid w:val="00976358"/>
    <w:rsid w:val="0097742E"/>
    <w:rsid w:val="009839DD"/>
    <w:rsid w:val="00985F1C"/>
    <w:rsid w:val="0099638F"/>
    <w:rsid w:val="00996ED4"/>
    <w:rsid w:val="009B7467"/>
    <w:rsid w:val="009C2439"/>
    <w:rsid w:val="009C3B82"/>
    <w:rsid w:val="009D0066"/>
    <w:rsid w:val="009D2F2A"/>
    <w:rsid w:val="009D67CD"/>
    <w:rsid w:val="009E5C91"/>
    <w:rsid w:val="009F559E"/>
    <w:rsid w:val="009F7965"/>
    <w:rsid w:val="00A147C7"/>
    <w:rsid w:val="00A16FD7"/>
    <w:rsid w:val="00A17848"/>
    <w:rsid w:val="00A20032"/>
    <w:rsid w:val="00A235C9"/>
    <w:rsid w:val="00A267A7"/>
    <w:rsid w:val="00A42274"/>
    <w:rsid w:val="00A424BC"/>
    <w:rsid w:val="00A431D9"/>
    <w:rsid w:val="00A464AB"/>
    <w:rsid w:val="00A56E05"/>
    <w:rsid w:val="00A84784"/>
    <w:rsid w:val="00A877C5"/>
    <w:rsid w:val="00A9007A"/>
    <w:rsid w:val="00A948E4"/>
    <w:rsid w:val="00A95136"/>
    <w:rsid w:val="00A97C60"/>
    <w:rsid w:val="00AA7246"/>
    <w:rsid w:val="00AB0A71"/>
    <w:rsid w:val="00AB20B6"/>
    <w:rsid w:val="00AB2FC7"/>
    <w:rsid w:val="00AD0F3A"/>
    <w:rsid w:val="00AD3156"/>
    <w:rsid w:val="00AE175E"/>
    <w:rsid w:val="00AE5BF6"/>
    <w:rsid w:val="00AE7428"/>
    <w:rsid w:val="00AF0A89"/>
    <w:rsid w:val="00B12E14"/>
    <w:rsid w:val="00B21FC6"/>
    <w:rsid w:val="00B22B08"/>
    <w:rsid w:val="00B22D13"/>
    <w:rsid w:val="00B27C29"/>
    <w:rsid w:val="00B34D62"/>
    <w:rsid w:val="00B4142B"/>
    <w:rsid w:val="00B45CC1"/>
    <w:rsid w:val="00B514B8"/>
    <w:rsid w:val="00B62CD2"/>
    <w:rsid w:val="00B66D3F"/>
    <w:rsid w:val="00B67C5B"/>
    <w:rsid w:val="00B72387"/>
    <w:rsid w:val="00BB53D3"/>
    <w:rsid w:val="00BD1631"/>
    <w:rsid w:val="00BD4E34"/>
    <w:rsid w:val="00BE0F34"/>
    <w:rsid w:val="00C00A61"/>
    <w:rsid w:val="00C10A59"/>
    <w:rsid w:val="00C117CF"/>
    <w:rsid w:val="00C40FE0"/>
    <w:rsid w:val="00C433F5"/>
    <w:rsid w:val="00C4367B"/>
    <w:rsid w:val="00C5063F"/>
    <w:rsid w:val="00C530BD"/>
    <w:rsid w:val="00C666E8"/>
    <w:rsid w:val="00C81B9E"/>
    <w:rsid w:val="00C930D9"/>
    <w:rsid w:val="00CA1BC4"/>
    <w:rsid w:val="00CA66EB"/>
    <w:rsid w:val="00CB6FF9"/>
    <w:rsid w:val="00CB71E5"/>
    <w:rsid w:val="00CC1CE8"/>
    <w:rsid w:val="00CC2EA8"/>
    <w:rsid w:val="00CC2F3F"/>
    <w:rsid w:val="00CC654F"/>
    <w:rsid w:val="00CD22B1"/>
    <w:rsid w:val="00CD2C38"/>
    <w:rsid w:val="00CE372E"/>
    <w:rsid w:val="00CE77DF"/>
    <w:rsid w:val="00CF3FD2"/>
    <w:rsid w:val="00D15E90"/>
    <w:rsid w:val="00D15EFB"/>
    <w:rsid w:val="00D20036"/>
    <w:rsid w:val="00D22C70"/>
    <w:rsid w:val="00D257A9"/>
    <w:rsid w:val="00D32979"/>
    <w:rsid w:val="00D6054D"/>
    <w:rsid w:val="00D61A70"/>
    <w:rsid w:val="00D635B1"/>
    <w:rsid w:val="00D63663"/>
    <w:rsid w:val="00D664D3"/>
    <w:rsid w:val="00D66D9A"/>
    <w:rsid w:val="00D727A9"/>
    <w:rsid w:val="00D74322"/>
    <w:rsid w:val="00D7571F"/>
    <w:rsid w:val="00D94135"/>
    <w:rsid w:val="00DA0A51"/>
    <w:rsid w:val="00DB3208"/>
    <w:rsid w:val="00DC7747"/>
    <w:rsid w:val="00DD00EE"/>
    <w:rsid w:val="00DD4C0E"/>
    <w:rsid w:val="00DE55A1"/>
    <w:rsid w:val="00DE663F"/>
    <w:rsid w:val="00E06288"/>
    <w:rsid w:val="00E07DA9"/>
    <w:rsid w:val="00E253C7"/>
    <w:rsid w:val="00E30A0C"/>
    <w:rsid w:val="00E4182D"/>
    <w:rsid w:val="00E41EDE"/>
    <w:rsid w:val="00E44084"/>
    <w:rsid w:val="00E5038B"/>
    <w:rsid w:val="00E547DE"/>
    <w:rsid w:val="00E70129"/>
    <w:rsid w:val="00E80587"/>
    <w:rsid w:val="00E82434"/>
    <w:rsid w:val="00E90211"/>
    <w:rsid w:val="00E92D8D"/>
    <w:rsid w:val="00EA05B9"/>
    <w:rsid w:val="00EA083B"/>
    <w:rsid w:val="00EA5591"/>
    <w:rsid w:val="00EB3086"/>
    <w:rsid w:val="00EE68DF"/>
    <w:rsid w:val="00EE7A50"/>
    <w:rsid w:val="00EF0CB1"/>
    <w:rsid w:val="00EF1244"/>
    <w:rsid w:val="00EF2BBA"/>
    <w:rsid w:val="00EF5675"/>
    <w:rsid w:val="00F00D66"/>
    <w:rsid w:val="00F017EB"/>
    <w:rsid w:val="00F06FB8"/>
    <w:rsid w:val="00F22337"/>
    <w:rsid w:val="00F228A4"/>
    <w:rsid w:val="00F3344C"/>
    <w:rsid w:val="00F33B32"/>
    <w:rsid w:val="00F349D0"/>
    <w:rsid w:val="00F357F9"/>
    <w:rsid w:val="00F44EB3"/>
    <w:rsid w:val="00F523A1"/>
    <w:rsid w:val="00F566DF"/>
    <w:rsid w:val="00F601D2"/>
    <w:rsid w:val="00F6422A"/>
    <w:rsid w:val="00F66B56"/>
    <w:rsid w:val="00F67C2C"/>
    <w:rsid w:val="00F7024F"/>
    <w:rsid w:val="00F712DE"/>
    <w:rsid w:val="00F80E92"/>
    <w:rsid w:val="00F82DD1"/>
    <w:rsid w:val="00F92976"/>
    <w:rsid w:val="00F94851"/>
    <w:rsid w:val="00FA2BA0"/>
    <w:rsid w:val="00FC4763"/>
    <w:rsid w:val="00FE17CD"/>
    <w:rsid w:val="00FF1D8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1"/>
    </o:shapelayout>
  </w:shapeDefaults>
  <w:decimalSymbol w:val=","/>
  <w:listSeparator w:val=";"/>
  <w14:docId w14:val="5290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uiPriority="99"/>
    <w:lsdException w:name="List Continue" w:uiPriority="99"/>
    <w:lsdException w:name="List Continue 2" w:semiHidden="0" w:unhideWhenUsed="0"/>
    <w:lsdException w:name="List Continue 3" w:semiHidden="0" w:unhideWhenUsed="0"/>
    <w:lsdException w:name="List Continue 4" w:semiHidden="0" w:unhideWhenUsed="0"/>
    <w:lsdException w:name="List Continue 5" w:semiHidden="0" w:uiPriority="99" w:unhideWhenUsed="0"/>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3B9"/>
    <w:pPr>
      <w:spacing w:after="240" w:line="240" w:lineRule="atLeast"/>
      <w:jc w:val="both"/>
    </w:pPr>
    <w:rPr>
      <w:rFonts w:ascii="Cambria" w:hAnsi="Cambria"/>
      <w:sz w:val="22"/>
      <w:lang w:eastAsia="ja-JP"/>
    </w:rPr>
  </w:style>
  <w:style w:type="paragraph" w:styleId="Titre1">
    <w:name w:val="heading 1"/>
    <w:basedOn w:val="BaseHeading"/>
    <w:next w:val="Normal"/>
    <w:qFormat/>
    <w:rsid w:val="000543B9"/>
    <w:pPr>
      <w:keepNext/>
      <w:numPr>
        <w:numId w:val="43"/>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Titre2">
    <w:name w:val="heading 2"/>
    <w:basedOn w:val="Titre1"/>
    <w:next w:val="Normal"/>
    <w:link w:val="Titre2Car"/>
    <w:qFormat/>
    <w:rsid w:val="000543B9"/>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Titre3">
    <w:name w:val="heading 3"/>
    <w:basedOn w:val="Titre1"/>
    <w:next w:val="Normal"/>
    <w:link w:val="Titre3Car"/>
    <w:qFormat/>
    <w:rsid w:val="000543B9"/>
    <w:pPr>
      <w:numPr>
        <w:ilvl w:val="2"/>
      </w:numPr>
      <w:tabs>
        <w:tab w:val="clear" w:pos="400"/>
        <w:tab w:val="clear" w:pos="560"/>
        <w:tab w:val="left" w:pos="880"/>
      </w:tabs>
      <w:spacing w:before="60" w:line="230" w:lineRule="exact"/>
      <w:outlineLvl w:val="2"/>
    </w:pPr>
    <w:rPr>
      <w:sz w:val="22"/>
    </w:rPr>
  </w:style>
  <w:style w:type="paragraph" w:styleId="Titre4">
    <w:name w:val="heading 4"/>
    <w:basedOn w:val="Titre3"/>
    <w:next w:val="Normal"/>
    <w:qFormat/>
    <w:rsid w:val="000543B9"/>
    <w:pPr>
      <w:numPr>
        <w:ilvl w:val="3"/>
      </w:numPr>
      <w:tabs>
        <w:tab w:val="clear" w:pos="880"/>
        <w:tab w:val="left" w:pos="940"/>
        <w:tab w:val="left" w:pos="1140"/>
        <w:tab w:val="left" w:pos="1360"/>
      </w:tabs>
      <w:outlineLvl w:val="3"/>
    </w:pPr>
  </w:style>
  <w:style w:type="paragraph" w:styleId="Titre5">
    <w:name w:val="heading 5"/>
    <w:basedOn w:val="Titre4"/>
    <w:next w:val="Normal"/>
    <w:qFormat/>
    <w:rsid w:val="000543B9"/>
    <w:pPr>
      <w:numPr>
        <w:ilvl w:val="4"/>
      </w:numPr>
      <w:tabs>
        <w:tab w:val="clear" w:pos="940"/>
        <w:tab w:val="clear" w:pos="1140"/>
        <w:tab w:val="clear" w:pos="1360"/>
      </w:tabs>
      <w:outlineLvl w:val="4"/>
    </w:pPr>
  </w:style>
  <w:style w:type="paragraph" w:styleId="Titre6">
    <w:name w:val="heading 6"/>
    <w:basedOn w:val="Titre5"/>
    <w:next w:val="Normal"/>
    <w:qFormat/>
    <w:rsid w:val="000543B9"/>
    <w:pPr>
      <w:numPr>
        <w:ilvl w:val="5"/>
      </w:numPr>
      <w:outlineLvl w:val="5"/>
    </w:pPr>
  </w:style>
  <w:style w:type="paragraph" w:styleId="Titre7">
    <w:name w:val="heading 7"/>
    <w:basedOn w:val="Normal"/>
    <w:next w:val="Normal"/>
    <w:qFormat/>
    <w:rsid w:val="00171211"/>
    <w:pPr>
      <w:numPr>
        <w:ilvl w:val="6"/>
        <w:numId w:val="1"/>
      </w:numPr>
      <w:spacing w:before="240" w:after="60"/>
      <w:outlineLvl w:val="6"/>
    </w:pPr>
  </w:style>
  <w:style w:type="paragraph" w:styleId="Titre8">
    <w:name w:val="heading 8"/>
    <w:basedOn w:val="Normal"/>
    <w:next w:val="Normal"/>
    <w:qFormat/>
    <w:rsid w:val="00171211"/>
    <w:pPr>
      <w:numPr>
        <w:ilvl w:val="7"/>
        <w:numId w:val="1"/>
      </w:numPr>
      <w:spacing w:before="240" w:after="60"/>
      <w:outlineLvl w:val="7"/>
    </w:pPr>
    <w:rPr>
      <w:i/>
      <w:iCs/>
    </w:rPr>
  </w:style>
  <w:style w:type="paragraph" w:styleId="Titre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BaseHeading"/>
    <w:next w:val="Normal"/>
    <w:rsid w:val="000543B9"/>
    <w:pPr>
      <w:numPr>
        <w:ilvl w:val="1"/>
        <w:numId w:val="2"/>
      </w:numPr>
      <w:tabs>
        <w:tab w:val="left" w:pos="500"/>
        <w:tab w:val="left" w:pos="720"/>
      </w:tabs>
      <w:spacing w:before="270" w:line="270" w:lineRule="exact"/>
    </w:pPr>
    <w:rPr>
      <w:b/>
      <w:sz w:val="28"/>
    </w:rPr>
  </w:style>
  <w:style w:type="paragraph" w:customStyle="1" w:styleId="a3">
    <w:name w:val="a3"/>
    <w:basedOn w:val="BaseHeading"/>
    <w:next w:val="Normal"/>
    <w:rsid w:val="000543B9"/>
    <w:pPr>
      <w:numPr>
        <w:ilvl w:val="2"/>
        <w:numId w:val="2"/>
      </w:numPr>
      <w:tabs>
        <w:tab w:val="left" w:pos="640"/>
      </w:tabs>
      <w:spacing w:line="250" w:lineRule="exact"/>
    </w:pPr>
    <w:rPr>
      <w:b/>
    </w:rPr>
  </w:style>
  <w:style w:type="paragraph" w:customStyle="1" w:styleId="a4">
    <w:name w:val="a4"/>
    <w:basedOn w:val="BaseHeading"/>
    <w:next w:val="Normal"/>
    <w:rsid w:val="000543B9"/>
    <w:pPr>
      <w:numPr>
        <w:ilvl w:val="3"/>
        <w:numId w:val="2"/>
      </w:numPr>
      <w:tabs>
        <w:tab w:val="left" w:pos="880"/>
      </w:tabs>
    </w:pPr>
    <w:rPr>
      <w:b/>
      <w:bCs/>
      <w:iCs/>
    </w:rPr>
  </w:style>
  <w:style w:type="paragraph" w:customStyle="1" w:styleId="a5">
    <w:name w:val="a5"/>
    <w:basedOn w:val="BaseHeading"/>
    <w:next w:val="Normal"/>
    <w:rsid w:val="000543B9"/>
    <w:pPr>
      <w:numPr>
        <w:ilvl w:val="4"/>
        <w:numId w:val="2"/>
      </w:numPr>
      <w:tabs>
        <w:tab w:val="left" w:pos="1140"/>
        <w:tab w:val="left" w:pos="1360"/>
      </w:tabs>
    </w:pPr>
    <w:rPr>
      <w:b/>
      <w:bCs/>
      <w:iCs/>
    </w:rPr>
  </w:style>
  <w:style w:type="paragraph" w:customStyle="1" w:styleId="a6">
    <w:name w:val="a6"/>
    <w:basedOn w:val="BaseHeading"/>
    <w:next w:val="Normal"/>
    <w:rsid w:val="000543B9"/>
    <w:pPr>
      <w:numPr>
        <w:ilvl w:val="5"/>
        <w:numId w:val="2"/>
      </w:numPr>
      <w:tabs>
        <w:tab w:val="left" w:pos="1140"/>
        <w:tab w:val="left" w:pos="1360"/>
      </w:tabs>
    </w:pPr>
    <w:rPr>
      <w:b/>
      <w:bCs/>
    </w:rPr>
  </w:style>
  <w:style w:type="paragraph" w:customStyle="1" w:styleId="ANNEX">
    <w:name w:val="ANNEX"/>
    <w:basedOn w:val="BaseHeading"/>
    <w:next w:val="Normal"/>
    <w:rsid w:val="000543B9"/>
    <w:pPr>
      <w:keepNext/>
      <w:pageBreakBefore/>
      <w:numPr>
        <w:numId w:val="2"/>
      </w:numPr>
      <w:spacing w:after="760" w:line="310" w:lineRule="exact"/>
      <w:jc w:val="center"/>
    </w:pPr>
    <w:rPr>
      <w:rFonts w:eastAsia="MS Mincho"/>
      <w:b/>
      <w:sz w:val="28"/>
      <w:szCs w:val="20"/>
      <w:lang w:eastAsia="ja-JP"/>
    </w:rPr>
  </w:style>
  <w:style w:type="paragraph" w:customStyle="1" w:styleId="StyleANNEXKernat18pt">
    <w:name w:val="Style ANNEX + Kern at 18 pt"/>
    <w:basedOn w:val="ANNEX"/>
    <w:rsid w:val="00AA7246"/>
    <w:pPr>
      <w:spacing w:after="240"/>
      <w:jc w:val="left"/>
    </w:pPr>
    <w:rPr>
      <w:kern w:val="36"/>
    </w:rPr>
  </w:style>
  <w:style w:type="paragraph" w:styleId="TM1">
    <w:name w:val="toc 1"/>
    <w:basedOn w:val="Normal"/>
    <w:next w:val="Normal"/>
    <w:autoRedefine/>
    <w:uiPriority w:val="39"/>
    <w:rsid w:val="00903750"/>
  </w:style>
  <w:style w:type="paragraph" w:styleId="TM2">
    <w:name w:val="toc 2"/>
    <w:basedOn w:val="Normal"/>
    <w:next w:val="Normal"/>
    <w:autoRedefine/>
    <w:uiPriority w:val="39"/>
    <w:rsid w:val="00903750"/>
    <w:pPr>
      <w:ind w:left="240"/>
    </w:pPr>
  </w:style>
  <w:style w:type="paragraph" w:styleId="TM3">
    <w:name w:val="toc 3"/>
    <w:basedOn w:val="Normal"/>
    <w:next w:val="Normal"/>
    <w:autoRedefine/>
    <w:uiPriority w:val="39"/>
    <w:rsid w:val="00903750"/>
    <w:pPr>
      <w:ind w:left="480"/>
    </w:pPr>
  </w:style>
  <w:style w:type="character" w:styleId="Lienhypertexte">
    <w:name w:val="Hyperlink"/>
    <w:uiPriority w:val="99"/>
    <w:rsid w:val="00915EE0"/>
    <w:rPr>
      <w:color w:val="0000FF"/>
      <w:u w:val="single"/>
    </w:rPr>
  </w:style>
  <w:style w:type="paragraph" w:styleId="TM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Textedebulles">
    <w:name w:val="Balloon Text"/>
    <w:basedOn w:val="Normal"/>
    <w:link w:val="TextedebullesCar"/>
    <w:rsid w:val="00CC1CE8"/>
    <w:rPr>
      <w:rFonts w:ascii="Lucida Grande" w:hAnsi="Lucida Grande"/>
      <w:sz w:val="18"/>
      <w:szCs w:val="18"/>
    </w:rPr>
  </w:style>
  <w:style w:type="character" w:customStyle="1" w:styleId="TextedebullesCar">
    <w:name w:val="Texte de bulles Car"/>
    <w:link w:val="Textedebulles"/>
    <w:rsid w:val="00CC1CE8"/>
    <w:rPr>
      <w:rFonts w:ascii="Lucida Grande" w:eastAsia="SimSun" w:hAnsi="Lucida Grande"/>
      <w:sz w:val="18"/>
      <w:szCs w:val="18"/>
      <w:lang w:eastAsia="zh-CN"/>
    </w:rPr>
  </w:style>
  <w:style w:type="paragraph" w:styleId="Explorateurdedocuments">
    <w:name w:val="Document Map"/>
    <w:basedOn w:val="Normal"/>
    <w:link w:val="ExplorateurdedocumentsCar"/>
    <w:rsid w:val="00CC1CE8"/>
    <w:rPr>
      <w:rFonts w:ascii="Lucida Grande" w:hAnsi="Lucida Grande"/>
    </w:rPr>
  </w:style>
  <w:style w:type="character" w:customStyle="1" w:styleId="ExplorateurdedocumentsCar">
    <w:name w:val="Explorateur de documents Car"/>
    <w:link w:val="Explorateurdedocuments"/>
    <w:rsid w:val="00CC1CE8"/>
    <w:rPr>
      <w:rFonts w:ascii="Lucida Grande" w:eastAsia="SimSun" w:hAnsi="Lucida Grande"/>
      <w:sz w:val="24"/>
      <w:szCs w:val="24"/>
      <w:lang w:eastAsia="zh-CN"/>
    </w:rPr>
  </w:style>
  <w:style w:type="character" w:customStyle="1" w:styleId="Titre3Car">
    <w:name w:val="Titre 3 Car"/>
    <w:link w:val="Titre3"/>
    <w:rsid w:val="00CC1CE8"/>
    <w:rPr>
      <w:rFonts w:ascii="Cambria" w:hAnsi="Cambria"/>
      <w:b/>
      <w:sz w:val="22"/>
      <w:lang w:eastAsia="ja-JP"/>
    </w:rPr>
  </w:style>
  <w:style w:type="paragraph" w:customStyle="1" w:styleId="TOCHeading1">
    <w:name w:val="TOC Heading1"/>
    <w:basedOn w:val="Titre1"/>
    <w:next w:val="Normal"/>
    <w:uiPriority w:val="39"/>
    <w:qFormat/>
    <w:rsid w:val="00CC1CE8"/>
    <w:pPr>
      <w:keepLines/>
      <w:numPr>
        <w:numId w:val="0"/>
      </w:numPr>
      <w:spacing w:before="480" w:after="0"/>
      <w:outlineLvl w:val="9"/>
    </w:pPr>
    <w:rPr>
      <w:rFonts w:eastAsia="PMingLiU"/>
      <w:color w:val="365F91"/>
      <w:szCs w:val="28"/>
    </w:rPr>
  </w:style>
  <w:style w:type="character" w:styleId="Marquedecommentaire">
    <w:name w:val="annotation reference"/>
    <w:rsid w:val="00CC1CE8"/>
    <w:rPr>
      <w:sz w:val="16"/>
      <w:szCs w:val="16"/>
    </w:rPr>
  </w:style>
  <w:style w:type="paragraph" w:styleId="Commentaire">
    <w:name w:val="annotation text"/>
    <w:basedOn w:val="Normal"/>
    <w:link w:val="CommentaireCar"/>
    <w:rsid w:val="00CC1CE8"/>
    <w:rPr>
      <w:sz w:val="20"/>
    </w:rPr>
  </w:style>
  <w:style w:type="character" w:customStyle="1" w:styleId="CommentaireCar">
    <w:name w:val="Commentaire Car"/>
    <w:link w:val="Commentaire"/>
    <w:rsid w:val="00CC1CE8"/>
    <w:rPr>
      <w:rFonts w:eastAsia="SimSun"/>
      <w:lang w:eastAsia="zh-CN"/>
    </w:rPr>
  </w:style>
  <w:style w:type="paragraph" w:styleId="Objetducommentaire">
    <w:name w:val="annotation subject"/>
    <w:basedOn w:val="Commentaire"/>
    <w:next w:val="Commentaire"/>
    <w:link w:val="ObjetducommentaireCar"/>
    <w:rsid w:val="00CC1CE8"/>
    <w:rPr>
      <w:b/>
      <w:bCs/>
    </w:rPr>
  </w:style>
  <w:style w:type="character" w:customStyle="1" w:styleId="ObjetducommentaireCar">
    <w:name w:val="Objet du commentaire Car"/>
    <w:link w:val="Objetducommentaire"/>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Titre2Car">
    <w:name w:val="Titre 2 Car"/>
    <w:link w:val="Titre2"/>
    <w:rsid w:val="00CC1CE8"/>
    <w:rPr>
      <w:rFonts w:ascii="Cambria" w:hAnsi="Cambria"/>
      <w:b/>
      <w:sz w:val="24"/>
      <w:lang w:eastAsia="ja-JP"/>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En-ttedetabledesmatires">
    <w:name w:val="TOC Heading"/>
    <w:basedOn w:val="Titre1"/>
    <w:next w:val="Normal"/>
    <w:uiPriority w:val="39"/>
    <w:semiHidden/>
    <w:unhideWhenUsed/>
    <w:qFormat/>
    <w:rsid w:val="005565BE"/>
    <w:pPr>
      <w:keepLines/>
      <w:numPr>
        <w:numId w:val="0"/>
      </w:numPr>
      <w:spacing w:before="480" w:after="0"/>
      <w:outlineLvl w:val="9"/>
    </w:pPr>
    <w:rPr>
      <w:rFonts w:eastAsia="Times New Roman"/>
      <w:color w:val="365F91"/>
      <w:szCs w:val="28"/>
    </w:rPr>
  </w:style>
  <w:style w:type="paragraph" w:styleId="Paragraphedeliste">
    <w:name w:val="List Paragraph"/>
    <w:basedOn w:val="Normal"/>
    <w:uiPriority w:val="34"/>
    <w:qFormat/>
    <w:rsid w:val="00865788"/>
    <w:pPr>
      <w:autoSpaceDN w:val="0"/>
      <w:ind w:left="720"/>
      <w:contextualSpacing/>
      <w:textAlignment w:val="baseline"/>
    </w:pPr>
  </w:style>
  <w:style w:type="paragraph" w:styleId="Sous-titre">
    <w:name w:val="Subtitle"/>
    <w:basedOn w:val="Normal"/>
    <w:next w:val="Normal"/>
    <w:link w:val="Sous-titreCar"/>
    <w:uiPriority w:val="11"/>
    <w:qFormat/>
    <w:rsid w:val="00865788"/>
    <w:pPr>
      <w:numPr>
        <w:ilvl w:val="1"/>
      </w:numPr>
      <w:autoSpaceDN w:val="0"/>
      <w:textAlignment w:val="baseline"/>
    </w:pPr>
    <w:rPr>
      <w:rFonts w:eastAsia="Times New Roman"/>
      <w:i/>
      <w:iCs/>
      <w:color w:val="4F81BD"/>
      <w:spacing w:val="15"/>
    </w:rPr>
  </w:style>
  <w:style w:type="character" w:customStyle="1" w:styleId="Sous-titreCar">
    <w:name w:val="Sous-titre Car"/>
    <w:link w:val="Sous-titr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sz w:val="32"/>
      <w:lang w:eastAsia="en-GB"/>
    </w:rPr>
  </w:style>
  <w:style w:type="paragraph" w:styleId="En-tte">
    <w:name w:val="header"/>
    <w:basedOn w:val="Normal"/>
    <w:link w:val="En-tteCar"/>
    <w:uiPriority w:val="99"/>
    <w:rsid w:val="00717E1B"/>
    <w:pPr>
      <w:tabs>
        <w:tab w:val="center" w:pos="4513"/>
        <w:tab w:val="right" w:pos="9026"/>
      </w:tabs>
    </w:pPr>
  </w:style>
  <w:style w:type="character" w:customStyle="1" w:styleId="En-tteCar">
    <w:name w:val="En-tête Car"/>
    <w:basedOn w:val="Policepardfaut"/>
    <w:link w:val="En-tte"/>
    <w:uiPriority w:val="99"/>
    <w:rsid w:val="00717E1B"/>
    <w:rPr>
      <w:rFonts w:ascii="Calibri" w:eastAsia="Calibri" w:hAnsi="Calibri"/>
      <w:sz w:val="22"/>
      <w:szCs w:val="22"/>
      <w:lang w:val="en-US" w:eastAsia="en-US"/>
    </w:rPr>
  </w:style>
  <w:style w:type="paragraph" w:styleId="Pieddepage">
    <w:name w:val="footer"/>
    <w:basedOn w:val="Normal"/>
    <w:link w:val="PieddepageCar"/>
    <w:uiPriority w:val="99"/>
    <w:rsid w:val="00717E1B"/>
    <w:pPr>
      <w:tabs>
        <w:tab w:val="center" w:pos="4513"/>
        <w:tab w:val="right" w:pos="9026"/>
      </w:tabs>
    </w:pPr>
  </w:style>
  <w:style w:type="character" w:customStyle="1" w:styleId="PieddepageCar">
    <w:name w:val="Pied de page Car"/>
    <w:basedOn w:val="Policepardfaut"/>
    <w:link w:val="Pieddepage"/>
    <w:uiPriority w:val="99"/>
    <w:rsid w:val="00717E1B"/>
    <w:rPr>
      <w:rFonts w:ascii="Calibri" w:eastAsia="Calibri" w:hAnsi="Calibri"/>
      <w:sz w:val="22"/>
      <w:szCs w:val="22"/>
      <w:lang w:val="en-US" w:eastAsia="en-US"/>
    </w:rPr>
  </w:style>
  <w:style w:type="paragraph" w:customStyle="1" w:styleId="ISOMB">
    <w:name w:val="ISO_MB"/>
    <w:basedOn w:val="Normal"/>
    <w:rsid w:val="0065501D"/>
    <w:pPr>
      <w:spacing w:before="210" w:after="0" w:line="210" w:lineRule="exact"/>
    </w:pPr>
    <w:rPr>
      <w:rFonts w:ascii="Arial" w:eastAsia="Times New Roman" w:hAnsi="Arial"/>
      <w:sz w:val="18"/>
    </w:rPr>
  </w:style>
  <w:style w:type="paragraph" w:customStyle="1" w:styleId="ISOClause">
    <w:name w:val="ISO_Clause"/>
    <w:basedOn w:val="Normal"/>
    <w:rsid w:val="0065501D"/>
    <w:pPr>
      <w:spacing w:before="210" w:after="0" w:line="210" w:lineRule="exact"/>
    </w:pPr>
    <w:rPr>
      <w:rFonts w:ascii="Arial" w:eastAsia="Times New Roman" w:hAnsi="Arial"/>
      <w:sz w:val="18"/>
    </w:rPr>
  </w:style>
  <w:style w:type="paragraph" w:customStyle="1" w:styleId="ISOParagraph">
    <w:name w:val="ISO_Paragraph"/>
    <w:basedOn w:val="Normal"/>
    <w:rsid w:val="0065501D"/>
    <w:pPr>
      <w:spacing w:before="210" w:after="0" w:line="210" w:lineRule="exact"/>
    </w:pPr>
    <w:rPr>
      <w:rFonts w:ascii="Arial" w:eastAsia="Times New Roman" w:hAnsi="Arial"/>
      <w:sz w:val="18"/>
    </w:rPr>
  </w:style>
  <w:style w:type="paragraph" w:customStyle="1" w:styleId="ISOCommType">
    <w:name w:val="ISO_Comm_Type"/>
    <w:basedOn w:val="Normal"/>
    <w:rsid w:val="0065501D"/>
    <w:pPr>
      <w:spacing w:before="210" w:after="0" w:line="210" w:lineRule="exact"/>
    </w:pPr>
    <w:rPr>
      <w:rFonts w:ascii="Arial" w:eastAsia="Times New Roman" w:hAnsi="Arial"/>
      <w:sz w:val="18"/>
    </w:rPr>
  </w:style>
  <w:style w:type="paragraph" w:customStyle="1" w:styleId="ISOComments">
    <w:name w:val="ISO_Comments"/>
    <w:basedOn w:val="Normal"/>
    <w:rsid w:val="0065501D"/>
    <w:pPr>
      <w:spacing w:before="210" w:after="0" w:line="210" w:lineRule="exact"/>
    </w:pPr>
    <w:rPr>
      <w:rFonts w:ascii="Arial" w:eastAsia="Times New Roman" w:hAnsi="Arial"/>
      <w:sz w:val="18"/>
    </w:rPr>
  </w:style>
  <w:style w:type="paragraph" w:customStyle="1" w:styleId="ISOChange">
    <w:name w:val="ISO_Change"/>
    <w:basedOn w:val="Normal"/>
    <w:rsid w:val="0065501D"/>
    <w:pPr>
      <w:spacing w:before="210" w:after="0" w:line="210" w:lineRule="exact"/>
    </w:pPr>
    <w:rPr>
      <w:rFonts w:ascii="Arial" w:eastAsia="Times New Roman" w:hAnsi="Arial"/>
      <w:sz w:val="18"/>
    </w:rPr>
  </w:style>
  <w:style w:type="paragraph" w:customStyle="1" w:styleId="ISOSecretObservations">
    <w:name w:val="ISO_Secret_Observations"/>
    <w:basedOn w:val="Normal"/>
    <w:rsid w:val="0065501D"/>
    <w:pPr>
      <w:spacing w:before="210" w:after="0" w:line="210" w:lineRule="exact"/>
    </w:pPr>
    <w:rPr>
      <w:rFonts w:ascii="Arial" w:eastAsia="Times New Roman" w:hAnsi="Arial"/>
      <w:sz w:val="18"/>
    </w:rPr>
  </w:style>
  <w:style w:type="character" w:customStyle="1" w:styleId="reference-text">
    <w:name w:val="reference-text"/>
    <w:rsid w:val="0065501D"/>
  </w:style>
  <w:style w:type="paragraph" w:customStyle="1" w:styleId="Annextitle">
    <w:name w:val="Annex title"/>
    <w:basedOn w:val="Normal"/>
    <w:qFormat/>
    <w:rsid w:val="00AF0A89"/>
    <w:pPr>
      <w:keepNext/>
      <w:pageBreakBefore/>
      <w:numPr>
        <w:numId w:val="31"/>
      </w:numPr>
      <w:spacing w:after="760" w:line="310" w:lineRule="exact"/>
      <w:jc w:val="center"/>
      <w:outlineLvl w:val="0"/>
    </w:pPr>
    <w:rPr>
      <w:rFonts w:ascii="Times New Roman" w:hAnsi="Times New Roman"/>
      <w:b/>
      <w:sz w:val="28"/>
      <w:szCs w:val="24"/>
    </w:rPr>
  </w:style>
  <w:style w:type="paragraph" w:customStyle="1" w:styleId="h1annex">
    <w:name w:val="h1 annex"/>
    <w:basedOn w:val="Titre1"/>
    <w:link w:val="h1annexCar"/>
    <w:qFormat/>
    <w:rsid w:val="00AF0A89"/>
    <w:pPr>
      <w:numPr>
        <w:ilvl w:val="1"/>
        <w:numId w:val="31"/>
      </w:numPr>
    </w:pPr>
    <w:rPr>
      <w:rFonts w:ascii="Times New Roman" w:hAnsi="Times New Roman"/>
      <w:bCs/>
      <w:sz w:val="24"/>
      <w:szCs w:val="24"/>
    </w:rPr>
  </w:style>
  <w:style w:type="paragraph" w:customStyle="1" w:styleId="h2annex">
    <w:name w:val="h2 annex"/>
    <w:basedOn w:val="Titre2"/>
    <w:qFormat/>
    <w:rsid w:val="00AF0A89"/>
    <w:pPr>
      <w:numPr>
        <w:ilvl w:val="2"/>
        <w:numId w:val="31"/>
      </w:numPr>
      <w:tabs>
        <w:tab w:val="left" w:pos="700"/>
      </w:tabs>
    </w:pPr>
    <w:rPr>
      <w:rFonts w:ascii="Times New Roman" w:hAnsi="Times New Roman"/>
      <w:bCs/>
      <w:iCs/>
      <w:sz w:val="22"/>
      <w:szCs w:val="24"/>
    </w:rPr>
  </w:style>
  <w:style w:type="character" w:customStyle="1" w:styleId="h1annexCar">
    <w:name w:val="h1 annex Car"/>
    <w:link w:val="h1annex"/>
    <w:rsid w:val="00AF0A89"/>
    <w:rPr>
      <w:b/>
      <w:sz w:val="24"/>
      <w:szCs w:val="24"/>
      <w:lang w:eastAsia="en-US"/>
    </w:rPr>
  </w:style>
  <w:style w:type="paragraph" w:customStyle="1" w:styleId="AnnexNoTitle">
    <w:name w:val="Annex_NoTitle"/>
    <w:basedOn w:val="Normal"/>
    <w:next w:val="Normal"/>
    <w:rsid w:val="00AF0A89"/>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Times New Roman" w:hAnsi="Times New Roman"/>
      <w:b/>
      <w:sz w:val="24"/>
    </w:rPr>
  </w:style>
  <w:style w:type="paragraph" w:customStyle="1" w:styleId="RecNo">
    <w:name w:val="Rec_No"/>
    <w:basedOn w:val="Normal"/>
    <w:next w:val="Titre"/>
    <w:rsid w:val="00AF0A89"/>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Bold" w:eastAsia="Times New Roman" w:hAnsi="Times New Roman Bold"/>
      <w:b/>
      <w:sz w:val="20"/>
    </w:rPr>
  </w:style>
  <w:style w:type="paragraph" w:styleId="Titre">
    <w:name w:val="Title"/>
    <w:basedOn w:val="Normal"/>
    <w:next w:val="Normal"/>
    <w:link w:val="TitreCar"/>
    <w:qFormat/>
    <w:rsid w:val="00AF0A8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rsid w:val="00AF0A89"/>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UnresolvedMention1">
    <w:name w:val="Unresolved Mention1"/>
    <w:basedOn w:val="Policepardfaut"/>
    <w:uiPriority w:val="99"/>
    <w:unhideWhenUsed/>
    <w:rsid w:val="00AD0F3A"/>
    <w:rPr>
      <w:color w:val="605E5C"/>
      <w:shd w:val="clear" w:color="auto" w:fill="E1DFDD"/>
    </w:rPr>
  </w:style>
  <w:style w:type="paragraph" w:styleId="PrformatHTML">
    <w:name w:val="HTML Preformatted"/>
    <w:basedOn w:val="Normal"/>
    <w:link w:val="PrformatHTMLCar"/>
    <w:semiHidden/>
    <w:unhideWhenUsed/>
    <w:rsid w:val="00A95136"/>
    <w:pPr>
      <w:spacing w:after="0" w:line="240" w:lineRule="auto"/>
    </w:pPr>
    <w:rPr>
      <w:rFonts w:ascii="Consolas" w:hAnsi="Consolas"/>
      <w:sz w:val="20"/>
    </w:rPr>
  </w:style>
  <w:style w:type="character" w:customStyle="1" w:styleId="PrformatHTMLCar">
    <w:name w:val="Préformaté HTML Car"/>
    <w:basedOn w:val="Policepardfaut"/>
    <w:link w:val="PrformatHTML"/>
    <w:semiHidden/>
    <w:rsid w:val="00A95136"/>
    <w:rPr>
      <w:rFonts w:ascii="Consolas" w:eastAsia="Calibri" w:hAnsi="Consolas"/>
      <w:lang w:val="en-US" w:eastAsia="en-US"/>
    </w:rPr>
  </w:style>
  <w:style w:type="character" w:customStyle="1" w:styleId="aubase">
    <w:name w:val="au_base"/>
    <w:rsid w:val="000543B9"/>
    <w:rPr>
      <w:rFonts w:ascii="Cambria" w:hAnsi="Cambria"/>
    </w:rPr>
  </w:style>
  <w:style w:type="character" w:customStyle="1" w:styleId="aucollab">
    <w:name w:val="au_collab"/>
    <w:rsid w:val="000543B9"/>
    <w:rPr>
      <w:rFonts w:ascii="Cambria" w:hAnsi="Cambria"/>
      <w:bdr w:val="none" w:sz="0" w:space="0" w:color="auto"/>
      <w:shd w:val="clear" w:color="auto" w:fill="C0C0C0"/>
    </w:rPr>
  </w:style>
  <w:style w:type="character" w:customStyle="1" w:styleId="audeg">
    <w:name w:val="au_deg"/>
    <w:rsid w:val="000543B9"/>
    <w:rPr>
      <w:rFonts w:ascii="Cambria" w:hAnsi="Cambria"/>
      <w:sz w:val="22"/>
      <w:bdr w:val="none" w:sz="0" w:space="0" w:color="auto"/>
      <w:shd w:val="clear" w:color="auto" w:fill="FFFF00"/>
    </w:rPr>
  </w:style>
  <w:style w:type="character" w:customStyle="1" w:styleId="aufname">
    <w:name w:val="au_fname"/>
    <w:rsid w:val="000543B9"/>
    <w:rPr>
      <w:rFonts w:ascii="Cambria" w:hAnsi="Cambria"/>
      <w:sz w:val="22"/>
      <w:bdr w:val="none" w:sz="0" w:space="0" w:color="auto"/>
      <w:shd w:val="clear" w:color="auto" w:fill="FFFFCC"/>
    </w:rPr>
  </w:style>
  <w:style w:type="character" w:customStyle="1" w:styleId="aurole">
    <w:name w:val="au_role"/>
    <w:rsid w:val="000543B9"/>
    <w:rPr>
      <w:rFonts w:ascii="Cambria" w:hAnsi="Cambria"/>
      <w:sz w:val="22"/>
      <w:bdr w:val="none" w:sz="0" w:space="0" w:color="auto"/>
      <w:shd w:val="clear" w:color="auto" w:fill="808000"/>
    </w:rPr>
  </w:style>
  <w:style w:type="character" w:customStyle="1" w:styleId="ausuffix">
    <w:name w:val="au_suffix"/>
    <w:rsid w:val="000543B9"/>
    <w:rPr>
      <w:rFonts w:ascii="Cambria" w:hAnsi="Cambria"/>
      <w:sz w:val="22"/>
      <w:bdr w:val="none" w:sz="0" w:space="0" w:color="auto"/>
      <w:shd w:val="clear" w:color="auto" w:fill="FF00FF"/>
    </w:rPr>
  </w:style>
  <w:style w:type="character" w:customStyle="1" w:styleId="ausurname">
    <w:name w:val="au_surname"/>
    <w:rsid w:val="000543B9"/>
    <w:rPr>
      <w:rFonts w:ascii="Cambria" w:hAnsi="Cambria"/>
      <w:sz w:val="22"/>
      <w:bdr w:val="none" w:sz="0" w:space="0" w:color="auto"/>
      <w:shd w:val="clear" w:color="auto" w:fill="CCFF99"/>
    </w:rPr>
  </w:style>
  <w:style w:type="character" w:customStyle="1" w:styleId="bibbase">
    <w:name w:val="bib_base"/>
    <w:rsid w:val="000543B9"/>
    <w:rPr>
      <w:rFonts w:ascii="Cambria" w:hAnsi="Cambria"/>
    </w:rPr>
  </w:style>
  <w:style w:type="character" w:customStyle="1" w:styleId="bibarticle">
    <w:name w:val="bib_article"/>
    <w:rsid w:val="000543B9"/>
    <w:rPr>
      <w:rFonts w:ascii="Cambria" w:hAnsi="Cambria"/>
      <w:bdr w:val="none" w:sz="0" w:space="0" w:color="auto"/>
      <w:shd w:val="clear" w:color="auto" w:fill="CCFFFF"/>
    </w:rPr>
  </w:style>
  <w:style w:type="character" w:customStyle="1" w:styleId="bibcomment">
    <w:name w:val="bib_comment"/>
    <w:basedOn w:val="bibbase"/>
    <w:rsid w:val="000543B9"/>
    <w:rPr>
      <w:rFonts w:ascii="Cambria" w:hAnsi="Cambria"/>
    </w:rPr>
  </w:style>
  <w:style w:type="character" w:customStyle="1" w:styleId="bibdeg">
    <w:name w:val="bib_deg"/>
    <w:basedOn w:val="bibbase"/>
    <w:rsid w:val="000543B9"/>
    <w:rPr>
      <w:rFonts w:ascii="Cambria" w:hAnsi="Cambria"/>
    </w:rPr>
  </w:style>
  <w:style w:type="character" w:customStyle="1" w:styleId="bibdoi">
    <w:name w:val="bib_doi"/>
    <w:rsid w:val="000543B9"/>
    <w:rPr>
      <w:rFonts w:ascii="Cambria" w:hAnsi="Cambria"/>
      <w:bdr w:val="none" w:sz="0" w:space="0" w:color="auto"/>
      <w:shd w:val="clear" w:color="auto" w:fill="CCFFCC"/>
    </w:rPr>
  </w:style>
  <w:style w:type="character" w:customStyle="1" w:styleId="bibetal">
    <w:name w:val="bib_etal"/>
    <w:rsid w:val="000543B9"/>
    <w:rPr>
      <w:rFonts w:ascii="Cambria" w:hAnsi="Cambria"/>
      <w:bdr w:val="none" w:sz="0" w:space="0" w:color="auto"/>
      <w:shd w:val="clear" w:color="auto" w:fill="CCFF99"/>
    </w:rPr>
  </w:style>
  <w:style w:type="character" w:customStyle="1" w:styleId="bibfname">
    <w:name w:val="bib_fname"/>
    <w:rsid w:val="000543B9"/>
    <w:rPr>
      <w:rFonts w:ascii="Cambria" w:hAnsi="Cambria"/>
      <w:bdr w:val="none" w:sz="0" w:space="0" w:color="auto"/>
      <w:shd w:val="clear" w:color="auto" w:fill="FFFFCC"/>
    </w:rPr>
  </w:style>
  <w:style w:type="character" w:customStyle="1" w:styleId="bibfpage">
    <w:name w:val="bib_fpage"/>
    <w:rsid w:val="000543B9"/>
    <w:rPr>
      <w:rFonts w:ascii="Cambria" w:hAnsi="Cambria"/>
      <w:bdr w:val="none" w:sz="0" w:space="0" w:color="auto"/>
      <w:shd w:val="clear" w:color="auto" w:fill="E6E6E6"/>
    </w:rPr>
  </w:style>
  <w:style w:type="character" w:customStyle="1" w:styleId="bibissue">
    <w:name w:val="bib_issue"/>
    <w:rsid w:val="000543B9"/>
    <w:rPr>
      <w:rFonts w:ascii="Cambria" w:hAnsi="Cambria"/>
      <w:bdr w:val="none" w:sz="0" w:space="0" w:color="auto"/>
      <w:shd w:val="clear" w:color="auto" w:fill="FFFFAB"/>
    </w:rPr>
  </w:style>
  <w:style w:type="character" w:customStyle="1" w:styleId="bibjournal">
    <w:name w:val="bib_journal"/>
    <w:rsid w:val="000543B9"/>
    <w:rPr>
      <w:rFonts w:ascii="Cambria" w:hAnsi="Cambria"/>
      <w:bdr w:val="none" w:sz="0" w:space="0" w:color="auto"/>
      <w:shd w:val="clear" w:color="auto" w:fill="F9DECF"/>
    </w:rPr>
  </w:style>
  <w:style w:type="character" w:customStyle="1" w:styleId="biblpage">
    <w:name w:val="bib_lpage"/>
    <w:rsid w:val="000543B9"/>
    <w:rPr>
      <w:rFonts w:ascii="Cambria" w:hAnsi="Cambria"/>
      <w:bdr w:val="none" w:sz="0" w:space="0" w:color="auto"/>
      <w:shd w:val="clear" w:color="auto" w:fill="D9D9D9"/>
    </w:rPr>
  </w:style>
  <w:style w:type="character" w:customStyle="1" w:styleId="bibnumber">
    <w:name w:val="bib_number"/>
    <w:rsid w:val="000543B9"/>
    <w:rPr>
      <w:rFonts w:ascii="Cambria" w:hAnsi="Cambria"/>
      <w:bdr w:val="none" w:sz="0" w:space="0" w:color="auto"/>
      <w:shd w:val="clear" w:color="auto" w:fill="CCCCFF"/>
    </w:rPr>
  </w:style>
  <w:style w:type="character" w:customStyle="1" w:styleId="biborganization">
    <w:name w:val="bib_organization"/>
    <w:rsid w:val="000543B9"/>
    <w:rPr>
      <w:rFonts w:ascii="Cambria" w:hAnsi="Cambria"/>
      <w:bdr w:val="none" w:sz="0" w:space="0" w:color="auto"/>
      <w:shd w:val="clear" w:color="auto" w:fill="CCFF99"/>
    </w:rPr>
  </w:style>
  <w:style w:type="character" w:customStyle="1" w:styleId="bibsuffix">
    <w:name w:val="bib_suffix"/>
    <w:basedOn w:val="bibbase"/>
    <w:rsid w:val="000543B9"/>
    <w:rPr>
      <w:rFonts w:ascii="Cambria" w:hAnsi="Cambria"/>
    </w:rPr>
  </w:style>
  <w:style w:type="character" w:customStyle="1" w:styleId="bibsuppl">
    <w:name w:val="bib_suppl"/>
    <w:rsid w:val="000543B9"/>
    <w:rPr>
      <w:rFonts w:ascii="Cambria" w:hAnsi="Cambria"/>
      <w:bdr w:val="none" w:sz="0" w:space="0" w:color="auto"/>
      <w:shd w:val="clear" w:color="auto" w:fill="FFCC66"/>
    </w:rPr>
  </w:style>
  <w:style w:type="character" w:customStyle="1" w:styleId="bibsurname">
    <w:name w:val="bib_surname"/>
    <w:rsid w:val="000543B9"/>
    <w:rPr>
      <w:rFonts w:ascii="Cambria" w:hAnsi="Cambria"/>
      <w:bdr w:val="none" w:sz="0" w:space="0" w:color="auto"/>
      <w:shd w:val="clear" w:color="auto" w:fill="CCFF99"/>
    </w:rPr>
  </w:style>
  <w:style w:type="character" w:customStyle="1" w:styleId="bibunpubl">
    <w:name w:val="bib_unpubl"/>
    <w:basedOn w:val="bibbase"/>
    <w:rsid w:val="000543B9"/>
    <w:rPr>
      <w:rFonts w:ascii="Cambria" w:hAnsi="Cambria"/>
    </w:rPr>
  </w:style>
  <w:style w:type="character" w:customStyle="1" w:styleId="biburl">
    <w:name w:val="bib_url"/>
    <w:rsid w:val="000543B9"/>
    <w:rPr>
      <w:rFonts w:ascii="Cambria" w:hAnsi="Cambria"/>
      <w:bdr w:val="none" w:sz="0" w:space="0" w:color="auto"/>
      <w:shd w:val="clear" w:color="auto" w:fill="CCFF66"/>
    </w:rPr>
  </w:style>
  <w:style w:type="character" w:customStyle="1" w:styleId="bibvolume">
    <w:name w:val="bib_volume"/>
    <w:rsid w:val="000543B9"/>
    <w:rPr>
      <w:rFonts w:ascii="Cambria" w:hAnsi="Cambria"/>
      <w:bdr w:val="none" w:sz="0" w:space="0" w:color="auto"/>
      <w:shd w:val="clear" w:color="auto" w:fill="CCECFF"/>
    </w:rPr>
  </w:style>
  <w:style w:type="character" w:customStyle="1" w:styleId="bibyear">
    <w:name w:val="bib_year"/>
    <w:rsid w:val="000543B9"/>
    <w:rPr>
      <w:rFonts w:ascii="Cambria" w:hAnsi="Cambria"/>
      <w:bdr w:val="none" w:sz="0" w:space="0" w:color="auto"/>
      <w:shd w:val="clear" w:color="auto" w:fill="FFCCFF"/>
    </w:rPr>
  </w:style>
  <w:style w:type="character" w:customStyle="1" w:styleId="citebase">
    <w:name w:val="cite_base"/>
    <w:rsid w:val="000543B9"/>
    <w:rPr>
      <w:rFonts w:ascii="Cambria" w:hAnsi="Cambria"/>
    </w:rPr>
  </w:style>
  <w:style w:type="character" w:customStyle="1" w:styleId="citebib">
    <w:name w:val="cite_bib"/>
    <w:rsid w:val="000543B9"/>
    <w:rPr>
      <w:rFonts w:ascii="Cambria" w:hAnsi="Cambria"/>
      <w:bdr w:val="none" w:sz="0" w:space="0" w:color="auto"/>
      <w:shd w:val="clear" w:color="auto" w:fill="CCFFFF"/>
    </w:rPr>
  </w:style>
  <w:style w:type="character" w:customStyle="1" w:styleId="citebox">
    <w:name w:val="cite_box"/>
    <w:basedOn w:val="citebase"/>
    <w:rsid w:val="000543B9"/>
    <w:rPr>
      <w:rFonts w:ascii="Cambria" w:hAnsi="Cambria"/>
    </w:rPr>
  </w:style>
  <w:style w:type="character" w:customStyle="1" w:styleId="citeen">
    <w:name w:val="cite_en"/>
    <w:rsid w:val="000543B9"/>
    <w:rPr>
      <w:rFonts w:ascii="Cambria" w:hAnsi="Cambria"/>
      <w:bdr w:val="none" w:sz="0" w:space="0" w:color="auto"/>
      <w:shd w:val="clear" w:color="auto" w:fill="FFFF99"/>
      <w:vertAlign w:val="superscript"/>
    </w:rPr>
  </w:style>
  <w:style w:type="character" w:customStyle="1" w:styleId="citefig">
    <w:name w:val="cite_fig"/>
    <w:rsid w:val="000543B9"/>
    <w:rPr>
      <w:rFonts w:ascii="Cambria" w:hAnsi="Cambria"/>
      <w:color w:val="auto"/>
      <w:bdr w:val="none" w:sz="0" w:space="0" w:color="auto"/>
      <w:shd w:val="clear" w:color="auto" w:fill="CCFFCC"/>
    </w:rPr>
  </w:style>
  <w:style w:type="character" w:customStyle="1" w:styleId="citefn">
    <w:name w:val="cite_fn"/>
    <w:rsid w:val="000543B9"/>
    <w:rPr>
      <w:rFonts w:ascii="Cambria" w:hAnsi="Cambria"/>
      <w:color w:val="auto"/>
      <w:sz w:val="22"/>
      <w:bdr w:val="none" w:sz="0" w:space="0" w:color="auto"/>
      <w:shd w:val="clear" w:color="auto" w:fill="FF99CC"/>
      <w:vertAlign w:val="baseline"/>
    </w:rPr>
  </w:style>
  <w:style w:type="character" w:customStyle="1" w:styleId="citetbl">
    <w:name w:val="cite_tbl"/>
    <w:rsid w:val="000543B9"/>
    <w:rPr>
      <w:rFonts w:ascii="Cambria" w:hAnsi="Cambria"/>
      <w:color w:val="auto"/>
      <w:bdr w:val="none" w:sz="0" w:space="0" w:color="auto"/>
      <w:shd w:val="clear" w:color="auto" w:fill="FF9999"/>
    </w:rPr>
  </w:style>
  <w:style w:type="character" w:customStyle="1" w:styleId="stdbase">
    <w:name w:val="std_base"/>
    <w:rsid w:val="000543B9"/>
    <w:rPr>
      <w:rFonts w:ascii="Cambria" w:hAnsi="Cambria"/>
    </w:rPr>
  </w:style>
  <w:style w:type="character" w:customStyle="1" w:styleId="bibextlink">
    <w:name w:val="bib_extlink"/>
    <w:rsid w:val="000543B9"/>
    <w:rPr>
      <w:rFonts w:ascii="Cambria" w:hAnsi="Cambria"/>
      <w:bdr w:val="none" w:sz="0" w:space="0" w:color="auto"/>
      <w:shd w:val="clear" w:color="auto" w:fill="6CCE9D"/>
    </w:rPr>
  </w:style>
  <w:style w:type="character" w:customStyle="1" w:styleId="citeeq">
    <w:name w:val="cite_eq"/>
    <w:rsid w:val="000543B9"/>
    <w:rPr>
      <w:rFonts w:ascii="Cambria" w:hAnsi="Cambria"/>
      <w:bdr w:val="none" w:sz="0" w:space="0" w:color="auto"/>
      <w:shd w:val="clear" w:color="auto" w:fill="FFAE37"/>
    </w:rPr>
  </w:style>
  <w:style w:type="character" w:customStyle="1" w:styleId="bibmedline">
    <w:name w:val="bib_medline"/>
    <w:basedOn w:val="bibbase"/>
    <w:rsid w:val="000543B9"/>
    <w:rPr>
      <w:rFonts w:ascii="Cambria" w:hAnsi="Cambria"/>
    </w:rPr>
  </w:style>
  <w:style w:type="character" w:customStyle="1" w:styleId="citetfn">
    <w:name w:val="cite_tfn"/>
    <w:rsid w:val="000543B9"/>
    <w:rPr>
      <w:rFonts w:ascii="Cambria" w:hAnsi="Cambria"/>
      <w:bdr w:val="none" w:sz="0" w:space="0" w:color="auto"/>
      <w:shd w:val="clear" w:color="auto" w:fill="FBBA79"/>
    </w:rPr>
  </w:style>
  <w:style w:type="character" w:customStyle="1" w:styleId="auprefix">
    <w:name w:val="au_prefix"/>
    <w:rsid w:val="000543B9"/>
    <w:rPr>
      <w:rFonts w:ascii="Cambria" w:hAnsi="Cambria"/>
      <w:sz w:val="22"/>
      <w:bdr w:val="none" w:sz="0" w:space="0" w:color="auto"/>
      <w:shd w:val="clear" w:color="auto" w:fill="FFCC99"/>
    </w:rPr>
  </w:style>
  <w:style w:type="character" w:customStyle="1" w:styleId="citeapp">
    <w:name w:val="cite_app"/>
    <w:rsid w:val="000543B9"/>
    <w:rPr>
      <w:rFonts w:ascii="Cambria" w:hAnsi="Cambria"/>
      <w:bdr w:val="none" w:sz="0" w:space="0" w:color="auto"/>
      <w:shd w:val="clear" w:color="auto" w:fill="CCFF33"/>
    </w:rPr>
  </w:style>
  <w:style w:type="character" w:customStyle="1" w:styleId="citesec">
    <w:name w:val="cite_sec"/>
    <w:rsid w:val="000543B9"/>
    <w:rPr>
      <w:rFonts w:ascii="Cambria" w:hAnsi="Cambria"/>
      <w:bdr w:val="none" w:sz="0" w:space="0" w:color="auto"/>
      <w:shd w:val="clear" w:color="auto" w:fill="FFCCCC"/>
    </w:rPr>
  </w:style>
  <w:style w:type="character" w:customStyle="1" w:styleId="stddocNumber">
    <w:name w:val="std_docNumber"/>
    <w:rsid w:val="000543B9"/>
    <w:rPr>
      <w:rFonts w:ascii="Cambria" w:hAnsi="Cambria"/>
      <w:bdr w:val="none" w:sz="0" w:space="0" w:color="auto"/>
      <w:shd w:val="clear" w:color="auto" w:fill="F2DBDB"/>
    </w:rPr>
  </w:style>
  <w:style w:type="character" w:customStyle="1" w:styleId="stddocPartNumber">
    <w:name w:val="std_docPartNumber"/>
    <w:rsid w:val="000543B9"/>
    <w:rPr>
      <w:rFonts w:ascii="Cambria" w:hAnsi="Cambria"/>
      <w:bdr w:val="none" w:sz="0" w:space="0" w:color="auto"/>
      <w:shd w:val="clear" w:color="auto" w:fill="EAF1DD"/>
    </w:rPr>
  </w:style>
  <w:style w:type="character" w:customStyle="1" w:styleId="stddocTitle">
    <w:name w:val="std_docTitle"/>
    <w:rsid w:val="000543B9"/>
    <w:rPr>
      <w:rFonts w:ascii="Cambria" w:hAnsi="Cambria"/>
      <w:i/>
      <w:bdr w:val="none" w:sz="0" w:space="0" w:color="auto"/>
      <w:shd w:val="clear" w:color="auto" w:fill="FDE9D9"/>
    </w:rPr>
  </w:style>
  <w:style w:type="character" w:customStyle="1" w:styleId="aumember">
    <w:name w:val="au_member"/>
    <w:rsid w:val="000543B9"/>
    <w:rPr>
      <w:rFonts w:ascii="Cambria" w:hAnsi="Cambria"/>
      <w:sz w:val="22"/>
      <w:bdr w:val="none" w:sz="0" w:space="0" w:color="auto"/>
      <w:shd w:val="clear" w:color="auto" w:fill="FF99CC"/>
    </w:rPr>
  </w:style>
  <w:style w:type="character" w:customStyle="1" w:styleId="stdfootnote">
    <w:name w:val="std_footnote"/>
    <w:rsid w:val="000543B9"/>
    <w:rPr>
      <w:rFonts w:ascii="Cambria" w:hAnsi="Cambria"/>
      <w:bdr w:val="none" w:sz="0" w:space="0" w:color="auto"/>
      <w:shd w:val="clear" w:color="auto" w:fill="F2F2F2"/>
    </w:rPr>
  </w:style>
  <w:style w:type="character" w:customStyle="1" w:styleId="stdpublisher">
    <w:name w:val="std_publisher"/>
    <w:rsid w:val="000543B9"/>
    <w:rPr>
      <w:rFonts w:ascii="Cambria" w:hAnsi="Cambria"/>
      <w:bdr w:val="none" w:sz="0" w:space="0" w:color="auto"/>
      <w:shd w:val="clear" w:color="auto" w:fill="C6D9F1"/>
    </w:rPr>
  </w:style>
  <w:style w:type="character" w:customStyle="1" w:styleId="stdsection">
    <w:name w:val="std_section"/>
    <w:rsid w:val="000543B9"/>
    <w:rPr>
      <w:rFonts w:ascii="Cambria" w:hAnsi="Cambria"/>
      <w:bdr w:val="none" w:sz="0" w:space="0" w:color="auto"/>
      <w:shd w:val="clear" w:color="auto" w:fill="E5DFEC"/>
    </w:rPr>
  </w:style>
  <w:style w:type="character" w:customStyle="1" w:styleId="stdyear">
    <w:name w:val="std_year"/>
    <w:rsid w:val="000543B9"/>
    <w:rPr>
      <w:rFonts w:ascii="Cambria" w:hAnsi="Cambria"/>
      <w:bdr w:val="none" w:sz="0" w:space="0" w:color="auto"/>
      <w:shd w:val="clear" w:color="auto" w:fill="DAEEF3"/>
    </w:rPr>
  </w:style>
  <w:style w:type="character" w:customStyle="1" w:styleId="stddocumentType">
    <w:name w:val="std_documentType"/>
    <w:rsid w:val="000543B9"/>
    <w:rPr>
      <w:rFonts w:ascii="Cambria" w:hAnsi="Cambria"/>
      <w:bdr w:val="none" w:sz="0" w:space="0" w:color="auto"/>
      <w:shd w:val="clear" w:color="auto" w:fill="7DE1DF"/>
    </w:rPr>
  </w:style>
  <w:style w:type="character" w:customStyle="1" w:styleId="bibalt-year">
    <w:name w:val="bib_alt-year"/>
    <w:rsid w:val="000543B9"/>
    <w:rPr>
      <w:rFonts w:ascii="Cambria" w:hAnsi="Cambria"/>
      <w:szCs w:val="24"/>
      <w:bdr w:val="none" w:sz="0" w:space="0" w:color="auto"/>
      <w:shd w:val="clear" w:color="auto" w:fill="CC99FF"/>
    </w:rPr>
  </w:style>
  <w:style w:type="character" w:customStyle="1" w:styleId="bibbook">
    <w:name w:val="bib_book"/>
    <w:rsid w:val="000543B9"/>
    <w:rPr>
      <w:rFonts w:ascii="Cambria" w:hAnsi="Cambria"/>
      <w:bdr w:val="none" w:sz="0" w:space="0" w:color="auto"/>
      <w:shd w:val="clear" w:color="auto" w:fill="99CCFF"/>
    </w:rPr>
  </w:style>
  <w:style w:type="character" w:customStyle="1" w:styleId="bibchapterno">
    <w:name w:val="bib_chapterno"/>
    <w:rsid w:val="000543B9"/>
    <w:rPr>
      <w:rFonts w:ascii="Cambria" w:hAnsi="Cambria"/>
      <w:bdr w:val="none" w:sz="0" w:space="0" w:color="auto"/>
      <w:shd w:val="clear" w:color="auto" w:fill="D9D9D9"/>
    </w:rPr>
  </w:style>
  <w:style w:type="character" w:customStyle="1" w:styleId="bibchaptertitle">
    <w:name w:val="bib_chaptertitle"/>
    <w:rsid w:val="000543B9"/>
    <w:rPr>
      <w:rFonts w:ascii="Cambria" w:hAnsi="Cambria"/>
      <w:bdr w:val="none" w:sz="0" w:space="0" w:color="auto"/>
      <w:shd w:val="clear" w:color="auto" w:fill="FF9D5B"/>
    </w:rPr>
  </w:style>
  <w:style w:type="character" w:customStyle="1" w:styleId="bibed-etal">
    <w:name w:val="bib_ed-etal"/>
    <w:rsid w:val="000543B9"/>
    <w:rPr>
      <w:rFonts w:ascii="Cambria" w:hAnsi="Cambria"/>
      <w:bdr w:val="none" w:sz="0" w:space="0" w:color="auto"/>
      <w:shd w:val="clear" w:color="auto" w:fill="00F4EE"/>
    </w:rPr>
  </w:style>
  <w:style w:type="character" w:customStyle="1" w:styleId="bibed-fname">
    <w:name w:val="bib_ed-fname"/>
    <w:rsid w:val="000543B9"/>
    <w:rPr>
      <w:rFonts w:ascii="Cambria" w:hAnsi="Cambria"/>
      <w:bdr w:val="none" w:sz="0" w:space="0" w:color="auto"/>
      <w:shd w:val="clear" w:color="auto" w:fill="FFFFB7"/>
    </w:rPr>
  </w:style>
  <w:style w:type="character" w:customStyle="1" w:styleId="bibeditionno">
    <w:name w:val="bib_editionno"/>
    <w:rsid w:val="000543B9"/>
    <w:rPr>
      <w:rFonts w:ascii="Cambria" w:hAnsi="Cambria"/>
      <w:bdr w:val="none" w:sz="0" w:space="0" w:color="auto"/>
      <w:shd w:val="clear" w:color="auto" w:fill="FFCC00"/>
    </w:rPr>
  </w:style>
  <w:style w:type="character" w:customStyle="1" w:styleId="bibed-organization">
    <w:name w:val="bib_ed-organization"/>
    <w:rsid w:val="000543B9"/>
    <w:rPr>
      <w:rFonts w:ascii="Cambria" w:hAnsi="Cambria"/>
      <w:bdr w:val="none" w:sz="0" w:space="0" w:color="auto"/>
      <w:shd w:val="clear" w:color="auto" w:fill="FCAAC3"/>
    </w:rPr>
  </w:style>
  <w:style w:type="character" w:customStyle="1" w:styleId="bibed-suffix">
    <w:name w:val="bib_ed-suffix"/>
    <w:rsid w:val="000543B9"/>
    <w:rPr>
      <w:rFonts w:ascii="Cambria" w:hAnsi="Cambria"/>
      <w:bdr w:val="none" w:sz="0" w:space="0" w:color="auto"/>
      <w:shd w:val="clear" w:color="auto" w:fill="CCFFCC"/>
    </w:rPr>
  </w:style>
  <w:style w:type="character" w:customStyle="1" w:styleId="bibed-surname">
    <w:name w:val="bib_ed-surname"/>
    <w:rsid w:val="000543B9"/>
    <w:rPr>
      <w:rFonts w:ascii="Cambria" w:hAnsi="Cambria"/>
      <w:bdr w:val="none" w:sz="0" w:space="0" w:color="auto"/>
      <w:shd w:val="clear" w:color="auto" w:fill="FFFF00"/>
    </w:rPr>
  </w:style>
  <w:style w:type="character" w:customStyle="1" w:styleId="bibinstitution">
    <w:name w:val="bib_institution"/>
    <w:rsid w:val="000543B9"/>
    <w:rPr>
      <w:rFonts w:ascii="Cambria" w:hAnsi="Cambria"/>
      <w:bdr w:val="none" w:sz="0" w:space="0" w:color="auto"/>
      <w:shd w:val="clear" w:color="auto" w:fill="CCFFCC"/>
    </w:rPr>
  </w:style>
  <w:style w:type="character" w:customStyle="1" w:styleId="bibisbn">
    <w:name w:val="bib_isbn"/>
    <w:rsid w:val="000543B9"/>
    <w:rPr>
      <w:rFonts w:ascii="Cambria" w:hAnsi="Cambria"/>
      <w:shd w:val="clear" w:color="auto" w:fill="D9D9D9"/>
    </w:rPr>
  </w:style>
  <w:style w:type="character" w:customStyle="1" w:styleId="biblocation">
    <w:name w:val="bib_location"/>
    <w:rsid w:val="000543B9"/>
    <w:rPr>
      <w:rFonts w:ascii="Cambria" w:hAnsi="Cambria"/>
      <w:bdr w:val="none" w:sz="0" w:space="0" w:color="auto"/>
      <w:shd w:val="clear" w:color="auto" w:fill="FFCCCC"/>
    </w:rPr>
  </w:style>
  <w:style w:type="character" w:customStyle="1" w:styleId="bibpagecount">
    <w:name w:val="bib_pagecount"/>
    <w:rsid w:val="000543B9"/>
    <w:rPr>
      <w:rFonts w:ascii="Cambria" w:hAnsi="Cambria"/>
      <w:bdr w:val="none" w:sz="0" w:space="0" w:color="auto"/>
      <w:shd w:val="clear" w:color="auto" w:fill="00FF00"/>
    </w:rPr>
  </w:style>
  <w:style w:type="character" w:customStyle="1" w:styleId="bibpatent">
    <w:name w:val="bib_patent"/>
    <w:rsid w:val="000543B9"/>
    <w:rPr>
      <w:rFonts w:ascii="Cambria" w:hAnsi="Cambria"/>
      <w:bdr w:val="none" w:sz="0" w:space="0" w:color="auto"/>
      <w:shd w:val="clear" w:color="auto" w:fill="66FFCC"/>
    </w:rPr>
  </w:style>
  <w:style w:type="character" w:customStyle="1" w:styleId="bibpublisher">
    <w:name w:val="bib_publisher"/>
    <w:rsid w:val="000543B9"/>
    <w:rPr>
      <w:rFonts w:ascii="Cambria" w:hAnsi="Cambria"/>
      <w:bdr w:val="none" w:sz="0" w:space="0" w:color="auto"/>
      <w:shd w:val="clear" w:color="auto" w:fill="FF99CC"/>
    </w:rPr>
  </w:style>
  <w:style w:type="character" w:customStyle="1" w:styleId="bibreportnum">
    <w:name w:val="bib_reportnum"/>
    <w:rsid w:val="000543B9"/>
    <w:rPr>
      <w:rFonts w:ascii="Cambria" w:hAnsi="Cambria"/>
      <w:bdr w:val="none" w:sz="0" w:space="0" w:color="auto"/>
      <w:shd w:val="clear" w:color="auto" w:fill="CCCCFF"/>
    </w:rPr>
  </w:style>
  <w:style w:type="character" w:customStyle="1" w:styleId="bibschool">
    <w:name w:val="bib_school"/>
    <w:rsid w:val="000543B9"/>
    <w:rPr>
      <w:rFonts w:ascii="Cambria" w:hAnsi="Cambria"/>
      <w:bdr w:val="none" w:sz="0" w:space="0" w:color="auto"/>
      <w:shd w:val="clear" w:color="auto" w:fill="FFCC66"/>
    </w:rPr>
  </w:style>
  <w:style w:type="character" w:customStyle="1" w:styleId="bibseries">
    <w:name w:val="bib_series"/>
    <w:rsid w:val="000543B9"/>
    <w:rPr>
      <w:rFonts w:ascii="Cambria" w:hAnsi="Cambria"/>
      <w:shd w:val="clear" w:color="auto" w:fill="FFCC99"/>
    </w:rPr>
  </w:style>
  <w:style w:type="character" w:customStyle="1" w:styleId="bibseriesno">
    <w:name w:val="bib_seriesno"/>
    <w:rsid w:val="000543B9"/>
    <w:rPr>
      <w:rFonts w:ascii="Cambria" w:hAnsi="Cambria"/>
      <w:shd w:val="clear" w:color="auto" w:fill="FFFF99"/>
    </w:rPr>
  </w:style>
  <w:style w:type="character" w:customStyle="1" w:styleId="bibtrans">
    <w:name w:val="bib_trans"/>
    <w:rsid w:val="000543B9"/>
    <w:rPr>
      <w:rFonts w:ascii="Cambria" w:hAnsi="Cambria"/>
      <w:shd w:val="clear" w:color="auto" w:fill="99CC00"/>
    </w:rPr>
  </w:style>
  <w:style w:type="character" w:customStyle="1" w:styleId="stdsuppl">
    <w:name w:val="std_suppl"/>
    <w:rsid w:val="000543B9"/>
    <w:rPr>
      <w:rFonts w:ascii="Cambria" w:hAnsi="Cambria"/>
      <w:bdr w:val="none" w:sz="0" w:space="0" w:color="auto"/>
      <w:shd w:val="clear" w:color="auto" w:fill="F6FBB5"/>
    </w:rPr>
  </w:style>
  <w:style w:type="character" w:customStyle="1" w:styleId="citesection">
    <w:name w:val="cite_section"/>
    <w:rsid w:val="000543B9"/>
    <w:rPr>
      <w:rFonts w:ascii="Cambria" w:hAnsi="Cambria"/>
      <w:bdr w:val="none" w:sz="0" w:space="0" w:color="auto"/>
      <w:shd w:val="clear" w:color="auto" w:fill="FF7C80"/>
    </w:rPr>
  </w:style>
  <w:style w:type="paragraph" w:customStyle="1" w:styleId="BaseHeading">
    <w:name w:val="Base_Heading"/>
    <w:qFormat/>
    <w:rsid w:val="000543B9"/>
    <w:pPr>
      <w:spacing w:after="240" w:line="240" w:lineRule="atLeast"/>
      <w:outlineLvl w:val="0"/>
    </w:pPr>
    <w:rPr>
      <w:rFonts w:ascii="Cambria" w:eastAsia="Calibri" w:hAnsi="Cambria"/>
      <w:sz w:val="22"/>
      <w:szCs w:val="22"/>
      <w:lang w:eastAsia="en-US"/>
    </w:rPr>
  </w:style>
  <w:style w:type="paragraph" w:customStyle="1" w:styleId="BaseText">
    <w:name w:val="Base_Text"/>
    <w:link w:val="BaseTextChar"/>
    <w:qFormat/>
    <w:rsid w:val="000543B9"/>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rFonts w:ascii="Cambria" w:eastAsia="Calibri" w:hAnsi="Cambria"/>
      <w:sz w:val="22"/>
      <w:szCs w:val="22"/>
      <w:lang w:eastAsia="en-US"/>
    </w:rPr>
  </w:style>
  <w:style w:type="paragraph" w:customStyle="1" w:styleId="BiblioEntry">
    <w:name w:val="Biblio Entry"/>
    <w:basedOn w:val="BaseText"/>
    <w:rsid w:val="000543B9"/>
    <w:pPr>
      <w:ind w:left="662" w:hanging="662"/>
      <w:jc w:val="left"/>
    </w:pPr>
  </w:style>
  <w:style w:type="paragraph" w:customStyle="1" w:styleId="BiblioTitle">
    <w:name w:val="Biblio Title"/>
    <w:basedOn w:val="BaseHeading"/>
    <w:rsid w:val="000543B9"/>
    <w:pPr>
      <w:pageBreakBefore/>
      <w:spacing w:after="760" w:line="280" w:lineRule="atLeast"/>
      <w:jc w:val="center"/>
    </w:pPr>
    <w:rPr>
      <w:b/>
      <w:sz w:val="28"/>
    </w:rPr>
  </w:style>
  <w:style w:type="paragraph" w:customStyle="1" w:styleId="BodyText-">
    <w:name w:val="Body Text (-)"/>
    <w:basedOn w:val="BaseText"/>
    <w:rsid w:val="000543B9"/>
    <w:pPr>
      <w:spacing w:line="220" w:lineRule="atLeast"/>
    </w:pPr>
    <w:rPr>
      <w:sz w:val="18"/>
    </w:rPr>
  </w:style>
  <w:style w:type="paragraph" w:customStyle="1" w:styleId="BodyTextindent1">
    <w:name w:val="Body Text indent 1"/>
    <w:basedOn w:val="BaseText"/>
    <w:rsid w:val="000543B9"/>
    <w:pPr>
      <w:ind w:left="403"/>
    </w:pPr>
  </w:style>
  <w:style w:type="paragraph" w:customStyle="1" w:styleId="BodyTextindent1-">
    <w:name w:val="Body Text indent 1 (-)"/>
    <w:basedOn w:val="BodyTextindent1"/>
    <w:rsid w:val="000543B9"/>
    <w:pPr>
      <w:spacing w:line="220" w:lineRule="atLeast"/>
    </w:pPr>
    <w:rPr>
      <w:sz w:val="18"/>
    </w:rPr>
  </w:style>
  <w:style w:type="paragraph" w:customStyle="1" w:styleId="BodyTextIndent21">
    <w:name w:val="Body Text Indent 21"/>
    <w:basedOn w:val="Normal"/>
    <w:rsid w:val="00A95136"/>
    <w:pPr>
      <w:ind w:left="805"/>
    </w:pPr>
  </w:style>
  <w:style w:type="paragraph" w:customStyle="1" w:styleId="BodyTextindent2-">
    <w:name w:val="Body Text indent 2 (-)"/>
    <w:basedOn w:val="BodyTextIndent22"/>
    <w:rsid w:val="000543B9"/>
    <w:pPr>
      <w:spacing w:line="220" w:lineRule="atLeast"/>
    </w:pPr>
    <w:rPr>
      <w:sz w:val="18"/>
    </w:rPr>
  </w:style>
  <w:style w:type="paragraph" w:customStyle="1" w:styleId="BodyTextIndent31">
    <w:name w:val="Body Text Indent 31"/>
    <w:basedOn w:val="BodyTextIndent21"/>
    <w:rsid w:val="00A95136"/>
    <w:pPr>
      <w:ind w:left="1202"/>
    </w:pPr>
  </w:style>
  <w:style w:type="paragraph" w:customStyle="1" w:styleId="BodyTextindent3-">
    <w:name w:val="Body Text indent 3 (-)"/>
    <w:basedOn w:val="BodyTextIndent32"/>
    <w:rsid w:val="000543B9"/>
    <w:pPr>
      <w:spacing w:line="220" w:lineRule="atLeast"/>
    </w:pPr>
    <w:rPr>
      <w:sz w:val="18"/>
    </w:rPr>
  </w:style>
  <w:style w:type="paragraph" w:customStyle="1" w:styleId="BodyTextindent4">
    <w:name w:val="Body Text indent 4"/>
    <w:basedOn w:val="BodyTextIndent32"/>
    <w:rsid w:val="000543B9"/>
    <w:pPr>
      <w:ind w:left="1605"/>
    </w:pPr>
  </w:style>
  <w:style w:type="paragraph" w:customStyle="1" w:styleId="BodyTextindent4-">
    <w:name w:val="Body Text indent 4 (-)"/>
    <w:basedOn w:val="BodyTextindent4"/>
    <w:rsid w:val="000543B9"/>
    <w:pPr>
      <w:spacing w:line="220" w:lineRule="atLeast"/>
    </w:pPr>
    <w:rPr>
      <w:sz w:val="18"/>
    </w:rPr>
  </w:style>
  <w:style w:type="paragraph" w:customStyle="1" w:styleId="BodyTextCenter">
    <w:name w:val="Body Text_Center"/>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customStyle="1" w:styleId="Code-">
    <w:name w:val="Code (-)"/>
    <w:basedOn w:val="Code"/>
    <w:rsid w:val="000543B9"/>
    <w:pPr>
      <w:spacing w:line="220" w:lineRule="atLeast"/>
    </w:pPr>
    <w:rPr>
      <w:sz w:val="18"/>
    </w:rPr>
  </w:style>
  <w:style w:type="paragraph" w:customStyle="1" w:styleId="Code--">
    <w:name w:val="Code (--)"/>
    <w:basedOn w:val="Code"/>
    <w:rsid w:val="000543B9"/>
    <w:pPr>
      <w:spacing w:line="200" w:lineRule="atLeast"/>
    </w:pPr>
    <w:rPr>
      <w:sz w:val="16"/>
    </w:rPr>
  </w:style>
  <w:style w:type="paragraph" w:customStyle="1" w:styleId="CoverTitleA1">
    <w:name w:val="Cover Title_A1"/>
    <w:basedOn w:val="BaseHeading"/>
    <w:rsid w:val="000543B9"/>
    <w:pPr>
      <w:spacing w:line="360" w:lineRule="exact"/>
      <w:outlineLvl w:val="9"/>
    </w:pPr>
    <w:rPr>
      <w:b/>
      <w:sz w:val="32"/>
    </w:rPr>
  </w:style>
  <w:style w:type="paragraph" w:customStyle="1" w:styleId="CoverTitleA2">
    <w:name w:val="Cover Title_A2"/>
    <w:basedOn w:val="CoverTitleA1"/>
    <w:rsid w:val="000543B9"/>
  </w:style>
  <w:style w:type="paragraph" w:customStyle="1" w:styleId="CoverTitleA3">
    <w:name w:val="Cover Title_A3"/>
    <w:basedOn w:val="CoverTitleA1"/>
    <w:rsid w:val="000543B9"/>
    <w:rPr>
      <w:b w:val="0"/>
    </w:rPr>
  </w:style>
  <w:style w:type="paragraph" w:customStyle="1" w:styleId="CoverTitleB">
    <w:name w:val="Cover Title_B"/>
    <w:basedOn w:val="BaseHeading"/>
    <w:rsid w:val="000543B9"/>
    <w:pPr>
      <w:outlineLvl w:val="9"/>
    </w:pPr>
    <w:rPr>
      <w:i/>
      <w:lang w:val="fr-FR"/>
    </w:rPr>
  </w:style>
  <w:style w:type="paragraph" w:customStyle="1" w:styleId="Definition">
    <w:name w:val="Definition"/>
    <w:basedOn w:val="BaseText"/>
    <w:rsid w:val="000543B9"/>
    <w:pPr>
      <w:spacing w:line="230" w:lineRule="atLeast"/>
    </w:pPr>
  </w:style>
  <w:style w:type="paragraph" w:customStyle="1" w:styleId="Dimension100">
    <w:name w:val="Dimension_100"/>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0543B9"/>
    <w:pPr>
      <w:ind w:right="2434"/>
    </w:pPr>
  </w:style>
  <w:style w:type="paragraph" w:customStyle="1" w:styleId="Dimension75">
    <w:name w:val="Dimension_75"/>
    <w:basedOn w:val="Dimension100"/>
    <w:rsid w:val="000543B9"/>
    <w:pPr>
      <w:ind w:right="1253"/>
    </w:pPr>
  </w:style>
  <w:style w:type="paragraph" w:customStyle="1" w:styleId="dl">
    <w:name w:val="dl"/>
    <w:basedOn w:val="BaseText"/>
    <w:rsid w:val="000543B9"/>
    <w:pPr>
      <w:ind w:left="806" w:hanging="403"/>
    </w:pPr>
  </w:style>
  <w:style w:type="paragraph" w:customStyle="1" w:styleId="Example">
    <w:name w:val="Exampl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Examplecontinued">
    <w:name w:val="Example continued"/>
    <w:basedOn w:val="Example"/>
    <w:rsid w:val="000543B9"/>
  </w:style>
  <w:style w:type="paragraph" w:customStyle="1" w:styleId="Exampleindent">
    <w:name w:val="Example indent"/>
    <w:basedOn w:val="Example"/>
    <w:rsid w:val="000543B9"/>
    <w:pPr>
      <w:tabs>
        <w:tab w:val="clear" w:pos="1354"/>
        <w:tab w:val="left" w:pos="1757"/>
      </w:tabs>
      <w:ind w:left="403"/>
    </w:pPr>
  </w:style>
  <w:style w:type="paragraph" w:customStyle="1" w:styleId="Exampleindentcontinued">
    <w:name w:val="Example indent continued"/>
    <w:basedOn w:val="Exampleindent"/>
    <w:rsid w:val="000543B9"/>
  </w:style>
  <w:style w:type="paragraph" w:customStyle="1" w:styleId="Figureexample">
    <w:name w:val="Figure example"/>
    <w:basedOn w:val="Example"/>
    <w:rsid w:val="000543B9"/>
  </w:style>
  <w:style w:type="paragraph" w:customStyle="1" w:styleId="FigureGraphic">
    <w:name w:val="Figure Graphic"/>
    <w:basedOn w:val="BaseText"/>
    <w:link w:val="FigureGraphicChar"/>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Note">
    <w:name w:val="Not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paragraph" w:customStyle="1" w:styleId="Figurenote">
    <w:name w:val="Figure note"/>
    <w:basedOn w:val="Note"/>
    <w:rsid w:val="000543B9"/>
  </w:style>
  <w:style w:type="paragraph" w:customStyle="1" w:styleId="Figuresubtitle">
    <w:name w:val="Figure subtitl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iguretitle">
    <w:name w:val="Figure title"/>
    <w:basedOn w:val="BaseHeading"/>
    <w:rsid w:val="000543B9"/>
    <w:pPr>
      <w:suppressAutoHyphens/>
      <w:spacing w:before="240" w:after="360"/>
      <w:jc w:val="center"/>
      <w:outlineLvl w:val="9"/>
    </w:pPr>
    <w:rPr>
      <w:b/>
    </w:rPr>
  </w:style>
  <w:style w:type="paragraph" w:customStyle="1" w:styleId="ForewordText">
    <w:name w:val="Foreword Text"/>
    <w:basedOn w:val="BaseText"/>
    <w:rsid w:val="000543B9"/>
  </w:style>
  <w:style w:type="paragraph" w:customStyle="1" w:styleId="ForewordTitle">
    <w:name w:val="Foreword Title"/>
    <w:basedOn w:val="BaseHeading"/>
    <w:rsid w:val="000543B9"/>
    <w:pPr>
      <w:keepNext/>
      <w:pageBreakBefore/>
      <w:suppressAutoHyphens/>
      <w:spacing w:before="310" w:after="310" w:line="310" w:lineRule="atLeast"/>
    </w:pPr>
    <w:rPr>
      <w:b/>
      <w:sz w:val="28"/>
    </w:rPr>
  </w:style>
  <w:style w:type="paragraph" w:customStyle="1" w:styleId="Formula">
    <w:name w:val="Formula"/>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IntroTitle">
    <w:name w:val="Intro Title"/>
    <w:basedOn w:val="ForewordTitle"/>
    <w:rsid w:val="000543B9"/>
  </w:style>
  <w:style w:type="paragraph" w:customStyle="1" w:styleId="KeyText">
    <w:name w:val="Key Text"/>
    <w:basedOn w:val="Body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0543B9"/>
    <w:pPr>
      <w:jc w:val="left"/>
    </w:pPr>
    <w:rPr>
      <w:b/>
    </w:rPr>
  </w:style>
  <w:style w:type="paragraph" w:customStyle="1" w:styleId="ListContinue1">
    <w:name w:val="List Continue 1"/>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Continue1-">
    <w:name w:val="List Continue 1 (-)"/>
    <w:basedOn w:val="ListContinue1"/>
    <w:rsid w:val="000543B9"/>
    <w:pPr>
      <w:spacing w:line="210" w:lineRule="atLeast"/>
    </w:pPr>
    <w:rPr>
      <w:sz w:val="20"/>
    </w:rPr>
  </w:style>
  <w:style w:type="paragraph" w:styleId="Listecontinue2">
    <w:name w:val="List Continue 2"/>
    <w:basedOn w:val="ListContinue1"/>
    <w:rsid w:val="000543B9"/>
    <w:pPr>
      <w:tabs>
        <w:tab w:val="left" w:pos="800"/>
      </w:tabs>
      <w:ind w:left="1209" w:hanging="806"/>
    </w:pPr>
  </w:style>
  <w:style w:type="paragraph" w:customStyle="1" w:styleId="ListContinue2-">
    <w:name w:val="List Continue 2 (-)"/>
    <w:basedOn w:val="ListContinue1-"/>
    <w:rsid w:val="000543B9"/>
    <w:pPr>
      <w:tabs>
        <w:tab w:val="left" w:pos="806"/>
      </w:tabs>
      <w:ind w:left="1200" w:hanging="810"/>
      <w:jc w:val="left"/>
    </w:pPr>
    <w:rPr>
      <w:rFonts w:ascii="Arial" w:hAnsi="Arial"/>
      <w:sz w:val="18"/>
    </w:rPr>
  </w:style>
  <w:style w:type="paragraph" w:styleId="Listecontinue3">
    <w:name w:val="List Continue 3"/>
    <w:basedOn w:val="ListContinue1"/>
    <w:rsid w:val="000543B9"/>
    <w:pPr>
      <w:tabs>
        <w:tab w:val="left" w:pos="1200"/>
      </w:tabs>
      <w:ind w:left="2001" w:hanging="1195"/>
    </w:pPr>
  </w:style>
  <w:style w:type="paragraph" w:customStyle="1" w:styleId="ListContinue3-">
    <w:name w:val="List Continue 3 (-)"/>
    <w:basedOn w:val="ListContinue1-"/>
    <w:rsid w:val="000543B9"/>
    <w:pPr>
      <w:ind w:left="1209"/>
    </w:pPr>
  </w:style>
  <w:style w:type="paragraph" w:styleId="Listecontinue4">
    <w:name w:val="List Continue 4"/>
    <w:basedOn w:val="ListContinue1"/>
    <w:rsid w:val="000543B9"/>
    <w:pPr>
      <w:tabs>
        <w:tab w:val="left" w:pos="1600"/>
      </w:tabs>
      <w:ind w:left="2793" w:hanging="1598"/>
    </w:pPr>
  </w:style>
  <w:style w:type="paragraph" w:customStyle="1" w:styleId="ListContinue4-">
    <w:name w:val="List Continue 4 (-)"/>
    <w:basedOn w:val="ListContinue1-"/>
    <w:rsid w:val="000543B9"/>
    <w:pPr>
      <w:ind w:left="1598"/>
    </w:pPr>
  </w:style>
  <w:style w:type="paragraph" w:customStyle="1" w:styleId="ListNumber1">
    <w:name w:val="List Number 1"/>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0543B9"/>
    <w:pPr>
      <w:spacing w:line="210" w:lineRule="atLeast"/>
    </w:pPr>
    <w:rPr>
      <w:sz w:val="20"/>
    </w:rPr>
  </w:style>
  <w:style w:type="paragraph" w:styleId="Listenumros2">
    <w:name w:val="List Number 2"/>
    <w:basedOn w:val="ListNumber1"/>
    <w:rsid w:val="000543B9"/>
    <w:pPr>
      <w:tabs>
        <w:tab w:val="left" w:pos="800"/>
      </w:tabs>
      <w:ind w:left="806"/>
    </w:pPr>
  </w:style>
  <w:style w:type="paragraph" w:customStyle="1" w:styleId="ListNumber2-">
    <w:name w:val="List Number 2 (-)"/>
    <w:basedOn w:val="ListNumber1-"/>
    <w:qFormat/>
    <w:rsid w:val="000543B9"/>
    <w:pPr>
      <w:ind w:left="806"/>
    </w:pPr>
  </w:style>
  <w:style w:type="paragraph" w:styleId="Listenumros3">
    <w:name w:val="List Number 3"/>
    <w:basedOn w:val="ListNumber1"/>
    <w:rsid w:val="000543B9"/>
    <w:pPr>
      <w:tabs>
        <w:tab w:val="left" w:pos="1200"/>
      </w:tabs>
      <w:ind w:left="1209"/>
    </w:pPr>
  </w:style>
  <w:style w:type="paragraph" w:customStyle="1" w:styleId="ListNumber3-">
    <w:name w:val="List Number 3 (-)"/>
    <w:basedOn w:val="ListNumber1-"/>
    <w:rsid w:val="000543B9"/>
    <w:pPr>
      <w:ind w:left="1209"/>
    </w:pPr>
  </w:style>
  <w:style w:type="paragraph" w:styleId="Listenumros4">
    <w:name w:val="List Number 4"/>
    <w:basedOn w:val="ListNumber1"/>
    <w:rsid w:val="000543B9"/>
    <w:pPr>
      <w:tabs>
        <w:tab w:val="left" w:pos="1600"/>
      </w:tabs>
      <w:ind w:left="1598"/>
    </w:pPr>
  </w:style>
  <w:style w:type="paragraph" w:customStyle="1" w:styleId="ListNumber4-">
    <w:name w:val="List Number 4 (-)"/>
    <w:basedOn w:val="ListNumber1-"/>
    <w:rsid w:val="000543B9"/>
    <w:pPr>
      <w:ind w:left="1598"/>
    </w:pPr>
  </w:style>
  <w:style w:type="paragraph" w:customStyle="1" w:styleId="Terms">
    <w:name w:val="Term(s)"/>
    <w:basedOn w:val="BaseText"/>
    <w:rsid w:val="000543B9"/>
    <w:pPr>
      <w:suppressAutoHyphens/>
      <w:spacing w:after="0"/>
      <w:jc w:val="left"/>
    </w:pPr>
    <w:rPr>
      <w:b/>
    </w:rPr>
  </w:style>
  <w:style w:type="paragraph" w:customStyle="1" w:styleId="TermNum">
    <w:name w:val="TermNum"/>
    <w:basedOn w:val="BaseText"/>
    <w:rsid w:val="000543B9"/>
    <w:pPr>
      <w:spacing w:after="0"/>
    </w:pPr>
    <w:rPr>
      <w:b/>
    </w:rPr>
  </w:style>
  <w:style w:type="paragraph" w:customStyle="1" w:styleId="Tabletitle">
    <w:name w:val="Table title"/>
    <w:basedOn w:val="Figuretitle"/>
    <w:rsid w:val="000543B9"/>
    <w:pPr>
      <w:spacing w:before="120" w:after="120"/>
    </w:pPr>
  </w:style>
  <w:style w:type="paragraph" w:customStyle="1" w:styleId="Tablebody">
    <w:name w:val="Table body"/>
    <w:basedOn w:val="BaseText"/>
    <w:rsid w:val="000543B9"/>
    <w:pPr>
      <w:spacing w:before="60" w:after="60" w:line="210" w:lineRule="atLeast"/>
      <w:jc w:val="left"/>
    </w:pPr>
    <w:rPr>
      <w:sz w:val="20"/>
    </w:rPr>
  </w:style>
  <w:style w:type="paragraph" w:customStyle="1" w:styleId="Tablebody-">
    <w:name w:val="Table body (-)"/>
    <w:basedOn w:val="Tablebody"/>
    <w:rsid w:val="000543B9"/>
    <w:rPr>
      <w:sz w:val="18"/>
    </w:rPr>
  </w:style>
  <w:style w:type="paragraph" w:customStyle="1" w:styleId="Tablebody--">
    <w:name w:val="Table body (--)"/>
    <w:basedOn w:val="Tablebody"/>
    <w:rsid w:val="000543B9"/>
    <w:rPr>
      <w:sz w:val="16"/>
    </w:rPr>
  </w:style>
  <w:style w:type="paragraph" w:customStyle="1" w:styleId="Tablebody0">
    <w:name w:val="Table body (+)"/>
    <w:basedOn w:val="Tablebody"/>
    <w:rsid w:val="000543B9"/>
    <w:pPr>
      <w:spacing w:line="230" w:lineRule="atLeast"/>
    </w:pPr>
    <w:rPr>
      <w:sz w:val="22"/>
    </w:rPr>
  </w:style>
  <w:style w:type="paragraph" w:customStyle="1" w:styleId="Tablefooter">
    <w:name w:val="Table footer"/>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w:basedOn w:val="Tablebody"/>
    <w:rsid w:val="000543B9"/>
  </w:style>
  <w:style w:type="paragraph" w:customStyle="1" w:styleId="Tableheader-">
    <w:name w:val="Table header (-)"/>
    <w:basedOn w:val="Tablebody-"/>
    <w:rsid w:val="000543B9"/>
  </w:style>
  <w:style w:type="paragraph" w:customStyle="1" w:styleId="Tableheader--">
    <w:name w:val="Table header (--)"/>
    <w:basedOn w:val="Tablebody--"/>
    <w:rsid w:val="000543B9"/>
  </w:style>
  <w:style w:type="paragraph" w:customStyle="1" w:styleId="Tableheader0">
    <w:name w:val="Table header (+)"/>
    <w:basedOn w:val="Tablebody0"/>
    <w:rsid w:val="000543B9"/>
  </w:style>
  <w:style w:type="paragraph" w:customStyle="1" w:styleId="Notice">
    <w:name w:val="Notice"/>
    <w:basedOn w:val="BaseText"/>
    <w:rsid w:val="000543B9"/>
  </w:style>
  <w:style w:type="paragraph" w:customStyle="1" w:styleId="p2">
    <w:name w:val="p2"/>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customStyle="1" w:styleId="RefNorm">
    <w:name w:val="RefNorm"/>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customStyle="1" w:styleId="Notecontinued">
    <w:name w:val="Note continued"/>
    <w:basedOn w:val="Note"/>
    <w:rsid w:val="000543B9"/>
  </w:style>
  <w:style w:type="paragraph" w:customStyle="1" w:styleId="Noteindent">
    <w:name w:val="Note indent"/>
    <w:basedOn w:val="Note"/>
    <w:rsid w:val="000543B9"/>
    <w:pPr>
      <w:tabs>
        <w:tab w:val="clear" w:pos="965"/>
        <w:tab w:val="left" w:pos="1368"/>
      </w:tabs>
      <w:ind w:left="403"/>
    </w:pPr>
  </w:style>
  <w:style w:type="paragraph" w:customStyle="1" w:styleId="Noteindentcontinued">
    <w:name w:val="Note indent continued"/>
    <w:basedOn w:val="Noteindent"/>
    <w:qFormat/>
    <w:rsid w:val="000543B9"/>
  </w:style>
  <w:style w:type="paragraph" w:customStyle="1" w:styleId="MainTitle1">
    <w:name w:val="Main Title 1"/>
    <w:basedOn w:val="CoverTitleA1"/>
    <w:rsid w:val="000543B9"/>
    <w:pPr>
      <w:spacing w:before="400"/>
    </w:pPr>
  </w:style>
  <w:style w:type="paragraph" w:customStyle="1" w:styleId="MainTitle2">
    <w:name w:val="Main Title 2"/>
    <w:basedOn w:val="CoverTitleA2"/>
    <w:rsid w:val="000543B9"/>
    <w:pPr>
      <w:outlineLvl w:val="1"/>
    </w:pPr>
  </w:style>
  <w:style w:type="paragraph" w:customStyle="1" w:styleId="MainTitle3">
    <w:name w:val="Main Title 3"/>
    <w:basedOn w:val="CoverTitleA3"/>
    <w:rsid w:val="000543B9"/>
    <w:pPr>
      <w:outlineLvl w:val="2"/>
    </w:pPr>
  </w:style>
  <w:style w:type="paragraph" w:customStyle="1" w:styleId="TableGraphic">
    <w:name w:val="Table Graphic"/>
    <w:basedOn w:val="FigureGraphic"/>
    <w:rsid w:val="000543B9"/>
  </w:style>
  <w:style w:type="paragraph" w:styleId="Listecontinue">
    <w:name w:val="List Continue"/>
    <w:basedOn w:val="Normal"/>
    <w:uiPriority w:val="99"/>
    <w:semiHidden/>
    <w:unhideWhenUsed/>
    <w:rsid w:val="000543B9"/>
    <w:pPr>
      <w:spacing w:after="120"/>
      <w:ind w:left="360"/>
      <w:contextualSpacing/>
    </w:pPr>
  </w:style>
  <w:style w:type="character" w:customStyle="1" w:styleId="Courier">
    <w:name w:val="Courier"/>
    <w:rsid w:val="000543B9"/>
    <w:rPr>
      <w:rFonts w:ascii="Courier New" w:hAnsi="Courier New"/>
    </w:rPr>
  </w:style>
  <w:style w:type="paragraph" w:customStyle="1" w:styleId="BiblioDescription">
    <w:name w:val="Biblio Description"/>
    <w:basedOn w:val="BaseText"/>
    <w:next w:val="BiblioEntry"/>
    <w:rsid w:val="000543B9"/>
  </w:style>
  <w:style w:type="paragraph" w:customStyle="1" w:styleId="ListNumber5-">
    <w:name w:val="List Number 5 (-)"/>
    <w:basedOn w:val="ListNumber1-"/>
    <w:qFormat/>
    <w:rsid w:val="000543B9"/>
    <w:pPr>
      <w:ind w:left="1996"/>
    </w:pPr>
  </w:style>
  <w:style w:type="paragraph" w:customStyle="1" w:styleId="ListContinue5-">
    <w:name w:val="List Continue 5 (-)"/>
    <w:basedOn w:val="ListContinue1-"/>
    <w:qFormat/>
    <w:rsid w:val="000543B9"/>
    <w:pPr>
      <w:ind w:left="1593"/>
    </w:pPr>
  </w:style>
  <w:style w:type="paragraph" w:customStyle="1" w:styleId="BiblioText">
    <w:name w:val="Biblio Text"/>
    <w:basedOn w:val="BaseText"/>
    <w:qFormat/>
    <w:rsid w:val="000543B9"/>
  </w:style>
  <w:style w:type="paragraph" w:customStyle="1" w:styleId="FigureImage">
    <w:name w:val="Figure Image"/>
    <w:basedOn w:val="FigureGraphic"/>
    <w:rsid w:val="000543B9"/>
  </w:style>
  <w:style w:type="paragraph" w:customStyle="1" w:styleId="Figuredescription">
    <w:name w:val="Figure description"/>
    <w:basedOn w:val="Figuretitle"/>
    <w:rsid w:val="000543B9"/>
    <w:pPr>
      <w:shd w:val="pct10" w:color="auto" w:fill="auto"/>
    </w:pPr>
    <w:rPr>
      <w:szCs w:val="24"/>
    </w:rPr>
  </w:style>
  <w:style w:type="paragraph" w:customStyle="1" w:styleId="Formuladescription">
    <w:name w:val="Formula description"/>
    <w:basedOn w:val="Formula"/>
    <w:rsid w:val="000543B9"/>
    <w:pPr>
      <w:shd w:val="pct10" w:color="auto" w:fill="auto"/>
    </w:pPr>
    <w:rPr>
      <w:szCs w:val="24"/>
    </w:rPr>
  </w:style>
  <w:style w:type="paragraph" w:customStyle="1" w:styleId="Tabledescription">
    <w:name w:val="Table description"/>
    <w:basedOn w:val="Tabletitle"/>
    <w:rsid w:val="000543B9"/>
    <w:pPr>
      <w:shd w:val="pct10" w:color="auto" w:fill="auto"/>
    </w:pPr>
    <w:rPr>
      <w:szCs w:val="24"/>
    </w:rPr>
  </w:style>
  <w:style w:type="paragraph" w:customStyle="1" w:styleId="Box-begin">
    <w:name w:val="Box-begin"/>
    <w:basedOn w:val="BaseText"/>
    <w:rsid w:val="000543B9"/>
    <w:pPr>
      <w:shd w:val="clear" w:color="auto" w:fill="D9D9D9"/>
      <w:jc w:val="left"/>
    </w:pPr>
    <w:rPr>
      <w:szCs w:val="24"/>
    </w:rPr>
  </w:style>
  <w:style w:type="paragraph" w:customStyle="1" w:styleId="Box-end">
    <w:name w:val="Box-end"/>
    <w:basedOn w:val="BaseText"/>
    <w:rsid w:val="000543B9"/>
    <w:pPr>
      <w:shd w:val="clear" w:color="auto" w:fill="D9D9D9"/>
      <w:jc w:val="left"/>
    </w:pPr>
    <w:rPr>
      <w:szCs w:val="24"/>
    </w:rPr>
  </w:style>
  <w:style w:type="paragraph" w:customStyle="1" w:styleId="Box-title">
    <w:name w:val="Box-title"/>
    <w:basedOn w:val="BaseHeading"/>
    <w:rsid w:val="000543B9"/>
    <w:pPr>
      <w:shd w:val="clear" w:color="auto" w:fill="E6E6E6"/>
    </w:pPr>
    <w:rPr>
      <w:b/>
      <w:sz w:val="26"/>
      <w:szCs w:val="24"/>
    </w:rPr>
  </w:style>
  <w:style w:type="paragraph" w:styleId="Corpsdetexte">
    <w:name w:val="Body Text"/>
    <w:basedOn w:val="BaseText"/>
    <w:link w:val="CorpsdetexteCar"/>
    <w:uiPriority w:val="99"/>
    <w:unhideWhenUsed/>
    <w:rsid w:val="000543B9"/>
    <w:pPr>
      <w:spacing w:after="120"/>
    </w:pPr>
  </w:style>
  <w:style w:type="character" w:customStyle="1" w:styleId="CorpsdetexteCar">
    <w:name w:val="Corps de texte Car"/>
    <w:link w:val="Corpsdetexte"/>
    <w:uiPriority w:val="99"/>
    <w:rsid w:val="000543B9"/>
    <w:rPr>
      <w:rFonts w:ascii="Cambria" w:eastAsia="Calibri" w:hAnsi="Cambria"/>
      <w:sz w:val="22"/>
      <w:szCs w:val="22"/>
      <w:lang w:eastAsia="en-US"/>
    </w:rPr>
  </w:style>
  <w:style w:type="paragraph" w:customStyle="1" w:styleId="FrontHead">
    <w:name w:val="Front Head"/>
    <w:basedOn w:val="BaseHeading"/>
    <w:next w:val="Corpsdetexte"/>
    <w:qFormat/>
    <w:rsid w:val="000543B9"/>
    <w:pPr>
      <w:keepNext/>
      <w:pageBreakBefore/>
      <w:suppressAutoHyphens/>
      <w:spacing w:before="310" w:after="310" w:line="310" w:lineRule="atLeast"/>
    </w:pPr>
    <w:rPr>
      <w:b/>
      <w:sz w:val="28"/>
    </w:rPr>
  </w:style>
  <w:style w:type="paragraph" w:customStyle="1" w:styleId="IndexHead">
    <w:name w:val="Index Head"/>
    <w:basedOn w:val="BaseHeading"/>
    <w:rsid w:val="000543B9"/>
    <w:pPr>
      <w:pageBreakBefore/>
      <w:spacing w:after="760" w:line="280" w:lineRule="atLeast"/>
      <w:jc w:val="center"/>
    </w:pPr>
    <w:rPr>
      <w:b/>
      <w:sz w:val="28"/>
      <w:szCs w:val="28"/>
    </w:rPr>
  </w:style>
  <w:style w:type="character" w:customStyle="1" w:styleId="BaseTextChar">
    <w:name w:val="Base_Text Char"/>
    <w:basedOn w:val="Policepardfaut"/>
    <w:link w:val="BaseText"/>
    <w:rsid w:val="0074084B"/>
    <w:rPr>
      <w:rFonts w:ascii="Cambria" w:eastAsia="Calibri" w:hAnsi="Cambria"/>
      <w:sz w:val="22"/>
      <w:szCs w:val="22"/>
      <w:lang w:eastAsia="en-US"/>
    </w:rPr>
  </w:style>
  <w:style w:type="character" w:styleId="Lienhypertextesuivivisit">
    <w:name w:val="FollowedHyperlink"/>
    <w:basedOn w:val="Policepardfaut"/>
    <w:uiPriority w:val="99"/>
    <w:unhideWhenUsed/>
    <w:rsid w:val="00B34D62"/>
    <w:rPr>
      <w:color w:val="954F72" w:themeColor="followedHyperlink"/>
      <w:u w:val="single"/>
    </w:rPr>
  </w:style>
  <w:style w:type="character" w:customStyle="1" w:styleId="FigureGraphicChar">
    <w:name w:val="Figure Graphic Char"/>
    <w:basedOn w:val="BaseTextChar"/>
    <w:link w:val="FigureGraphic"/>
    <w:rsid w:val="0074084B"/>
    <w:rPr>
      <w:rFonts w:ascii="Cambria" w:eastAsia="Calibri" w:hAnsi="Cambria"/>
      <w:sz w:val="22"/>
      <w:szCs w:val="22"/>
      <w:lang w:eastAsia="en-US"/>
    </w:rPr>
  </w:style>
  <w:style w:type="paragraph" w:customStyle="1" w:styleId="BodyTextIndent22">
    <w:name w:val="Body Text Indent 22"/>
    <w:basedOn w:val="Normal"/>
    <w:rsid w:val="000543B9"/>
    <w:pPr>
      <w:ind w:left="805"/>
    </w:pPr>
  </w:style>
  <w:style w:type="paragraph" w:customStyle="1" w:styleId="BodyTextIndent32">
    <w:name w:val="Body Text Indent 32"/>
    <w:basedOn w:val="BodyTextIndent22"/>
    <w:rsid w:val="000543B9"/>
    <w:pPr>
      <w:ind w:left="1202"/>
    </w:pPr>
  </w:style>
  <w:style w:type="paragraph" w:customStyle="1" w:styleId="Exampleindent2">
    <w:name w:val="Example indent 2"/>
    <w:basedOn w:val="Example"/>
    <w:rsid w:val="000543B9"/>
    <w:pPr>
      <w:tabs>
        <w:tab w:val="left" w:pos="1758"/>
      </w:tabs>
      <w:ind w:left="805"/>
    </w:pPr>
  </w:style>
  <w:style w:type="paragraph" w:customStyle="1" w:styleId="Exampleindent2continued">
    <w:name w:val="Example indent 2 continued"/>
    <w:basedOn w:val="BaseText"/>
    <w:rsid w:val="000543B9"/>
    <w:pPr>
      <w:spacing w:line="220" w:lineRule="atLeast"/>
      <w:ind w:left="805"/>
    </w:pPr>
    <w:rPr>
      <w:sz w:val="20"/>
    </w:rPr>
  </w:style>
  <w:style w:type="paragraph" w:customStyle="1" w:styleId="Noteindent2continued">
    <w:name w:val="Note indent 2 continued"/>
    <w:basedOn w:val="Note"/>
    <w:rsid w:val="000543B9"/>
    <w:pPr>
      <w:tabs>
        <w:tab w:val="clear" w:pos="965"/>
        <w:tab w:val="left" w:pos="1758"/>
      </w:tabs>
      <w:ind w:left="805"/>
    </w:pPr>
  </w:style>
  <w:style w:type="paragraph" w:customStyle="1" w:styleId="Noteindent2">
    <w:name w:val="Note indent 2"/>
    <w:basedOn w:val="Note"/>
    <w:rsid w:val="000543B9"/>
    <w:pPr>
      <w:tabs>
        <w:tab w:val="clear" w:pos="965"/>
        <w:tab w:val="left" w:pos="1758"/>
      </w:tabs>
      <w:ind w:left="805"/>
    </w:pPr>
  </w:style>
  <w:style w:type="character" w:customStyle="1" w:styleId="Chinese">
    <w:name w:val="Chinese"/>
    <w:uiPriority w:val="1"/>
    <w:qFormat/>
    <w:rsid w:val="000543B9"/>
    <w:rPr>
      <w:rFonts w:ascii="MS Gothic" w:hAnsi="MS Gothic"/>
      <w:i w:val="0"/>
      <w:iCs/>
      <w:color w:val="auto"/>
      <w:bdr w:val="none" w:sz="0" w:space="0" w:color="auto"/>
      <w:shd w:val="clear" w:color="auto" w:fill="A8D08D"/>
    </w:rPr>
  </w:style>
  <w:style w:type="paragraph" w:customStyle="1" w:styleId="AMENDTermsHeading">
    <w:name w:val="AMEND Terms Heading"/>
    <w:basedOn w:val="Titre1"/>
    <w:next w:val="Corpsdetexte"/>
    <w:qFormat/>
    <w:rsid w:val="000543B9"/>
    <w:pPr>
      <w:numPr>
        <w:numId w:val="0"/>
      </w:numPr>
      <w:shd w:val="pct15" w:color="auto" w:fill="auto"/>
    </w:pPr>
  </w:style>
  <w:style w:type="paragraph" w:customStyle="1" w:styleId="AMENDHeading1Unnumbered">
    <w:name w:val="AMEND Heading 1 Unnumbered"/>
    <w:basedOn w:val="Titre1"/>
    <w:next w:val="Corpsdetexte"/>
    <w:qFormat/>
    <w:rsid w:val="000543B9"/>
    <w:pPr>
      <w:numPr>
        <w:numId w:val="0"/>
      </w:numPr>
      <w:shd w:val="pct15" w:color="auto" w:fill="auto"/>
    </w:pPr>
  </w:style>
  <w:style w:type="paragraph" w:customStyle="1" w:styleId="Source">
    <w:name w:val="Source"/>
    <w:basedOn w:val="BaseText"/>
    <w:next w:val="Definition"/>
    <w:qFormat/>
    <w:rsid w:val="000543B9"/>
  </w:style>
  <w:style w:type="paragraph" w:customStyle="1" w:styleId="AdmittedTerm">
    <w:name w:val="Admitted Term"/>
    <w:basedOn w:val="BaseText"/>
    <w:next w:val="Definition"/>
    <w:qFormat/>
    <w:rsid w:val="000543B9"/>
    <w:pPr>
      <w:spacing w:after="0"/>
      <w:jc w:val="left"/>
    </w:pPr>
  </w:style>
  <w:style w:type="paragraph" w:styleId="Listecontinue5">
    <w:name w:val="List Continue 5"/>
    <w:basedOn w:val="ListContinue1"/>
    <w:uiPriority w:val="99"/>
    <w:unhideWhenUsed/>
    <w:rsid w:val="000543B9"/>
    <w:pPr>
      <w:spacing w:after="120"/>
      <w:ind w:left="1415"/>
      <w:contextualSpacing/>
    </w:pPr>
  </w:style>
  <w:style w:type="paragraph" w:customStyle="1" w:styleId="zzCover">
    <w:name w:val="zzCover"/>
    <w:basedOn w:val="Corpsdetexte"/>
    <w:link w:val="zzCoverChar"/>
    <w:qFormat/>
    <w:rsid w:val="000543B9"/>
    <w:pPr>
      <w:autoSpaceDE w:val="0"/>
      <w:autoSpaceDN w:val="0"/>
      <w:adjustRightInd w:val="0"/>
      <w:jc w:val="center"/>
    </w:pPr>
    <w:rPr>
      <w:rFonts w:eastAsia="MS Mincho"/>
      <w:b/>
      <w:szCs w:val="24"/>
      <w:lang w:val="fr-CH"/>
    </w:rPr>
  </w:style>
  <w:style w:type="paragraph" w:customStyle="1" w:styleId="zzSTDTitle">
    <w:name w:val="zzSTDTitle"/>
    <w:basedOn w:val="Corpsdetexte"/>
    <w:qFormat/>
    <w:rsid w:val="000543B9"/>
    <w:pPr>
      <w:keepNext/>
      <w:keepLines/>
      <w:widowControl w:val="0"/>
      <w:autoSpaceDE w:val="0"/>
      <w:autoSpaceDN w:val="0"/>
      <w:adjustRightInd w:val="0"/>
    </w:pPr>
    <w:rPr>
      <w:rFonts w:eastAsia="MS Mincho"/>
      <w:szCs w:val="24"/>
    </w:rPr>
  </w:style>
  <w:style w:type="character" w:customStyle="1" w:styleId="zzCoverChar">
    <w:name w:val="zzCover Char"/>
    <w:basedOn w:val="CorpsdetexteCar"/>
    <w:link w:val="zzCover"/>
    <w:rsid w:val="001823A8"/>
    <w:rPr>
      <w:rFonts w:ascii="Cambria" w:eastAsia="Calibri" w:hAnsi="Cambria"/>
      <w:b/>
      <w:sz w:val="22"/>
      <w:szCs w:val="24"/>
      <w:lang w:val="fr-CH" w:eastAsia="en-US"/>
    </w:rPr>
  </w:style>
  <w:style w:type="character" w:customStyle="1" w:styleId="UnresolvedMention">
    <w:name w:val="Unresolved Mention"/>
    <w:basedOn w:val="Policepardfaut"/>
    <w:uiPriority w:val="99"/>
    <w:semiHidden/>
    <w:unhideWhenUsed/>
    <w:rsid w:val="00706AB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uiPriority="99"/>
    <w:lsdException w:name="List Continue" w:uiPriority="99"/>
    <w:lsdException w:name="List Continue 2" w:semiHidden="0" w:unhideWhenUsed="0"/>
    <w:lsdException w:name="List Continue 3" w:semiHidden="0" w:unhideWhenUsed="0"/>
    <w:lsdException w:name="List Continue 4" w:semiHidden="0" w:unhideWhenUsed="0"/>
    <w:lsdException w:name="List Continue 5" w:semiHidden="0" w:uiPriority="99" w:unhideWhenUsed="0"/>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3B9"/>
    <w:pPr>
      <w:spacing w:after="240" w:line="240" w:lineRule="atLeast"/>
      <w:jc w:val="both"/>
    </w:pPr>
    <w:rPr>
      <w:rFonts w:ascii="Cambria" w:hAnsi="Cambria"/>
      <w:sz w:val="22"/>
      <w:lang w:eastAsia="ja-JP"/>
    </w:rPr>
  </w:style>
  <w:style w:type="paragraph" w:styleId="Titre1">
    <w:name w:val="heading 1"/>
    <w:basedOn w:val="BaseHeading"/>
    <w:next w:val="Normal"/>
    <w:qFormat/>
    <w:rsid w:val="000543B9"/>
    <w:pPr>
      <w:keepNext/>
      <w:numPr>
        <w:numId w:val="43"/>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Titre2">
    <w:name w:val="heading 2"/>
    <w:basedOn w:val="Titre1"/>
    <w:next w:val="Normal"/>
    <w:link w:val="Titre2Car"/>
    <w:qFormat/>
    <w:rsid w:val="000543B9"/>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Titre3">
    <w:name w:val="heading 3"/>
    <w:basedOn w:val="Titre1"/>
    <w:next w:val="Normal"/>
    <w:link w:val="Titre3Car"/>
    <w:qFormat/>
    <w:rsid w:val="000543B9"/>
    <w:pPr>
      <w:numPr>
        <w:ilvl w:val="2"/>
      </w:numPr>
      <w:tabs>
        <w:tab w:val="clear" w:pos="400"/>
        <w:tab w:val="clear" w:pos="560"/>
        <w:tab w:val="left" w:pos="880"/>
      </w:tabs>
      <w:spacing w:before="60" w:line="230" w:lineRule="exact"/>
      <w:outlineLvl w:val="2"/>
    </w:pPr>
    <w:rPr>
      <w:sz w:val="22"/>
    </w:rPr>
  </w:style>
  <w:style w:type="paragraph" w:styleId="Titre4">
    <w:name w:val="heading 4"/>
    <w:basedOn w:val="Titre3"/>
    <w:next w:val="Normal"/>
    <w:qFormat/>
    <w:rsid w:val="000543B9"/>
    <w:pPr>
      <w:numPr>
        <w:ilvl w:val="3"/>
      </w:numPr>
      <w:tabs>
        <w:tab w:val="clear" w:pos="880"/>
        <w:tab w:val="left" w:pos="940"/>
        <w:tab w:val="left" w:pos="1140"/>
        <w:tab w:val="left" w:pos="1360"/>
      </w:tabs>
      <w:outlineLvl w:val="3"/>
    </w:pPr>
  </w:style>
  <w:style w:type="paragraph" w:styleId="Titre5">
    <w:name w:val="heading 5"/>
    <w:basedOn w:val="Titre4"/>
    <w:next w:val="Normal"/>
    <w:qFormat/>
    <w:rsid w:val="000543B9"/>
    <w:pPr>
      <w:numPr>
        <w:ilvl w:val="4"/>
      </w:numPr>
      <w:tabs>
        <w:tab w:val="clear" w:pos="940"/>
        <w:tab w:val="clear" w:pos="1140"/>
        <w:tab w:val="clear" w:pos="1360"/>
      </w:tabs>
      <w:outlineLvl w:val="4"/>
    </w:pPr>
  </w:style>
  <w:style w:type="paragraph" w:styleId="Titre6">
    <w:name w:val="heading 6"/>
    <w:basedOn w:val="Titre5"/>
    <w:next w:val="Normal"/>
    <w:qFormat/>
    <w:rsid w:val="000543B9"/>
    <w:pPr>
      <w:numPr>
        <w:ilvl w:val="5"/>
      </w:numPr>
      <w:outlineLvl w:val="5"/>
    </w:pPr>
  </w:style>
  <w:style w:type="paragraph" w:styleId="Titre7">
    <w:name w:val="heading 7"/>
    <w:basedOn w:val="Normal"/>
    <w:next w:val="Normal"/>
    <w:qFormat/>
    <w:rsid w:val="00171211"/>
    <w:pPr>
      <w:numPr>
        <w:ilvl w:val="6"/>
        <w:numId w:val="1"/>
      </w:numPr>
      <w:spacing w:before="240" w:after="60"/>
      <w:outlineLvl w:val="6"/>
    </w:pPr>
  </w:style>
  <w:style w:type="paragraph" w:styleId="Titre8">
    <w:name w:val="heading 8"/>
    <w:basedOn w:val="Normal"/>
    <w:next w:val="Normal"/>
    <w:qFormat/>
    <w:rsid w:val="00171211"/>
    <w:pPr>
      <w:numPr>
        <w:ilvl w:val="7"/>
        <w:numId w:val="1"/>
      </w:numPr>
      <w:spacing w:before="240" w:after="60"/>
      <w:outlineLvl w:val="7"/>
    </w:pPr>
    <w:rPr>
      <w:i/>
      <w:iCs/>
    </w:rPr>
  </w:style>
  <w:style w:type="paragraph" w:styleId="Titre9">
    <w:name w:val="heading 9"/>
    <w:basedOn w:val="Normal"/>
    <w:next w:val="Normal"/>
    <w:qFormat/>
    <w:rsid w:val="00171211"/>
    <w:pPr>
      <w:numPr>
        <w:ilvl w:val="8"/>
        <w:numId w:val="1"/>
      </w:numPr>
      <w:spacing w:before="240" w:after="6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BaseHeading"/>
    <w:next w:val="Normal"/>
    <w:rsid w:val="000543B9"/>
    <w:pPr>
      <w:numPr>
        <w:ilvl w:val="1"/>
        <w:numId w:val="2"/>
      </w:numPr>
      <w:tabs>
        <w:tab w:val="left" w:pos="500"/>
        <w:tab w:val="left" w:pos="720"/>
      </w:tabs>
      <w:spacing w:before="270" w:line="270" w:lineRule="exact"/>
    </w:pPr>
    <w:rPr>
      <w:b/>
      <w:sz w:val="28"/>
    </w:rPr>
  </w:style>
  <w:style w:type="paragraph" w:customStyle="1" w:styleId="a3">
    <w:name w:val="a3"/>
    <w:basedOn w:val="BaseHeading"/>
    <w:next w:val="Normal"/>
    <w:rsid w:val="000543B9"/>
    <w:pPr>
      <w:numPr>
        <w:ilvl w:val="2"/>
        <w:numId w:val="2"/>
      </w:numPr>
      <w:tabs>
        <w:tab w:val="left" w:pos="640"/>
      </w:tabs>
      <w:spacing w:line="250" w:lineRule="exact"/>
    </w:pPr>
    <w:rPr>
      <w:b/>
    </w:rPr>
  </w:style>
  <w:style w:type="paragraph" w:customStyle="1" w:styleId="a4">
    <w:name w:val="a4"/>
    <w:basedOn w:val="BaseHeading"/>
    <w:next w:val="Normal"/>
    <w:rsid w:val="000543B9"/>
    <w:pPr>
      <w:numPr>
        <w:ilvl w:val="3"/>
        <w:numId w:val="2"/>
      </w:numPr>
      <w:tabs>
        <w:tab w:val="left" w:pos="880"/>
      </w:tabs>
    </w:pPr>
    <w:rPr>
      <w:b/>
      <w:bCs/>
      <w:iCs/>
    </w:rPr>
  </w:style>
  <w:style w:type="paragraph" w:customStyle="1" w:styleId="a5">
    <w:name w:val="a5"/>
    <w:basedOn w:val="BaseHeading"/>
    <w:next w:val="Normal"/>
    <w:rsid w:val="000543B9"/>
    <w:pPr>
      <w:numPr>
        <w:ilvl w:val="4"/>
        <w:numId w:val="2"/>
      </w:numPr>
      <w:tabs>
        <w:tab w:val="left" w:pos="1140"/>
        <w:tab w:val="left" w:pos="1360"/>
      </w:tabs>
    </w:pPr>
    <w:rPr>
      <w:b/>
      <w:bCs/>
      <w:iCs/>
    </w:rPr>
  </w:style>
  <w:style w:type="paragraph" w:customStyle="1" w:styleId="a6">
    <w:name w:val="a6"/>
    <w:basedOn w:val="BaseHeading"/>
    <w:next w:val="Normal"/>
    <w:rsid w:val="000543B9"/>
    <w:pPr>
      <w:numPr>
        <w:ilvl w:val="5"/>
        <w:numId w:val="2"/>
      </w:numPr>
      <w:tabs>
        <w:tab w:val="left" w:pos="1140"/>
        <w:tab w:val="left" w:pos="1360"/>
      </w:tabs>
    </w:pPr>
    <w:rPr>
      <w:b/>
      <w:bCs/>
    </w:rPr>
  </w:style>
  <w:style w:type="paragraph" w:customStyle="1" w:styleId="ANNEX">
    <w:name w:val="ANNEX"/>
    <w:basedOn w:val="BaseHeading"/>
    <w:next w:val="Normal"/>
    <w:rsid w:val="000543B9"/>
    <w:pPr>
      <w:keepNext/>
      <w:pageBreakBefore/>
      <w:numPr>
        <w:numId w:val="2"/>
      </w:numPr>
      <w:spacing w:after="760" w:line="310" w:lineRule="exact"/>
      <w:jc w:val="center"/>
    </w:pPr>
    <w:rPr>
      <w:rFonts w:eastAsia="MS Mincho"/>
      <w:b/>
      <w:sz w:val="28"/>
      <w:szCs w:val="20"/>
      <w:lang w:eastAsia="ja-JP"/>
    </w:rPr>
  </w:style>
  <w:style w:type="paragraph" w:customStyle="1" w:styleId="StyleANNEXKernat18pt">
    <w:name w:val="Style ANNEX + Kern at 18 pt"/>
    <w:basedOn w:val="ANNEX"/>
    <w:rsid w:val="00AA7246"/>
    <w:pPr>
      <w:spacing w:after="240"/>
      <w:jc w:val="left"/>
    </w:pPr>
    <w:rPr>
      <w:kern w:val="36"/>
    </w:rPr>
  </w:style>
  <w:style w:type="paragraph" w:styleId="TM1">
    <w:name w:val="toc 1"/>
    <w:basedOn w:val="Normal"/>
    <w:next w:val="Normal"/>
    <w:autoRedefine/>
    <w:uiPriority w:val="39"/>
    <w:rsid w:val="00903750"/>
  </w:style>
  <w:style w:type="paragraph" w:styleId="TM2">
    <w:name w:val="toc 2"/>
    <w:basedOn w:val="Normal"/>
    <w:next w:val="Normal"/>
    <w:autoRedefine/>
    <w:uiPriority w:val="39"/>
    <w:rsid w:val="00903750"/>
    <w:pPr>
      <w:ind w:left="240"/>
    </w:pPr>
  </w:style>
  <w:style w:type="paragraph" w:styleId="TM3">
    <w:name w:val="toc 3"/>
    <w:basedOn w:val="Normal"/>
    <w:next w:val="Normal"/>
    <w:autoRedefine/>
    <w:uiPriority w:val="39"/>
    <w:rsid w:val="00903750"/>
    <w:pPr>
      <w:ind w:left="480"/>
    </w:pPr>
  </w:style>
  <w:style w:type="character" w:styleId="Lienhypertexte">
    <w:name w:val="Hyperlink"/>
    <w:uiPriority w:val="99"/>
    <w:rsid w:val="00915EE0"/>
    <w:rPr>
      <w:color w:val="0000FF"/>
      <w:u w:val="single"/>
    </w:rPr>
  </w:style>
  <w:style w:type="paragraph" w:styleId="TM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Textedebulles">
    <w:name w:val="Balloon Text"/>
    <w:basedOn w:val="Normal"/>
    <w:link w:val="TextedebullesCar"/>
    <w:rsid w:val="00CC1CE8"/>
    <w:rPr>
      <w:rFonts w:ascii="Lucida Grande" w:hAnsi="Lucida Grande"/>
      <w:sz w:val="18"/>
      <w:szCs w:val="18"/>
    </w:rPr>
  </w:style>
  <w:style w:type="character" w:customStyle="1" w:styleId="TextedebullesCar">
    <w:name w:val="Texte de bulles Car"/>
    <w:link w:val="Textedebulles"/>
    <w:rsid w:val="00CC1CE8"/>
    <w:rPr>
      <w:rFonts w:ascii="Lucida Grande" w:eastAsia="SimSun" w:hAnsi="Lucida Grande"/>
      <w:sz w:val="18"/>
      <w:szCs w:val="18"/>
      <w:lang w:eastAsia="zh-CN"/>
    </w:rPr>
  </w:style>
  <w:style w:type="paragraph" w:styleId="Explorateurdedocuments">
    <w:name w:val="Document Map"/>
    <w:basedOn w:val="Normal"/>
    <w:link w:val="ExplorateurdedocumentsCar"/>
    <w:rsid w:val="00CC1CE8"/>
    <w:rPr>
      <w:rFonts w:ascii="Lucida Grande" w:hAnsi="Lucida Grande"/>
    </w:rPr>
  </w:style>
  <w:style w:type="character" w:customStyle="1" w:styleId="ExplorateurdedocumentsCar">
    <w:name w:val="Explorateur de documents Car"/>
    <w:link w:val="Explorateurdedocuments"/>
    <w:rsid w:val="00CC1CE8"/>
    <w:rPr>
      <w:rFonts w:ascii="Lucida Grande" w:eastAsia="SimSun" w:hAnsi="Lucida Grande"/>
      <w:sz w:val="24"/>
      <w:szCs w:val="24"/>
      <w:lang w:eastAsia="zh-CN"/>
    </w:rPr>
  </w:style>
  <w:style w:type="character" w:customStyle="1" w:styleId="Titre3Car">
    <w:name w:val="Titre 3 Car"/>
    <w:link w:val="Titre3"/>
    <w:rsid w:val="00CC1CE8"/>
    <w:rPr>
      <w:rFonts w:ascii="Cambria" w:hAnsi="Cambria"/>
      <w:b/>
      <w:sz w:val="22"/>
      <w:lang w:eastAsia="ja-JP"/>
    </w:rPr>
  </w:style>
  <w:style w:type="paragraph" w:customStyle="1" w:styleId="TOCHeading1">
    <w:name w:val="TOC Heading1"/>
    <w:basedOn w:val="Titre1"/>
    <w:next w:val="Normal"/>
    <w:uiPriority w:val="39"/>
    <w:qFormat/>
    <w:rsid w:val="00CC1CE8"/>
    <w:pPr>
      <w:keepLines/>
      <w:numPr>
        <w:numId w:val="0"/>
      </w:numPr>
      <w:spacing w:before="480" w:after="0"/>
      <w:outlineLvl w:val="9"/>
    </w:pPr>
    <w:rPr>
      <w:rFonts w:eastAsia="PMingLiU"/>
      <w:color w:val="365F91"/>
      <w:szCs w:val="28"/>
    </w:rPr>
  </w:style>
  <w:style w:type="character" w:styleId="Marquedecommentaire">
    <w:name w:val="annotation reference"/>
    <w:rsid w:val="00CC1CE8"/>
    <w:rPr>
      <w:sz w:val="16"/>
      <w:szCs w:val="16"/>
    </w:rPr>
  </w:style>
  <w:style w:type="paragraph" w:styleId="Commentaire">
    <w:name w:val="annotation text"/>
    <w:basedOn w:val="Normal"/>
    <w:link w:val="CommentaireCar"/>
    <w:rsid w:val="00CC1CE8"/>
    <w:rPr>
      <w:sz w:val="20"/>
    </w:rPr>
  </w:style>
  <w:style w:type="character" w:customStyle="1" w:styleId="CommentaireCar">
    <w:name w:val="Commentaire Car"/>
    <w:link w:val="Commentaire"/>
    <w:rsid w:val="00CC1CE8"/>
    <w:rPr>
      <w:rFonts w:eastAsia="SimSun"/>
      <w:lang w:eastAsia="zh-CN"/>
    </w:rPr>
  </w:style>
  <w:style w:type="paragraph" w:styleId="Objetducommentaire">
    <w:name w:val="annotation subject"/>
    <w:basedOn w:val="Commentaire"/>
    <w:next w:val="Commentaire"/>
    <w:link w:val="ObjetducommentaireCar"/>
    <w:rsid w:val="00CC1CE8"/>
    <w:rPr>
      <w:b/>
      <w:bCs/>
    </w:rPr>
  </w:style>
  <w:style w:type="character" w:customStyle="1" w:styleId="ObjetducommentaireCar">
    <w:name w:val="Objet du commentaire Car"/>
    <w:link w:val="Objetducommentaire"/>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Titre2Car">
    <w:name w:val="Titre 2 Car"/>
    <w:link w:val="Titre2"/>
    <w:rsid w:val="00CC1CE8"/>
    <w:rPr>
      <w:rFonts w:ascii="Cambria" w:hAnsi="Cambria"/>
      <w:b/>
      <w:sz w:val="24"/>
      <w:lang w:eastAsia="ja-JP"/>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En-ttedetabledesmatires">
    <w:name w:val="TOC Heading"/>
    <w:basedOn w:val="Titre1"/>
    <w:next w:val="Normal"/>
    <w:uiPriority w:val="39"/>
    <w:semiHidden/>
    <w:unhideWhenUsed/>
    <w:qFormat/>
    <w:rsid w:val="005565BE"/>
    <w:pPr>
      <w:keepLines/>
      <w:numPr>
        <w:numId w:val="0"/>
      </w:numPr>
      <w:spacing w:before="480" w:after="0"/>
      <w:outlineLvl w:val="9"/>
    </w:pPr>
    <w:rPr>
      <w:rFonts w:eastAsia="Times New Roman"/>
      <w:color w:val="365F91"/>
      <w:szCs w:val="28"/>
    </w:rPr>
  </w:style>
  <w:style w:type="paragraph" w:styleId="Paragraphedeliste">
    <w:name w:val="List Paragraph"/>
    <w:basedOn w:val="Normal"/>
    <w:uiPriority w:val="34"/>
    <w:qFormat/>
    <w:rsid w:val="00865788"/>
    <w:pPr>
      <w:autoSpaceDN w:val="0"/>
      <w:ind w:left="720"/>
      <w:contextualSpacing/>
      <w:textAlignment w:val="baseline"/>
    </w:pPr>
  </w:style>
  <w:style w:type="paragraph" w:styleId="Sous-titre">
    <w:name w:val="Subtitle"/>
    <w:basedOn w:val="Normal"/>
    <w:next w:val="Normal"/>
    <w:link w:val="Sous-titreCar"/>
    <w:uiPriority w:val="11"/>
    <w:qFormat/>
    <w:rsid w:val="00865788"/>
    <w:pPr>
      <w:numPr>
        <w:ilvl w:val="1"/>
      </w:numPr>
      <w:autoSpaceDN w:val="0"/>
      <w:textAlignment w:val="baseline"/>
    </w:pPr>
    <w:rPr>
      <w:rFonts w:eastAsia="Times New Roman"/>
      <w:i/>
      <w:iCs/>
      <w:color w:val="4F81BD"/>
      <w:spacing w:val="15"/>
    </w:rPr>
  </w:style>
  <w:style w:type="character" w:customStyle="1" w:styleId="Sous-titreCar">
    <w:name w:val="Sous-titre Car"/>
    <w:link w:val="Sous-titr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sz w:val="32"/>
      <w:lang w:eastAsia="en-GB"/>
    </w:rPr>
  </w:style>
  <w:style w:type="paragraph" w:styleId="En-tte">
    <w:name w:val="header"/>
    <w:basedOn w:val="Normal"/>
    <w:link w:val="En-tteCar"/>
    <w:uiPriority w:val="99"/>
    <w:rsid w:val="00717E1B"/>
    <w:pPr>
      <w:tabs>
        <w:tab w:val="center" w:pos="4513"/>
        <w:tab w:val="right" w:pos="9026"/>
      </w:tabs>
    </w:pPr>
  </w:style>
  <w:style w:type="character" w:customStyle="1" w:styleId="En-tteCar">
    <w:name w:val="En-tête Car"/>
    <w:basedOn w:val="Policepardfaut"/>
    <w:link w:val="En-tte"/>
    <w:uiPriority w:val="99"/>
    <w:rsid w:val="00717E1B"/>
    <w:rPr>
      <w:rFonts w:ascii="Calibri" w:eastAsia="Calibri" w:hAnsi="Calibri"/>
      <w:sz w:val="22"/>
      <w:szCs w:val="22"/>
      <w:lang w:val="en-US" w:eastAsia="en-US"/>
    </w:rPr>
  </w:style>
  <w:style w:type="paragraph" w:styleId="Pieddepage">
    <w:name w:val="footer"/>
    <w:basedOn w:val="Normal"/>
    <w:link w:val="PieddepageCar"/>
    <w:uiPriority w:val="99"/>
    <w:rsid w:val="00717E1B"/>
    <w:pPr>
      <w:tabs>
        <w:tab w:val="center" w:pos="4513"/>
        <w:tab w:val="right" w:pos="9026"/>
      </w:tabs>
    </w:pPr>
  </w:style>
  <w:style w:type="character" w:customStyle="1" w:styleId="PieddepageCar">
    <w:name w:val="Pied de page Car"/>
    <w:basedOn w:val="Policepardfaut"/>
    <w:link w:val="Pieddepage"/>
    <w:uiPriority w:val="99"/>
    <w:rsid w:val="00717E1B"/>
    <w:rPr>
      <w:rFonts w:ascii="Calibri" w:eastAsia="Calibri" w:hAnsi="Calibri"/>
      <w:sz w:val="22"/>
      <w:szCs w:val="22"/>
      <w:lang w:val="en-US" w:eastAsia="en-US"/>
    </w:rPr>
  </w:style>
  <w:style w:type="paragraph" w:customStyle="1" w:styleId="ISOMB">
    <w:name w:val="ISO_MB"/>
    <w:basedOn w:val="Normal"/>
    <w:rsid w:val="0065501D"/>
    <w:pPr>
      <w:spacing w:before="210" w:after="0" w:line="210" w:lineRule="exact"/>
    </w:pPr>
    <w:rPr>
      <w:rFonts w:ascii="Arial" w:eastAsia="Times New Roman" w:hAnsi="Arial"/>
      <w:sz w:val="18"/>
    </w:rPr>
  </w:style>
  <w:style w:type="paragraph" w:customStyle="1" w:styleId="ISOClause">
    <w:name w:val="ISO_Clause"/>
    <w:basedOn w:val="Normal"/>
    <w:rsid w:val="0065501D"/>
    <w:pPr>
      <w:spacing w:before="210" w:after="0" w:line="210" w:lineRule="exact"/>
    </w:pPr>
    <w:rPr>
      <w:rFonts w:ascii="Arial" w:eastAsia="Times New Roman" w:hAnsi="Arial"/>
      <w:sz w:val="18"/>
    </w:rPr>
  </w:style>
  <w:style w:type="paragraph" w:customStyle="1" w:styleId="ISOParagraph">
    <w:name w:val="ISO_Paragraph"/>
    <w:basedOn w:val="Normal"/>
    <w:rsid w:val="0065501D"/>
    <w:pPr>
      <w:spacing w:before="210" w:after="0" w:line="210" w:lineRule="exact"/>
    </w:pPr>
    <w:rPr>
      <w:rFonts w:ascii="Arial" w:eastAsia="Times New Roman" w:hAnsi="Arial"/>
      <w:sz w:val="18"/>
    </w:rPr>
  </w:style>
  <w:style w:type="paragraph" w:customStyle="1" w:styleId="ISOCommType">
    <w:name w:val="ISO_Comm_Type"/>
    <w:basedOn w:val="Normal"/>
    <w:rsid w:val="0065501D"/>
    <w:pPr>
      <w:spacing w:before="210" w:after="0" w:line="210" w:lineRule="exact"/>
    </w:pPr>
    <w:rPr>
      <w:rFonts w:ascii="Arial" w:eastAsia="Times New Roman" w:hAnsi="Arial"/>
      <w:sz w:val="18"/>
    </w:rPr>
  </w:style>
  <w:style w:type="paragraph" w:customStyle="1" w:styleId="ISOComments">
    <w:name w:val="ISO_Comments"/>
    <w:basedOn w:val="Normal"/>
    <w:rsid w:val="0065501D"/>
    <w:pPr>
      <w:spacing w:before="210" w:after="0" w:line="210" w:lineRule="exact"/>
    </w:pPr>
    <w:rPr>
      <w:rFonts w:ascii="Arial" w:eastAsia="Times New Roman" w:hAnsi="Arial"/>
      <w:sz w:val="18"/>
    </w:rPr>
  </w:style>
  <w:style w:type="paragraph" w:customStyle="1" w:styleId="ISOChange">
    <w:name w:val="ISO_Change"/>
    <w:basedOn w:val="Normal"/>
    <w:rsid w:val="0065501D"/>
    <w:pPr>
      <w:spacing w:before="210" w:after="0" w:line="210" w:lineRule="exact"/>
    </w:pPr>
    <w:rPr>
      <w:rFonts w:ascii="Arial" w:eastAsia="Times New Roman" w:hAnsi="Arial"/>
      <w:sz w:val="18"/>
    </w:rPr>
  </w:style>
  <w:style w:type="paragraph" w:customStyle="1" w:styleId="ISOSecretObservations">
    <w:name w:val="ISO_Secret_Observations"/>
    <w:basedOn w:val="Normal"/>
    <w:rsid w:val="0065501D"/>
    <w:pPr>
      <w:spacing w:before="210" w:after="0" w:line="210" w:lineRule="exact"/>
    </w:pPr>
    <w:rPr>
      <w:rFonts w:ascii="Arial" w:eastAsia="Times New Roman" w:hAnsi="Arial"/>
      <w:sz w:val="18"/>
    </w:rPr>
  </w:style>
  <w:style w:type="character" w:customStyle="1" w:styleId="reference-text">
    <w:name w:val="reference-text"/>
    <w:rsid w:val="0065501D"/>
  </w:style>
  <w:style w:type="paragraph" w:customStyle="1" w:styleId="Annextitle">
    <w:name w:val="Annex title"/>
    <w:basedOn w:val="Normal"/>
    <w:qFormat/>
    <w:rsid w:val="00AF0A89"/>
    <w:pPr>
      <w:keepNext/>
      <w:pageBreakBefore/>
      <w:numPr>
        <w:numId w:val="31"/>
      </w:numPr>
      <w:spacing w:after="760" w:line="310" w:lineRule="exact"/>
      <w:jc w:val="center"/>
      <w:outlineLvl w:val="0"/>
    </w:pPr>
    <w:rPr>
      <w:rFonts w:ascii="Times New Roman" w:hAnsi="Times New Roman"/>
      <w:b/>
      <w:sz w:val="28"/>
      <w:szCs w:val="24"/>
    </w:rPr>
  </w:style>
  <w:style w:type="paragraph" w:customStyle="1" w:styleId="h1annex">
    <w:name w:val="h1 annex"/>
    <w:basedOn w:val="Titre1"/>
    <w:link w:val="h1annexCar"/>
    <w:qFormat/>
    <w:rsid w:val="00AF0A89"/>
    <w:pPr>
      <w:numPr>
        <w:ilvl w:val="1"/>
        <w:numId w:val="31"/>
      </w:numPr>
    </w:pPr>
    <w:rPr>
      <w:rFonts w:ascii="Times New Roman" w:hAnsi="Times New Roman"/>
      <w:bCs/>
      <w:sz w:val="24"/>
      <w:szCs w:val="24"/>
    </w:rPr>
  </w:style>
  <w:style w:type="paragraph" w:customStyle="1" w:styleId="h2annex">
    <w:name w:val="h2 annex"/>
    <w:basedOn w:val="Titre2"/>
    <w:qFormat/>
    <w:rsid w:val="00AF0A89"/>
    <w:pPr>
      <w:numPr>
        <w:ilvl w:val="2"/>
        <w:numId w:val="31"/>
      </w:numPr>
      <w:tabs>
        <w:tab w:val="left" w:pos="700"/>
      </w:tabs>
    </w:pPr>
    <w:rPr>
      <w:rFonts w:ascii="Times New Roman" w:hAnsi="Times New Roman"/>
      <w:bCs/>
      <w:iCs/>
      <w:sz w:val="22"/>
      <w:szCs w:val="24"/>
    </w:rPr>
  </w:style>
  <w:style w:type="character" w:customStyle="1" w:styleId="h1annexCar">
    <w:name w:val="h1 annex Car"/>
    <w:link w:val="h1annex"/>
    <w:rsid w:val="00AF0A89"/>
    <w:rPr>
      <w:b/>
      <w:sz w:val="24"/>
      <w:szCs w:val="24"/>
      <w:lang w:eastAsia="en-US"/>
    </w:rPr>
  </w:style>
  <w:style w:type="paragraph" w:customStyle="1" w:styleId="AnnexNoTitle">
    <w:name w:val="Annex_NoTitle"/>
    <w:basedOn w:val="Normal"/>
    <w:next w:val="Normal"/>
    <w:rsid w:val="00AF0A89"/>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Times New Roman" w:hAnsi="Times New Roman"/>
      <w:b/>
      <w:sz w:val="24"/>
    </w:rPr>
  </w:style>
  <w:style w:type="paragraph" w:customStyle="1" w:styleId="RecNo">
    <w:name w:val="Rec_No"/>
    <w:basedOn w:val="Normal"/>
    <w:next w:val="Titre"/>
    <w:rsid w:val="00AF0A89"/>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Bold" w:eastAsia="Times New Roman" w:hAnsi="Times New Roman Bold"/>
      <w:b/>
      <w:sz w:val="20"/>
    </w:rPr>
  </w:style>
  <w:style w:type="paragraph" w:styleId="Titre">
    <w:name w:val="Title"/>
    <w:basedOn w:val="Normal"/>
    <w:next w:val="Normal"/>
    <w:link w:val="TitreCar"/>
    <w:qFormat/>
    <w:rsid w:val="00AF0A89"/>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reCar">
    <w:name w:val="Titre Car"/>
    <w:basedOn w:val="Policepardfaut"/>
    <w:link w:val="Titre"/>
    <w:rsid w:val="00AF0A89"/>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UnresolvedMention1">
    <w:name w:val="Unresolved Mention1"/>
    <w:basedOn w:val="Policepardfaut"/>
    <w:uiPriority w:val="99"/>
    <w:unhideWhenUsed/>
    <w:rsid w:val="00AD0F3A"/>
    <w:rPr>
      <w:color w:val="605E5C"/>
      <w:shd w:val="clear" w:color="auto" w:fill="E1DFDD"/>
    </w:rPr>
  </w:style>
  <w:style w:type="paragraph" w:styleId="PrformatHTML">
    <w:name w:val="HTML Preformatted"/>
    <w:basedOn w:val="Normal"/>
    <w:link w:val="PrformatHTMLCar"/>
    <w:semiHidden/>
    <w:unhideWhenUsed/>
    <w:rsid w:val="00A95136"/>
    <w:pPr>
      <w:spacing w:after="0" w:line="240" w:lineRule="auto"/>
    </w:pPr>
    <w:rPr>
      <w:rFonts w:ascii="Consolas" w:hAnsi="Consolas"/>
      <w:sz w:val="20"/>
    </w:rPr>
  </w:style>
  <w:style w:type="character" w:customStyle="1" w:styleId="PrformatHTMLCar">
    <w:name w:val="Préformaté HTML Car"/>
    <w:basedOn w:val="Policepardfaut"/>
    <w:link w:val="PrformatHTML"/>
    <w:semiHidden/>
    <w:rsid w:val="00A95136"/>
    <w:rPr>
      <w:rFonts w:ascii="Consolas" w:eastAsia="Calibri" w:hAnsi="Consolas"/>
      <w:lang w:val="en-US" w:eastAsia="en-US"/>
    </w:rPr>
  </w:style>
  <w:style w:type="character" w:customStyle="1" w:styleId="aubase">
    <w:name w:val="au_base"/>
    <w:rsid w:val="000543B9"/>
    <w:rPr>
      <w:rFonts w:ascii="Cambria" w:hAnsi="Cambria"/>
    </w:rPr>
  </w:style>
  <w:style w:type="character" w:customStyle="1" w:styleId="aucollab">
    <w:name w:val="au_collab"/>
    <w:rsid w:val="000543B9"/>
    <w:rPr>
      <w:rFonts w:ascii="Cambria" w:hAnsi="Cambria"/>
      <w:bdr w:val="none" w:sz="0" w:space="0" w:color="auto"/>
      <w:shd w:val="clear" w:color="auto" w:fill="C0C0C0"/>
    </w:rPr>
  </w:style>
  <w:style w:type="character" w:customStyle="1" w:styleId="audeg">
    <w:name w:val="au_deg"/>
    <w:rsid w:val="000543B9"/>
    <w:rPr>
      <w:rFonts w:ascii="Cambria" w:hAnsi="Cambria"/>
      <w:sz w:val="22"/>
      <w:bdr w:val="none" w:sz="0" w:space="0" w:color="auto"/>
      <w:shd w:val="clear" w:color="auto" w:fill="FFFF00"/>
    </w:rPr>
  </w:style>
  <w:style w:type="character" w:customStyle="1" w:styleId="aufname">
    <w:name w:val="au_fname"/>
    <w:rsid w:val="000543B9"/>
    <w:rPr>
      <w:rFonts w:ascii="Cambria" w:hAnsi="Cambria"/>
      <w:sz w:val="22"/>
      <w:bdr w:val="none" w:sz="0" w:space="0" w:color="auto"/>
      <w:shd w:val="clear" w:color="auto" w:fill="FFFFCC"/>
    </w:rPr>
  </w:style>
  <w:style w:type="character" w:customStyle="1" w:styleId="aurole">
    <w:name w:val="au_role"/>
    <w:rsid w:val="000543B9"/>
    <w:rPr>
      <w:rFonts w:ascii="Cambria" w:hAnsi="Cambria"/>
      <w:sz w:val="22"/>
      <w:bdr w:val="none" w:sz="0" w:space="0" w:color="auto"/>
      <w:shd w:val="clear" w:color="auto" w:fill="808000"/>
    </w:rPr>
  </w:style>
  <w:style w:type="character" w:customStyle="1" w:styleId="ausuffix">
    <w:name w:val="au_suffix"/>
    <w:rsid w:val="000543B9"/>
    <w:rPr>
      <w:rFonts w:ascii="Cambria" w:hAnsi="Cambria"/>
      <w:sz w:val="22"/>
      <w:bdr w:val="none" w:sz="0" w:space="0" w:color="auto"/>
      <w:shd w:val="clear" w:color="auto" w:fill="FF00FF"/>
    </w:rPr>
  </w:style>
  <w:style w:type="character" w:customStyle="1" w:styleId="ausurname">
    <w:name w:val="au_surname"/>
    <w:rsid w:val="000543B9"/>
    <w:rPr>
      <w:rFonts w:ascii="Cambria" w:hAnsi="Cambria"/>
      <w:sz w:val="22"/>
      <w:bdr w:val="none" w:sz="0" w:space="0" w:color="auto"/>
      <w:shd w:val="clear" w:color="auto" w:fill="CCFF99"/>
    </w:rPr>
  </w:style>
  <w:style w:type="character" w:customStyle="1" w:styleId="bibbase">
    <w:name w:val="bib_base"/>
    <w:rsid w:val="000543B9"/>
    <w:rPr>
      <w:rFonts w:ascii="Cambria" w:hAnsi="Cambria"/>
    </w:rPr>
  </w:style>
  <w:style w:type="character" w:customStyle="1" w:styleId="bibarticle">
    <w:name w:val="bib_article"/>
    <w:rsid w:val="000543B9"/>
    <w:rPr>
      <w:rFonts w:ascii="Cambria" w:hAnsi="Cambria"/>
      <w:bdr w:val="none" w:sz="0" w:space="0" w:color="auto"/>
      <w:shd w:val="clear" w:color="auto" w:fill="CCFFFF"/>
    </w:rPr>
  </w:style>
  <w:style w:type="character" w:customStyle="1" w:styleId="bibcomment">
    <w:name w:val="bib_comment"/>
    <w:basedOn w:val="bibbase"/>
    <w:rsid w:val="000543B9"/>
    <w:rPr>
      <w:rFonts w:ascii="Cambria" w:hAnsi="Cambria"/>
    </w:rPr>
  </w:style>
  <w:style w:type="character" w:customStyle="1" w:styleId="bibdeg">
    <w:name w:val="bib_deg"/>
    <w:basedOn w:val="bibbase"/>
    <w:rsid w:val="000543B9"/>
    <w:rPr>
      <w:rFonts w:ascii="Cambria" w:hAnsi="Cambria"/>
    </w:rPr>
  </w:style>
  <w:style w:type="character" w:customStyle="1" w:styleId="bibdoi">
    <w:name w:val="bib_doi"/>
    <w:rsid w:val="000543B9"/>
    <w:rPr>
      <w:rFonts w:ascii="Cambria" w:hAnsi="Cambria"/>
      <w:bdr w:val="none" w:sz="0" w:space="0" w:color="auto"/>
      <w:shd w:val="clear" w:color="auto" w:fill="CCFFCC"/>
    </w:rPr>
  </w:style>
  <w:style w:type="character" w:customStyle="1" w:styleId="bibetal">
    <w:name w:val="bib_etal"/>
    <w:rsid w:val="000543B9"/>
    <w:rPr>
      <w:rFonts w:ascii="Cambria" w:hAnsi="Cambria"/>
      <w:bdr w:val="none" w:sz="0" w:space="0" w:color="auto"/>
      <w:shd w:val="clear" w:color="auto" w:fill="CCFF99"/>
    </w:rPr>
  </w:style>
  <w:style w:type="character" w:customStyle="1" w:styleId="bibfname">
    <w:name w:val="bib_fname"/>
    <w:rsid w:val="000543B9"/>
    <w:rPr>
      <w:rFonts w:ascii="Cambria" w:hAnsi="Cambria"/>
      <w:bdr w:val="none" w:sz="0" w:space="0" w:color="auto"/>
      <w:shd w:val="clear" w:color="auto" w:fill="FFFFCC"/>
    </w:rPr>
  </w:style>
  <w:style w:type="character" w:customStyle="1" w:styleId="bibfpage">
    <w:name w:val="bib_fpage"/>
    <w:rsid w:val="000543B9"/>
    <w:rPr>
      <w:rFonts w:ascii="Cambria" w:hAnsi="Cambria"/>
      <w:bdr w:val="none" w:sz="0" w:space="0" w:color="auto"/>
      <w:shd w:val="clear" w:color="auto" w:fill="E6E6E6"/>
    </w:rPr>
  </w:style>
  <w:style w:type="character" w:customStyle="1" w:styleId="bibissue">
    <w:name w:val="bib_issue"/>
    <w:rsid w:val="000543B9"/>
    <w:rPr>
      <w:rFonts w:ascii="Cambria" w:hAnsi="Cambria"/>
      <w:bdr w:val="none" w:sz="0" w:space="0" w:color="auto"/>
      <w:shd w:val="clear" w:color="auto" w:fill="FFFFAB"/>
    </w:rPr>
  </w:style>
  <w:style w:type="character" w:customStyle="1" w:styleId="bibjournal">
    <w:name w:val="bib_journal"/>
    <w:rsid w:val="000543B9"/>
    <w:rPr>
      <w:rFonts w:ascii="Cambria" w:hAnsi="Cambria"/>
      <w:bdr w:val="none" w:sz="0" w:space="0" w:color="auto"/>
      <w:shd w:val="clear" w:color="auto" w:fill="F9DECF"/>
    </w:rPr>
  </w:style>
  <w:style w:type="character" w:customStyle="1" w:styleId="biblpage">
    <w:name w:val="bib_lpage"/>
    <w:rsid w:val="000543B9"/>
    <w:rPr>
      <w:rFonts w:ascii="Cambria" w:hAnsi="Cambria"/>
      <w:bdr w:val="none" w:sz="0" w:space="0" w:color="auto"/>
      <w:shd w:val="clear" w:color="auto" w:fill="D9D9D9"/>
    </w:rPr>
  </w:style>
  <w:style w:type="character" w:customStyle="1" w:styleId="bibnumber">
    <w:name w:val="bib_number"/>
    <w:rsid w:val="000543B9"/>
    <w:rPr>
      <w:rFonts w:ascii="Cambria" w:hAnsi="Cambria"/>
      <w:bdr w:val="none" w:sz="0" w:space="0" w:color="auto"/>
      <w:shd w:val="clear" w:color="auto" w:fill="CCCCFF"/>
    </w:rPr>
  </w:style>
  <w:style w:type="character" w:customStyle="1" w:styleId="biborganization">
    <w:name w:val="bib_organization"/>
    <w:rsid w:val="000543B9"/>
    <w:rPr>
      <w:rFonts w:ascii="Cambria" w:hAnsi="Cambria"/>
      <w:bdr w:val="none" w:sz="0" w:space="0" w:color="auto"/>
      <w:shd w:val="clear" w:color="auto" w:fill="CCFF99"/>
    </w:rPr>
  </w:style>
  <w:style w:type="character" w:customStyle="1" w:styleId="bibsuffix">
    <w:name w:val="bib_suffix"/>
    <w:basedOn w:val="bibbase"/>
    <w:rsid w:val="000543B9"/>
    <w:rPr>
      <w:rFonts w:ascii="Cambria" w:hAnsi="Cambria"/>
    </w:rPr>
  </w:style>
  <w:style w:type="character" w:customStyle="1" w:styleId="bibsuppl">
    <w:name w:val="bib_suppl"/>
    <w:rsid w:val="000543B9"/>
    <w:rPr>
      <w:rFonts w:ascii="Cambria" w:hAnsi="Cambria"/>
      <w:bdr w:val="none" w:sz="0" w:space="0" w:color="auto"/>
      <w:shd w:val="clear" w:color="auto" w:fill="FFCC66"/>
    </w:rPr>
  </w:style>
  <w:style w:type="character" w:customStyle="1" w:styleId="bibsurname">
    <w:name w:val="bib_surname"/>
    <w:rsid w:val="000543B9"/>
    <w:rPr>
      <w:rFonts w:ascii="Cambria" w:hAnsi="Cambria"/>
      <w:bdr w:val="none" w:sz="0" w:space="0" w:color="auto"/>
      <w:shd w:val="clear" w:color="auto" w:fill="CCFF99"/>
    </w:rPr>
  </w:style>
  <w:style w:type="character" w:customStyle="1" w:styleId="bibunpubl">
    <w:name w:val="bib_unpubl"/>
    <w:basedOn w:val="bibbase"/>
    <w:rsid w:val="000543B9"/>
    <w:rPr>
      <w:rFonts w:ascii="Cambria" w:hAnsi="Cambria"/>
    </w:rPr>
  </w:style>
  <w:style w:type="character" w:customStyle="1" w:styleId="biburl">
    <w:name w:val="bib_url"/>
    <w:rsid w:val="000543B9"/>
    <w:rPr>
      <w:rFonts w:ascii="Cambria" w:hAnsi="Cambria"/>
      <w:bdr w:val="none" w:sz="0" w:space="0" w:color="auto"/>
      <w:shd w:val="clear" w:color="auto" w:fill="CCFF66"/>
    </w:rPr>
  </w:style>
  <w:style w:type="character" w:customStyle="1" w:styleId="bibvolume">
    <w:name w:val="bib_volume"/>
    <w:rsid w:val="000543B9"/>
    <w:rPr>
      <w:rFonts w:ascii="Cambria" w:hAnsi="Cambria"/>
      <w:bdr w:val="none" w:sz="0" w:space="0" w:color="auto"/>
      <w:shd w:val="clear" w:color="auto" w:fill="CCECFF"/>
    </w:rPr>
  </w:style>
  <w:style w:type="character" w:customStyle="1" w:styleId="bibyear">
    <w:name w:val="bib_year"/>
    <w:rsid w:val="000543B9"/>
    <w:rPr>
      <w:rFonts w:ascii="Cambria" w:hAnsi="Cambria"/>
      <w:bdr w:val="none" w:sz="0" w:space="0" w:color="auto"/>
      <w:shd w:val="clear" w:color="auto" w:fill="FFCCFF"/>
    </w:rPr>
  </w:style>
  <w:style w:type="character" w:customStyle="1" w:styleId="citebase">
    <w:name w:val="cite_base"/>
    <w:rsid w:val="000543B9"/>
    <w:rPr>
      <w:rFonts w:ascii="Cambria" w:hAnsi="Cambria"/>
    </w:rPr>
  </w:style>
  <w:style w:type="character" w:customStyle="1" w:styleId="citebib">
    <w:name w:val="cite_bib"/>
    <w:rsid w:val="000543B9"/>
    <w:rPr>
      <w:rFonts w:ascii="Cambria" w:hAnsi="Cambria"/>
      <w:bdr w:val="none" w:sz="0" w:space="0" w:color="auto"/>
      <w:shd w:val="clear" w:color="auto" w:fill="CCFFFF"/>
    </w:rPr>
  </w:style>
  <w:style w:type="character" w:customStyle="1" w:styleId="citebox">
    <w:name w:val="cite_box"/>
    <w:basedOn w:val="citebase"/>
    <w:rsid w:val="000543B9"/>
    <w:rPr>
      <w:rFonts w:ascii="Cambria" w:hAnsi="Cambria"/>
    </w:rPr>
  </w:style>
  <w:style w:type="character" w:customStyle="1" w:styleId="citeen">
    <w:name w:val="cite_en"/>
    <w:rsid w:val="000543B9"/>
    <w:rPr>
      <w:rFonts w:ascii="Cambria" w:hAnsi="Cambria"/>
      <w:bdr w:val="none" w:sz="0" w:space="0" w:color="auto"/>
      <w:shd w:val="clear" w:color="auto" w:fill="FFFF99"/>
      <w:vertAlign w:val="superscript"/>
    </w:rPr>
  </w:style>
  <w:style w:type="character" w:customStyle="1" w:styleId="citefig">
    <w:name w:val="cite_fig"/>
    <w:rsid w:val="000543B9"/>
    <w:rPr>
      <w:rFonts w:ascii="Cambria" w:hAnsi="Cambria"/>
      <w:color w:val="auto"/>
      <w:bdr w:val="none" w:sz="0" w:space="0" w:color="auto"/>
      <w:shd w:val="clear" w:color="auto" w:fill="CCFFCC"/>
    </w:rPr>
  </w:style>
  <w:style w:type="character" w:customStyle="1" w:styleId="citefn">
    <w:name w:val="cite_fn"/>
    <w:rsid w:val="000543B9"/>
    <w:rPr>
      <w:rFonts w:ascii="Cambria" w:hAnsi="Cambria"/>
      <w:color w:val="auto"/>
      <w:sz w:val="22"/>
      <w:bdr w:val="none" w:sz="0" w:space="0" w:color="auto"/>
      <w:shd w:val="clear" w:color="auto" w:fill="FF99CC"/>
      <w:vertAlign w:val="baseline"/>
    </w:rPr>
  </w:style>
  <w:style w:type="character" w:customStyle="1" w:styleId="citetbl">
    <w:name w:val="cite_tbl"/>
    <w:rsid w:val="000543B9"/>
    <w:rPr>
      <w:rFonts w:ascii="Cambria" w:hAnsi="Cambria"/>
      <w:color w:val="auto"/>
      <w:bdr w:val="none" w:sz="0" w:space="0" w:color="auto"/>
      <w:shd w:val="clear" w:color="auto" w:fill="FF9999"/>
    </w:rPr>
  </w:style>
  <w:style w:type="character" w:customStyle="1" w:styleId="stdbase">
    <w:name w:val="std_base"/>
    <w:rsid w:val="000543B9"/>
    <w:rPr>
      <w:rFonts w:ascii="Cambria" w:hAnsi="Cambria"/>
    </w:rPr>
  </w:style>
  <w:style w:type="character" w:customStyle="1" w:styleId="bibextlink">
    <w:name w:val="bib_extlink"/>
    <w:rsid w:val="000543B9"/>
    <w:rPr>
      <w:rFonts w:ascii="Cambria" w:hAnsi="Cambria"/>
      <w:bdr w:val="none" w:sz="0" w:space="0" w:color="auto"/>
      <w:shd w:val="clear" w:color="auto" w:fill="6CCE9D"/>
    </w:rPr>
  </w:style>
  <w:style w:type="character" w:customStyle="1" w:styleId="citeeq">
    <w:name w:val="cite_eq"/>
    <w:rsid w:val="000543B9"/>
    <w:rPr>
      <w:rFonts w:ascii="Cambria" w:hAnsi="Cambria"/>
      <w:bdr w:val="none" w:sz="0" w:space="0" w:color="auto"/>
      <w:shd w:val="clear" w:color="auto" w:fill="FFAE37"/>
    </w:rPr>
  </w:style>
  <w:style w:type="character" w:customStyle="1" w:styleId="bibmedline">
    <w:name w:val="bib_medline"/>
    <w:basedOn w:val="bibbase"/>
    <w:rsid w:val="000543B9"/>
    <w:rPr>
      <w:rFonts w:ascii="Cambria" w:hAnsi="Cambria"/>
    </w:rPr>
  </w:style>
  <w:style w:type="character" w:customStyle="1" w:styleId="citetfn">
    <w:name w:val="cite_tfn"/>
    <w:rsid w:val="000543B9"/>
    <w:rPr>
      <w:rFonts w:ascii="Cambria" w:hAnsi="Cambria"/>
      <w:bdr w:val="none" w:sz="0" w:space="0" w:color="auto"/>
      <w:shd w:val="clear" w:color="auto" w:fill="FBBA79"/>
    </w:rPr>
  </w:style>
  <w:style w:type="character" w:customStyle="1" w:styleId="auprefix">
    <w:name w:val="au_prefix"/>
    <w:rsid w:val="000543B9"/>
    <w:rPr>
      <w:rFonts w:ascii="Cambria" w:hAnsi="Cambria"/>
      <w:sz w:val="22"/>
      <w:bdr w:val="none" w:sz="0" w:space="0" w:color="auto"/>
      <w:shd w:val="clear" w:color="auto" w:fill="FFCC99"/>
    </w:rPr>
  </w:style>
  <w:style w:type="character" w:customStyle="1" w:styleId="citeapp">
    <w:name w:val="cite_app"/>
    <w:rsid w:val="000543B9"/>
    <w:rPr>
      <w:rFonts w:ascii="Cambria" w:hAnsi="Cambria"/>
      <w:bdr w:val="none" w:sz="0" w:space="0" w:color="auto"/>
      <w:shd w:val="clear" w:color="auto" w:fill="CCFF33"/>
    </w:rPr>
  </w:style>
  <w:style w:type="character" w:customStyle="1" w:styleId="citesec">
    <w:name w:val="cite_sec"/>
    <w:rsid w:val="000543B9"/>
    <w:rPr>
      <w:rFonts w:ascii="Cambria" w:hAnsi="Cambria"/>
      <w:bdr w:val="none" w:sz="0" w:space="0" w:color="auto"/>
      <w:shd w:val="clear" w:color="auto" w:fill="FFCCCC"/>
    </w:rPr>
  </w:style>
  <w:style w:type="character" w:customStyle="1" w:styleId="stddocNumber">
    <w:name w:val="std_docNumber"/>
    <w:rsid w:val="000543B9"/>
    <w:rPr>
      <w:rFonts w:ascii="Cambria" w:hAnsi="Cambria"/>
      <w:bdr w:val="none" w:sz="0" w:space="0" w:color="auto"/>
      <w:shd w:val="clear" w:color="auto" w:fill="F2DBDB"/>
    </w:rPr>
  </w:style>
  <w:style w:type="character" w:customStyle="1" w:styleId="stddocPartNumber">
    <w:name w:val="std_docPartNumber"/>
    <w:rsid w:val="000543B9"/>
    <w:rPr>
      <w:rFonts w:ascii="Cambria" w:hAnsi="Cambria"/>
      <w:bdr w:val="none" w:sz="0" w:space="0" w:color="auto"/>
      <w:shd w:val="clear" w:color="auto" w:fill="EAF1DD"/>
    </w:rPr>
  </w:style>
  <w:style w:type="character" w:customStyle="1" w:styleId="stddocTitle">
    <w:name w:val="std_docTitle"/>
    <w:rsid w:val="000543B9"/>
    <w:rPr>
      <w:rFonts w:ascii="Cambria" w:hAnsi="Cambria"/>
      <w:i/>
      <w:bdr w:val="none" w:sz="0" w:space="0" w:color="auto"/>
      <w:shd w:val="clear" w:color="auto" w:fill="FDE9D9"/>
    </w:rPr>
  </w:style>
  <w:style w:type="character" w:customStyle="1" w:styleId="aumember">
    <w:name w:val="au_member"/>
    <w:rsid w:val="000543B9"/>
    <w:rPr>
      <w:rFonts w:ascii="Cambria" w:hAnsi="Cambria"/>
      <w:sz w:val="22"/>
      <w:bdr w:val="none" w:sz="0" w:space="0" w:color="auto"/>
      <w:shd w:val="clear" w:color="auto" w:fill="FF99CC"/>
    </w:rPr>
  </w:style>
  <w:style w:type="character" w:customStyle="1" w:styleId="stdfootnote">
    <w:name w:val="std_footnote"/>
    <w:rsid w:val="000543B9"/>
    <w:rPr>
      <w:rFonts w:ascii="Cambria" w:hAnsi="Cambria"/>
      <w:bdr w:val="none" w:sz="0" w:space="0" w:color="auto"/>
      <w:shd w:val="clear" w:color="auto" w:fill="F2F2F2"/>
    </w:rPr>
  </w:style>
  <w:style w:type="character" w:customStyle="1" w:styleId="stdpublisher">
    <w:name w:val="std_publisher"/>
    <w:rsid w:val="000543B9"/>
    <w:rPr>
      <w:rFonts w:ascii="Cambria" w:hAnsi="Cambria"/>
      <w:bdr w:val="none" w:sz="0" w:space="0" w:color="auto"/>
      <w:shd w:val="clear" w:color="auto" w:fill="C6D9F1"/>
    </w:rPr>
  </w:style>
  <w:style w:type="character" w:customStyle="1" w:styleId="stdsection">
    <w:name w:val="std_section"/>
    <w:rsid w:val="000543B9"/>
    <w:rPr>
      <w:rFonts w:ascii="Cambria" w:hAnsi="Cambria"/>
      <w:bdr w:val="none" w:sz="0" w:space="0" w:color="auto"/>
      <w:shd w:val="clear" w:color="auto" w:fill="E5DFEC"/>
    </w:rPr>
  </w:style>
  <w:style w:type="character" w:customStyle="1" w:styleId="stdyear">
    <w:name w:val="std_year"/>
    <w:rsid w:val="000543B9"/>
    <w:rPr>
      <w:rFonts w:ascii="Cambria" w:hAnsi="Cambria"/>
      <w:bdr w:val="none" w:sz="0" w:space="0" w:color="auto"/>
      <w:shd w:val="clear" w:color="auto" w:fill="DAEEF3"/>
    </w:rPr>
  </w:style>
  <w:style w:type="character" w:customStyle="1" w:styleId="stddocumentType">
    <w:name w:val="std_documentType"/>
    <w:rsid w:val="000543B9"/>
    <w:rPr>
      <w:rFonts w:ascii="Cambria" w:hAnsi="Cambria"/>
      <w:bdr w:val="none" w:sz="0" w:space="0" w:color="auto"/>
      <w:shd w:val="clear" w:color="auto" w:fill="7DE1DF"/>
    </w:rPr>
  </w:style>
  <w:style w:type="character" w:customStyle="1" w:styleId="bibalt-year">
    <w:name w:val="bib_alt-year"/>
    <w:rsid w:val="000543B9"/>
    <w:rPr>
      <w:rFonts w:ascii="Cambria" w:hAnsi="Cambria"/>
      <w:szCs w:val="24"/>
      <w:bdr w:val="none" w:sz="0" w:space="0" w:color="auto"/>
      <w:shd w:val="clear" w:color="auto" w:fill="CC99FF"/>
    </w:rPr>
  </w:style>
  <w:style w:type="character" w:customStyle="1" w:styleId="bibbook">
    <w:name w:val="bib_book"/>
    <w:rsid w:val="000543B9"/>
    <w:rPr>
      <w:rFonts w:ascii="Cambria" w:hAnsi="Cambria"/>
      <w:bdr w:val="none" w:sz="0" w:space="0" w:color="auto"/>
      <w:shd w:val="clear" w:color="auto" w:fill="99CCFF"/>
    </w:rPr>
  </w:style>
  <w:style w:type="character" w:customStyle="1" w:styleId="bibchapterno">
    <w:name w:val="bib_chapterno"/>
    <w:rsid w:val="000543B9"/>
    <w:rPr>
      <w:rFonts w:ascii="Cambria" w:hAnsi="Cambria"/>
      <w:bdr w:val="none" w:sz="0" w:space="0" w:color="auto"/>
      <w:shd w:val="clear" w:color="auto" w:fill="D9D9D9"/>
    </w:rPr>
  </w:style>
  <w:style w:type="character" w:customStyle="1" w:styleId="bibchaptertitle">
    <w:name w:val="bib_chaptertitle"/>
    <w:rsid w:val="000543B9"/>
    <w:rPr>
      <w:rFonts w:ascii="Cambria" w:hAnsi="Cambria"/>
      <w:bdr w:val="none" w:sz="0" w:space="0" w:color="auto"/>
      <w:shd w:val="clear" w:color="auto" w:fill="FF9D5B"/>
    </w:rPr>
  </w:style>
  <w:style w:type="character" w:customStyle="1" w:styleId="bibed-etal">
    <w:name w:val="bib_ed-etal"/>
    <w:rsid w:val="000543B9"/>
    <w:rPr>
      <w:rFonts w:ascii="Cambria" w:hAnsi="Cambria"/>
      <w:bdr w:val="none" w:sz="0" w:space="0" w:color="auto"/>
      <w:shd w:val="clear" w:color="auto" w:fill="00F4EE"/>
    </w:rPr>
  </w:style>
  <w:style w:type="character" w:customStyle="1" w:styleId="bibed-fname">
    <w:name w:val="bib_ed-fname"/>
    <w:rsid w:val="000543B9"/>
    <w:rPr>
      <w:rFonts w:ascii="Cambria" w:hAnsi="Cambria"/>
      <w:bdr w:val="none" w:sz="0" w:space="0" w:color="auto"/>
      <w:shd w:val="clear" w:color="auto" w:fill="FFFFB7"/>
    </w:rPr>
  </w:style>
  <w:style w:type="character" w:customStyle="1" w:styleId="bibeditionno">
    <w:name w:val="bib_editionno"/>
    <w:rsid w:val="000543B9"/>
    <w:rPr>
      <w:rFonts w:ascii="Cambria" w:hAnsi="Cambria"/>
      <w:bdr w:val="none" w:sz="0" w:space="0" w:color="auto"/>
      <w:shd w:val="clear" w:color="auto" w:fill="FFCC00"/>
    </w:rPr>
  </w:style>
  <w:style w:type="character" w:customStyle="1" w:styleId="bibed-organization">
    <w:name w:val="bib_ed-organization"/>
    <w:rsid w:val="000543B9"/>
    <w:rPr>
      <w:rFonts w:ascii="Cambria" w:hAnsi="Cambria"/>
      <w:bdr w:val="none" w:sz="0" w:space="0" w:color="auto"/>
      <w:shd w:val="clear" w:color="auto" w:fill="FCAAC3"/>
    </w:rPr>
  </w:style>
  <w:style w:type="character" w:customStyle="1" w:styleId="bibed-suffix">
    <w:name w:val="bib_ed-suffix"/>
    <w:rsid w:val="000543B9"/>
    <w:rPr>
      <w:rFonts w:ascii="Cambria" w:hAnsi="Cambria"/>
      <w:bdr w:val="none" w:sz="0" w:space="0" w:color="auto"/>
      <w:shd w:val="clear" w:color="auto" w:fill="CCFFCC"/>
    </w:rPr>
  </w:style>
  <w:style w:type="character" w:customStyle="1" w:styleId="bibed-surname">
    <w:name w:val="bib_ed-surname"/>
    <w:rsid w:val="000543B9"/>
    <w:rPr>
      <w:rFonts w:ascii="Cambria" w:hAnsi="Cambria"/>
      <w:bdr w:val="none" w:sz="0" w:space="0" w:color="auto"/>
      <w:shd w:val="clear" w:color="auto" w:fill="FFFF00"/>
    </w:rPr>
  </w:style>
  <w:style w:type="character" w:customStyle="1" w:styleId="bibinstitution">
    <w:name w:val="bib_institution"/>
    <w:rsid w:val="000543B9"/>
    <w:rPr>
      <w:rFonts w:ascii="Cambria" w:hAnsi="Cambria"/>
      <w:bdr w:val="none" w:sz="0" w:space="0" w:color="auto"/>
      <w:shd w:val="clear" w:color="auto" w:fill="CCFFCC"/>
    </w:rPr>
  </w:style>
  <w:style w:type="character" w:customStyle="1" w:styleId="bibisbn">
    <w:name w:val="bib_isbn"/>
    <w:rsid w:val="000543B9"/>
    <w:rPr>
      <w:rFonts w:ascii="Cambria" w:hAnsi="Cambria"/>
      <w:shd w:val="clear" w:color="auto" w:fill="D9D9D9"/>
    </w:rPr>
  </w:style>
  <w:style w:type="character" w:customStyle="1" w:styleId="biblocation">
    <w:name w:val="bib_location"/>
    <w:rsid w:val="000543B9"/>
    <w:rPr>
      <w:rFonts w:ascii="Cambria" w:hAnsi="Cambria"/>
      <w:bdr w:val="none" w:sz="0" w:space="0" w:color="auto"/>
      <w:shd w:val="clear" w:color="auto" w:fill="FFCCCC"/>
    </w:rPr>
  </w:style>
  <w:style w:type="character" w:customStyle="1" w:styleId="bibpagecount">
    <w:name w:val="bib_pagecount"/>
    <w:rsid w:val="000543B9"/>
    <w:rPr>
      <w:rFonts w:ascii="Cambria" w:hAnsi="Cambria"/>
      <w:bdr w:val="none" w:sz="0" w:space="0" w:color="auto"/>
      <w:shd w:val="clear" w:color="auto" w:fill="00FF00"/>
    </w:rPr>
  </w:style>
  <w:style w:type="character" w:customStyle="1" w:styleId="bibpatent">
    <w:name w:val="bib_patent"/>
    <w:rsid w:val="000543B9"/>
    <w:rPr>
      <w:rFonts w:ascii="Cambria" w:hAnsi="Cambria"/>
      <w:bdr w:val="none" w:sz="0" w:space="0" w:color="auto"/>
      <w:shd w:val="clear" w:color="auto" w:fill="66FFCC"/>
    </w:rPr>
  </w:style>
  <w:style w:type="character" w:customStyle="1" w:styleId="bibpublisher">
    <w:name w:val="bib_publisher"/>
    <w:rsid w:val="000543B9"/>
    <w:rPr>
      <w:rFonts w:ascii="Cambria" w:hAnsi="Cambria"/>
      <w:bdr w:val="none" w:sz="0" w:space="0" w:color="auto"/>
      <w:shd w:val="clear" w:color="auto" w:fill="FF99CC"/>
    </w:rPr>
  </w:style>
  <w:style w:type="character" w:customStyle="1" w:styleId="bibreportnum">
    <w:name w:val="bib_reportnum"/>
    <w:rsid w:val="000543B9"/>
    <w:rPr>
      <w:rFonts w:ascii="Cambria" w:hAnsi="Cambria"/>
      <w:bdr w:val="none" w:sz="0" w:space="0" w:color="auto"/>
      <w:shd w:val="clear" w:color="auto" w:fill="CCCCFF"/>
    </w:rPr>
  </w:style>
  <w:style w:type="character" w:customStyle="1" w:styleId="bibschool">
    <w:name w:val="bib_school"/>
    <w:rsid w:val="000543B9"/>
    <w:rPr>
      <w:rFonts w:ascii="Cambria" w:hAnsi="Cambria"/>
      <w:bdr w:val="none" w:sz="0" w:space="0" w:color="auto"/>
      <w:shd w:val="clear" w:color="auto" w:fill="FFCC66"/>
    </w:rPr>
  </w:style>
  <w:style w:type="character" w:customStyle="1" w:styleId="bibseries">
    <w:name w:val="bib_series"/>
    <w:rsid w:val="000543B9"/>
    <w:rPr>
      <w:rFonts w:ascii="Cambria" w:hAnsi="Cambria"/>
      <w:shd w:val="clear" w:color="auto" w:fill="FFCC99"/>
    </w:rPr>
  </w:style>
  <w:style w:type="character" w:customStyle="1" w:styleId="bibseriesno">
    <w:name w:val="bib_seriesno"/>
    <w:rsid w:val="000543B9"/>
    <w:rPr>
      <w:rFonts w:ascii="Cambria" w:hAnsi="Cambria"/>
      <w:shd w:val="clear" w:color="auto" w:fill="FFFF99"/>
    </w:rPr>
  </w:style>
  <w:style w:type="character" w:customStyle="1" w:styleId="bibtrans">
    <w:name w:val="bib_trans"/>
    <w:rsid w:val="000543B9"/>
    <w:rPr>
      <w:rFonts w:ascii="Cambria" w:hAnsi="Cambria"/>
      <w:shd w:val="clear" w:color="auto" w:fill="99CC00"/>
    </w:rPr>
  </w:style>
  <w:style w:type="character" w:customStyle="1" w:styleId="stdsuppl">
    <w:name w:val="std_suppl"/>
    <w:rsid w:val="000543B9"/>
    <w:rPr>
      <w:rFonts w:ascii="Cambria" w:hAnsi="Cambria"/>
      <w:bdr w:val="none" w:sz="0" w:space="0" w:color="auto"/>
      <w:shd w:val="clear" w:color="auto" w:fill="F6FBB5"/>
    </w:rPr>
  </w:style>
  <w:style w:type="character" w:customStyle="1" w:styleId="citesection">
    <w:name w:val="cite_section"/>
    <w:rsid w:val="000543B9"/>
    <w:rPr>
      <w:rFonts w:ascii="Cambria" w:hAnsi="Cambria"/>
      <w:bdr w:val="none" w:sz="0" w:space="0" w:color="auto"/>
      <w:shd w:val="clear" w:color="auto" w:fill="FF7C80"/>
    </w:rPr>
  </w:style>
  <w:style w:type="paragraph" w:customStyle="1" w:styleId="BaseHeading">
    <w:name w:val="Base_Heading"/>
    <w:qFormat/>
    <w:rsid w:val="000543B9"/>
    <w:pPr>
      <w:spacing w:after="240" w:line="240" w:lineRule="atLeast"/>
      <w:outlineLvl w:val="0"/>
    </w:pPr>
    <w:rPr>
      <w:rFonts w:ascii="Cambria" w:eastAsia="Calibri" w:hAnsi="Cambria"/>
      <w:sz w:val="22"/>
      <w:szCs w:val="22"/>
      <w:lang w:eastAsia="en-US"/>
    </w:rPr>
  </w:style>
  <w:style w:type="paragraph" w:customStyle="1" w:styleId="BaseText">
    <w:name w:val="Base_Text"/>
    <w:link w:val="BaseTextChar"/>
    <w:qFormat/>
    <w:rsid w:val="000543B9"/>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rFonts w:ascii="Cambria" w:eastAsia="Calibri" w:hAnsi="Cambria"/>
      <w:sz w:val="22"/>
      <w:szCs w:val="22"/>
      <w:lang w:eastAsia="en-US"/>
    </w:rPr>
  </w:style>
  <w:style w:type="paragraph" w:customStyle="1" w:styleId="BiblioEntry">
    <w:name w:val="Biblio Entry"/>
    <w:basedOn w:val="BaseText"/>
    <w:rsid w:val="000543B9"/>
    <w:pPr>
      <w:ind w:left="662" w:hanging="662"/>
      <w:jc w:val="left"/>
    </w:pPr>
  </w:style>
  <w:style w:type="paragraph" w:customStyle="1" w:styleId="BiblioTitle">
    <w:name w:val="Biblio Title"/>
    <w:basedOn w:val="BaseHeading"/>
    <w:rsid w:val="000543B9"/>
    <w:pPr>
      <w:pageBreakBefore/>
      <w:spacing w:after="760" w:line="280" w:lineRule="atLeast"/>
      <w:jc w:val="center"/>
    </w:pPr>
    <w:rPr>
      <w:b/>
      <w:sz w:val="28"/>
    </w:rPr>
  </w:style>
  <w:style w:type="paragraph" w:customStyle="1" w:styleId="BodyText-">
    <w:name w:val="Body Text (-)"/>
    <w:basedOn w:val="BaseText"/>
    <w:rsid w:val="000543B9"/>
    <w:pPr>
      <w:spacing w:line="220" w:lineRule="atLeast"/>
    </w:pPr>
    <w:rPr>
      <w:sz w:val="18"/>
    </w:rPr>
  </w:style>
  <w:style w:type="paragraph" w:customStyle="1" w:styleId="BodyTextindent1">
    <w:name w:val="Body Text indent 1"/>
    <w:basedOn w:val="BaseText"/>
    <w:rsid w:val="000543B9"/>
    <w:pPr>
      <w:ind w:left="403"/>
    </w:pPr>
  </w:style>
  <w:style w:type="paragraph" w:customStyle="1" w:styleId="BodyTextindent1-">
    <w:name w:val="Body Text indent 1 (-)"/>
    <w:basedOn w:val="BodyTextindent1"/>
    <w:rsid w:val="000543B9"/>
    <w:pPr>
      <w:spacing w:line="220" w:lineRule="atLeast"/>
    </w:pPr>
    <w:rPr>
      <w:sz w:val="18"/>
    </w:rPr>
  </w:style>
  <w:style w:type="paragraph" w:customStyle="1" w:styleId="BodyTextIndent21">
    <w:name w:val="Body Text Indent 21"/>
    <w:basedOn w:val="Normal"/>
    <w:rsid w:val="00A95136"/>
    <w:pPr>
      <w:ind w:left="805"/>
    </w:pPr>
  </w:style>
  <w:style w:type="paragraph" w:customStyle="1" w:styleId="BodyTextindent2-">
    <w:name w:val="Body Text indent 2 (-)"/>
    <w:basedOn w:val="BodyTextIndent22"/>
    <w:rsid w:val="000543B9"/>
    <w:pPr>
      <w:spacing w:line="220" w:lineRule="atLeast"/>
    </w:pPr>
    <w:rPr>
      <w:sz w:val="18"/>
    </w:rPr>
  </w:style>
  <w:style w:type="paragraph" w:customStyle="1" w:styleId="BodyTextIndent31">
    <w:name w:val="Body Text Indent 31"/>
    <w:basedOn w:val="BodyTextIndent21"/>
    <w:rsid w:val="00A95136"/>
    <w:pPr>
      <w:ind w:left="1202"/>
    </w:pPr>
  </w:style>
  <w:style w:type="paragraph" w:customStyle="1" w:styleId="BodyTextindent3-">
    <w:name w:val="Body Text indent 3 (-)"/>
    <w:basedOn w:val="BodyTextIndent32"/>
    <w:rsid w:val="000543B9"/>
    <w:pPr>
      <w:spacing w:line="220" w:lineRule="atLeast"/>
    </w:pPr>
    <w:rPr>
      <w:sz w:val="18"/>
    </w:rPr>
  </w:style>
  <w:style w:type="paragraph" w:customStyle="1" w:styleId="BodyTextindent4">
    <w:name w:val="Body Text indent 4"/>
    <w:basedOn w:val="BodyTextIndent32"/>
    <w:rsid w:val="000543B9"/>
    <w:pPr>
      <w:ind w:left="1605"/>
    </w:pPr>
  </w:style>
  <w:style w:type="paragraph" w:customStyle="1" w:styleId="BodyTextindent4-">
    <w:name w:val="Body Text indent 4 (-)"/>
    <w:basedOn w:val="BodyTextindent4"/>
    <w:rsid w:val="000543B9"/>
    <w:pPr>
      <w:spacing w:line="220" w:lineRule="atLeast"/>
    </w:pPr>
    <w:rPr>
      <w:sz w:val="18"/>
    </w:rPr>
  </w:style>
  <w:style w:type="paragraph" w:customStyle="1" w:styleId="BodyTextCenter">
    <w:name w:val="Body Text_Center"/>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customStyle="1" w:styleId="Code-">
    <w:name w:val="Code (-)"/>
    <w:basedOn w:val="Code"/>
    <w:rsid w:val="000543B9"/>
    <w:pPr>
      <w:spacing w:line="220" w:lineRule="atLeast"/>
    </w:pPr>
    <w:rPr>
      <w:sz w:val="18"/>
    </w:rPr>
  </w:style>
  <w:style w:type="paragraph" w:customStyle="1" w:styleId="Code--">
    <w:name w:val="Code (--)"/>
    <w:basedOn w:val="Code"/>
    <w:rsid w:val="000543B9"/>
    <w:pPr>
      <w:spacing w:line="200" w:lineRule="atLeast"/>
    </w:pPr>
    <w:rPr>
      <w:sz w:val="16"/>
    </w:rPr>
  </w:style>
  <w:style w:type="paragraph" w:customStyle="1" w:styleId="CoverTitleA1">
    <w:name w:val="Cover Title_A1"/>
    <w:basedOn w:val="BaseHeading"/>
    <w:rsid w:val="000543B9"/>
    <w:pPr>
      <w:spacing w:line="360" w:lineRule="exact"/>
      <w:outlineLvl w:val="9"/>
    </w:pPr>
    <w:rPr>
      <w:b/>
      <w:sz w:val="32"/>
    </w:rPr>
  </w:style>
  <w:style w:type="paragraph" w:customStyle="1" w:styleId="CoverTitleA2">
    <w:name w:val="Cover Title_A2"/>
    <w:basedOn w:val="CoverTitleA1"/>
    <w:rsid w:val="000543B9"/>
  </w:style>
  <w:style w:type="paragraph" w:customStyle="1" w:styleId="CoverTitleA3">
    <w:name w:val="Cover Title_A3"/>
    <w:basedOn w:val="CoverTitleA1"/>
    <w:rsid w:val="000543B9"/>
    <w:rPr>
      <w:b w:val="0"/>
    </w:rPr>
  </w:style>
  <w:style w:type="paragraph" w:customStyle="1" w:styleId="CoverTitleB">
    <w:name w:val="Cover Title_B"/>
    <w:basedOn w:val="BaseHeading"/>
    <w:rsid w:val="000543B9"/>
    <w:pPr>
      <w:outlineLvl w:val="9"/>
    </w:pPr>
    <w:rPr>
      <w:i/>
      <w:lang w:val="fr-FR"/>
    </w:rPr>
  </w:style>
  <w:style w:type="paragraph" w:customStyle="1" w:styleId="Definition">
    <w:name w:val="Definition"/>
    <w:basedOn w:val="BaseText"/>
    <w:rsid w:val="000543B9"/>
    <w:pPr>
      <w:spacing w:line="230" w:lineRule="atLeast"/>
    </w:pPr>
  </w:style>
  <w:style w:type="paragraph" w:customStyle="1" w:styleId="Dimension100">
    <w:name w:val="Dimension_100"/>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0543B9"/>
    <w:pPr>
      <w:ind w:right="2434"/>
    </w:pPr>
  </w:style>
  <w:style w:type="paragraph" w:customStyle="1" w:styleId="Dimension75">
    <w:name w:val="Dimension_75"/>
    <w:basedOn w:val="Dimension100"/>
    <w:rsid w:val="000543B9"/>
    <w:pPr>
      <w:ind w:right="1253"/>
    </w:pPr>
  </w:style>
  <w:style w:type="paragraph" w:customStyle="1" w:styleId="dl">
    <w:name w:val="dl"/>
    <w:basedOn w:val="BaseText"/>
    <w:rsid w:val="000543B9"/>
    <w:pPr>
      <w:ind w:left="806" w:hanging="403"/>
    </w:pPr>
  </w:style>
  <w:style w:type="paragraph" w:customStyle="1" w:styleId="Example">
    <w:name w:val="Exampl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Examplecontinued">
    <w:name w:val="Example continued"/>
    <w:basedOn w:val="Example"/>
    <w:rsid w:val="000543B9"/>
  </w:style>
  <w:style w:type="paragraph" w:customStyle="1" w:styleId="Exampleindent">
    <w:name w:val="Example indent"/>
    <w:basedOn w:val="Example"/>
    <w:rsid w:val="000543B9"/>
    <w:pPr>
      <w:tabs>
        <w:tab w:val="clear" w:pos="1354"/>
        <w:tab w:val="left" w:pos="1757"/>
      </w:tabs>
      <w:ind w:left="403"/>
    </w:pPr>
  </w:style>
  <w:style w:type="paragraph" w:customStyle="1" w:styleId="Exampleindentcontinued">
    <w:name w:val="Example indent continued"/>
    <w:basedOn w:val="Exampleindent"/>
    <w:rsid w:val="000543B9"/>
  </w:style>
  <w:style w:type="paragraph" w:customStyle="1" w:styleId="Figureexample">
    <w:name w:val="Figure example"/>
    <w:basedOn w:val="Example"/>
    <w:rsid w:val="000543B9"/>
  </w:style>
  <w:style w:type="paragraph" w:customStyle="1" w:styleId="FigureGraphic">
    <w:name w:val="Figure Graphic"/>
    <w:basedOn w:val="BaseText"/>
    <w:link w:val="FigureGraphicChar"/>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Note">
    <w:name w:val="Not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paragraph" w:customStyle="1" w:styleId="Figurenote">
    <w:name w:val="Figure note"/>
    <w:basedOn w:val="Note"/>
    <w:rsid w:val="000543B9"/>
  </w:style>
  <w:style w:type="paragraph" w:customStyle="1" w:styleId="Figuresubtitle">
    <w:name w:val="Figure subtitle"/>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iguretitle">
    <w:name w:val="Figure title"/>
    <w:basedOn w:val="BaseHeading"/>
    <w:rsid w:val="000543B9"/>
    <w:pPr>
      <w:suppressAutoHyphens/>
      <w:spacing w:before="240" w:after="360"/>
      <w:jc w:val="center"/>
      <w:outlineLvl w:val="9"/>
    </w:pPr>
    <w:rPr>
      <w:b/>
    </w:rPr>
  </w:style>
  <w:style w:type="paragraph" w:customStyle="1" w:styleId="ForewordText">
    <w:name w:val="Foreword Text"/>
    <w:basedOn w:val="BaseText"/>
    <w:rsid w:val="000543B9"/>
  </w:style>
  <w:style w:type="paragraph" w:customStyle="1" w:styleId="ForewordTitle">
    <w:name w:val="Foreword Title"/>
    <w:basedOn w:val="BaseHeading"/>
    <w:rsid w:val="000543B9"/>
    <w:pPr>
      <w:keepNext/>
      <w:pageBreakBefore/>
      <w:suppressAutoHyphens/>
      <w:spacing w:before="310" w:after="310" w:line="310" w:lineRule="atLeast"/>
    </w:pPr>
    <w:rPr>
      <w:b/>
      <w:sz w:val="28"/>
    </w:rPr>
  </w:style>
  <w:style w:type="paragraph" w:customStyle="1" w:styleId="Formula">
    <w:name w:val="Formula"/>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IntroTitle">
    <w:name w:val="Intro Title"/>
    <w:basedOn w:val="ForewordTitle"/>
    <w:rsid w:val="000543B9"/>
  </w:style>
  <w:style w:type="paragraph" w:customStyle="1" w:styleId="KeyText">
    <w:name w:val="Key Text"/>
    <w:basedOn w:val="Body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0543B9"/>
    <w:pPr>
      <w:jc w:val="left"/>
    </w:pPr>
    <w:rPr>
      <w:b/>
    </w:rPr>
  </w:style>
  <w:style w:type="paragraph" w:customStyle="1" w:styleId="ListContinue1">
    <w:name w:val="List Continue 1"/>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Continue1-">
    <w:name w:val="List Continue 1 (-)"/>
    <w:basedOn w:val="ListContinue1"/>
    <w:rsid w:val="000543B9"/>
    <w:pPr>
      <w:spacing w:line="210" w:lineRule="atLeast"/>
    </w:pPr>
    <w:rPr>
      <w:sz w:val="20"/>
    </w:rPr>
  </w:style>
  <w:style w:type="paragraph" w:styleId="Listecontinue2">
    <w:name w:val="List Continue 2"/>
    <w:basedOn w:val="ListContinue1"/>
    <w:rsid w:val="000543B9"/>
    <w:pPr>
      <w:tabs>
        <w:tab w:val="left" w:pos="800"/>
      </w:tabs>
      <w:ind w:left="1209" w:hanging="806"/>
    </w:pPr>
  </w:style>
  <w:style w:type="paragraph" w:customStyle="1" w:styleId="ListContinue2-">
    <w:name w:val="List Continue 2 (-)"/>
    <w:basedOn w:val="ListContinue1-"/>
    <w:rsid w:val="000543B9"/>
    <w:pPr>
      <w:tabs>
        <w:tab w:val="left" w:pos="806"/>
      </w:tabs>
      <w:ind w:left="1200" w:hanging="810"/>
      <w:jc w:val="left"/>
    </w:pPr>
    <w:rPr>
      <w:rFonts w:ascii="Arial" w:hAnsi="Arial"/>
      <w:sz w:val="18"/>
    </w:rPr>
  </w:style>
  <w:style w:type="paragraph" w:styleId="Listecontinue3">
    <w:name w:val="List Continue 3"/>
    <w:basedOn w:val="ListContinue1"/>
    <w:rsid w:val="000543B9"/>
    <w:pPr>
      <w:tabs>
        <w:tab w:val="left" w:pos="1200"/>
      </w:tabs>
      <w:ind w:left="2001" w:hanging="1195"/>
    </w:pPr>
  </w:style>
  <w:style w:type="paragraph" w:customStyle="1" w:styleId="ListContinue3-">
    <w:name w:val="List Continue 3 (-)"/>
    <w:basedOn w:val="ListContinue1-"/>
    <w:rsid w:val="000543B9"/>
    <w:pPr>
      <w:ind w:left="1209"/>
    </w:pPr>
  </w:style>
  <w:style w:type="paragraph" w:styleId="Listecontinue4">
    <w:name w:val="List Continue 4"/>
    <w:basedOn w:val="ListContinue1"/>
    <w:rsid w:val="000543B9"/>
    <w:pPr>
      <w:tabs>
        <w:tab w:val="left" w:pos="1600"/>
      </w:tabs>
      <w:ind w:left="2793" w:hanging="1598"/>
    </w:pPr>
  </w:style>
  <w:style w:type="paragraph" w:customStyle="1" w:styleId="ListContinue4-">
    <w:name w:val="List Continue 4 (-)"/>
    <w:basedOn w:val="ListContinue1-"/>
    <w:rsid w:val="000543B9"/>
    <w:pPr>
      <w:ind w:left="1598"/>
    </w:pPr>
  </w:style>
  <w:style w:type="paragraph" w:customStyle="1" w:styleId="ListNumber1">
    <w:name w:val="List Number 1"/>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0543B9"/>
    <w:pPr>
      <w:spacing w:line="210" w:lineRule="atLeast"/>
    </w:pPr>
    <w:rPr>
      <w:sz w:val="20"/>
    </w:rPr>
  </w:style>
  <w:style w:type="paragraph" w:styleId="Listenumros2">
    <w:name w:val="List Number 2"/>
    <w:basedOn w:val="ListNumber1"/>
    <w:rsid w:val="000543B9"/>
    <w:pPr>
      <w:tabs>
        <w:tab w:val="left" w:pos="800"/>
      </w:tabs>
      <w:ind w:left="806"/>
    </w:pPr>
  </w:style>
  <w:style w:type="paragraph" w:customStyle="1" w:styleId="ListNumber2-">
    <w:name w:val="List Number 2 (-)"/>
    <w:basedOn w:val="ListNumber1-"/>
    <w:qFormat/>
    <w:rsid w:val="000543B9"/>
    <w:pPr>
      <w:ind w:left="806"/>
    </w:pPr>
  </w:style>
  <w:style w:type="paragraph" w:styleId="Listenumros3">
    <w:name w:val="List Number 3"/>
    <w:basedOn w:val="ListNumber1"/>
    <w:rsid w:val="000543B9"/>
    <w:pPr>
      <w:tabs>
        <w:tab w:val="left" w:pos="1200"/>
      </w:tabs>
      <w:ind w:left="1209"/>
    </w:pPr>
  </w:style>
  <w:style w:type="paragraph" w:customStyle="1" w:styleId="ListNumber3-">
    <w:name w:val="List Number 3 (-)"/>
    <w:basedOn w:val="ListNumber1-"/>
    <w:rsid w:val="000543B9"/>
    <w:pPr>
      <w:ind w:left="1209"/>
    </w:pPr>
  </w:style>
  <w:style w:type="paragraph" w:styleId="Listenumros4">
    <w:name w:val="List Number 4"/>
    <w:basedOn w:val="ListNumber1"/>
    <w:rsid w:val="000543B9"/>
    <w:pPr>
      <w:tabs>
        <w:tab w:val="left" w:pos="1600"/>
      </w:tabs>
      <w:ind w:left="1598"/>
    </w:pPr>
  </w:style>
  <w:style w:type="paragraph" w:customStyle="1" w:styleId="ListNumber4-">
    <w:name w:val="List Number 4 (-)"/>
    <w:basedOn w:val="ListNumber1-"/>
    <w:rsid w:val="000543B9"/>
    <w:pPr>
      <w:ind w:left="1598"/>
    </w:pPr>
  </w:style>
  <w:style w:type="paragraph" w:customStyle="1" w:styleId="Terms">
    <w:name w:val="Term(s)"/>
    <w:basedOn w:val="BaseText"/>
    <w:rsid w:val="000543B9"/>
    <w:pPr>
      <w:suppressAutoHyphens/>
      <w:spacing w:after="0"/>
      <w:jc w:val="left"/>
    </w:pPr>
    <w:rPr>
      <w:b/>
    </w:rPr>
  </w:style>
  <w:style w:type="paragraph" w:customStyle="1" w:styleId="TermNum">
    <w:name w:val="TermNum"/>
    <w:basedOn w:val="BaseText"/>
    <w:rsid w:val="000543B9"/>
    <w:pPr>
      <w:spacing w:after="0"/>
    </w:pPr>
    <w:rPr>
      <w:b/>
    </w:rPr>
  </w:style>
  <w:style w:type="paragraph" w:customStyle="1" w:styleId="Tabletitle">
    <w:name w:val="Table title"/>
    <w:basedOn w:val="Figuretitle"/>
    <w:rsid w:val="000543B9"/>
    <w:pPr>
      <w:spacing w:before="120" w:after="120"/>
    </w:pPr>
  </w:style>
  <w:style w:type="paragraph" w:customStyle="1" w:styleId="Tablebody">
    <w:name w:val="Table body"/>
    <w:basedOn w:val="BaseText"/>
    <w:rsid w:val="000543B9"/>
    <w:pPr>
      <w:spacing w:before="60" w:after="60" w:line="210" w:lineRule="atLeast"/>
      <w:jc w:val="left"/>
    </w:pPr>
    <w:rPr>
      <w:sz w:val="20"/>
    </w:rPr>
  </w:style>
  <w:style w:type="paragraph" w:customStyle="1" w:styleId="Tablebody-">
    <w:name w:val="Table body (-)"/>
    <w:basedOn w:val="Tablebody"/>
    <w:rsid w:val="000543B9"/>
    <w:rPr>
      <w:sz w:val="18"/>
    </w:rPr>
  </w:style>
  <w:style w:type="paragraph" w:customStyle="1" w:styleId="Tablebody--">
    <w:name w:val="Table body (--)"/>
    <w:basedOn w:val="Tablebody"/>
    <w:rsid w:val="000543B9"/>
    <w:rPr>
      <w:sz w:val="16"/>
    </w:rPr>
  </w:style>
  <w:style w:type="paragraph" w:customStyle="1" w:styleId="Tablebody0">
    <w:name w:val="Table body (+)"/>
    <w:basedOn w:val="Tablebody"/>
    <w:rsid w:val="000543B9"/>
    <w:pPr>
      <w:spacing w:line="230" w:lineRule="atLeast"/>
    </w:pPr>
    <w:rPr>
      <w:sz w:val="22"/>
    </w:rPr>
  </w:style>
  <w:style w:type="paragraph" w:customStyle="1" w:styleId="Tablefooter">
    <w:name w:val="Table footer"/>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w:basedOn w:val="Tablebody"/>
    <w:rsid w:val="000543B9"/>
  </w:style>
  <w:style w:type="paragraph" w:customStyle="1" w:styleId="Tableheader-">
    <w:name w:val="Table header (-)"/>
    <w:basedOn w:val="Tablebody-"/>
    <w:rsid w:val="000543B9"/>
  </w:style>
  <w:style w:type="paragraph" w:customStyle="1" w:styleId="Tableheader--">
    <w:name w:val="Table header (--)"/>
    <w:basedOn w:val="Tablebody--"/>
    <w:rsid w:val="000543B9"/>
  </w:style>
  <w:style w:type="paragraph" w:customStyle="1" w:styleId="Tableheader0">
    <w:name w:val="Table header (+)"/>
    <w:basedOn w:val="Tablebody0"/>
    <w:rsid w:val="000543B9"/>
  </w:style>
  <w:style w:type="paragraph" w:customStyle="1" w:styleId="Notice">
    <w:name w:val="Notice"/>
    <w:basedOn w:val="BaseText"/>
    <w:rsid w:val="000543B9"/>
  </w:style>
  <w:style w:type="paragraph" w:customStyle="1" w:styleId="p2">
    <w:name w:val="p2"/>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customStyle="1" w:styleId="RefNorm">
    <w:name w:val="RefNorm"/>
    <w:basedOn w:val="BaseText"/>
    <w:rsid w:val="000543B9"/>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customStyle="1" w:styleId="Notecontinued">
    <w:name w:val="Note continued"/>
    <w:basedOn w:val="Note"/>
    <w:rsid w:val="000543B9"/>
  </w:style>
  <w:style w:type="paragraph" w:customStyle="1" w:styleId="Noteindent">
    <w:name w:val="Note indent"/>
    <w:basedOn w:val="Note"/>
    <w:rsid w:val="000543B9"/>
    <w:pPr>
      <w:tabs>
        <w:tab w:val="clear" w:pos="965"/>
        <w:tab w:val="left" w:pos="1368"/>
      </w:tabs>
      <w:ind w:left="403"/>
    </w:pPr>
  </w:style>
  <w:style w:type="paragraph" w:customStyle="1" w:styleId="Noteindentcontinued">
    <w:name w:val="Note indent continued"/>
    <w:basedOn w:val="Noteindent"/>
    <w:qFormat/>
    <w:rsid w:val="000543B9"/>
  </w:style>
  <w:style w:type="paragraph" w:customStyle="1" w:styleId="MainTitle1">
    <w:name w:val="Main Title 1"/>
    <w:basedOn w:val="CoverTitleA1"/>
    <w:rsid w:val="000543B9"/>
    <w:pPr>
      <w:spacing w:before="400"/>
    </w:pPr>
  </w:style>
  <w:style w:type="paragraph" w:customStyle="1" w:styleId="MainTitle2">
    <w:name w:val="Main Title 2"/>
    <w:basedOn w:val="CoverTitleA2"/>
    <w:rsid w:val="000543B9"/>
    <w:pPr>
      <w:outlineLvl w:val="1"/>
    </w:pPr>
  </w:style>
  <w:style w:type="paragraph" w:customStyle="1" w:styleId="MainTitle3">
    <w:name w:val="Main Title 3"/>
    <w:basedOn w:val="CoverTitleA3"/>
    <w:rsid w:val="000543B9"/>
    <w:pPr>
      <w:outlineLvl w:val="2"/>
    </w:pPr>
  </w:style>
  <w:style w:type="paragraph" w:customStyle="1" w:styleId="TableGraphic">
    <w:name w:val="Table Graphic"/>
    <w:basedOn w:val="FigureGraphic"/>
    <w:rsid w:val="000543B9"/>
  </w:style>
  <w:style w:type="paragraph" w:styleId="Listecontinue">
    <w:name w:val="List Continue"/>
    <w:basedOn w:val="Normal"/>
    <w:uiPriority w:val="99"/>
    <w:semiHidden/>
    <w:unhideWhenUsed/>
    <w:rsid w:val="000543B9"/>
    <w:pPr>
      <w:spacing w:after="120"/>
      <w:ind w:left="360"/>
      <w:contextualSpacing/>
    </w:pPr>
  </w:style>
  <w:style w:type="character" w:customStyle="1" w:styleId="Courier">
    <w:name w:val="Courier"/>
    <w:rsid w:val="000543B9"/>
    <w:rPr>
      <w:rFonts w:ascii="Courier New" w:hAnsi="Courier New"/>
    </w:rPr>
  </w:style>
  <w:style w:type="paragraph" w:customStyle="1" w:styleId="BiblioDescription">
    <w:name w:val="Biblio Description"/>
    <w:basedOn w:val="BaseText"/>
    <w:next w:val="BiblioEntry"/>
    <w:rsid w:val="000543B9"/>
  </w:style>
  <w:style w:type="paragraph" w:customStyle="1" w:styleId="ListNumber5-">
    <w:name w:val="List Number 5 (-)"/>
    <w:basedOn w:val="ListNumber1-"/>
    <w:qFormat/>
    <w:rsid w:val="000543B9"/>
    <w:pPr>
      <w:ind w:left="1996"/>
    </w:pPr>
  </w:style>
  <w:style w:type="paragraph" w:customStyle="1" w:styleId="ListContinue5-">
    <w:name w:val="List Continue 5 (-)"/>
    <w:basedOn w:val="ListContinue1-"/>
    <w:qFormat/>
    <w:rsid w:val="000543B9"/>
    <w:pPr>
      <w:ind w:left="1593"/>
    </w:pPr>
  </w:style>
  <w:style w:type="paragraph" w:customStyle="1" w:styleId="BiblioText">
    <w:name w:val="Biblio Text"/>
    <w:basedOn w:val="BaseText"/>
    <w:qFormat/>
    <w:rsid w:val="000543B9"/>
  </w:style>
  <w:style w:type="paragraph" w:customStyle="1" w:styleId="FigureImage">
    <w:name w:val="Figure Image"/>
    <w:basedOn w:val="FigureGraphic"/>
    <w:rsid w:val="000543B9"/>
  </w:style>
  <w:style w:type="paragraph" w:customStyle="1" w:styleId="Figuredescription">
    <w:name w:val="Figure description"/>
    <w:basedOn w:val="Figuretitle"/>
    <w:rsid w:val="000543B9"/>
    <w:pPr>
      <w:shd w:val="pct10" w:color="auto" w:fill="auto"/>
    </w:pPr>
    <w:rPr>
      <w:szCs w:val="24"/>
    </w:rPr>
  </w:style>
  <w:style w:type="paragraph" w:customStyle="1" w:styleId="Formuladescription">
    <w:name w:val="Formula description"/>
    <w:basedOn w:val="Formula"/>
    <w:rsid w:val="000543B9"/>
    <w:pPr>
      <w:shd w:val="pct10" w:color="auto" w:fill="auto"/>
    </w:pPr>
    <w:rPr>
      <w:szCs w:val="24"/>
    </w:rPr>
  </w:style>
  <w:style w:type="paragraph" w:customStyle="1" w:styleId="Tabledescription">
    <w:name w:val="Table description"/>
    <w:basedOn w:val="Tabletitle"/>
    <w:rsid w:val="000543B9"/>
    <w:pPr>
      <w:shd w:val="pct10" w:color="auto" w:fill="auto"/>
    </w:pPr>
    <w:rPr>
      <w:szCs w:val="24"/>
    </w:rPr>
  </w:style>
  <w:style w:type="paragraph" w:customStyle="1" w:styleId="Box-begin">
    <w:name w:val="Box-begin"/>
    <w:basedOn w:val="BaseText"/>
    <w:rsid w:val="000543B9"/>
    <w:pPr>
      <w:shd w:val="clear" w:color="auto" w:fill="D9D9D9"/>
      <w:jc w:val="left"/>
    </w:pPr>
    <w:rPr>
      <w:szCs w:val="24"/>
    </w:rPr>
  </w:style>
  <w:style w:type="paragraph" w:customStyle="1" w:styleId="Box-end">
    <w:name w:val="Box-end"/>
    <w:basedOn w:val="BaseText"/>
    <w:rsid w:val="000543B9"/>
    <w:pPr>
      <w:shd w:val="clear" w:color="auto" w:fill="D9D9D9"/>
      <w:jc w:val="left"/>
    </w:pPr>
    <w:rPr>
      <w:szCs w:val="24"/>
    </w:rPr>
  </w:style>
  <w:style w:type="paragraph" w:customStyle="1" w:styleId="Box-title">
    <w:name w:val="Box-title"/>
    <w:basedOn w:val="BaseHeading"/>
    <w:rsid w:val="000543B9"/>
    <w:pPr>
      <w:shd w:val="clear" w:color="auto" w:fill="E6E6E6"/>
    </w:pPr>
    <w:rPr>
      <w:b/>
      <w:sz w:val="26"/>
      <w:szCs w:val="24"/>
    </w:rPr>
  </w:style>
  <w:style w:type="paragraph" w:styleId="Corpsdetexte">
    <w:name w:val="Body Text"/>
    <w:basedOn w:val="BaseText"/>
    <w:link w:val="CorpsdetexteCar"/>
    <w:uiPriority w:val="99"/>
    <w:unhideWhenUsed/>
    <w:rsid w:val="000543B9"/>
    <w:pPr>
      <w:spacing w:after="120"/>
    </w:pPr>
  </w:style>
  <w:style w:type="character" w:customStyle="1" w:styleId="CorpsdetexteCar">
    <w:name w:val="Corps de texte Car"/>
    <w:link w:val="Corpsdetexte"/>
    <w:uiPriority w:val="99"/>
    <w:rsid w:val="000543B9"/>
    <w:rPr>
      <w:rFonts w:ascii="Cambria" w:eastAsia="Calibri" w:hAnsi="Cambria"/>
      <w:sz w:val="22"/>
      <w:szCs w:val="22"/>
      <w:lang w:eastAsia="en-US"/>
    </w:rPr>
  </w:style>
  <w:style w:type="paragraph" w:customStyle="1" w:styleId="FrontHead">
    <w:name w:val="Front Head"/>
    <w:basedOn w:val="BaseHeading"/>
    <w:next w:val="Corpsdetexte"/>
    <w:qFormat/>
    <w:rsid w:val="000543B9"/>
    <w:pPr>
      <w:keepNext/>
      <w:pageBreakBefore/>
      <w:suppressAutoHyphens/>
      <w:spacing w:before="310" w:after="310" w:line="310" w:lineRule="atLeast"/>
    </w:pPr>
    <w:rPr>
      <w:b/>
      <w:sz w:val="28"/>
    </w:rPr>
  </w:style>
  <w:style w:type="paragraph" w:customStyle="1" w:styleId="IndexHead">
    <w:name w:val="Index Head"/>
    <w:basedOn w:val="BaseHeading"/>
    <w:rsid w:val="000543B9"/>
    <w:pPr>
      <w:pageBreakBefore/>
      <w:spacing w:after="760" w:line="280" w:lineRule="atLeast"/>
      <w:jc w:val="center"/>
    </w:pPr>
    <w:rPr>
      <w:b/>
      <w:sz w:val="28"/>
      <w:szCs w:val="28"/>
    </w:rPr>
  </w:style>
  <w:style w:type="character" w:customStyle="1" w:styleId="BaseTextChar">
    <w:name w:val="Base_Text Char"/>
    <w:basedOn w:val="Policepardfaut"/>
    <w:link w:val="BaseText"/>
    <w:rsid w:val="0074084B"/>
    <w:rPr>
      <w:rFonts w:ascii="Cambria" w:eastAsia="Calibri" w:hAnsi="Cambria"/>
      <w:sz w:val="22"/>
      <w:szCs w:val="22"/>
      <w:lang w:eastAsia="en-US"/>
    </w:rPr>
  </w:style>
  <w:style w:type="character" w:styleId="Lienhypertextesuivivisit">
    <w:name w:val="FollowedHyperlink"/>
    <w:basedOn w:val="Policepardfaut"/>
    <w:uiPriority w:val="99"/>
    <w:unhideWhenUsed/>
    <w:rsid w:val="00B34D62"/>
    <w:rPr>
      <w:color w:val="954F72" w:themeColor="followedHyperlink"/>
      <w:u w:val="single"/>
    </w:rPr>
  </w:style>
  <w:style w:type="character" w:customStyle="1" w:styleId="FigureGraphicChar">
    <w:name w:val="Figure Graphic Char"/>
    <w:basedOn w:val="BaseTextChar"/>
    <w:link w:val="FigureGraphic"/>
    <w:rsid w:val="0074084B"/>
    <w:rPr>
      <w:rFonts w:ascii="Cambria" w:eastAsia="Calibri" w:hAnsi="Cambria"/>
      <w:sz w:val="22"/>
      <w:szCs w:val="22"/>
      <w:lang w:eastAsia="en-US"/>
    </w:rPr>
  </w:style>
  <w:style w:type="paragraph" w:customStyle="1" w:styleId="BodyTextIndent22">
    <w:name w:val="Body Text Indent 22"/>
    <w:basedOn w:val="Normal"/>
    <w:rsid w:val="000543B9"/>
    <w:pPr>
      <w:ind w:left="805"/>
    </w:pPr>
  </w:style>
  <w:style w:type="paragraph" w:customStyle="1" w:styleId="BodyTextIndent32">
    <w:name w:val="Body Text Indent 32"/>
    <w:basedOn w:val="BodyTextIndent22"/>
    <w:rsid w:val="000543B9"/>
    <w:pPr>
      <w:ind w:left="1202"/>
    </w:pPr>
  </w:style>
  <w:style w:type="paragraph" w:customStyle="1" w:styleId="Exampleindent2">
    <w:name w:val="Example indent 2"/>
    <w:basedOn w:val="Example"/>
    <w:rsid w:val="000543B9"/>
    <w:pPr>
      <w:tabs>
        <w:tab w:val="left" w:pos="1758"/>
      </w:tabs>
      <w:ind w:left="805"/>
    </w:pPr>
  </w:style>
  <w:style w:type="paragraph" w:customStyle="1" w:styleId="Exampleindent2continued">
    <w:name w:val="Example indent 2 continued"/>
    <w:basedOn w:val="BaseText"/>
    <w:rsid w:val="000543B9"/>
    <w:pPr>
      <w:spacing w:line="220" w:lineRule="atLeast"/>
      <w:ind w:left="805"/>
    </w:pPr>
    <w:rPr>
      <w:sz w:val="20"/>
    </w:rPr>
  </w:style>
  <w:style w:type="paragraph" w:customStyle="1" w:styleId="Noteindent2continued">
    <w:name w:val="Note indent 2 continued"/>
    <w:basedOn w:val="Note"/>
    <w:rsid w:val="000543B9"/>
    <w:pPr>
      <w:tabs>
        <w:tab w:val="clear" w:pos="965"/>
        <w:tab w:val="left" w:pos="1758"/>
      </w:tabs>
      <w:ind w:left="805"/>
    </w:pPr>
  </w:style>
  <w:style w:type="paragraph" w:customStyle="1" w:styleId="Noteindent2">
    <w:name w:val="Note indent 2"/>
    <w:basedOn w:val="Note"/>
    <w:rsid w:val="000543B9"/>
    <w:pPr>
      <w:tabs>
        <w:tab w:val="clear" w:pos="965"/>
        <w:tab w:val="left" w:pos="1758"/>
      </w:tabs>
      <w:ind w:left="805"/>
    </w:pPr>
  </w:style>
  <w:style w:type="character" w:customStyle="1" w:styleId="Chinese">
    <w:name w:val="Chinese"/>
    <w:uiPriority w:val="1"/>
    <w:qFormat/>
    <w:rsid w:val="000543B9"/>
    <w:rPr>
      <w:rFonts w:ascii="MS Gothic" w:hAnsi="MS Gothic"/>
      <w:i w:val="0"/>
      <w:iCs/>
      <w:color w:val="auto"/>
      <w:bdr w:val="none" w:sz="0" w:space="0" w:color="auto"/>
      <w:shd w:val="clear" w:color="auto" w:fill="A8D08D"/>
    </w:rPr>
  </w:style>
  <w:style w:type="paragraph" w:customStyle="1" w:styleId="AMENDTermsHeading">
    <w:name w:val="AMEND Terms Heading"/>
    <w:basedOn w:val="Titre1"/>
    <w:next w:val="Corpsdetexte"/>
    <w:qFormat/>
    <w:rsid w:val="000543B9"/>
    <w:pPr>
      <w:numPr>
        <w:numId w:val="0"/>
      </w:numPr>
      <w:shd w:val="pct15" w:color="auto" w:fill="auto"/>
    </w:pPr>
  </w:style>
  <w:style w:type="paragraph" w:customStyle="1" w:styleId="AMENDHeading1Unnumbered">
    <w:name w:val="AMEND Heading 1 Unnumbered"/>
    <w:basedOn w:val="Titre1"/>
    <w:next w:val="Corpsdetexte"/>
    <w:qFormat/>
    <w:rsid w:val="000543B9"/>
    <w:pPr>
      <w:numPr>
        <w:numId w:val="0"/>
      </w:numPr>
      <w:shd w:val="pct15" w:color="auto" w:fill="auto"/>
    </w:pPr>
  </w:style>
  <w:style w:type="paragraph" w:customStyle="1" w:styleId="Source">
    <w:name w:val="Source"/>
    <w:basedOn w:val="BaseText"/>
    <w:next w:val="Definition"/>
    <w:qFormat/>
    <w:rsid w:val="000543B9"/>
  </w:style>
  <w:style w:type="paragraph" w:customStyle="1" w:styleId="AdmittedTerm">
    <w:name w:val="Admitted Term"/>
    <w:basedOn w:val="BaseText"/>
    <w:next w:val="Definition"/>
    <w:qFormat/>
    <w:rsid w:val="000543B9"/>
    <w:pPr>
      <w:spacing w:after="0"/>
      <w:jc w:val="left"/>
    </w:pPr>
  </w:style>
  <w:style w:type="paragraph" w:styleId="Listecontinue5">
    <w:name w:val="List Continue 5"/>
    <w:basedOn w:val="ListContinue1"/>
    <w:uiPriority w:val="99"/>
    <w:unhideWhenUsed/>
    <w:rsid w:val="000543B9"/>
    <w:pPr>
      <w:spacing w:after="120"/>
      <w:ind w:left="1415"/>
      <w:contextualSpacing/>
    </w:pPr>
  </w:style>
  <w:style w:type="paragraph" w:customStyle="1" w:styleId="zzCover">
    <w:name w:val="zzCover"/>
    <w:basedOn w:val="Corpsdetexte"/>
    <w:link w:val="zzCoverChar"/>
    <w:qFormat/>
    <w:rsid w:val="000543B9"/>
    <w:pPr>
      <w:autoSpaceDE w:val="0"/>
      <w:autoSpaceDN w:val="0"/>
      <w:adjustRightInd w:val="0"/>
      <w:jc w:val="center"/>
    </w:pPr>
    <w:rPr>
      <w:rFonts w:eastAsia="MS Mincho"/>
      <w:b/>
      <w:szCs w:val="24"/>
      <w:lang w:val="fr-CH"/>
    </w:rPr>
  </w:style>
  <w:style w:type="paragraph" w:customStyle="1" w:styleId="zzSTDTitle">
    <w:name w:val="zzSTDTitle"/>
    <w:basedOn w:val="Corpsdetexte"/>
    <w:qFormat/>
    <w:rsid w:val="000543B9"/>
    <w:pPr>
      <w:keepNext/>
      <w:keepLines/>
      <w:widowControl w:val="0"/>
      <w:autoSpaceDE w:val="0"/>
      <w:autoSpaceDN w:val="0"/>
      <w:adjustRightInd w:val="0"/>
    </w:pPr>
    <w:rPr>
      <w:rFonts w:eastAsia="MS Mincho"/>
      <w:szCs w:val="24"/>
    </w:rPr>
  </w:style>
  <w:style w:type="character" w:customStyle="1" w:styleId="zzCoverChar">
    <w:name w:val="zzCover Char"/>
    <w:basedOn w:val="CorpsdetexteCar"/>
    <w:link w:val="zzCover"/>
    <w:rsid w:val="001823A8"/>
    <w:rPr>
      <w:rFonts w:ascii="Cambria" w:eastAsia="Calibri" w:hAnsi="Cambria"/>
      <w:b/>
      <w:sz w:val="22"/>
      <w:szCs w:val="24"/>
      <w:lang w:val="fr-CH" w:eastAsia="en-US"/>
    </w:rPr>
  </w:style>
  <w:style w:type="character" w:customStyle="1" w:styleId="UnresolvedMention">
    <w:name w:val="Unresolved Mention"/>
    <w:basedOn w:val="Policepardfaut"/>
    <w:uiPriority w:val="99"/>
    <w:semiHidden/>
    <w:unhideWhenUsed/>
    <w:rsid w:val="00706A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sd.iso.org/projects/project/36086/relations"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tandards.iso.org/iso-iec/15444/-5/ed-2/en/amd/1" TargetMode="External"/><Relationship Id="rId20" Type="http://schemas.openxmlformats.org/officeDocument/2006/relationships/header" Target="header5.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eader" Target="header6.xml"/><Relationship Id="rId28" Type="http://schemas.microsoft.com/office/2011/relationships/commentsExtended" Target="commentsExtended.xml"/><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8E4DBF-168A-47E1-8E4D-AA7702FD2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972</Words>
  <Characters>5349</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CEDEO</Company>
  <LinksUpToDate>false</LinksUpToDate>
  <CharactersWithSpaces>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Schuyler Quackenbush</dc:creator>
  <cp:lastModifiedBy>BERGERON Cyril</cp:lastModifiedBy>
  <cp:revision>15</cp:revision>
  <dcterms:created xsi:type="dcterms:W3CDTF">2020-07-01T20:33:00Z</dcterms:created>
  <dcterms:modified xsi:type="dcterms:W3CDTF">2020-07-03T15:12:00Z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_a">
    <vt:bool>false</vt:bool>
  </property>
  <property fmtid="{D5CDD505-2E9C-101B-9397-08002B2CF9AE}" pid="3" name="x_p">
    <vt:bool>false</vt:bool>
  </property>
  <property fmtid="{D5CDD505-2E9C-101B-9397-08002B2CF9AE}" pid="4" name="x_t">
    <vt:bool>true</vt:bool>
  </property>
</Properties>
</file>