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B7B66" w14:textId="42EF6823" w:rsidR="00B00642" w:rsidRPr="00196997" w:rsidRDefault="00B00642" w:rsidP="00B00642">
      <w:pPr>
        <w:pStyle w:val="Title"/>
        <w:tabs>
          <w:tab w:val="left" w:pos="4589"/>
        </w:tabs>
        <w:jc w:val="right"/>
        <w:rPr>
          <w:sz w:val="28"/>
          <w:szCs w:val="28"/>
        </w:rPr>
      </w:pPr>
      <w:r w:rsidRPr="004F5473">
        <w:rPr>
          <w:rFonts w:eastAsiaTheme="minorHAnsi"/>
          <w:noProof/>
          <w:lang w:eastAsia="ja-JP"/>
        </w:rPr>
        <w:drawing>
          <wp:anchor distT="0" distB="0" distL="114300" distR="114300" simplePos="0" relativeHeight="251660288" behindDoc="0" locked="0" layoutInCell="1" allowOverlap="1" wp14:anchorId="2D1718DA" wp14:editId="6A212175">
            <wp:simplePos x="0" y="0"/>
            <wp:positionH relativeFrom="page">
              <wp:posOffset>632561</wp:posOffset>
            </wp:positionH>
            <wp:positionV relativeFrom="paragraph">
              <wp:posOffset>59830</wp:posOffset>
            </wp:positionV>
            <wp:extent cx="1239520" cy="537845"/>
            <wp:effectExtent l="0" t="0" r="0" b="0"/>
            <wp:wrapNone/>
            <wp:docPr id="19"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Pr>
          <w:b w:val="0"/>
          <w:u w:val="thick"/>
        </w:rPr>
        <w:t xml:space="preserve">             </w:t>
      </w:r>
      <w:r w:rsidRPr="004F5473">
        <w:rPr>
          <w:b w:val="0"/>
          <w:u w:val="thick"/>
        </w:rPr>
        <w:t xml:space="preserve"> </w:t>
      </w:r>
      <w:r w:rsidRPr="00196997">
        <w:rPr>
          <w:w w:val="115"/>
          <w:sz w:val="28"/>
          <w:szCs w:val="28"/>
          <w:u w:val="thick"/>
        </w:rPr>
        <w:t>ISO/IEC JTC 1/SC</w:t>
      </w:r>
      <w:r w:rsidRPr="00196997">
        <w:rPr>
          <w:spacing w:val="-25"/>
          <w:w w:val="115"/>
          <w:sz w:val="28"/>
          <w:szCs w:val="28"/>
          <w:u w:val="thick"/>
        </w:rPr>
        <w:t xml:space="preserve"> </w:t>
      </w:r>
      <w:r w:rsidRPr="00196997">
        <w:rPr>
          <w:w w:val="115"/>
          <w:sz w:val="28"/>
          <w:szCs w:val="28"/>
          <w:u w:val="thick"/>
        </w:rPr>
        <w:t>29/WG</w:t>
      </w:r>
      <w:r w:rsidRPr="00196997">
        <w:rPr>
          <w:spacing w:val="-9"/>
          <w:w w:val="115"/>
          <w:sz w:val="28"/>
          <w:szCs w:val="28"/>
          <w:u w:val="thick"/>
        </w:rPr>
        <w:t xml:space="preserve"> </w:t>
      </w:r>
      <w:r>
        <w:rPr>
          <w:w w:val="115"/>
          <w:sz w:val="28"/>
          <w:szCs w:val="28"/>
          <w:u w:val="thick"/>
        </w:rPr>
        <w:t>2</w:t>
      </w:r>
      <w:r w:rsidRPr="00196997">
        <w:rPr>
          <w:w w:val="115"/>
          <w:sz w:val="28"/>
          <w:szCs w:val="28"/>
          <w:u w:val="thick"/>
        </w:rPr>
        <w:t xml:space="preserve"> </w:t>
      </w:r>
      <w:r w:rsidRPr="00196997">
        <w:rPr>
          <w:w w:val="115"/>
          <w:sz w:val="48"/>
          <w:szCs w:val="48"/>
          <w:u w:val="thick"/>
        </w:rPr>
        <w:t>N</w:t>
      </w:r>
      <w:r>
        <w:rPr>
          <w:spacing w:val="28"/>
          <w:w w:val="115"/>
          <w:sz w:val="48"/>
          <w:szCs w:val="48"/>
          <w:u w:val="thick"/>
        </w:rPr>
        <w:t xml:space="preserve"> 13</w:t>
      </w:r>
    </w:p>
    <w:p w14:paraId="4509C156" w14:textId="77777777" w:rsidR="00B00642" w:rsidRPr="004F5473" w:rsidRDefault="00B00642" w:rsidP="00B00642">
      <w:pPr>
        <w:rPr>
          <w:b/>
          <w:sz w:val="20"/>
        </w:rPr>
      </w:pPr>
    </w:p>
    <w:p w14:paraId="224ACC72" w14:textId="77777777" w:rsidR="00B00642" w:rsidRPr="004F5473" w:rsidRDefault="00B00642" w:rsidP="00B00642">
      <w:pPr>
        <w:rPr>
          <w:b/>
          <w:sz w:val="20"/>
        </w:rPr>
      </w:pPr>
    </w:p>
    <w:p w14:paraId="2A9200D7" w14:textId="77777777" w:rsidR="00B00642" w:rsidRPr="004F5473" w:rsidRDefault="00B00642" w:rsidP="00B00642">
      <w:pPr>
        <w:spacing w:before="3"/>
        <w:rPr>
          <w:b/>
          <w:sz w:val="23"/>
        </w:rPr>
      </w:pPr>
      <w:r w:rsidRPr="004F5473">
        <w:rPr>
          <w:noProof/>
        </w:rPr>
        <mc:AlternateContent>
          <mc:Choice Requires="wps">
            <w:drawing>
              <wp:anchor distT="0" distB="0" distL="0" distR="0" simplePos="0" relativeHeight="251659264" behindDoc="1" locked="0" layoutInCell="1" allowOverlap="1" wp14:anchorId="140D8389" wp14:editId="657BE62D">
                <wp:simplePos x="0" y="0"/>
                <wp:positionH relativeFrom="page">
                  <wp:posOffset>704850</wp:posOffset>
                </wp:positionH>
                <wp:positionV relativeFrom="paragraph">
                  <wp:posOffset>201930</wp:posOffset>
                </wp:positionV>
                <wp:extent cx="6155055" cy="971550"/>
                <wp:effectExtent l="0" t="0" r="17145" b="19050"/>
                <wp:wrapTopAndBottom/>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FEA84E" w14:textId="77777777" w:rsidR="00B00642" w:rsidRPr="00196997" w:rsidRDefault="00B00642" w:rsidP="00B0064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D8389" id="_x0000_t202" coordsize="21600,21600" o:spt="202" path="m,l,21600r21600,l21600,xe">
                <v:stroke joinstyle="miter"/>
                <v:path gradientshapeok="t" o:connecttype="rect"/>
              </v:shapetype>
              <v:shape id="Text Box 18"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" filled="f" strokeweight=".27094mm">
                <v:textbox inset="0,0,0,0">
                  <w:txbxContent>
                    <w:p w14:paraId="17FEA84E" w14:textId="77777777" w:rsidR="00B00642" w:rsidRPr="00196997" w:rsidRDefault="00B00642" w:rsidP="00B00642">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3E370043" w14:textId="77777777" w:rsidR="00B00642" w:rsidRPr="004F5473" w:rsidRDefault="00B00642" w:rsidP="00B00642">
      <w:pPr>
        <w:rPr>
          <w:b/>
          <w:sz w:val="20"/>
        </w:rPr>
      </w:pPr>
    </w:p>
    <w:p w14:paraId="5F11E11B" w14:textId="77777777" w:rsidR="00B00642" w:rsidRPr="004F5473" w:rsidRDefault="00B00642" w:rsidP="00B00642">
      <w:pPr>
        <w:rPr>
          <w:b/>
          <w:sz w:val="21"/>
        </w:rPr>
      </w:pPr>
    </w:p>
    <w:p w14:paraId="4BF5AFAF" w14:textId="77777777" w:rsidR="00B00642" w:rsidRPr="00B00642" w:rsidRDefault="00B00642" w:rsidP="00B00642">
      <w:pPr>
        <w:tabs>
          <w:tab w:val="left" w:pos="3099"/>
        </w:tabs>
        <w:spacing w:before="103"/>
        <w:ind w:left="104"/>
        <w:rPr>
          <w:snapToGrid w:val="0"/>
        </w:rPr>
      </w:pPr>
      <w:r w:rsidRPr="00B00642">
        <w:rPr>
          <w:b/>
          <w:snapToGrid w:val="0"/>
        </w:rPr>
        <w:t>Document</w:t>
      </w:r>
      <w:r w:rsidRPr="00B00642">
        <w:rPr>
          <w:b/>
          <w:snapToGrid w:val="0"/>
          <w:spacing w:val="14"/>
        </w:rPr>
        <w:t xml:space="preserve"> </w:t>
      </w:r>
      <w:r w:rsidRPr="00B00642">
        <w:rPr>
          <w:b/>
          <w:snapToGrid w:val="0"/>
        </w:rPr>
        <w:t>type:</w:t>
      </w:r>
      <w:r w:rsidRPr="00B00642">
        <w:rPr>
          <w:snapToGrid w:val="0"/>
        </w:rPr>
        <w:tab/>
        <w:t>Output Document</w:t>
      </w:r>
    </w:p>
    <w:p w14:paraId="2B61B57A" w14:textId="77777777" w:rsidR="00B00642" w:rsidRPr="00B00642" w:rsidRDefault="00B00642" w:rsidP="00B00642">
      <w:pPr>
        <w:spacing w:before="1"/>
        <w:rPr>
          <w:snapToGrid w:val="0"/>
        </w:rPr>
      </w:pPr>
    </w:p>
    <w:p w14:paraId="5E7BC82F" w14:textId="64CD21E9" w:rsidR="00B00642" w:rsidRPr="00B00642" w:rsidRDefault="00B00642" w:rsidP="00B00642">
      <w:pPr>
        <w:pStyle w:val="BodyText"/>
        <w:tabs>
          <w:tab w:val="left" w:pos="3099"/>
        </w:tabs>
        <w:spacing w:line="254" w:lineRule="auto"/>
        <w:ind w:left="3099" w:right="214" w:hanging="2996"/>
        <w:rPr>
          <w:rFonts w:ascii="Times New Roman" w:hAnsi="Times New Roman" w:cs="Times New Roman"/>
          <w:snapToGrid w:val="0"/>
          <w:sz w:val="24"/>
          <w:szCs w:val="24"/>
        </w:rPr>
      </w:pPr>
      <w:r w:rsidRPr="00B00642">
        <w:rPr>
          <w:rFonts w:ascii="Times New Roman" w:hAnsi="Times New Roman" w:cs="Times New Roman"/>
          <w:b/>
          <w:snapToGrid w:val="0"/>
          <w:sz w:val="24"/>
          <w:szCs w:val="24"/>
        </w:rPr>
        <w:t>Title:</w:t>
      </w:r>
      <w:r w:rsidRPr="00B00642">
        <w:rPr>
          <w:rFonts w:ascii="Times New Roman" w:hAnsi="Times New Roman" w:cs="Times New Roman"/>
          <w:snapToGrid w:val="0"/>
          <w:sz w:val="24"/>
          <w:szCs w:val="24"/>
        </w:rPr>
        <w:tab/>
      </w:r>
      <w:r w:rsidRPr="00B00642">
        <w:rPr>
          <w:rFonts w:ascii="Times New Roman" w:hAnsi="Times New Roman" w:cs="Times New Roman"/>
          <w:bCs/>
          <w:snapToGrid w:val="0"/>
          <w:sz w:val="24"/>
          <w:szCs w:val="24"/>
        </w:rPr>
        <w:t>Encoder Input Format for MPEG Haptics</w:t>
      </w:r>
    </w:p>
    <w:p w14:paraId="4DBB9C20" w14:textId="77777777" w:rsidR="00B00642" w:rsidRPr="00B00642" w:rsidRDefault="00B00642" w:rsidP="00B00642">
      <w:pPr>
        <w:spacing w:before="6"/>
        <w:rPr>
          <w:snapToGrid w:val="0"/>
        </w:rPr>
      </w:pPr>
    </w:p>
    <w:p w14:paraId="3161446D" w14:textId="77777777" w:rsidR="00B00642" w:rsidRPr="00B00642" w:rsidRDefault="00B00642" w:rsidP="00B00642">
      <w:pPr>
        <w:pStyle w:val="BodyText"/>
        <w:tabs>
          <w:tab w:val="left" w:pos="3099"/>
        </w:tabs>
        <w:spacing w:line="254" w:lineRule="auto"/>
        <w:ind w:left="3099" w:right="214" w:hanging="2996"/>
        <w:rPr>
          <w:rFonts w:ascii="Times New Roman" w:hAnsi="Times New Roman" w:cs="Times New Roman"/>
          <w:snapToGrid w:val="0"/>
          <w:sz w:val="24"/>
          <w:szCs w:val="24"/>
        </w:rPr>
      </w:pPr>
      <w:r w:rsidRPr="00B00642">
        <w:rPr>
          <w:rFonts w:ascii="Times New Roman" w:hAnsi="Times New Roman" w:cs="Times New Roman"/>
          <w:b/>
          <w:snapToGrid w:val="0"/>
          <w:sz w:val="24"/>
          <w:szCs w:val="24"/>
        </w:rPr>
        <w:t>Status:</w:t>
      </w:r>
      <w:r w:rsidRPr="00B00642">
        <w:rPr>
          <w:rFonts w:ascii="Times New Roman" w:hAnsi="Times New Roman" w:cs="Times New Roman"/>
          <w:snapToGrid w:val="0"/>
          <w:sz w:val="24"/>
          <w:szCs w:val="24"/>
        </w:rPr>
        <w:tab/>
        <w:t>Approved</w:t>
      </w:r>
    </w:p>
    <w:p w14:paraId="7B8AEA67" w14:textId="77777777" w:rsidR="00B00642" w:rsidRPr="00B00642" w:rsidRDefault="00B00642" w:rsidP="00B00642">
      <w:pPr>
        <w:tabs>
          <w:tab w:val="left" w:pos="3099"/>
        </w:tabs>
        <w:ind w:left="104"/>
        <w:rPr>
          <w:snapToGrid w:val="0"/>
        </w:rPr>
      </w:pPr>
    </w:p>
    <w:p w14:paraId="1B4F6556" w14:textId="77777777" w:rsidR="00B00642" w:rsidRPr="00B00642" w:rsidRDefault="00B00642" w:rsidP="00B00642">
      <w:pPr>
        <w:tabs>
          <w:tab w:val="left" w:pos="3099"/>
        </w:tabs>
        <w:ind w:left="104"/>
        <w:rPr>
          <w:snapToGrid w:val="0"/>
        </w:rPr>
      </w:pPr>
      <w:r w:rsidRPr="00B00642">
        <w:rPr>
          <w:b/>
          <w:snapToGrid w:val="0"/>
        </w:rPr>
        <w:t>Date</w:t>
      </w:r>
      <w:r w:rsidRPr="00B00642">
        <w:rPr>
          <w:b/>
          <w:snapToGrid w:val="0"/>
          <w:spacing w:val="-16"/>
        </w:rPr>
        <w:t xml:space="preserve"> </w:t>
      </w:r>
      <w:r w:rsidRPr="00B00642">
        <w:rPr>
          <w:b/>
          <w:snapToGrid w:val="0"/>
        </w:rPr>
        <w:t>of</w:t>
      </w:r>
      <w:r w:rsidRPr="00B00642">
        <w:rPr>
          <w:b/>
          <w:snapToGrid w:val="0"/>
          <w:spacing w:val="-16"/>
        </w:rPr>
        <w:t xml:space="preserve"> </w:t>
      </w:r>
      <w:r w:rsidRPr="00B00642">
        <w:rPr>
          <w:b/>
          <w:snapToGrid w:val="0"/>
        </w:rPr>
        <w:t>document:</w:t>
      </w:r>
      <w:r w:rsidRPr="00B00642">
        <w:rPr>
          <w:snapToGrid w:val="0"/>
        </w:rPr>
        <w:tab/>
        <w:t>2020-10-16</w:t>
      </w:r>
    </w:p>
    <w:p w14:paraId="4FEF47B8" w14:textId="77777777" w:rsidR="00B00642" w:rsidRPr="00B00642" w:rsidRDefault="00B00642" w:rsidP="00B00642">
      <w:pPr>
        <w:spacing w:before="1"/>
        <w:rPr>
          <w:snapToGrid w:val="0"/>
        </w:rPr>
      </w:pPr>
    </w:p>
    <w:p w14:paraId="299F2F84" w14:textId="77777777" w:rsidR="00B00642" w:rsidRPr="00B00642" w:rsidRDefault="00B00642" w:rsidP="00B00642">
      <w:pPr>
        <w:tabs>
          <w:tab w:val="left" w:pos="3099"/>
        </w:tabs>
        <w:ind w:left="104"/>
        <w:rPr>
          <w:snapToGrid w:val="0"/>
        </w:rPr>
      </w:pPr>
      <w:r w:rsidRPr="00B00642">
        <w:rPr>
          <w:b/>
          <w:snapToGrid w:val="0"/>
        </w:rPr>
        <w:t>Source:</w:t>
      </w:r>
      <w:r w:rsidRPr="00B00642">
        <w:rPr>
          <w:snapToGrid w:val="0"/>
        </w:rPr>
        <w:tab/>
        <w:t>ISO/IEC JTC 1/SC 29/WG</w:t>
      </w:r>
      <w:r w:rsidRPr="00B00642">
        <w:rPr>
          <w:snapToGrid w:val="0"/>
          <w:spacing w:val="4"/>
        </w:rPr>
        <w:t xml:space="preserve"> </w:t>
      </w:r>
      <w:r w:rsidRPr="00B00642">
        <w:rPr>
          <w:snapToGrid w:val="0"/>
        </w:rPr>
        <w:t>2</w:t>
      </w:r>
    </w:p>
    <w:p w14:paraId="5AEEB457" w14:textId="77777777" w:rsidR="00B00642" w:rsidRPr="00B00642" w:rsidRDefault="00B00642" w:rsidP="00B00642">
      <w:pPr>
        <w:spacing w:before="1"/>
        <w:rPr>
          <w:snapToGrid w:val="0"/>
        </w:rPr>
      </w:pPr>
    </w:p>
    <w:p w14:paraId="12896232" w14:textId="07A64682" w:rsidR="00B00642" w:rsidRPr="00B00642" w:rsidRDefault="00B00642" w:rsidP="00B00642">
      <w:pPr>
        <w:pStyle w:val="Heading1"/>
        <w:numPr>
          <w:ilvl w:val="0"/>
          <w:numId w:val="0"/>
        </w:numPr>
        <w:tabs>
          <w:tab w:val="left" w:pos="3099"/>
        </w:tabs>
        <w:ind w:left="432" w:hanging="432"/>
        <w:rPr>
          <w:rFonts w:ascii="Times New Roman" w:hAnsi="Times New Roman"/>
          <w:b w:val="0"/>
          <w:snapToGrid w:val="0"/>
          <w:sz w:val="24"/>
          <w:szCs w:val="24"/>
        </w:rPr>
      </w:pPr>
      <w:r w:rsidRPr="00B00642">
        <w:rPr>
          <w:rFonts w:ascii="Times New Roman" w:hAnsi="Times New Roman"/>
          <w:snapToGrid w:val="0"/>
          <w:sz w:val="24"/>
          <w:szCs w:val="24"/>
        </w:rPr>
        <w:t xml:space="preserve">  </w:t>
      </w:r>
      <w:r w:rsidRPr="00B00642">
        <w:rPr>
          <w:rFonts w:ascii="Times New Roman" w:hAnsi="Times New Roman"/>
          <w:snapToGrid w:val="0"/>
          <w:sz w:val="24"/>
          <w:szCs w:val="24"/>
        </w:rPr>
        <w:t>Expected</w:t>
      </w:r>
      <w:r w:rsidRPr="00B00642">
        <w:rPr>
          <w:rFonts w:ascii="Times New Roman" w:hAnsi="Times New Roman"/>
          <w:snapToGrid w:val="0"/>
          <w:spacing w:val="42"/>
          <w:sz w:val="24"/>
          <w:szCs w:val="24"/>
        </w:rPr>
        <w:t xml:space="preserve"> </w:t>
      </w:r>
      <w:r w:rsidRPr="00B00642">
        <w:rPr>
          <w:rFonts w:ascii="Times New Roman" w:hAnsi="Times New Roman"/>
          <w:snapToGrid w:val="0"/>
          <w:sz w:val="24"/>
          <w:szCs w:val="24"/>
        </w:rPr>
        <w:t>action:</w:t>
      </w:r>
      <w:r w:rsidRPr="00B00642">
        <w:rPr>
          <w:rFonts w:ascii="Times New Roman" w:hAnsi="Times New Roman"/>
          <w:b w:val="0"/>
          <w:snapToGrid w:val="0"/>
          <w:sz w:val="24"/>
          <w:szCs w:val="24"/>
        </w:rPr>
        <w:tab/>
        <w:t>None</w:t>
      </w:r>
    </w:p>
    <w:p w14:paraId="3B88E3EB" w14:textId="77777777" w:rsidR="00B00642" w:rsidRPr="00B00642" w:rsidRDefault="00B00642" w:rsidP="00B00642">
      <w:pPr>
        <w:spacing w:before="1"/>
        <w:rPr>
          <w:snapToGrid w:val="0"/>
        </w:rPr>
      </w:pPr>
    </w:p>
    <w:p w14:paraId="0D9C7A5A" w14:textId="3C48DBA5" w:rsidR="00B00642" w:rsidRPr="00B00642" w:rsidRDefault="00B00642" w:rsidP="00B00642">
      <w:pPr>
        <w:pStyle w:val="Heading1"/>
        <w:numPr>
          <w:ilvl w:val="0"/>
          <w:numId w:val="0"/>
        </w:numPr>
        <w:tabs>
          <w:tab w:val="left" w:pos="3099"/>
        </w:tabs>
        <w:ind w:left="432" w:hanging="432"/>
        <w:rPr>
          <w:rFonts w:ascii="Times New Roman" w:hAnsi="Times New Roman"/>
          <w:b w:val="0"/>
          <w:snapToGrid w:val="0"/>
          <w:sz w:val="24"/>
          <w:szCs w:val="24"/>
        </w:rPr>
      </w:pPr>
      <w:r w:rsidRPr="00B00642">
        <w:rPr>
          <w:rFonts w:ascii="Times New Roman" w:hAnsi="Times New Roman"/>
          <w:snapToGrid w:val="0"/>
          <w:sz w:val="24"/>
          <w:szCs w:val="24"/>
        </w:rPr>
        <w:t xml:space="preserve">  </w:t>
      </w:r>
      <w:r w:rsidRPr="00B00642">
        <w:rPr>
          <w:rFonts w:ascii="Times New Roman" w:hAnsi="Times New Roman"/>
          <w:snapToGrid w:val="0"/>
          <w:sz w:val="24"/>
          <w:szCs w:val="24"/>
        </w:rPr>
        <w:t>Action due date:</w:t>
      </w:r>
      <w:r w:rsidRPr="00B00642">
        <w:rPr>
          <w:rFonts w:ascii="Times New Roman" w:hAnsi="Times New Roman"/>
          <w:b w:val="0"/>
          <w:snapToGrid w:val="0"/>
          <w:sz w:val="24"/>
          <w:szCs w:val="24"/>
        </w:rPr>
        <w:tab/>
        <w:t>None</w:t>
      </w:r>
    </w:p>
    <w:p w14:paraId="470E8937" w14:textId="77777777" w:rsidR="00B00642" w:rsidRPr="00B00642" w:rsidRDefault="00B00642" w:rsidP="00B00642">
      <w:pPr>
        <w:spacing w:before="1"/>
        <w:rPr>
          <w:snapToGrid w:val="0"/>
        </w:rPr>
      </w:pPr>
    </w:p>
    <w:p w14:paraId="13B2D781" w14:textId="103CA58C" w:rsidR="00B00642" w:rsidRPr="00B00642" w:rsidRDefault="00B00642" w:rsidP="00B00642">
      <w:pPr>
        <w:tabs>
          <w:tab w:val="left" w:pos="3099"/>
        </w:tabs>
        <w:ind w:left="104"/>
        <w:rPr>
          <w:snapToGrid w:val="0"/>
        </w:rPr>
      </w:pPr>
      <w:r w:rsidRPr="00B00642">
        <w:rPr>
          <w:b/>
          <w:snapToGrid w:val="0"/>
        </w:rPr>
        <w:t>No.</w:t>
      </w:r>
      <w:r w:rsidRPr="00B00642">
        <w:rPr>
          <w:b/>
          <w:snapToGrid w:val="0"/>
          <w:spacing w:val="5"/>
        </w:rPr>
        <w:t xml:space="preserve"> </w:t>
      </w:r>
      <w:r w:rsidRPr="00B00642">
        <w:rPr>
          <w:b/>
          <w:snapToGrid w:val="0"/>
        </w:rPr>
        <w:t>of</w:t>
      </w:r>
      <w:r w:rsidRPr="00B00642">
        <w:rPr>
          <w:b/>
          <w:snapToGrid w:val="0"/>
          <w:spacing w:val="6"/>
        </w:rPr>
        <w:t xml:space="preserve"> </w:t>
      </w:r>
      <w:r w:rsidRPr="00B00642">
        <w:rPr>
          <w:b/>
          <w:snapToGrid w:val="0"/>
        </w:rPr>
        <w:t>pages:</w:t>
      </w:r>
      <w:r w:rsidRPr="00B00642">
        <w:rPr>
          <w:snapToGrid w:val="0"/>
        </w:rPr>
        <w:tab/>
      </w:r>
      <w:r w:rsidRPr="00B00642">
        <w:rPr>
          <w:snapToGrid w:val="0"/>
        </w:rPr>
        <w:t>19</w:t>
      </w:r>
      <w:r w:rsidRPr="00B00642">
        <w:rPr>
          <w:snapToGrid w:val="0"/>
        </w:rPr>
        <w:t xml:space="preserve"> (with cover</w:t>
      </w:r>
      <w:r w:rsidRPr="00B00642">
        <w:rPr>
          <w:snapToGrid w:val="0"/>
          <w:spacing w:val="-10"/>
        </w:rPr>
        <w:t xml:space="preserve"> </w:t>
      </w:r>
      <w:r w:rsidRPr="00B00642">
        <w:rPr>
          <w:snapToGrid w:val="0"/>
        </w:rPr>
        <w:t>page)</w:t>
      </w:r>
    </w:p>
    <w:p w14:paraId="4F021F24" w14:textId="77777777" w:rsidR="00B00642" w:rsidRPr="00B00642" w:rsidRDefault="00B00642" w:rsidP="00B00642">
      <w:pPr>
        <w:spacing w:before="1"/>
        <w:rPr>
          <w:snapToGrid w:val="0"/>
        </w:rPr>
      </w:pPr>
    </w:p>
    <w:p w14:paraId="1F719986" w14:textId="77777777" w:rsidR="00B00642" w:rsidRPr="00B00642" w:rsidRDefault="00B00642" w:rsidP="00B00642">
      <w:pPr>
        <w:tabs>
          <w:tab w:val="left" w:pos="3099"/>
        </w:tabs>
        <w:ind w:left="104"/>
        <w:rPr>
          <w:snapToGrid w:val="0"/>
        </w:rPr>
      </w:pPr>
      <w:r w:rsidRPr="00B00642">
        <w:rPr>
          <w:b/>
          <w:snapToGrid w:val="0"/>
        </w:rPr>
        <w:t>Email</w:t>
      </w:r>
      <w:r w:rsidRPr="00B00642">
        <w:rPr>
          <w:b/>
          <w:snapToGrid w:val="0"/>
          <w:spacing w:val="5"/>
        </w:rPr>
        <w:t xml:space="preserve"> </w:t>
      </w:r>
      <w:r w:rsidRPr="00B00642">
        <w:rPr>
          <w:b/>
          <w:snapToGrid w:val="0"/>
        </w:rPr>
        <w:t>of</w:t>
      </w:r>
      <w:r w:rsidRPr="00B00642">
        <w:rPr>
          <w:b/>
          <w:snapToGrid w:val="0"/>
          <w:spacing w:val="6"/>
        </w:rPr>
        <w:t xml:space="preserve"> </w:t>
      </w:r>
      <w:r w:rsidRPr="00B00642">
        <w:rPr>
          <w:b/>
          <w:snapToGrid w:val="0"/>
        </w:rPr>
        <w:t>Convenor:</w:t>
      </w:r>
      <w:r w:rsidRPr="00B00642">
        <w:rPr>
          <w:snapToGrid w:val="0"/>
        </w:rPr>
        <w:tab/>
        <w:t>igor.curcio@nokia.com</w:t>
      </w:r>
    </w:p>
    <w:p w14:paraId="641B5D4E" w14:textId="77777777" w:rsidR="00B00642" w:rsidRPr="00B00642" w:rsidRDefault="00B00642" w:rsidP="00B00642">
      <w:pPr>
        <w:spacing w:before="1"/>
        <w:rPr>
          <w:snapToGrid w:val="0"/>
        </w:rPr>
      </w:pPr>
    </w:p>
    <w:p w14:paraId="08D758F3" w14:textId="77777777" w:rsidR="00B00642" w:rsidRPr="00B00642" w:rsidRDefault="00B00642" w:rsidP="00B00642">
      <w:pPr>
        <w:tabs>
          <w:tab w:val="left" w:pos="3099"/>
        </w:tabs>
        <w:ind w:left="104"/>
        <w:rPr>
          <w:snapToGrid w:val="0"/>
          <w:color w:val="0000EE"/>
          <w:u w:color="0000EE"/>
        </w:rPr>
      </w:pPr>
      <w:r w:rsidRPr="00B00642">
        <w:rPr>
          <w:b/>
          <w:snapToGrid w:val="0"/>
        </w:rPr>
        <w:t>Committee</w:t>
      </w:r>
      <w:r w:rsidRPr="00B00642">
        <w:rPr>
          <w:b/>
          <w:snapToGrid w:val="0"/>
          <w:spacing w:val="-6"/>
        </w:rPr>
        <w:t xml:space="preserve"> </w:t>
      </w:r>
      <w:r w:rsidRPr="00B00642">
        <w:rPr>
          <w:b/>
          <w:snapToGrid w:val="0"/>
        </w:rPr>
        <w:t>URL:</w:t>
      </w:r>
      <w:r w:rsidRPr="00B00642">
        <w:rPr>
          <w:snapToGrid w:val="0"/>
        </w:rPr>
        <w:tab/>
      </w:r>
      <w:hyperlink r:id="rId12" w:history="1">
        <w:r w:rsidRPr="00B00642">
          <w:rPr>
            <w:rStyle w:val="Hyperlink"/>
          </w:rPr>
          <w:t>https://isotc.iso.org/livelink/livelink/open/jtc1sc29wg2</w:t>
        </w:r>
      </w:hyperlink>
    </w:p>
    <w:p w14:paraId="487C0D10" w14:textId="77777777" w:rsidR="00B00642" w:rsidRPr="00196997" w:rsidRDefault="00B00642" w:rsidP="00B00642">
      <w:pPr>
        <w:tabs>
          <w:tab w:val="left" w:pos="3099"/>
        </w:tabs>
        <w:ind w:left="104"/>
        <w:rPr>
          <w:color w:val="0000EE"/>
          <w:w w:val="120"/>
          <w:u w:val="single" w:color="0000EE"/>
        </w:rPr>
      </w:pPr>
    </w:p>
    <w:p w14:paraId="5A0DEDC9" w14:textId="77777777" w:rsidR="00B00642" w:rsidRPr="004F5473" w:rsidRDefault="00B00642" w:rsidP="00B00642">
      <w:pPr>
        <w:tabs>
          <w:tab w:val="left" w:pos="3099"/>
        </w:tabs>
        <w:ind w:left="104"/>
        <w:rPr>
          <w:color w:val="0000EE"/>
          <w:w w:val="120"/>
          <w:u w:val="single" w:color="0000EE"/>
        </w:rPr>
      </w:pPr>
    </w:p>
    <w:p w14:paraId="63682317" w14:textId="77777777" w:rsidR="00B00642" w:rsidRPr="004F5473" w:rsidRDefault="00B00642" w:rsidP="00B00642">
      <w:pPr>
        <w:tabs>
          <w:tab w:val="left" w:pos="3099"/>
        </w:tabs>
        <w:ind w:left="104"/>
        <w:rPr>
          <w:color w:val="0000EE"/>
          <w:w w:val="120"/>
          <w:u w:val="single" w:color="0000EE"/>
        </w:rPr>
      </w:pPr>
    </w:p>
    <w:p w14:paraId="25F7F738" w14:textId="26A2F081" w:rsidR="00DA54ED" w:rsidRDefault="00D938E6">
      <w:pPr>
        <w:jc w:val="center"/>
        <w:rPr>
          <w:b/>
          <w:sz w:val="28"/>
          <w:szCs w:val="28"/>
        </w:rPr>
      </w:pPr>
      <w:r>
        <w:rPr>
          <w:b/>
          <w:sz w:val="28"/>
          <w:szCs w:val="28"/>
        </w:rPr>
        <w:lastRenderedPageBreak/>
        <w:t>INTERNATIONAL ORGANISATION FOR STANDARDISATION</w:t>
      </w:r>
    </w:p>
    <w:p w14:paraId="25F7F739" w14:textId="77777777" w:rsidR="00DA54ED" w:rsidRDefault="00D938E6">
      <w:pPr>
        <w:jc w:val="center"/>
        <w:rPr>
          <w:b/>
          <w:sz w:val="28"/>
          <w:szCs w:val="28"/>
        </w:rPr>
      </w:pPr>
      <w:r>
        <w:rPr>
          <w:b/>
          <w:sz w:val="28"/>
          <w:szCs w:val="28"/>
        </w:rPr>
        <w:t>ORGANISATION INTERNATIONALE DE NORMALISATION</w:t>
      </w:r>
    </w:p>
    <w:p w14:paraId="25F7F73A" w14:textId="77777777" w:rsidR="00DA54ED" w:rsidRDefault="00D938E6">
      <w:pPr>
        <w:jc w:val="center"/>
        <w:rPr>
          <w:b/>
          <w:sz w:val="28"/>
          <w:szCs w:val="28"/>
        </w:rPr>
      </w:pPr>
      <w:r>
        <w:rPr>
          <w:b/>
          <w:sz w:val="28"/>
          <w:szCs w:val="28"/>
        </w:rPr>
        <w:t>ISO/IEC JTC 1/SC 29/WG 2</w:t>
      </w:r>
    </w:p>
    <w:p w14:paraId="25F7F73B" w14:textId="77777777" w:rsidR="00DA54ED" w:rsidRDefault="00D938E6">
      <w:pPr>
        <w:jc w:val="center"/>
        <w:rPr>
          <w:b/>
        </w:rPr>
      </w:pPr>
      <w:r>
        <w:rPr>
          <w:b/>
          <w:sz w:val="28"/>
          <w:szCs w:val="28"/>
        </w:rPr>
        <w:t>MPEG TECHNICAL REQUIREMENTS</w:t>
      </w:r>
    </w:p>
    <w:p w14:paraId="25F7F73C" w14:textId="77777777" w:rsidR="00DA54ED" w:rsidRDefault="00DA54ED">
      <w:pPr>
        <w:tabs>
          <w:tab w:val="left" w:pos="5387"/>
        </w:tabs>
        <w:jc w:val="center"/>
        <w:rPr>
          <w:b/>
        </w:rPr>
      </w:pPr>
    </w:p>
    <w:p w14:paraId="25F7F73D" w14:textId="5F030ECA" w:rsidR="00DA54ED" w:rsidRDefault="00D938E6">
      <w:pPr>
        <w:jc w:val="right"/>
        <w:rPr>
          <w:b/>
        </w:rPr>
      </w:pPr>
      <w:r>
        <w:rPr>
          <w:b/>
        </w:rPr>
        <w:t xml:space="preserve">ISO/IEC JTC 1/SC 29/WG 2 </w:t>
      </w:r>
      <w:r w:rsidR="00106D29" w:rsidRPr="00106D29">
        <w:rPr>
          <w:b/>
          <w:sz w:val="48"/>
          <w:szCs w:val="48"/>
        </w:rPr>
        <w:t xml:space="preserve">N </w:t>
      </w:r>
      <w:r w:rsidR="00106D29">
        <w:rPr>
          <w:b/>
          <w:sz w:val="48"/>
          <w:szCs w:val="48"/>
        </w:rPr>
        <w:t>13</w:t>
      </w:r>
    </w:p>
    <w:p w14:paraId="25F7F740" w14:textId="7481DB93" w:rsidR="00DA54ED" w:rsidRDefault="00D938E6" w:rsidP="0046347E">
      <w:pPr>
        <w:jc w:val="right"/>
        <w:rPr>
          <w:b/>
        </w:rPr>
      </w:pPr>
      <w:r>
        <w:rPr>
          <w:b/>
        </w:rPr>
        <w:t>October 2020, Online</w:t>
      </w:r>
    </w:p>
    <w:p w14:paraId="25F7F741" w14:textId="11A50DF4" w:rsidR="00DA54ED" w:rsidRDefault="00DA54ED"/>
    <w:p w14:paraId="041513AC" w14:textId="37A072A5" w:rsidR="00106D29" w:rsidRDefault="00106D29"/>
    <w:tbl>
      <w:tblPr>
        <w:tblW w:w="10169" w:type="dxa"/>
        <w:tblLook w:val="01E0" w:firstRow="1" w:lastRow="1" w:firstColumn="1" w:lastColumn="1" w:noHBand="0" w:noVBand="0"/>
      </w:tblPr>
      <w:tblGrid>
        <w:gridCol w:w="1890"/>
        <w:gridCol w:w="8279"/>
      </w:tblGrid>
      <w:tr w:rsidR="00106D29" w14:paraId="483384B8" w14:textId="77777777" w:rsidTr="00B1341F">
        <w:tc>
          <w:tcPr>
            <w:tcW w:w="1890" w:type="dxa"/>
            <w:hideMark/>
          </w:tcPr>
          <w:p w14:paraId="574CFC9E" w14:textId="77777777" w:rsidR="00106D29" w:rsidRDefault="00106D29" w:rsidP="00106D29">
            <w:pPr>
              <w:suppressAutoHyphens/>
              <w:spacing w:after="0"/>
              <w:rPr>
                <w:b/>
              </w:rPr>
            </w:pPr>
            <w:r>
              <w:rPr>
                <w:b/>
              </w:rPr>
              <w:t>Title</w:t>
            </w:r>
          </w:p>
        </w:tc>
        <w:tc>
          <w:tcPr>
            <w:tcW w:w="8279" w:type="dxa"/>
            <w:hideMark/>
          </w:tcPr>
          <w:p w14:paraId="3F840EAB" w14:textId="3578EEDE" w:rsidR="00106D29" w:rsidRDefault="00106D29" w:rsidP="00106D29">
            <w:pPr>
              <w:suppressAutoHyphens/>
              <w:spacing w:after="0"/>
              <w:rPr>
                <w:b/>
                <w:highlight w:val="yellow"/>
              </w:rPr>
            </w:pPr>
            <w:r>
              <w:rPr>
                <w:b/>
              </w:rPr>
              <w:t>Encoder Input Format for MPEG Haptics</w:t>
            </w:r>
          </w:p>
        </w:tc>
      </w:tr>
      <w:tr w:rsidR="00106D29" w14:paraId="48B23D11" w14:textId="77777777" w:rsidTr="00B1341F">
        <w:tc>
          <w:tcPr>
            <w:tcW w:w="1890" w:type="dxa"/>
            <w:hideMark/>
          </w:tcPr>
          <w:p w14:paraId="7B77756F" w14:textId="42A91CA5" w:rsidR="00106D29" w:rsidRDefault="00106D29" w:rsidP="00106D29">
            <w:pPr>
              <w:suppressAutoHyphens/>
              <w:spacing w:after="0"/>
              <w:rPr>
                <w:b/>
              </w:rPr>
            </w:pPr>
            <w:r>
              <w:rPr>
                <w:b/>
              </w:rPr>
              <w:t>Source</w:t>
            </w:r>
          </w:p>
        </w:tc>
        <w:tc>
          <w:tcPr>
            <w:tcW w:w="8279" w:type="dxa"/>
            <w:hideMark/>
          </w:tcPr>
          <w:p w14:paraId="30E1276D" w14:textId="19766B0C" w:rsidR="00106D29" w:rsidRDefault="00106D29" w:rsidP="00106D29">
            <w:pPr>
              <w:suppressAutoHyphens/>
              <w:spacing w:after="0"/>
              <w:rPr>
                <w:b/>
              </w:rPr>
            </w:pPr>
            <w:r>
              <w:rPr>
                <w:b/>
                <w:lang w:val="fr-FR"/>
              </w:rPr>
              <w:t xml:space="preserve">WG 2, </w:t>
            </w:r>
            <w:r>
              <w:rPr>
                <w:b/>
              </w:rPr>
              <w:t>MPEG Technical requirements</w:t>
            </w:r>
          </w:p>
        </w:tc>
      </w:tr>
      <w:tr w:rsidR="00106D29" w14:paraId="55C5B061" w14:textId="77777777" w:rsidTr="00B1341F">
        <w:tc>
          <w:tcPr>
            <w:tcW w:w="1890" w:type="dxa"/>
            <w:hideMark/>
          </w:tcPr>
          <w:p w14:paraId="78DD7F0D" w14:textId="77777777" w:rsidR="00106D29" w:rsidRDefault="00106D29" w:rsidP="00106D29">
            <w:pPr>
              <w:suppressAutoHyphens/>
              <w:spacing w:after="0"/>
              <w:rPr>
                <w:b/>
              </w:rPr>
            </w:pPr>
            <w:r>
              <w:rPr>
                <w:b/>
              </w:rPr>
              <w:t>Status</w:t>
            </w:r>
          </w:p>
        </w:tc>
        <w:tc>
          <w:tcPr>
            <w:tcW w:w="8279" w:type="dxa"/>
            <w:hideMark/>
          </w:tcPr>
          <w:p w14:paraId="646019AB" w14:textId="77777777" w:rsidR="00106D29" w:rsidRDefault="00106D29" w:rsidP="00106D29">
            <w:pPr>
              <w:suppressAutoHyphens/>
              <w:spacing w:after="0"/>
              <w:rPr>
                <w:b/>
                <w:lang w:val="fr-FR"/>
              </w:rPr>
            </w:pPr>
            <w:proofErr w:type="spellStart"/>
            <w:r>
              <w:rPr>
                <w:b/>
                <w:lang w:val="fr-FR"/>
              </w:rPr>
              <w:t>Approved</w:t>
            </w:r>
            <w:proofErr w:type="spellEnd"/>
          </w:p>
        </w:tc>
      </w:tr>
      <w:tr w:rsidR="00106D29" w14:paraId="766EF0D6" w14:textId="77777777" w:rsidTr="00B1341F">
        <w:tc>
          <w:tcPr>
            <w:tcW w:w="1890" w:type="dxa"/>
            <w:hideMark/>
          </w:tcPr>
          <w:p w14:paraId="1C0C4B5D" w14:textId="77777777" w:rsidR="00106D29" w:rsidRDefault="00106D29" w:rsidP="00106D29">
            <w:pPr>
              <w:suppressAutoHyphens/>
              <w:spacing w:after="0"/>
              <w:rPr>
                <w:b/>
              </w:rPr>
            </w:pPr>
            <w:r>
              <w:rPr>
                <w:b/>
              </w:rPr>
              <w:t>Serial Number</w:t>
            </w:r>
          </w:p>
        </w:tc>
        <w:tc>
          <w:tcPr>
            <w:tcW w:w="8279" w:type="dxa"/>
            <w:hideMark/>
          </w:tcPr>
          <w:p w14:paraId="1EB3E543" w14:textId="39887EBE" w:rsidR="00106D29" w:rsidRPr="00954B0D" w:rsidRDefault="00106D29" w:rsidP="00106D29">
            <w:pPr>
              <w:suppressAutoHyphens/>
              <w:spacing w:after="0"/>
              <w:rPr>
                <w:b/>
                <w:lang w:val="fr-FR"/>
              </w:rPr>
            </w:pPr>
            <w:r>
              <w:rPr>
                <w:b/>
                <w:lang w:val="fr-FR"/>
              </w:rPr>
              <w:t>19838</w:t>
            </w:r>
          </w:p>
        </w:tc>
      </w:tr>
    </w:tbl>
    <w:p w14:paraId="215AF085" w14:textId="38C9EA38" w:rsidR="00106D29" w:rsidRDefault="00106D29"/>
    <w:p w14:paraId="352B4042" w14:textId="77777777" w:rsidR="00106D29" w:rsidRDefault="00106D29"/>
    <w:p w14:paraId="25F7F756" w14:textId="77777777" w:rsidR="00DA54ED" w:rsidRDefault="00D938E6">
      <w:pPr>
        <w:keepNext/>
        <w:keepLines/>
        <w:pBdr>
          <w:top w:val="nil"/>
          <w:left w:val="nil"/>
          <w:bottom w:val="nil"/>
          <w:right w:val="nil"/>
          <w:between w:val="nil"/>
        </w:pBdr>
        <w:spacing w:before="240" w:after="0" w:line="259" w:lineRule="auto"/>
        <w:ind w:left="432" w:hanging="432"/>
        <w:jc w:val="left"/>
        <w:rPr>
          <w:rFonts w:ascii="Calibri" w:eastAsia="Calibri" w:hAnsi="Calibri" w:cs="Calibri"/>
          <w:color w:val="2F5496"/>
          <w:sz w:val="32"/>
          <w:szCs w:val="32"/>
        </w:rPr>
      </w:pPr>
      <w:bookmarkStart w:id="0" w:name="bookmark=id.30j0zll" w:colFirst="0" w:colLast="0"/>
      <w:bookmarkStart w:id="1" w:name="_heading=h.gjdgxs" w:colFirst="0" w:colLast="0"/>
      <w:bookmarkEnd w:id="0"/>
      <w:bookmarkEnd w:id="1"/>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2035606734"/>
        <w:docPartObj>
          <w:docPartGallery w:val="Table of Contents"/>
          <w:docPartUnique/>
        </w:docPartObj>
      </w:sdtPr>
      <w:sdtEndPr/>
      <w:sdtContent>
        <w:p w14:paraId="41536D23" w14:textId="1457B85C" w:rsidR="000637FC" w:rsidRPr="000637FC" w:rsidRDefault="00D938E6">
          <w:pPr>
            <w:pStyle w:val="TOC1"/>
            <w:tabs>
              <w:tab w:val="right" w:pos="9345"/>
            </w:tabs>
            <w:rPr>
              <w:rFonts w:ascii="Times New Roman" w:eastAsiaTheme="minorEastAsia" w:hAnsi="Times New Roman" w:cs="Times New Roman"/>
              <w:noProof/>
              <w:sz w:val="24"/>
              <w:szCs w:val="24"/>
            </w:rPr>
          </w:pPr>
          <w:r>
            <w:fldChar w:fldCharType="begin"/>
          </w:r>
          <w:r>
            <w:instrText xml:space="preserve"> TOC \h \u \z </w:instrText>
          </w:r>
          <w:r>
            <w:fldChar w:fldCharType="separate"/>
          </w:r>
          <w:hyperlink w:anchor="_Toc52967581" w:history="1">
            <w:r w:rsidR="000637FC" w:rsidRPr="000637FC">
              <w:rPr>
                <w:rStyle w:val="Hyperlink"/>
                <w:rFonts w:ascii="Times New Roman" w:hAnsi="Times New Roman" w:cs="Times New Roman"/>
                <w:noProof/>
                <w:sz w:val="24"/>
                <w:szCs w:val="24"/>
              </w:rPr>
              <w:t>1</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Introduction</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_Toc52967581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2</w:t>
            </w:r>
            <w:r w:rsidR="000637FC" w:rsidRPr="000637FC">
              <w:rPr>
                <w:rFonts w:ascii="Times New Roman" w:hAnsi="Times New Roman" w:cs="Times New Roman"/>
                <w:noProof/>
                <w:webHidden/>
                <w:sz w:val="24"/>
                <w:szCs w:val="24"/>
              </w:rPr>
              <w:fldChar w:fldCharType="end"/>
            </w:r>
          </w:hyperlink>
        </w:p>
        <w:p w14:paraId="388EAFAE" w14:textId="1701BEC9" w:rsidR="000637FC" w:rsidRPr="000637FC" w:rsidRDefault="003A5B91">
          <w:pPr>
            <w:pStyle w:val="TOC1"/>
            <w:tabs>
              <w:tab w:val="right" w:pos="9345"/>
            </w:tabs>
            <w:rPr>
              <w:rFonts w:ascii="Times New Roman" w:eastAsiaTheme="minorEastAsia" w:hAnsi="Times New Roman" w:cs="Times New Roman"/>
              <w:noProof/>
              <w:sz w:val="24"/>
              <w:szCs w:val="24"/>
            </w:rPr>
          </w:pPr>
          <w:hyperlink w:anchor="_Toc52967582" w:history="1">
            <w:r w:rsidR="000637FC" w:rsidRPr="000637FC">
              <w:rPr>
                <w:rStyle w:val="Hyperlink"/>
                <w:rFonts w:ascii="Times New Roman" w:hAnsi="Times New Roman" w:cs="Times New Roman"/>
                <w:noProof/>
                <w:sz w:val="24"/>
                <w:szCs w:val="24"/>
              </w:rPr>
              <w:t>2</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Object Haptic Metadata (OHM) file format</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_Toc52967582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2</w:t>
            </w:r>
            <w:r w:rsidR="000637FC" w:rsidRPr="000637FC">
              <w:rPr>
                <w:rFonts w:ascii="Times New Roman" w:hAnsi="Times New Roman" w:cs="Times New Roman"/>
                <w:noProof/>
                <w:webHidden/>
                <w:sz w:val="24"/>
                <w:szCs w:val="24"/>
              </w:rPr>
              <w:fldChar w:fldCharType="end"/>
            </w:r>
          </w:hyperlink>
        </w:p>
        <w:p w14:paraId="54F6897D" w14:textId="59AA1BF7" w:rsidR="000637FC" w:rsidRPr="000637FC" w:rsidRDefault="003A5B91">
          <w:pPr>
            <w:pStyle w:val="TOC1"/>
            <w:tabs>
              <w:tab w:val="right" w:pos="9345"/>
            </w:tabs>
            <w:rPr>
              <w:rFonts w:ascii="Times New Roman" w:eastAsiaTheme="minorEastAsia" w:hAnsi="Times New Roman" w:cs="Times New Roman"/>
              <w:noProof/>
              <w:sz w:val="24"/>
              <w:szCs w:val="24"/>
            </w:rPr>
          </w:pPr>
          <w:hyperlink w:anchor="_Toc52967583" w:history="1">
            <w:r w:rsidR="000637FC" w:rsidRPr="000637FC">
              <w:rPr>
                <w:rStyle w:val="Hyperlink"/>
                <w:rFonts w:ascii="Times New Roman" w:hAnsi="Times New Roman" w:cs="Times New Roman"/>
                <w:noProof/>
                <w:sz w:val="24"/>
                <w:szCs w:val="24"/>
              </w:rPr>
              <w:t>3</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PCM Signals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_Toc52967583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7</w:t>
            </w:r>
            <w:r w:rsidR="000637FC" w:rsidRPr="000637FC">
              <w:rPr>
                <w:rFonts w:ascii="Times New Roman" w:hAnsi="Times New Roman" w:cs="Times New Roman"/>
                <w:noProof/>
                <w:webHidden/>
                <w:sz w:val="24"/>
                <w:szCs w:val="24"/>
              </w:rPr>
              <w:fldChar w:fldCharType="end"/>
            </w:r>
          </w:hyperlink>
        </w:p>
        <w:p w14:paraId="1105741A" w14:textId="213CF160" w:rsidR="000637FC" w:rsidRPr="000637FC" w:rsidRDefault="003A5B91">
          <w:pPr>
            <w:pStyle w:val="TOC1"/>
            <w:tabs>
              <w:tab w:val="right" w:pos="9345"/>
            </w:tabs>
            <w:rPr>
              <w:rFonts w:ascii="Times New Roman" w:eastAsiaTheme="minorEastAsia" w:hAnsi="Times New Roman" w:cs="Times New Roman"/>
              <w:noProof/>
              <w:sz w:val="24"/>
              <w:szCs w:val="24"/>
            </w:rPr>
          </w:pPr>
          <w:hyperlink w:anchor="_Toc52967584" w:history="1">
            <w:r w:rsidR="000637FC" w:rsidRPr="000637FC">
              <w:rPr>
                <w:rStyle w:val="Hyperlink"/>
                <w:rFonts w:ascii="Times New Roman" w:hAnsi="Times New Roman" w:cs="Times New Roman"/>
                <w:noProof/>
                <w:sz w:val="24"/>
                <w:szCs w:val="24"/>
              </w:rPr>
              <w:t>4</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Haptic Descriptors in JSON (AHAP)</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_Toc52967584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8</w:t>
            </w:r>
            <w:r w:rsidR="000637FC" w:rsidRPr="000637FC">
              <w:rPr>
                <w:rFonts w:ascii="Times New Roman" w:hAnsi="Times New Roman" w:cs="Times New Roman"/>
                <w:noProof/>
                <w:webHidden/>
                <w:sz w:val="24"/>
                <w:szCs w:val="24"/>
              </w:rPr>
              <w:fldChar w:fldCharType="end"/>
            </w:r>
          </w:hyperlink>
        </w:p>
        <w:p w14:paraId="1943CE4F" w14:textId="7EBE33AB"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89" w:history="1">
            <w:r w:rsidR="000637FC" w:rsidRPr="000637FC">
              <w:rPr>
                <w:rStyle w:val="Hyperlink"/>
                <w:rFonts w:ascii="Times New Roman" w:hAnsi="Times New Roman" w:cs="Times New Roman"/>
                <w:noProof/>
                <w:sz w:val="24"/>
                <w:szCs w:val="24"/>
              </w:rPr>
              <w:t>4.1</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Define Patterns at the Top Level</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_Toc52967589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9</w:t>
            </w:r>
            <w:r w:rsidR="000637FC" w:rsidRPr="000637FC">
              <w:rPr>
                <w:rFonts w:ascii="Times New Roman" w:hAnsi="Times New Roman" w:cs="Times New Roman"/>
                <w:noProof/>
                <w:webHidden/>
                <w:sz w:val="24"/>
                <w:szCs w:val="24"/>
              </w:rPr>
              <w:fldChar w:fldCharType="end"/>
            </w:r>
          </w:hyperlink>
        </w:p>
        <w:p w14:paraId="594E5D67" w14:textId="30C6D8A1"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90" w:history="1">
            <w:r w:rsidR="000637FC" w:rsidRPr="000637FC">
              <w:rPr>
                <w:rStyle w:val="Hyperlink"/>
                <w:rFonts w:ascii="Times New Roman" w:hAnsi="Times New Roman" w:cs="Times New Roman"/>
                <w:noProof/>
                <w:sz w:val="24"/>
                <w:szCs w:val="24"/>
              </w:rPr>
              <w:t>4.2</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Build a Pattern from Events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_Toc52967590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9</w:t>
            </w:r>
            <w:r w:rsidR="000637FC" w:rsidRPr="000637FC">
              <w:rPr>
                <w:rFonts w:ascii="Times New Roman" w:hAnsi="Times New Roman" w:cs="Times New Roman"/>
                <w:noProof/>
                <w:webHidden/>
                <w:sz w:val="24"/>
                <w:szCs w:val="24"/>
              </w:rPr>
              <w:fldChar w:fldCharType="end"/>
            </w:r>
          </w:hyperlink>
        </w:p>
        <w:p w14:paraId="2E6214CE" w14:textId="3546D200"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91" w:history="1">
            <w:r w:rsidR="000637FC" w:rsidRPr="000637FC">
              <w:rPr>
                <w:rStyle w:val="Hyperlink"/>
                <w:rFonts w:ascii="Times New Roman" w:hAnsi="Times New Roman" w:cs="Times New Roman"/>
                <w:noProof/>
                <w:sz w:val="24"/>
                <w:szCs w:val="24"/>
              </w:rPr>
              <w:t>4.3</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Example AHAP</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_Toc52967591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11</w:t>
            </w:r>
            <w:r w:rsidR="000637FC" w:rsidRPr="000637FC">
              <w:rPr>
                <w:rFonts w:ascii="Times New Roman" w:hAnsi="Times New Roman" w:cs="Times New Roman"/>
                <w:noProof/>
                <w:webHidden/>
                <w:sz w:val="24"/>
                <w:szCs w:val="24"/>
              </w:rPr>
              <w:fldChar w:fldCharType="end"/>
            </w:r>
          </w:hyperlink>
        </w:p>
        <w:p w14:paraId="03C4FB41" w14:textId="74208098" w:rsidR="000637FC" w:rsidRPr="000637FC" w:rsidRDefault="003A5B91">
          <w:pPr>
            <w:pStyle w:val="TOC1"/>
            <w:tabs>
              <w:tab w:val="right" w:pos="9345"/>
            </w:tabs>
            <w:rPr>
              <w:rFonts w:ascii="Times New Roman" w:eastAsiaTheme="minorEastAsia" w:hAnsi="Times New Roman" w:cs="Times New Roman"/>
              <w:noProof/>
              <w:sz w:val="24"/>
              <w:szCs w:val="24"/>
            </w:rPr>
          </w:pPr>
          <w:hyperlink w:anchor="_Toc52967592" w:history="1">
            <w:r w:rsidR="000637FC" w:rsidRPr="000637FC">
              <w:rPr>
                <w:rStyle w:val="Hyperlink"/>
                <w:rFonts w:ascii="Times New Roman" w:hAnsi="Times New Roman" w:cs="Times New Roman"/>
                <w:noProof/>
                <w:sz w:val="24"/>
                <w:szCs w:val="24"/>
              </w:rPr>
              <w:t>5</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Parametric Effect Descriptors in XML (IVS)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_Toc52967592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12</w:t>
            </w:r>
            <w:r w:rsidR="000637FC" w:rsidRPr="000637FC">
              <w:rPr>
                <w:rFonts w:ascii="Times New Roman" w:hAnsi="Times New Roman" w:cs="Times New Roman"/>
                <w:noProof/>
                <w:webHidden/>
                <w:sz w:val="24"/>
                <w:szCs w:val="24"/>
              </w:rPr>
              <w:fldChar w:fldCharType="end"/>
            </w:r>
          </w:hyperlink>
        </w:p>
        <w:p w14:paraId="36E7ACFA" w14:textId="33280099"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94" w:history="1">
            <w:r w:rsidR="000637FC" w:rsidRPr="000637FC">
              <w:rPr>
                <w:rStyle w:val="Hyperlink"/>
                <w:rFonts w:ascii="Times New Roman" w:hAnsi="Times New Roman" w:cs="Times New Roman"/>
                <w:noProof/>
                <w:sz w:val="24"/>
                <w:szCs w:val="24"/>
              </w:rPr>
              <w:t>5.1</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Details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_Toc52967594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12</w:t>
            </w:r>
            <w:r w:rsidR="000637FC" w:rsidRPr="000637FC">
              <w:rPr>
                <w:rFonts w:ascii="Times New Roman" w:hAnsi="Times New Roman" w:cs="Times New Roman"/>
                <w:noProof/>
                <w:webHidden/>
                <w:sz w:val="24"/>
                <w:szCs w:val="24"/>
              </w:rPr>
              <w:fldChar w:fldCharType="end"/>
            </w:r>
          </w:hyperlink>
        </w:p>
        <w:p w14:paraId="70E3CDC8" w14:textId="3C7F2F73"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95" w:history="1">
            <w:r w:rsidR="000637FC" w:rsidRPr="000637FC">
              <w:rPr>
                <w:rStyle w:val="Hyperlink"/>
                <w:rFonts w:ascii="Times New Roman" w:hAnsi="Times New Roman" w:cs="Times New Roman"/>
                <w:noProof/>
                <w:sz w:val="24"/>
                <w:szCs w:val="24"/>
              </w:rPr>
              <w:t>5.2</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Basis Effects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_Toc52967595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13</w:t>
            </w:r>
            <w:r w:rsidR="000637FC" w:rsidRPr="000637FC">
              <w:rPr>
                <w:rFonts w:ascii="Times New Roman" w:hAnsi="Times New Roman" w:cs="Times New Roman"/>
                <w:noProof/>
                <w:webHidden/>
                <w:sz w:val="24"/>
                <w:szCs w:val="24"/>
              </w:rPr>
              <w:fldChar w:fldCharType="end"/>
            </w:r>
          </w:hyperlink>
        </w:p>
        <w:p w14:paraId="6E5A5F20" w14:textId="203931BC" w:rsidR="000637FC" w:rsidRPr="000637FC" w:rsidRDefault="003A5B91">
          <w:pPr>
            <w:pStyle w:val="TOC3"/>
            <w:tabs>
              <w:tab w:val="left" w:pos="1320"/>
              <w:tab w:val="right" w:pos="9345"/>
            </w:tabs>
            <w:rPr>
              <w:rFonts w:eastAsiaTheme="minorEastAsia"/>
              <w:noProof/>
            </w:rPr>
          </w:pPr>
          <w:hyperlink w:anchor="_Toc52967596" w:history="1">
            <w:r w:rsidR="000637FC" w:rsidRPr="000637FC">
              <w:rPr>
                <w:rStyle w:val="Hyperlink"/>
                <w:noProof/>
              </w:rPr>
              <w:t>5.2.1</w:t>
            </w:r>
            <w:r w:rsidR="000637FC" w:rsidRPr="000637FC">
              <w:rPr>
                <w:rFonts w:eastAsiaTheme="minorEastAsia"/>
                <w:noProof/>
              </w:rPr>
              <w:tab/>
            </w:r>
            <w:r w:rsidR="000637FC" w:rsidRPr="000637FC">
              <w:rPr>
                <w:rStyle w:val="Hyperlink"/>
                <w:noProof/>
              </w:rPr>
              <w:t>Magsweep Effects</w:t>
            </w:r>
            <w:r w:rsidR="000637FC" w:rsidRPr="000637FC">
              <w:rPr>
                <w:noProof/>
                <w:webHidden/>
              </w:rPr>
              <w:tab/>
            </w:r>
            <w:r w:rsidR="000637FC" w:rsidRPr="000637FC">
              <w:rPr>
                <w:noProof/>
                <w:webHidden/>
              </w:rPr>
              <w:fldChar w:fldCharType="begin"/>
            </w:r>
            <w:r w:rsidR="000637FC" w:rsidRPr="000637FC">
              <w:rPr>
                <w:noProof/>
                <w:webHidden/>
              </w:rPr>
              <w:instrText xml:space="preserve"> PAGEREF _Toc52967596 \h </w:instrText>
            </w:r>
            <w:r w:rsidR="000637FC" w:rsidRPr="000637FC">
              <w:rPr>
                <w:noProof/>
                <w:webHidden/>
              </w:rPr>
            </w:r>
            <w:r w:rsidR="000637FC" w:rsidRPr="000637FC">
              <w:rPr>
                <w:noProof/>
                <w:webHidden/>
              </w:rPr>
              <w:fldChar w:fldCharType="separate"/>
            </w:r>
            <w:r w:rsidR="000637FC" w:rsidRPr="000637FC">
              <w:rPr>
                <w:noProof/>
                <w:webHidden/>
              </w:rPr>
              <w:t>13</w:t>
            </w:r>
            <w:r w:rsidR="000637FC" w:rsidRPr="000637FC">
              <w:rPr>
                <w:noProof/>
                <w:webHidden/>
              </w:rPr>
              <w:fldChar w:fldCharType="end"/>
            </w:r>
          </w:hyperlink>
        </w:p>
        <w:p w14:paraId="1C003701" w14:textId="0060BD63" w:rsidR="000637FC" w:rsidRPr="000637FC" w:rsidRDefault="003A5B91">
          <w:pPr>
            <w:pStyle w:val="TOC3"/>
            <w:tabs>
              <w:tab w:val="left" w:pos="1320"/>
              <w:tab w:val="right" w:pos="9345"/>
            </w:tabs>
            <w:rPr>
              <w:rFonts w:eastAsiaTheme="minorEastAsia"/>
              <w:noProof/>
            </w:rPr>
          </w:pPr>
          <w:hyperlink w:anchor="_Toc52967597" w:history="1">
            <w:r w:rsidR="000637FC" w:rsidRPr="000637FC">
              <w:rPr>
                <w:rStyle w:val="Hyperlink"/>
                <w:noProof/>
              </w:rPr>
              <w:t>5.2.2</w:t>
            </w:r>
            <w:r w:rsidR="000637FC" w:rsidRPr="000637FC">
              <w:rPr>
                <w:rFonts w:eastAsiaTheme="minorEastAsia"/>
                <w:noProof/>
              </w:rPr>
              <w:tab/>
            </w:r>
            <w:r w:rsidR="000637FC" w:rsidRPr="000637FC">
              <w:rPr>
                <w:rStyle w:val="Hyperlink"/>
                <w:noProof/>
              </w:rPr>
              <w:t>Periodic Effects</w:t>
            </w:r>
            <w:r w:rsidR="000637FC" w:rsidRPr="000637FC">
              <w:rPr>
                <w:noProof/>
                <w:webHidden/>
              </w:rPr>
              <w:tab/>
            </w:r>
            <w:r w:rsidR="000637FC" w:rsidRPr="000637FC">
              <w:rPr>
                <w:noProof/>
                <w:webHidden/>
              </w:rPr>
              <w:fldChar w:fldCharType="begin"/>
            </w:r>
            <w:r w:rsidR="000637FC" w:rsidRPr="000637FC">
              <w:rPr>
                <w:noProof/>
                <w:webHidden/>
              </w:rPr>
              <w:instrText xml:space="preserve"> PAGEREF _Toc52967597 \h </w:instrText>
            </w:r>
            <w:r w:rsidR="000637FC" w:rsidRPr="000637FC">
              <w:rPr>
                <w:noProof/>
                <w:webHidden/>
              </w:rPr>
            </w:r>
            <w:r w:rsidR="000637FC" w:rsidRPr="000637FC">
              <w:rPr>
                <w:noProof/>
                <w:webHidden/>
              </w:rPr>
              <w:fldChar w:fldCharType="separate"/>
            </w:r>
            <w:r w:rsidR="000637FC" w:rsidRPr="000637FC">
              <w:rPr>
                <w:noProof/>
                <w:webHidden/>
              </w:rPr>
              <w:t>14</w:t>
            </w:r>
            <w:r w:rsidR="000637FC" w:rsidRPr="000637FC">
              <w:rPr>
                <w:noProof/>
                <w:webHidden/>
              </w:rPr>
              <w:fldChar w:fldCharType="end"/>
            </w:r>
          </w:hyperlink>
        </w:p>
        <w:p w14:paraId="4F4AD5E3" w14:textId="00BE9D9B"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98" w:history="1">
            <w:r w:rsidR="000637FC" w:rsidRPr="000637FC">
              <w:rPr>
                <w:rStyle w:val="Hyperlink"/>
                <w:rFonts w:ascii="Times New Roman" w:hAnsi="Times New Roman" w:cs="Times New Roman"/>
                <w:noProof/>
                <w:sz w:val="24"/>
                <w:szCs w:val="24"/>
              </w:rPr>
              <w:t>5.3</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Waveform Effects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_Toc52967598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15</w:t>
            </w:r>
            <w:r w:rsidR="000637FC" w:rsidRPr="000637FC">
              <w:rPr>
                <w:rFonts w:ascii="Times New Roman" w:hAnsi="Times New Roman" w:cs="Times New Roman"/>
                <w:noProof/>
                <w:webHidden/>
                <w:sz w:val="24"/>
                <w:szCs w:val="24"/>
              </w:rPr>
              <w:fldChar w:fldCharType="end"/>
            </w:r>
          </w:hyperlink>
        </w:p>
        <w:p w14:paraId="04FC4BF8" w14:textId="0F6BFAE9"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599" w:history="1">
            <w:r w:rsidR="000637FC" w:rsidRPr="000637FC">
              <w:rPr>
                <w:rStyle w:val="Hyperlink"/>
                <w:rFonts w:ascii="Times New Roman" w:hAnsi="Times New Roman" w:cs="Times New Roman"/>
                <w:noProof/>
                <w:sz w:val="24"/>
                <w:szCs w:val="24"/>
              </w:rPr>
              <w:t>5.4</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Media Effects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_Toc52967599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16</w:t>
            </w:r>
            <w:r w:rsidR="000637FC" w:rsidRPr="000637FC">
              <w:rPr>
                <w:rFonts w:ascii="Times New Roman" w:hAnsi="Times New Roman" w:cs="Times New Roman"/>
                <w:noProof/>
                <w:webHidden/>
                <w:sz w:val="24"/>
                <w:szCs w:val="24"/>
              </w:rPr>
              <w:fldChar w:fldCharType="end"/>
            </w:r>
          </w:hyperlink>
        </w:p>
        <w:p w14:paraId="5DFB2F26" w14:textId="1E81F088"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600" w:history="1">
            <w:r w:rsidR="000637FC" w:rsidRPr="000637FC">
              <w:rPr>
                <w:rStyle w:val="Hyperlink"/>
                <w:rFonts w:ascii="Times New Roman" w:hAnsi="Times New Roman" w:cs="Times New Roman"/>
                <w:noProof/>
                <w:sz w:val="24"/>
                <w:szCs w:val="24"/>
              </w:rPr>
              <w:t>5.5</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Timeline Effects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_Toc52967600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16</w:t>
            </w:r>
            <w:r w:rsidR="000637FC" w:rsidRPr="000637FC">
              <w:rPr>
                <w:rFonts w:ascii="Times New Roman" w:hAnsi="Times New Roman" w:cs="Times New Roman"/>
                <w:noProof/>
                <w:webHidden/>
                <w:sz w:val="24"/>
                <w:szCs w:val="24"/>
              </w:rPr>
              <w:fldChar w:fldCharType="end"/>
            </w:r>
          </w:hyperlink>
        </w:p>
        <w:p w14:paraId="084CBEA4" w14:textId="2BABBEC0" w:rsidR="000637FC" w:rsidRPr="000637FC" w:rsidRDefault="003A5B91">
          <w:pPr>
            <w:pStyle w:val="TOC2"/>
            <w:tabs>
              <w:tab w:val="right" w:pos="9345"/>
            </w:tabs>
            <w:rPr>
              <w:rFonts w:ascii="Times New Roman" w:eastAsiaTheme="minorEastAsia" w:hAnsi="Times New Roman" w:cs="Times New Roman"/>
              <w:noProof/>
              <w:sz w:val="24"/>
              <w:szCs w:val="24"/>
            </w:rPr>
          </w:pPr>
          <w:hyperlink w:anchor="_Toc52967601" w:history="1">
            <w:r w:rsidR="000637FC" w:rsidRPr="000637FC">
              <w:rPr>
                <w:rStyle w:val="Hyperlink"/>
                <w:rFonts w:ascii="Times New Roman" w:hAnsi="Times New Roman" w:cs="Times New Roman"/>
                <w:noProof/>
                <w:sz w:val="24"/>
                <w:szCs w:val="24"/>
              </w:rPr>
              <w:t>5.6</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Interpolated Effects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_Toc52967601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17</w:t>
            </w:r>
            <w:r w:rsidR="000637FC" w:rsidRPr="000637FC">
              <w:rPr>
                <w:rFonts w:ascii="Times New Roman" w:hAnsi="Times New Roman" w:cs="Times New Roman"/>
                <w:noProof/>
                <w:webHidden/>
                <w:sz w:val="24"/>
                <w:szCs w:val="24"/>
              </w:rPr>
              <w:fldChar w:fldCharType="end"/>
            </w:r>
          </w:hyperlink>
        </w:p>
        <w:p w14:paraId="033A5A65" w14:textId="4296B0E3" w:rsidR="000637FC" w:rsidRPr="000637FC" w:rsidRDefault="003A5B91">
          <w:pPr>
            <w:pStyle w:val="TOC1"/>
            <w:tabs>
              <w:tab w:val="right" w:pos="9345"/>
            </w:tabs>
            <w:rPr>
              <w:rFonts w:ascii="Times New Roman" w:eastAsiaTheme="minorEastAsia" w:hAnsi="Times New Roman" w:cs="Times New Roman"/>
              <w:noProof/>
              <w:sz w:val="24"/>
              <w:szCs w:val="24"/>
            </w:rPr>
          </w:pPr>
          <w:hyperlink w:anchor="_Toc52967602" w:history="1">
            <w:r w:rsidR="000637FC" w:rsidRPr="000637FC">
              <w:rPr>
                <w:rStyle w:val="Hyperlink"/>
                <w:rFonts w:ascii="Times New Roman" w:hAnsi="Times New Roman" w:cs="Times New Roman"/>
                <w:noProof/>
                <w:sz w:val="24"/>
                <w:szCs w:val="24"/>
              </w:rPr>
              <w:t>6</w:t>
            </w:r>
            <w:r w:rsidR="000637FC" w:rsidRPr="000637FC">
              <w:rPr>
                <w:rFonts w:ascii="Times New Roman" w:eastAsiaTheme="minorEastAsia" w:hAnsi="Times New Roman" w:cs="Times New Roman"/>
                <w:noProof/>
                <w:sz w:val="24"/>
                <w:szCs w:val="24"/>
              </w:rPr>
              <w:tab/>
            </w:r>
            <w:r w:rsidR="000637FC" w:rsidRPr="000637FC">
              <w:rPr>
                <w:rStyle w:val="Hyperlink"/>
                <w:rFonts w:ascii="Times New Roman" w:hAnsi="Times New Roman" w:cs="Times New Roman"/>
                <w:noProof/>
                <w:sz w:val="24"/>
                <w:szCs w:val="24"/>
              </w:rPr>
              <w:t>References</w:t>
            </w:r>
            <w:r w:rsidR="000637FC" w:rsidRPr="000637FC">
              <w:rPr>
                <w:rFonts w:ascii="Times New Roman" w:hAnsi="Times New Roman" w:cs="Times New Roman"/>
                <w:noProof/>
                <w:webHidden/>
                <w:sz w:val="24"/>
                <w:szCs w:val="24"/>
              </w:rPr>
              <w:tab/>
            </w:r>
            <w:r w:rsidR="000637FC" w:rsidRPr="000637FC">
              <w:rPr>
                <w:rFonts w:ascii="Times New Roman" w:hAnsi="Times New Roman" w:cs="Times New Roman"/>
                <w:noProof/>
                <w:webHidden/>
                <w:sz w:val="24"/>
                <w:szCs w:val="24"/>
              </w:rPr>
              <w:fldChar w:fldCharType="begin"/>
            </w:r>
            <w:r w:rsidR="000637FC" w:rsidRPr="000637FC">
              <w:rPr>
                <w:rFonts w:ascii="Times New Roman" w:hAnsi="Times New Roman" w:cs="Times New Roman"/>
                <w:noProof/>
                <w:webHidden/>
                <w:sz w:val="24"/>
                <w:szCs w:val="24"/>
              </w:rPr>
              <w:instrText xml:space="preserve"> PAGEREF _Toc52967602 \h </w:instrText>
            </w:r>
            <w:r w:rsidR="000637FC" w:rsidRPr="000637FC">
              <w:rPr>
                <w:rFonts w:ascii="Times New Roman" w:hAnsi="Times New Roman" w:cs="Times New Roman"/>
                <w:noProof/>
                <w:webHidden/>
                <w:sz w:val="24"/>
                <w:szCs w:val="24"/>
              </w:rPr>
            </w:r>
            <w:r w:rsidR="000637FC" w:rsidRPr="000637FC">
              <w:rPr>
                <w:rFonts w:ascii="Times New Roman" w:hAnsi="Times New Roman" w:cs="Times New Roman"/>
                <w:noProof/>
                <w:webHidden/>
                <w:sz w:val="24"/>
                <w:szCs w:val="24"/>
              </w:rPr>
              <w:fldChar w:fldCharType="separate"/>
            </w:r>
            <w:r w:rsidR="000637FC" w:rsidRPr="000637FC">
              <w:rPr>
                <w:rFonts w:ascii="Times New Roman" w:hAnsi="Times New Roman" w:cs="Times New Roman"/>
                <w:noProof/>
                <w:webHidden/>
                <w:sz w:val="24"/>
                <w:szCs w:val="24"/>
              </w:rPr>
              <w:t>18</w:t>
            </w:r>
            <w:r w:rsidR="000637FC" w:rsidRPr="000637FC">
              <w:rPr>
                <w:rFonts w:ascii="Times New Roman" w:hAnsi="Times New Roman" w:cs="Times New Roman"/>
                <w:noProof/>
                <w:webHidden/>
                <w:sz w:val="24"/>
                <w:szCs w:val="24"/>
              </w:rPr>
              <w:fldChar w:fldCharType="end"/>
            </w:r>
          </w:hyperlink>
        </w:p>
        <w:p w14:paraId="25F7F769" w14:textId="1107179F" w:rsidR="00DA54ED" w:rsidRPr="006607B0" w:rsidRDefault="00D938E6" w:rsidP="006607B0">
          <w:pPr>
            <w:tabs>
              <w:tab w:val="right" w:pos="9353"/>
            </w:tabs>
            <w:spacing w:before="200" w:after="80"/>
            <w:rPr>
              <w:rFonts w:ascii="Arial" w:eastAsia="Arial" w:hAnsi="Arial" w:cs="Arial"/>
              <w:color w:val="000000"/>
              <w:sz w:val="20"/>
              <w:szCs w:val="20"/>
            </w:rPr>
          </w:pPr>
          <w:r>
            <w:fldChar w:fldCharType="end"/>
          </w:r>
        </w:p>
      </w:sdtContent>
    </w:sdt>
    <w:p w14:paraId="25F7F76A" w14:textId="77777777" w:rsidR="00DA54ED" w:rsidRDefault="00D938E6">
      <w:pPr>
        <w:pStyle w:val="Heading1"/>
        <w:numPr>
          <w:ilvl w:val="0"/>
          <w:numId w:val="3"/>
        </w:numPr>
      </w:pPr>
      <w:bookmarkStart w:id="2" w:name="_Toc52967581"/>
      <w:r>
        <w:t>Introduction</w:t>
      </w:r>
      <w:bookmarkEnd w:id="2"/>
    </w:p>
    <w:p w14:paraId="25F7F76B" w14:textId="4A8BC568" w:rsidR="00DA54ED" w:rsidRDefault="00D938E6">
      <w:pPr>
        <w:pBdr>
          <w:top w:val="nil"/>
          <w:left w:val="nil"/>
          <w:bottom w:val="nil"/>
          <w:right w:val="nil"/>
          <w:between w:val="nil"/>
        </w:pBdr>
        <w:spacing w:after="0"/>
        <w:jc w:val="left"/>
        <w:rPr>
          <w:color w:val="000000"/>
          <w:sz w:val="28"/>
          <w:szCs w:val="28"/>
        </w:rPr>
      </w:pPr>
      <w:r>
        <w:rPr>
          <w:color w:val="000000"/>
        </w:rPr>
        <w:t>This document fully describes the input formats used for the MPEG Call for Proposals</w:t>
      </w:r>
      <w:r w:rsidR="0043028F">
        <w:rPr>
          <w:color w:val="000000"/>
        </w:rPr>
        <w:t xml:space="preserve"> </w:t>
      </w:r>
      <w:r w:rsidR="00A574C7">
        <w:rPr>
          <w:color w:val="000000"/>
        </w:rPr>
        <w:t>(</w:t>
      </w:r>
      <w:proofErr w:type="spellStart"/>
      <w:r w:rsidR="00A574C7">
        <w:rPr>
          <w:color w:val="000000"/>
        </w:rPr>
        <w:t>CfP</w:t>
      </w:r>
      <w:proofErr w:type="spellEnd"/>
      <w:r w:rsidR="00A574C7">
        <w:rPr>
          <w:color w:val="000000"/>
        </w:rPr>
        <w:t xml:space="preserve">) </w:t>
      </w:r>
      <w:r w:rsidR="0043028F">
        <w:rPr>
          <w:color w:val="000000"/>
        </w:rPr>
        <w:t>on the Coded Representation of Haptics</w:t>
      </w:r>
      <w:r>
        <w:rPr>
          <w:color w:val="000000"/>
        </w:rPr>
        <w:t xml:space="preserve"> [1] evaluation</w:t>
      </w:r>
      <w:r>
        <w:t>:</w:t>
      </w:r>
    </w:p>
    <w:p w14:paraId="25F7F76C" w14:textId="77777777" w:rsidR="00DA54ED" w:rsidRDefault="00D938E6">
      <w:pPr>
        <w:pBdr>
          <w:top w:val="nil"/>
          <w:left w:val="nil"/>
          <w:bottom w:val="nil"/>
          <w:right w:val="nil"/>
          <w:between w:val="nil"/>
        </w:pBdr>
        <w:spacing w:after="0"/>
        <w:jc w:val="left"/>
        <w:rPr>
          <w:color w:val="000000"/>
          <w:sz w:val="28"/>
          <w:szCs w:val="28"/>
        </w:rPr>
      </w:pPr>
      <w:r>
        <w:rPr>
          <w:color w:val="000000"/>
        </w:rPr>
        <w:t> </w:t>
      </w:r>
    </w:p>
    <w:p w14:paraId="25F7F76D" w14:textId="77777777" w:rsidR="00DA54ED" w:rsidRDefault="00D938E6">
      <w:pPr>
        <w:numPr>
          <w:ilvl w:val="0"/>
          <w:numId w:val="4"/>
        </w:numPr>
        <w:pBdr>
          <w:top w:val="nil"/>
          <w:left w:val="nil"/>
          <w:bottom w:val="nil"/>
          <w:right w:val="nil"/>
          <w:between w:val="nil"/>
        </w:pBdr>
        <w:spacing w:after="0"/>
        <w:ind w:left="1080"/>
        <w:jc w:val="left"/>
        <w:rPr>
          <w:color w:val="000000"/>
        </w:rPr>
      </w:pPr>
      <w:r>
        <w:t>Object Haptic Metadata (OHM) - that can be used in conjunction with any of the following three input formats</w:t>
      </w:r>
    </w:p>
    <w:p w14:paraId="25F7F76E" w14:textId="77777777" w:rsidR="00DA54ED" w:rsidRDefault="00D938E6">
      <w:pPr>
        <w:numPr>
          <w:ilvl w:val="0"/>
          <w:numId w:val="4"/>
        </w:numPr>
        <w:pBdr>
          <w:top w:val="nil"/>
          <w:left w:val="nil"/>
          <w:bottom w:val="nil"/>
          <w:right w:val="nil"/>
          <w:between w:val="nil"/>
        </w:pBdr>
        <w:spacing w:after="0"/>
        <w:ind w:left="1080"/>
        <w:jc w:val="left"/>
        <w:rPr>
          <w:color w:val="000000"/>
        </w:rPr>
      </w:pPr>
      <w:r>
        <w:rPr>
          <w:color w:val="000000"/>
        </w:rPr>
        <w:t>PCM signals encoded using WAV </w:t>
      </w:r>
    </w:p>
    <w:p w14:paraId="25F7F76F" w14:textId="77777777" w:rsidR="00DA54ED" w:rsidRDefault="00D938E6">
      <w:pPr>
        <w:numPr>
          <w:ilvl w:val="0"/>
          <w:numId w:val="5"/>
        </w:numPr>
        <w:pBdr>
          <w:top w:val="nil"/>
          <w:left w:val="nil"/>
          <w:bottom w:val="nil"/>
          <w:right w:val="nil"/>
          <w:between w:val="nil"/>
        </w:pBdr>
        <w:spacing w:after="0"/>
        <w:ind w:left="1080"/>
        <w:jc w:val="left"/>
        <w:rPr>
          <w:color w:val="000000"/>
        </w:rPr>
      </w:pPr>
      <w:r>
        <w:rPr>
          <w:color w:val="000000"/>
        </w:rPr>
        <w:t>Haptic descriptors in JSON (i.e., AHAP file format) </w:t>
      </w:r>
    </w:p>
    <w:p w14:paraId="25F7F770" w14:textId="77777777" w:rsidR="00DA54ED" w:rsidRDefault="00D938E6">
      <w:pPr>
        <w:numPr>
          <w:ilvl w:val="0"/>
          <w:numId w:val="5"/>
        </w:numPr>
        <w:pBdr>
          <w:top w:val="nil"/>
          <w:left w:val="nil"/>
          <w:bottom w:val="nil"/>
          <w:right w:val="nil"/>
          <w:between w:val="nil"/>
        </w:pBdr>
        <w:spacing w:after="0"/>
        <w:ind w:left="1080"/>
        <w:jc w:val="left"/>
        <w:rPr>
          <w:color w:val="000000"/>
        </w:rPr>
      </w:pPr>
      <w:r>
        <w:rPr>
          <w:color w:val="000000"/>
        </w:rPr>
        <w:t>Parametric effect descriptors in XML (i.e., IVS file format) </w:t>
      </w:r>
    </w:p>
    <w:p w14:paraId="25F7F771" w14:textId="77777777" w:rsidR="00DA54ED" w:rsidRDefault="00D938E6">
      <w:pPr>
        <w:pBdr>
          <w:top w:val="nil"/>
          <w:left w:val="nil"/>
          <w:bottom w:val="nil"/>
          <w:right w:val="nil"/>
          <w:between w:val="nil"/>
        </w:pBdr>
        <w:spacing w:after="0"/>
        <w:ind w:left="720"/>
        <w:jc w:val="left"/>
        <w:rPr>
          <w:color w:val="000000"/>
          <w:sz w:val="28"/>
          <w:szCs w:val="28"/>
        </w:rPr>
      </w:pPr>
      <w:r>
        <w:rPr>
          <w:color w:val="000000"/>
        </w:rPr>
        <w:t> </w:t>
      </w:r>
    </w:p>
    <w:p w14:paraId="25F7F772" w14:textId="77777777" w:rsidR="00DA54ED" w:rsidRDefault="00D938E6">
      <w:pPr>
        <w:pBdr>
          <w:top w:val="nil"/>
          <w:left w:val="nil"/>
          <w:bottom w:val="nil"/>
          <w:right w:val="nil"/>
          <w:between w:val="nil"/>
        </w:pBdr>
        <w:spacing w:after="0"/>
        <w:jc w:val="left"/>
        <w:rPr>
          <w:color w:val="000000"/>
          <w:sz w:val="28"/>
          <w:szCs w:val="28"/>
        </w:rPr>
      </w:pPr>
      <w:r>
        <w:rPr>
          <w:color w:val="000000"/>
        </w:rPr>
        <w:t>This may form the basis of a more comprehensive input format to be used for the subsequent collaborative technology development process.</w:t>
      </w:r>
    </w:p>
    <w:p w14:paraId="25F7F773" w14:textId="77777777" w:rsidR="00DA54ED" w:rsidRDefault="00D938E6">
      <w:pPr>
        <w:pStyle w:val="Heading1"/>
        <w:numPr>
          <w:ilvl w:val="0"/>
          <w:numId w:val="3"/>
        </w:numPr>
        <w:pBdr>
          <w:top w:val="nil"/>
          <w:left w:val="nil"/>
          <w:bottom w:val="nil"/>
          <w:right w:val="nil"/>
          <w:between w:val="nil"/>
        </w:pBdr>
      </w:pPr>
      <w:bookmarkStart w:id="3" w:name="_Toc52967582"/>
      <w:r>
        <w:t>Object Haptic Metadata (OHM) file format</w:t>
      </w:r>
      <w:bookmarkEnd w:id="3"/>
    </w:p>
    <w:p w14:paraId="25F7F774" w14:textId="77777777" w:rsidR="00DA54ED" w:rsidRDefault="00D938E6">
      <w:pPr>
        <w:keepLines/>
        <w:spacing w:after="0" w:line="276" w:lineRule="auto"/>
        <w:jc w:val="left"/>
      </w:pPr>
      <w:r>
        <w:t>Input data is provided through a list of haptic files. A first OHM metadata file contains a description of the haptic content and configuration. It provides the necessary information on the haptic experience and the associated input signal files. All the other input files contain the different signals and can be provided using any of the formats described in Sections 3, 4, and 5.</w:t>
      </w:r>
    </w:p>
    <w:p w14:paraId="25F7F775" w14:textId="585B6D57" w:rsidR="00DA54ED" w:rsidRDefault="00D938E6">
      <w:pPr>
        <w:keepLines/>
        <w:spacing w:after="0" w:line="276" w:lineRule="auto"/>
        <w:jc w:val="left"/>
      </w:pPr>
      <w:r>
        <w:t xml:space="preserve">This metadata file contains a description of the haptic system and setup. In particular, it provides the name of each associated file along with a description of the signals. It also provides a mapping between each channel of the signals and the targeted body parts on the user body. To perform this mapping, each body part of a user is associated with a binary mask as shown in Figure 1 and Table 1. These masks can be combined to define larger body surfaces as illustrated in Table 2. The syntax of the OHM metadata file is given </w:t>
      </w:r>
      <w:r>
        <w:rPr>
          <w:color w:val="434343"/>
        </w:rPr>
        <w:t>below</w:t>
      </w:r>
      <w:r>
        <w:t>.</w:t>
      </w:r>
    </w:p>
    <w:p w14:paraId="467E9732" w14:textId="77777777" w:rsidR="00912760" w:rsidRDefault="00912760">
      <w:pPr>
        <w:keepLines/>
        <w:spacing w:after="0" w:line="276" w:lineRule="auto"/>
        <w:jc w:val="left"/>
      </w:pPr>
    </w:p>
    <w:p w14:paraId="25F7F776" w14:textId="0B409238" w:rsidR="00912760" w:rsidRDefault="00912760">
      <w:pPr>
        <w:rPr>
          <w:rFonts w:ascii="Arial" w:eastAsia="Arial" w:hAnsi="Arial" w:cs="Arial"/>
          <w:sz w:val="22"/>
          <w:szCs w:val="22"/>
        </w:rPr>
      </w:pPr>
      <w:r>
        <w:rPr>
          <w:rFonts w:ascii="Arial" w:eastAsia="Arial" w:hAnsi="Arial" w:cs="Arial"/>
          <w:sz w:val="22"/>
          <w:szCs w:val="22"/>
        </w:rPr>
        <w:br w:type="page"/>
      </w:r>
    </w:p>
    <w:p w14:paraId="4736281D" w14:textId="77777777" w:rsidR="00DA54ED" w:rsidRDefault="00DA54ED">
      <w:pPr>
        <w:spacing w:after="0" w:line="276" w:lineRule="auto"/>
        <w:jc w:val="left"/>
        <w:rPr>
          <w:rFonts w:ascii="Arial" w:eastAsia="Arial" w:hAnsi="Arial" w:cs="Arial"/>
          <w:sz w:val="22"/>
          <w:szCs w:val="22"/>
        </w:rPr>
      </w:pPr>
    </w:p>
    <w:tbl>
      <w:tblPr>
        <w:tblStyle w:val="a0"/>
        <w:tblW w:w="9359" w:type="dxa"/>
        <w:tblBorders>
          <w:top w:val="nil"/>
          <w:left w:val="nil"/>
          <w:bottom w:val="nil"/>
          <w:right w:val="nil"/>
          <w:insideH w:val="nil"/>
          <w:insideV w:val="nil"/>
        </w:tblBorders>
        <w:tblLayout w:type="fixed"/>
        <w:tblLook w:val="0600" w:firstRow="0" w:lastRow="0" w:firstColumn="0" w:lastColumn="0" w:noHBand="1" w:noVBand="1"/>
      </w:tblPr>
      <w:tblGrid>
        <w:gridCol w:w="6020"/>
        <w:gridCol w:w="1268"/>
        <w:gridCol w:w="2071"/>
      </w:tblGrid>
      <w:tr w:rsidR="00DA54ED" w14:paraId="25F7F77A" w14:textId="77777777" w:rsidTr="00CD4659">
        <w:trPr>
          <w:trHeight w:val="400"/>
        </w:trPr>
        <w:tc>
          <w:tcPr>
            <w:tcW w:w="6020" w:type="dxa"/>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tcPr>
          <w:p w14:paraId="25F7F777" w14:textId="77777777" w:rsidR="00DA54ED" w:rsidRDefault="00D938E6">
            <w:pPr>
              <w:spacing w:after="0" w:line="276" w:lineRule="auto"/>
              <w:jc w:val="left"/>
              <w:rPr>
                <w:rFonts w:ascii="Arial" w:eastAsia="Arial" w:hAnsi="Arial" w:cs="Arial"/>
                <w:b/>
                <w:sz w:val="22"/>
                <w:szCs w:val="22"/>
              </w:rPr>
            </w:pPr>
            <w:r>
              <w:rPr>
                <w:rFonts w:ascii="Arial" w:eastAsia="Arial" w:hAnsi="Arial" w:cs="Arial"/>
                <w:b/>
                <w:sz w:val="22"/>
                <w:szCs w:val="22"/>
              </w:rPr>
              <w:t>Syntax</w:t>
            </w:r>
          </w:p>
        </w:tc>
        <w:tc>
          <w:tcPr>
            <w:tcW w:w="1268" w:type="dxa"/>
            <w:tcBorders>
              <w:top w:val="single" w:sz="8" w:space="0" w:color="000000"/>
              <w:left w:val="nil"/>
              <w:bottom w:val="single" w:sz="8" w:space="0" w:color="000000"/>
              <w:right w:val="single" w:sz="8" w:space="0" w:color="000000"/>
            </w:tcBorders>
            <w:tcMar>
              <w:top w:w="20" w:type="dxa"/>
              <w:left w:w="100" w:type="dxa"/>
              <w:bottom w:w="100" w:type="dxa"/>
              <w:right w:w="100" w:type="dxa"/>
            </w:tcMar>
          </w:tcPr>
          <w:p w14:paraId="25F7F778" w14:textId="77777777" w:rsidR="00DA54ED" w:rsidRDefault="00D938E6">
            <w:pPr>
              <w:spacing w:after="0" w:line="276" w:lineRule="auto"/>
              <w:jc w:val="left"/>
              <w:rPr>
                <w:rFonts w:ascii="Arial" w:eastAsia="Arial" w:hAnsi="Arial" w:cs="Arial"/>
                <w:b/>
                <w:sz w:val="22"/>
                <w:szCs w:val="22"/>
              </w:rPr>
            </w:pPr>
            <w:r>
              <w:rPr>
                <w:rFonts w:ascii="Arial" w:eastAsia="Arial" w:hAnsi="Arial" w:cs="Arial"/>
                <w:b/>
                <w:sz w:val="22"/>
                <w:szCs w:val="22"/>
              </w:rPr>
              <w:t>No. of bytes</w:t>
            </w:r>
          </w:p>
        </w:tc>
        <w:tc>
          <w:tcPr>
            <w:tcW w:w="2071" w:type="dxa"/>
            <w:tcBorders>
              <w:top w:val="single" w:sz="8" w:space="0" w:color="000000"/>
              <w:left w:val="nil"/>
              <w:bottom w:val="single" w:sz="8" w:space="0" w:color="000000"/>
              <w:right w:val="single" w:sz="8" w:space="0" w:color="000000"/>
            </w:tcBorders>
            <w:tcMar>
              <w:top w:w="20" w:type="dxa"/>
              <w:left w:w="100" w:type="dxa"/>
              <w:bottom w:w="100" w:type="dxa"/>
              <w:right w:w="100" w:type="dxa"/>
            </w:tcMar>
          </w:tcPr>
          <w:p w14:paraId="25F7F779" w14:textId="77777777" w:rsidR="00DA54ED" w:rsidRDefault="00D938E6">
            <w:pPr>
              <w:spacing w:after="0" w:line="276" w:lineRule="auto"/>
              <w:jc w:val="left"/>
              <w:rPr>
                <w:rFonts w:ascii="Arial" w:eastAsia="Arial" w:hAnsi="Arial" w:cs="Arial"/>
                <w:b/>
                <w:sz w:val="22"/>
                <w:szCs w:val="22"/>
              </w:rPr>
            </w:pPr>
            <w:r>
              <w:rPr>
                <w:rFonts w:ascii="Arial" w:eastAsia="Arial" w:hAnsi="Arial" w:cs="Arial"/>
                <w:b/>
                <w:sz w:val="22"/>
                <w:szCs w:val="22"/>
              </w:rPr>
              <w:t>Data format</w:t>
            </w:r>
          </w:p>
        </w:tc>
      </w:tr>
      <w:tr w:rsidR="00DA54ED" w14:paraId="25F7F7A5" w14:textId="77777777" w:rsidTr="00CD4659">
        <w:trPr>
          <w:trHeight w:val="3870"/>
        </w:trPr>
        <w:tc>
          <w:tcPr>
            <w:tcW w:w="6020" w:type="dxa"/>
            <w:tcBorders>
              <w:top w:val="nil"/>
              <w:left w:val="single" w:sz="8" w:space="0" w:color="000000"/>
              <w:bottom w:val="single" w:sz="8" w:space="0" w:color="000000"/>
              <w:right w:val="single" w:sz="8" w:space="0" w:color="000000"/>
            </w:tcBorders>
            <w:tcMar>
              <w:top w:w="20" w:type="dxa"/>
              <w:left w:w="100" w:type="dxa"/>
              <w:bottom w:w="100" w:type="dxa"/>
              <w:right w:w="100" w:type="dxa"/>
            </w:tcMar>
          </w:tcPr>
          <w:p w14:paraId="25F7F77B" w14:textId="77777777" w:rsidR="00DA54ED" w:rsidRPr="0075493B" w:rsidRDefault="00D938E6">
            <w:pPr>
              <w:spacing w:after="0"/>
              <w:jc w:val="left"/>
              <w:rPr>
                <w:rFonts w:ascii="Courier New" w:eastAsia="Arial" w:hAnsi="Courier New" w:cs="Courier New"/>
                <w:sz w:val="22"/>
                <w:szCs w:val="22"/>
              </w:rPr>
            </w:pPr>
            <w:proofErr w:type="spellStart"/>
            <w:r w:rsidRPr="0075493B">
              <w:rPr>
                <w:rFonts w:ascii="Courier New" w:eastAsia="Arial" w:hAnsi="Courier New" w:cs="Courier New"/>
                <w:sz w:val="22"/>
                <w:szCs w:val="22"/>
              </w:rPr>
              <w:t>file_description</w:t>
            </w:r>
            <w:proofErr w:type="spellEnd"/>
            <w:r w:rsidRPr="0075493B">
              <w:rPr>
                <w:rFonts w:ascii="Courier New" w:eastAsia="Arial" w:hAnsi="Courier New" w:cs="Courier New"/>
                <w:sz w:val="22"/>
                <w:szCs w:val="22"/>
              </w:rPr>
              <w:t xml:space="preserve"> () {</w:t>
            </w:r>
          </w:p>
          <w:p w14:paraId="25F7F77C" w14:textId="77777777" w:rsidR="00DA54ED" w:rsidRPr="0075493B" w:rsidRDefault="00D938E6">
            <w:pPr>
              <w:spacing w:after="0"/>
              <w:ind w:left="28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format_id_string</w:t>
            </w:r>
            <w:proofErr w:type="spellEnd"/>
          </w:p>
          <w:p w14:paraId="25F7F77D" w14:textId="77777777" w:rsidR="00DA54ED" w:rsidRPr="0075493B" w:rsidRDefault="00D938E6">
            <w:pPr>
              <w:spacing w:after="0"/>
              <w:ind w:left="28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format_version</w:t>
            </w:r>
            <w:proofErr w:type="spellEnd"/>
          </w:p>
          <w:p w14:paraId="25F7F77E" w14:textId="77777777" w:rsidR="00DA54ED" w:rsidRPr="0075493B" w:rsidRDefault="00D938E6">
            <w:pPr>
              <w:spacing w:after="0"/>
              <w:ind w:left="28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number_of_haptic_elements</w:t>
            </w:r>
            <w:proofErr w:type="spellEnd"/>
          </w:p>
          <w:p w14:paraId="25F7F77F" w14:textId="77777777" w:rsidR="00DA54ED" w:rsidRPr="0075493B" w:rsidRDefault="00D938E6">
            <w:pPr>
              <w:spacing w:after="0"/>
              <w:ind w:left="28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description_string</w:t>
            </w:r>
            <w:proofErr w:type="spellEnd"/>
          </w:p>
          <w:p w14:paraId="25F7F780" w14:textId="77777777" w:rsidR="00DA54ED" w:rsidRPr="0075493B" w:rsidRDefault="00D938E6">
            <w:pPr>
              <w:spacing w:after="0"/>
              <w:ind w:left="280"/>
              <w:jc w:val="left"/>
              <w:rPr>
                <w:rFonts w:ascii="Courier New" w:eastAsia="Arial" w:hAnsi="Courier New" w:cs="Courier New"/>
                <w:bCs/>
                <w:sz w:val="22"/>
                <w:szCs w:val="22"/>
              </w:rPr>
            </w:pPr>
            <w:r w:rsidRPr="0075493B">
              <w:rPr>
                <w:rFonts w:ascii="Courier New" w:eastAsia="Arial" w:hAnsi="Courier New" w:cs="Courier New"/>
                <w:bCs/>
                <w:sz w:val="22"/>
                <w:szCs w:val="22"/>
              </w:rPr>
              <w:t>for (</w:t>
            </w:r>
            <w:proofErr w:type="spellStart"/>
            <w:r w:rsidRPr="0075493B">
              <w:rPr>
                <w:rFonts w:ascii="Courier New" w:eastAsia="Arial" w:hAnsi="Courier New" w:cs="Courier New"/>
                <w:bCs/>
                <w:sz w:val="22"/>
                <w:szCs w:val="22"/>
              </w:rPr>
              <w:t>i</w:t>
            </w:r>
            <w:proofErr w:type="spellEnd"/>
            <w:r w:rsidRPr="0075493B">
              <w:rPr>
                <w:rFonts w:ascii="Courier New" w:eastAsia="Arial" w:hAnsi="Courier New" w:cs="Courier New"/>
                <w:bCs/>
                <w:sz w:val="22"/>
                <w:szCs w:val="22"/>
              </w:rPr>
              <w:t xml:space="preserve">=0; </w:t>
            </w:r>
            <w:proofErr w:type="spellStart"/>
            <w:r w:rsidRPr="0075493B">
              <w:rPr>
                <w:rFonts w:ascii="Courier New" w:eastAsia="Arial" w:hAnsi="Courier New" w:cs="Courier New"/>
                <w:bCs/>
                <w:sz w:val="22"/>
                <w:szCs w:val="22"/>
              </w:rPr>
              <w:t>i</w:t>
            </w:r>
            <w:proofErr w:type="spellEnd"/>
            <w:r w:rsidRPr="0075493B">
              <w:rPr>
                <w:rFonts w:ascii="Courier New" w:eastAsia="Arial" w:hAnsi="Courier New" w:cs="Courier New"/>
                <w:bCs/>
                <w:sz w:val="22"/>
                <w:szCs w:val="22"/>
              </w:rPr>
              <w:t>&lt;</w:t>
            </w:r>
            <w:proofErr w:type="spellStart"/>
            <w:r w:rsidRPr="0075493B">
              <w:rPr>
                <w:rFonts w:ascii="Courier New" w:eastAsia="Arial" w:hAnsi="Courier New" w:cs="Courier New"/>
                <w:bCs/>
                <w:sz w:val="22"/>
                <w:szCs w:val="22"/>
              </w:rPr>
              <w:t>number_of_haptic_elements</w:t>
            </w:r>
            <w:proofErr w:type="spellEnd"/>
            <w:r w:rsidRPr="0075493B">
              <w:rPr>
                <w:rFonts w:ascii="Courier New" w:eastAsia="Arial" w:hAnsi="Courier New" w:cs="Courier New"/>
                <w:bCs/>
                <w:sz w:val="22"/>
                <w:szCs w:val="22"/>
              </w:rPr>
              <w:t xml:space="preserve">; </w:t>
            </w:r>
            <w:proofErr w:type="spellStart"/>
            <w:r w:rsidRPr="0075493B">
              <w:rPr>
                <w:rFonts w:ascii="Courier New" w:eastAsia="Arial" w:hAnsi="Courier New" w:cs="Courier New"/>
                <w:bCs/>
                <w:sz w:val="22"/>
                <w:szCs w:val="22"/>
              </w:rPr>
              <w:t>i</w:t>
            </w:r>
            <w:proofErr w:type="spellEnd"/>
            <w:r w:rsidRPr="0075493B">
              <w:rPr>
                <w:rFonts w:ascii="Courier New" w:eastAsia="Arial" w:hAnsi="Courier New" w:cs="Courier New"/>
                <w:bCs/>
                <w:sz w:val="22"/>
                <w:szCs w:val="22"/>
              </w:rPr>
              <w:t>++) {</w:t>
            </w:r>
          </w:p>
          <w:p w14:paraId="25F7F781" w14:textId="77777777" w:rsidR="00DA54ED" w:rsidRPr="0075493B" w:rsidRDefault="00D938E6">
            <w:pPr>
              <w:spacing w:after="0"/>
              <w:ind w:left="56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haptic_element_file_name</w:t>
            </w:r>
            <w:proofErr w:type="spellEnd"/>
          </w:p>
          <w:p w14:paraId="25F7F782" w14:textId="77777777" w:rsidR="00DA54ED" w:rsidRPr="0075493B" w:rsidRDefault="00D938E6">
            <w:pPr>
              <w:spacing w:after="0"/>
              <w:ind w:left="56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element_description_string</w:t>
            </w:r>
            <w:proofErr w:type="spellEnd"/>
          </w:p>
          <w:p w14:paraId="25F7F783" w14:textId="77777777" w:rsidR="00DA54ED" w:rsidRPr="0075493B" w:rsidRDefault="00D938E6">
            <w:pPr>
              <w:spacing w:after="0"/>
              <w:ind w:left="56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number_of_haptic_channels</w:t>
            </w:r>
            <w:proofErr w:type="spellEnd"/>
          </w:p>
          <w:p w14:paraId="25F7F784" w14:textId="012C9C23" w:rsidR="00DA54ED" w:rsidRPr="0075493B" w:rsidRDefault="00D938E6">
            <w:pPr>
              <w:spacing w:after="0"/>
              <w:ind w:left="560"/>
              <w:jc w:val="left"/>
              <w:rPr>
                <w:rFonts w:ascii="Courier New" w:eastAsia="Arial" w:hAnsi="Courier New" w:cs="Courier New"/>
                <w:bCs/>
                <w:sz w:val="22"/>
                <w:szCs w:val="22"/>
              </w:rPr>
            </w:pPr>
            <w:r w:rsidRPr="0075493B">
              <w:rPr>
                <w:rFonts w:ascii="Courier New" w:eastAsia="Arial" w:hAnsi="Courier New" w:cs="Courier New"/>
                <w:bCs/>
                <w:sz w:val="22"/>
                <w:szCs w:val="22"/>
              </w:rPr>
              <w:t>for (</w:t>
            </w:r>
            <w:proofErr w:type="spellStart"/>
            <w:r w:rsidRPr="0075493B">
              <w:rPr>
                <w:rFonts w:ascii="Courier New" w:eastAsia="Arial" w:hAnsi="Courier New" w:cs="Courier New"/>
                <w:bCs/>
                <w:sz w:val="22"/>
                <w:szCs w:val="22"/>
              </w:rPr>
              <w:t>i</w:t>
            </w:r>
            <w:proofErr w:type="spellEnd"/>
            <w:r w:rsidRPr="0075493B">
              <w:rPr>
                <w:rFonts w:ascii="Courier New" w:eastAsia="Arial" w:hAnsi="Courier New" w:cs="Courier New"/>
                <w:bCs/>
                <w:sz w:val="22"/>
                <w:szCs w:val="22"/>
              </w:rPr>
              <w:t xml:space="preserve">=0; </w:t>
            </w:r>
            <w:proofErr w:type="spellStart"/>
            <w:r w:rsidRPr="0075493B">
              <w:rPr>
                <w:rFonts w:ascii="Courier New" w:eastAsia="Arial" w:hAnsi="Courier New" w:cs="Courier New"/>
                <w:bCs/>
                <w:sz w:val="22"/>
                <w:szCs w:val="22"/>
              </w:rPr>
              <w:t>i</w:t>
            </w:r>
            <w:proofErr w:type="spellEnd"/>
            <w:r w:rsidRPr="0075493B">
              <w:rPr>
                <w:rFonts w:ascii="Courier New" w:eastAsia="Arial" w:hAnsi="Courier New" w:cs="Courier New"/>
                <w:bCs/>
                <w:sz w:val="22"/>
                <w:szCs w:val="22"/>
              </w:rPr>
              <w:t>&lt;</w:t>
            </w:r>
            <w:proofErr w:type="spellStart"/>
            <w:r w:rsidRPr="0075493B">
              <w:rPr>
                <w:rFonts w:ascii="Courier New" w:eastAsia="Arial" w:hAnsi="Courier New" w:cs="Courier New"/>
                <w:bCs/>
                <w:sz w:val="22"/>
                <w:szCs w:val="22"/>
              </w:rPr>
              <w:t>number_of_haptic_channel</w:t>
            </w:r>
            <w:r w:rsidR="00CD4659">
              <w:rPr>
                <w:rFonts w:ascii="Courier New" w:eastAsia="Arial" w:hAnsi="Courier New" w:cs="Courier New"/>
                <w:bCs/>
                <w:sz w:val="22"/>
                <w:szCs w:val="22"/>
              </w:rPr>
              <w:t>s</w:t>
            </w:r>
            <w:proofErr w:type="spellEnd"/>
            <w:r w:rsidRPr="0075493B">
              <w:rPr>
                <w:rFonts w:ascii="Courier New" w:eastAsia="Arial" w:hAnsi="Courier New" w:cs="Courier New"/>
                <w:bCs/>
                <w:sz w:val="22"/>
                <w:szCs w:val="22"/>
              </w:rPr>
              <w:t xml:space="preserve">; </w:t>
            </w:r>
            <w:proofErr w:type="spellStart"/>
            <w:r w:rsidRPr="0075493B">
              <w:rPr>
                <w:rFonts w:ascii="Courier New" w:eastAsia="Arial" w:hAnsi="Courier New" w:cs="Courier New"/>
                <w:bCs/>
                <w:sz w:val="22"/>
                <w:szCs w:val="22"/>
              </w:rPr>
              <w:t>i</w:t>
            </w:r>
            <w:proofErr w:type="spellEnd"/>
            <w:r w:rsidRPr="0075493B">
              <w:rPr>
                <w:rFonts w:ascii="Courier New" w:eastAsia="Arial" w:hAnsi="Courier New" w:cs="Courier New"/>
                <w:bCs/>
                <w:sz w:val="22"/>
                <w:szCs w:val="22"/>
              </w:rPr>
              <w:t>++) {</w:t>
            </w:r>
          </w:p>
          <w:p w14:paraId="25F7F785" w14:textId="77777777" w:rsidR="00DA54ED" w:rsidRPr="0075493B" w:rsidRDefault="00D938E6">
            <w:pPr>
              <w:spacing w:after="0"/>
              <w:ind w:left="86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channel_description_string</w:t>
            </w:r>
            <w:proofErr w:type="spellEnd"/>
          </w:p>
          <w:p w14:paraId="25F7F786" w14:textId="77777777" w:rsidR="00DA54ED" w:rsidRPr="0075493B" w:rsidRDefault="00D938E6">
            <w:pPr>
              <w:spacing w:after="0"/>
              <w:ind w:left="860"/>
              <w:jc w:val="left"/>
              <w:rPr>
                <w:rFonts w:ascii="Courier New" w:eastAsia="Arial" w:hAnsi="Courier New" w:cs="Courier New"/>
                <w:bCs/>
                <w:sz w:val="22"/>
                <w:szCs w:val="22"/>
              </w:rPr>
            </w:pPr>
            <w:proofErr w:type="spellStart"/>
            <w:r w:rsidRPr="0075493B">
              <w:rPr>
                <w:rFonts w:ascii="Courier New" w:eastAsia="Arial" w:hAnsi="Courier New" w:cs="Courier New"/>
                <w:bCs/>
                <w:sz w:val="22"/>
                <w:szCs w:val="22"/>
              </w:rPr>
              <w:t>channel_gain</w:t>
            </w:r>
            <w:proofErr w:type="spellEnd"/>
          </w:p>
          <w:p w14:paraId="25F7F787" w14:textId="77777777" w:rsidR="00DA54ED" w:rsidRPr="0075493B" w:rsidRDefault="00D938E6">
            <w:pPr>
              <w:spacing w:after="0"/>
              <w:ind w:left="860"/>
              <w:jc w:val="left"/>
              <w:rPr>
                <w:rFonts w:ascii="Courier New" w:eastAsia="Arial" w:hAnsi="Courier New" w:cs="Courier New"/>
                <w:b/>
                <w:sz w:val="22"/>
                <w:szCs w:val="22"/>
              </w:rPr>
            </w:pPr>
            <w:proofErr w:type="spellStart"/>
            <w:r w:rsidRPr="0075493B">
              <w:rPr>
                <w:rFonts w:ascii="Courier New" w:eastAsia="Arial" w:hAnsi="Courier New" w:cs="Courier New"/>
                <w:bCs/>
                <w:sz w:val="22"/>
                <w:szCs w:val="22"/>
              </w:rPr>
              <w:t>body_part_mask</w:t>
            </w:r>
            <w:proofErr w:type="spellEnd"/>
          </w:p>
          <w:p w14:paraId="25F7F788" w14:textId="77777777" w:rsidR="00DA54ED" w:rsidRPr="0075493B" w:rsidRDefault="00D938E6">
            <w:pPr>
              <w:spacing w:after="0"/>
              <w:ind w:left="560"/>
              <w:jc w:val="left"/>
              <w:rPr>
                <w:rFonts w:ascii="Courier New" w:eastAsia="Arial" w:hAnsi="Courier New" w:cs="Courier New"/>
                <w:sz w:val="22"/>
                <w:szCs w:val="22"/>
              </w:rPr>
            </w:pPr>
            <w:r w:rsidRPr="0075493B">
              <w:rPr>
                <w:rFonts w:ascii="Courier New" w:eastAsia="Arial" w:hAnsi="Courier New" w:cs="Courier New"/>
                <w:sz w:val="22"/>
                <w:szCs w:val="22"/>
              </w:rPr>
              <w:t>}</w:t>
            </w:r>
          </w:p>
          <w:p w14:paraId="25F7F789" w14:textId="77777777" w:rsidR="00DA54ED" w:rsidRPr="0075493B" w:rsidRDefault="00D938E6">
            <w:pPr>
              <w:spacing w:after="0"/>
              <w:ind w:left="280"/>
              <w:jc w:val="left"/>
              <w:rPr>
                <w:rFonts w:ascii="Courier New" w:eastAsia="Arial" w:hAnsi="Courier New" w:cs="Courier New"/>
                <w:sz w:val="22"/>
                <w:szCs w:val="22"/>
              </w:rPr>
            </w:pPr>
            <w:r w:rsidRPr="0075493B">
              <w:rPr>
                <w:rFonts w:ascii="Courier New" w:eastAsia="Arial" w:hAnsi="Courier New" w:cs="Courier New"/>
                <w:sz w:val="22"/>
                <w:szCs w:val="22"/>
              </w:rPr>
              <w:t>}</w:t>
            </w:r>
          </w:p>
          <w:p w14:paraId="25F7F78A" w14:textId="77777777" w:rsidR="00DA54ED" w:rsidRDefault="00D938E6">
            <w:pPr>
              <w:spacing w:after="0"/>
              <w:jc w:val="left"/>
              <w:rPr>
                <w:rFonts w:ascii="Arial" w:eastAsia="Arial" w:hAnsi="Arial" w:cs="Arial"/>
                <w:sz w:val="22"/>
                <w:szCs w:val="22"/>
              </w:rPr>
            </w:pPr>
            <w:r w:rsidRPr="0075493B">
              <w:rPr>
                <w:rFonts w:ascii="Courier New" w:eastAsia="Arial" w:hAnsi="Courier New" w:cs="Courier New"/>
                <w:sz w:val="22"/>
                <w:szCs w:val="22"/>
              </w:rPr>
              <w:t>}</w:t>
            </w:r>
          </w:p>
        </w:tc>
        <w:tc>
          <w:tcPr>
            <w:tcW w:w="1268" w:type="dxa"/>
            <w:tcBorders>
              <w:top w:val="nil"/>
              <w:left w:val="nil"/>
              <w:bottom w:val="single" w:sz="8" w:space="0" w:color="000000"/>
              <w:right w:val="single" w:sz="8" w:space="0" w:color="000000"/>
            </w:tcBorders>
            <w:tcMar>
              <w:top w:w="20" w:type="dxa"/>
              <w:left w:w="100" w:type="dxa"/>
              <w:bottom w:w="100" w:type="dxa"/>
              <w:right w:w="100" w:type="dxa"/>
            </w:tcMar>
          </w:tcPr>
          <w:p w14:paraId="25F7F78B" w14:textId="77777777" w:rsidR="00DA54ED" w:rsidRDefault="00D938E6">
            <w:pPr>
              <w:spacing w:after="0"/>
              <w:jc w:val="center"/>
              <w:rPr>
                <w:rFonts w:ascii="Arial" w:eastAsia="Arial" w:hAnsi="Arial" w:cs="Arial"/>
                <w:sz w:val="22"/>
                <w:szCs w:val="22"/>
              </w:rPr>
            </w:pPr>
            <w:r>
              <w:rPr>
                <w:rFonts w:ascii="Arial" w:eastAsia="Arial" w:hAnsi="Arial" w:cs="Arial"/>
                <w:sz w:val="22"/>
                <w:szCs w:val="22"/>
              </w:rPr>
              <w:t xml:space="preserve"> </w:t>
            </w:r>
          </w:p>
          <w:p w14:paraId="25F7F78C"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78D"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78E"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78F"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32</w:t>
            </w:r>
          </w:p>
          <w:p w14:paraId="25F7F790"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51C6A205" w14:textId="77777777" w:rsidR="001920E3" w:rsidRDefault="001920E3">
            <w:pPr>
              <w:spacing w:after="0"/>
              <w:jc w:val="center"/>
              <w:rPr>
                <w:rFonts w:ascii="Courier New" w:eastAsia="Arial" w:hAnsi="Courier New" w:cs="Courier New"/>
                <w:sz w:val="22"/>
                <w:szCs w:val="22"/>
              </w:rPr>
            </w:pPr>
          </w:p>
          <w:p w14:paraId="25F7F791" w14:textId="5AF3B07D"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64</w:t>
            </w:r>
          </w:p>
          <w:p w14:paraId="25F7F792"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32</w:t>
            </w:r>
          </w:p>
          <w:p w14:paraId="25F7F793"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794"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A22F5F4" w14:textId="77777777" w:rsidR="003D3FF1" w:rsidRDefault="003D3FF1">
            <w:pPr>
              <w:spacing w:after="0"/>
              <w:jc w:val="center"/>
              <w:rPr>
                <w:rFonts w:ascii="Courier New" w:eastAsia="Arial" w:hAnsi="Courier New" w:cs="Courier New"/>
                <w:sz w:val="22"/>
                <w:szCs w:val="22"/>
              </w:rPr>
            </w:pPr>
          </w:p>
          <w:p w14:paraId="25F7F795" w14:textId="5E381FA5"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32</w:t>
            </w:r>
          </w:p>
          <w:p w14:paraId="25F7F796"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797" w14:textId="77777777" w:rsidR="00DA54ED" w:rsidRDefault="00D938E6">
            <w:pPr>
              <w:spacing w:after="0"/>
              <w:jc w:val="center"/>
              <w:rPr>
                <w:rFonts w:ascii="Arial" w:eastAsia="Arial" w:hAnsi="Arial" w:cs="Arial"/>
                <w:sz w:val="22"/>
                <w:szCs w:val="22"/>
              </w:rPr>
            </w:pPr>
            <w:r w:rsidRPr="00CD4659">
              <w:rPr>
                <w:rFonts w:ascii="Courier New" w:eastAsia="Arial" w:hAnsi="Courier New" w:cs="Courier New"/>
                <w:sz w:val="22"/>
                <w:szCs w:val="22"/>
              </w:rPr>
              <w:t>4</w:t>
            </w:r>
          </w:p>
        </w:tc>
        <w:tc>
          <w:tcPr>
            <w:tcW w:w="2071" w:type="dxa"/>
            <w:tcBorders>
              <w:top w:val="nil"/>
              <w:left w:val="nil"/>
              <w:bottom w:val="single" w:sz="8" w:space="0" w:color="000000"/>
              <w:right w:val="single" w:sz="8" w:space="0" w:color="000000"/>
            </w:tcBorders>
            <w:tcMar>
              <w:top w:w="20" w:type="dxa"/>
              <w:left w:w="100" w:type="dxa"/>
              <w:bottom w:w="100" w:type="dxa"/>
              <w:right w:w="100" w:type="dxa"/>
            </w:tcMar>
          </w:tcPr>
          <w:p w14:paraId="25F7F798" w14:textId="77777777" w:rsidR="00DA54ED" w:rsidRDefault="00D938E6">
            <w:pPr>
              <w:spacing w:after="0"/>
              <w:jc w:val="left"/>
              <w:rPr>
                <w:rFonts w:ascii="Arial" w:eastAsia="Arial" w:hAnsi="Arial" w:cs="Arial"/>
                <w:sz w:val="22"/>
                <w:szCs w:val="22"/>
              </w:rPr>
            </w:pPr>
            <w:r>
              <w:rPr>
                <w:rFonts w:ascii="Arial" w:eastAsia="Arial" w:hAnsi="Arial" w:cs="Arial"/>
                <w:sz w:val="22"/>
                <w:szCs w:val="22"/>
              </w:rPr>
              <w:t xml:space="preserve"> </w:t>
            </w:r>
          </w:p>
          <w:p w14:paraId="25F7F799"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char</w:t>
            </w:r>
          </w:p>
          <w:p w14:paraId="25F7F79A"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unsigned int</w:t>
            </w:r>
          </w:p>
          <w:p w14:paraId="25F7F79B"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unsigned int</w:t>
            </w:r>
          </w:p>
          <w:p w14:paraId="25F7F79C"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char</w:t>
            </w:r>
          </w:p>
          <w:p w14:paraId="25F7F79D"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 xml:space="preserve"> </w:t>
            </w:r>
          </w:p>
          <w:p w14:paraId="64BDBE3D" w14:textId="77777777" w:rsidR="003D3FF1" w:rsidRDefault="003D3FF1">
            <w:pPr>
              <w:spacing w:after="0"/>
              <w:jc w:val="left"/>
              <w:rPr>
                <w:rFonts w:ascii="Courier New" w:eastAsia="Arial" w:hAnsi="Courier New" w:cs="Courier New"/>
                <w:sz w:val="22"/>
                <w:szCs w:val="22"/>
              </w:rPr>
            </w:pPr>
          </w:p>
          <w:p w14:paraId="25F7F79E" w14:textId="336C81D6"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char</w:t>
            </w:r>
          </w:p>
          <w:p w14:paraId="25F7F79F"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char</w:t>
            </w:r>
          </w:p>
          <w:p w14:paraId="25F7F7A0"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unsigned int</w:t>
            </w:r>
          </w:p>
          <w:p w14:paraId="25F7F7A1" w14:textId="77777777"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 xml:space="preserve"> </w:t>
            </w:r>
          </w:p>
          <w:p w14:paraId="7D64EA6B" w14:textId="77777777" w:rsidR="003D3FF1" w:rsidRDefault="003D3FF1">
            <w:pPr>
              <w:spacing w:after="0"/>
              <w:jc w:val="left"/>
              <w:rPr>
                <w:rFonts w:ascii="Courier New" w:eastAsia="Arial" w:hAnsi="Courier New" w:cs="Courier New"/>
                <w:sz w:val="22"/>
                <w:szCs w:val="22"/>
              </w:rPr>
            </w:pPr>
          </w:p>
          <w:p w14:paraId="25F7F7A2" w14:textId="1A425288" w:rsidR="00DA54ED" w:rsidRPr="0075493B" w:rsidRDefault="00D938E6">
            <w:pPr>
              <w:spacing w:after="0"/>
              <w:jc w:val="left"/>
              <w:rPr>
                <w:rFonts w:ascii="Courier New" w:eastAsia="Arial" w:hAnsi="Courier New" w:cs="Courier New"/>
                <w:sz w:val="22"/>
                <w:szCs w:val="22"/>
              </w:rPr>
            </w:pPr>
            <w:r w:rsidRPr="0075493B">
              <w:rPr>
                <w:rFonts w:ascii="Courier New" w:eastAsia="Arial" w:hAnsi="Courier New" w:cs="Courier New"/>
                <w:sz w:val="22"/>
                <w:szCs w:val="22"/>
              </w:rPr>
              <w:t>char</w:t>
            </w:r>
          </w:p>
          <w:p w14:paraId="25F7F7A3" w14:textId="4D8E197B" w:rsidR="00DA54ED" w:rsidRPr="0075493B" w:rsidRDefault="003D3FF1">
            <w:pPr>
              <w:spacing w:after="0"/>
              <w:jc w:val="left"/>
              <w:rPr>
                <w:rFonts w:ascii="Courier New" w:eastAsia="Arial" w:hAnsi="Courier New" w:cs="Courier New"/>
                <w:sz w:val="22"/>
                <w:szCs w:val="22"/>
              </w:rPr>
            </w:pPr>
            <w:r w:rsidRPr="0075493B">
              <w:rPr>
                <w:rFonts w:ascii="Courier New" w:eastAsia="Arial" w:hAnsi="Courier New" w:cs="Courier New"/>
                <w:sz w:val="22"/>
                <w:szCs w:val="22"/>
              </w:rPr>
              <w:t>single float</w:t>
            </w:r>
          </w:p>
          <w:p w14:paraId="25F7F7A4" w14:textId="77777777" w:rsidR="00DA54ED" w:rsidRDefault="00D938E6">
            <w:pPr>
              <w:spacing w:after="0"/>
              <w:jc w:val="left"/>
              <w:rPr>
                <w:rFonts w:ascii="Arial" w:eastAsia="Arial" w:hAnsi="Arial" w:cs="Arial"/>
                <w:sz w:val="22"/>
                <w:szCs w:val="22"/>
              </w:rPr>
            </w:pPr>
            <w:r w:rsidRPr="0075493B">
              <w:rPr>
                <w:rFonts w:ascii="Courier New" w:eastAsia="Arial" w:hAnsi="Courier New" w:cs="Courier New"/>
                <w:sz w:val="22"/>
                <w:szCs w:val="22"/>
              </w:rPr>
              <w:t>unsigned int</w:t>
            </w:r>
          </w:p>
        </w:tc>
      </w:tr>
    </w:tbl>
    <w:p w14:paraId="25F7F7A6" w14:textId="77777777" w:rsidR="00DA54ED" w:rsidRDefault="00DA54ED">
      <w:pPr>
        <w:spacing w:after="0" w:line="276" w:lineRule="auto"/>
        <w:jc w:val="left"/>
        <w:rPr>
          <w:rFonts w:ascii="Arial" w:eastAsia="Arial" w:hAnsi="Arial" w:cs="Arial"/>
          <w:sz w:val="22"/>
          <w:szCs w:val="22"/>
        </w:rPr>
      </w:pPr>
    </w:p>
    <w:p w14:paraId="25F7F7A7" w14:textId="77777777" w:rsidR="00DA54ED" w:rsidRPr="0075493B" w:rsidRDefault="00D938E6">
      <w:pPr>
        <w:spacing w:after="0"/>
        <w:jc w:val="left"/>
        <w:rPr>
          <w:rFonts w:eastAsia="Arial"/>
        </w:rPr>
      </w:pPr>
      <w:proofErr w:type="spellStart"/>
      <w:r w:rsidRPr="0075493B">
        <w:rPr>
          <w:rFonts w:ascii="Courier New" w:eastAsia="Arial" w:hAnsi="Courier New" w:cs="Courier New"/>
          <w:bCs/>
        </w:rPr>
        <w:t>format_id_string</w:t>
      </w:r>
      <w:proofErr w:type="spellEnd"/>
      <w:r w:rsidRPr="0075493B">
        <w:rPr>
          <w:rFonts w:eastAsia="Arial"/>
        </w:rPr>
        <w:t xml:space="preserve"> – unique character identifier “OHM”</w:t>
      </w:r>
    </w:p>
    <w:p w14:paraId="25F7F7A8" w14:textId="77777777" w:rsidR="00DA54ED" w:rsidRPr="0075493B" w:rsidRDefault="00D938E6">
      <w:pPr>
        <w:spacing w:after="0"/>
        <w:jc w:val="left"/>
        <w:rPr>
          <w:rFonts w:eastAsia="Arial"/>
        </w:rPr>
      </w:pPr>
      <w:proofErr w:type="spellStart"/>
      <w:r w:rsidRPr="0075493B">
        <w:rPr>
          <w:rFonts w:ascii="Courier New" w:eastAsia="Arial" w:hAnsi="Courier New" w:cs="Courier New"/>
          <w:bCs/>
        </w:rPr>
        <w:t>format_version</w:t>
      </w:r>
      <w:proofErr w:type="spellEnd"/>
      <w:r w:rsidRPr="0075493B">
        <w:rPr>
          <w:rFonts w:eastAsia="Arial"/>
        </w:rPr>
        <w:t xml:space="preserve"> – version number of the file format: 1.</w:t>
      </w:r>
    </w:p>
    <w:p w14:paraId="25F7F7A9" w14:textId="77777777" w:rsidR="00DA54ED" w:rsidRPr="0075493B" w:rsidRDefault="00D938E6">
      <w:pPr>
        <w:spacing w:after="0"/>
        <w:jc w:val="left"/>
        <w:rPr>
          <w:rFonts w:eastAsia="Arial"/>
          <w:bCs/>
        </w:rPr>
      </w:pPr>
      <w:proofErr w:type="spellStart"/>
      <w:r w:rsidRPr="0075493B">
        <w:rPr>
          <w:rFonts w:ascii="Courier New" w:eastAsia="Arial" w:hAnsi="Courier New" w:cs="Courier New"/>
          <w:bCs/>
        </w:rPr>
        <w:t>number_of_haptic_elements</w:t>
      </w:r>
      <w:proofErr w:type="spellEnd"/>
      <w:r w:rsidRPr="0075493B">
        <w:rPr>
          <w:rFonts w:eastAsia="Arial"/>
          <w:bCs/>
        </w:rPr>
        <w:t xml:space="preserve"> – number of haptic elements compiling the content. An element typically maps to an end-user haptic device.</w:t>
      </w:r>
    </w:p>
    <w:p w14:paraId="25F7F7AA" w14:textId="77777777" w:rsidR="00DA54ED" w:rsidRPr="0075493B" w:rsidRDefault="00D938E6">
      <w:pPr>
        <w:spacing w:after="0"/>
        <w:jc w:val="left"/>
        <w:rPr>
          <w:rFonts w:eastAsia="Arial"/>
          <w:bCs/>
        </w:rPr>
      </w:pPr>
      <w:proofErr w:type="spellStart"/>
      <w:r w:rsidRPr="0075493B">
        <w:rPr>
          <w:rFonts w:ascii="Courier New" w:eastAsia="Arial" w:hAnsi="Courier New" w:cs="Courier New"/>
          <w:bCs/>
        </w:rPr>
        <w:t>description_string</w:t>
      </w:r>
      <w:proofErr w:type="spellEnd"/>
      <w:r w:rsidRPr="0075493B">
        <w:rPr>
          <w:rFonts w:eastAsia="Arial"/>
          <w:bCs/>
        </w:rPr>
        <w:t xml:space="preserve"> – description string containing a human readable content description. If shorter than 32 bytes, it is followed by padding null characters. If the string is 32 bytes long, the string is terminated without a null character.</w:t>
      </w:r>
    </w:p>
    <w:p w14:paraId="25F7F7AB" w14:textId="77777777" w:rsidR="00DA54ED" w:rsidRPr="0075493B" w:rsidRDefault="00D938E6">
      <w:pPr>
        <w:spacing w:after="0"/>
        <w:jc w:val="left"/>
        <w:rPr>
          <w:rFonts w:eastAsia="Arial"/>
          <w:bCs/>
        </w:rPr>
      </w:pPr>
      <w:proofErr w:type="spellStart"/>
      <w:r w:rsidRPr="0075493B">
        <w:rPr>
          <w:rFonts w:ascii="Courier New" w:eastAsia="Arial" w:hAnsi="Courier New" w:cs="Courier New"/>
          <w:bCs/>
        </w:rPr>
        <w:t>haptic_element_file_name</w:t>
      </w:r>
      <w:proofErr w:type="spellEnd"/>
      <w:r w:rsidRPr="0075493B">
        <w:rPr>
          <w:rFonts w:eastAsia="Arial"/>
          <w:bCs/>
        </w:rPr>
        <w:t xml:space="preserve"> – description string containing the file name of the according haptic element file (.wav, .</w:t>
      </w:r>
      <w:proofErr w:type="spellStart"/>
      <w:r w:rsidRPr="0075493B">
        <w:rPr>
          <w:rFonts w:eastAsia="Arial"/>
          <w:bCs/>
        </w:rPr>
        <w:t>ivs</w:t>
      </w:r>
      <w:proofErr w:type="spellEnd"/>
      <w:r w:rsidRPr="0075493B">
        <w:rPr>
          <w:rFonts w:eastAsia="Arial"/>
          <w:bCs/>
        </w:rPr>
        <w:t>, .</w:t>
      </w:r>
      <w:proofErr w:type="spellStart"/>
      <w:r w:rsidRPr="0075493B">
        <w:rPr>
          <w:rFonts w:eastAsia="Arial"/>
          <w:bCs/>
        </w:rPr>
        <w:t>ahap</w:t>
      </w:r>
      <w:proofErr w:type="spellEnd"/>
      <w:r w:rsidRPr="0075493B">
        <w:rPr>
          <w:rFonts w:eastAsia="Arial"/>
          <w:bCs/>
        </w:rPr>
        <w:t>). If shorter than 64 bytes, it is followed by padding null characters. If the string is 64 bytes long, the string is terminated without a null character. Note that an element might include more than one channel. This file is assumed to be located in the same directory as the ohm file (i.e. same path).</w:t>
      </w:r>
    </w:p>
    <w:p w14:paraId="25F7F7AC" w14:textId="77777777" w:rsidR="00DA54ED" w:rsidRPr="0075493B" w:rsidRDefault="00D938E6">
      <w:pPr>
        <w:spacing w:after="0"/>
        <w:jc w:val="left"/>
        <w:rPr>
          <w:rFonts w:eastAsia="Arial"/>
          <w:bCs/>
        </w:rPr>
      </w:pPr>
      <w:proofErr w:type="spellStart"/>
      <w:r w:rsidRPr="0075493B">
        <w:rPr>
          <w:rFonts w:ascii="Courier New" w:eastAsia="Arial" w:hAnsi="Courier New" w:cs="Courier New"/>
          <w:bCs/>
        </w:rPr>
        <w:t>element_description_string</w:t>
      </w:r>
      <w:proofErr w:type="spellEnd"/>
      <w:r w:rsidRPr="0075493B">
        <w:rPr>
          <w:rFonts w:eastAsia="Arial"/>
          <w:bCs/>
        </w:rPr>
        <w:t xml:space="preserve"> – description string containing a human readable content description. If shorter than 32 bytes, it is followed by padding null characters. If the string is 32 bytes long, the string is terminated without a null character.</w:t>
      </w:r>
    </w:p>
    <w:p w14:paraId="25F7F7AD" w14:textId="3AAFB12B" w:rsidR="00DA54ED" w:rsidRPr="0075493B" w:rsidRDefault="00D938E6">
      <w:pPr>
        <w:spacing w:after="0"/>
        <w:jc w:val="left"/>
        <w:rPr>
          <w:rFonts w:eastAsia="Arial"/>
          <w:bCs/>
        </w:rPr>
      </w:pPr>
      <w:proofErr w:type="spellStart"/>
      <w:r w:rsidRPr="0075493B">
        <w:rPr>
          <w:rFonts w:ascii="Courier New" w:eastAsia="Arial" w:hAnsi="Courier New" w:cs="Courier New"/>
          <w:bCs/>
        </w:rPr>
        <w:t>number_of_</w:t>
      </w:r>
      <w:r w:rsidR="00CD4659">
        <w:rPr>
          <w:rFonts w:ascii="Courier New" w:eastAsia="Arial" w:hAnsi="Courier New" w:cs="Courier New"/>
          <w:bCs/>
        </w:rPr>
        <w:t>haptic</w:t>
      </w:r>
      <w:r w:rsidRPr="0075493B">
        <w:rPr>
          <w:rFonts w:ascii="Courier New" w:eastAsia="Arial" w:hAnsi="Courier New" w:cs="Courier New"/>
          <w:bCs/>
        </w:rPr>
        <w:t>_channels</w:t>
      </w:r>
      <w:proofErr w:type="spellEnd"/>
      <w:r w:rsidRPr="0075493B">
        <w:rPr>
          <w:rFonts w:eastAsia="Arial"/>
          <w:bCs/>
        </w:rPr>
        <w:t xml:space="preserve"> – number of simultaneous channels for each haptic element (up to 65535).</w:t>
      </w:r>
    </w:p>
    <w:p w14:paraId="25F7F7AE" w14:textId="77777777" w:rsidR="00DA54ED" w:rsidRPr="0075493B" w:rsidRDefault="00D938E6">
      <w:pPr>
        <w:spacing w:after="0"/>
        <w:jc w:val="left"/>
        <w:rPr>
          <w:rFonts w:eastAsia="Arial"/>
          <w:bCs/>
        </w:rPr>
      </w:pPr>
      <w:proofErr w:type="spellStart"/>
      <w:r w:rsidRPr="0075493B">
        <w:rPr>
          <w:rFonts w:ascii="Courier New" w:eastAsia="Arial" w:hAnsi="Courier New" w:cs="Courier New"/>
          <w:bCs/>
        </w:rPr>
        <w:t>channel_description_string</w:t>
      </w:r>
      <w:proofErr w:type="spellEnd"/>
      <w:r w:rsidRPr="0075493B">
        <w:rPr>
          <w:rFonts w:eastAsia="Arial"/>
          <w:bCs/>
        </w:rPr>
        <w:t xml:space="preserve"> – description string containing a human readable content description. If shorter than 32 bytes, it is followed by padding null characters. If the string is 32 bytes long, the string is terminated without a null character.</w:t>
      </w:r>
    </w:p>
    <w:p w14:paraId="25F7F7AF" w14:textId="77777777" w:rsidR="00DA54ED" w:rsidRPr="0075493B" w:rsidRDefault="00D938E6">
      <w:pPr>
        <w:spacing w:after="0"/>
        <w:jc w:val="left"/>
        <w:rPr>
          <w:rFonts w:eastAsia="Arial"/>
          <w:bCs/>
        </w:rPr>
      </w:pPr>
      <w:proofErr w:type="spellStart"/>
      <w:r w:rsidRPr="0075493B">
        <w:rPr>
          <w:rFonts w:ascii="Courier New" w:eastAsia="Arial" w:hAnsi="Courier New" w:cs="Courier New"/>
          <w:bCs/>
        </w:rPr>
        <w:t>body_part_mask</w:t>
      </w:r>
      <w:proofErr w:type="spellEnd"/>
      <w:r w:rsidRPr="0075493B">
        <w:rPr>
          <w:rFonts w:eastAsia="Arial"/>
          <w:bCs/>
        </w:rPr>
        <w:t xml:space="preserve"> – binary mask specifying the body part(s) on which to apply the effect.</w:t>
      </w:r>
    </w:p>
    <w:p w14:paraId="25F7F7B0" w14:textId="77777777" w:rsidR="00DA54ED" w:rsidRPr="0075493B" w:rsidRDefault="00D938E6">
      <w:pPr>
        <w:spacing w:after="0"/>
        <w:jc w:val="left"/>
        <w:rPr>
          <w:rFonts w:eastAsia="Arial"/>
        </w:rPr>
      </w:pPr>
      <w:proofErr w:type="spellStart"/>
      <w:r w:rsidRPr="0075493B">
        <w:rPr>
          <w:rFonts w:ascii="Courier New" w:eastAsia="Arial" w:hAnsi="Courier New" w:cs="Courier New"/>
          <w:bCs/>
        </w:rPr>
        <w:t>channel_gain</w:t>
      </w:r>
      <w:proofErr w:type="spellEnd"/>
      <w:r w:rsidRPr="0075493B">
        <w:rPr>
          <w:rFonts w:eastAsia="Arial"/>
          <w:bCs/>
        </w:rPr>
        <w:t xml:space="preserve"> –</w:t>
      </w:r>
      <w:r w:rsidRPr="0075493B">
        <w:rPr>
          <w:rFonts w:eastAsia="Arial"/>
        </w:rPr>
        <w:t xml:space="preserve"> a single precision float value that describes the amplitude gain for the haptic track. A value of 1.0 indicates that the track should be rendered at nominal voltage. Higher values indicate an overdrive state for the actuator.</w:t>
      </w:r>
    </w:p>
    <w:p w14:paraId="25F7F7B1" w14:textId="77777777" w:rsidR="00DA54ED" w:rsidRDefault="00D938E6" w:rsidP="0075493B">
      <w:pPr>
        <w:rPr>
          <w:rFonts w:eastAsia="Arial"/>
        </w:rPr>
      </w:pPr>
      <w:r>
        <w:rPr>
          <w:rFonts w:eastAsia="Arial"/>
        </w:rPr>
        <w:t xml:space="preserve">  </w:t>
      </w:r>
    </w:p>
    <w:p w14:paraId="3FE66B35" w14:textId="3F75F310" w:rsidR="0075493B" w:rsidRDefault="0075493B" w:rsidP="0075493B">
      <w:pPr>
        <w:pStyle w:val="Caption"/>
        <w:jc w:val="center"/>
      </w:pPr>
      <w:r>
        <w:lastRenderedPageBreak/>
        <w:t xml:space="preserve">Table </w:t>
      </w:r>
      <w:fldSimple w:instr=" SEQ Table \* ARABIC ">
        <w:r w:rsidR="00CD4659">
          <w:rPr>
            <w:noProof/>
          </w:rPr>
          <w:t>1</w:t>
        </w:r>
      </w:fldSimple>
      <w:r>
        <w:t>: Body Part Masks</w:t>
      </w:r>
    </w:p>
    <w:tbl>
      <w:tblPr>
        <w:tblStyle w:val="TableGrid"/>
        <w:tblW w:w="8850" w:type="dxa"/>
        <w:tblLayout w:type="fixed"/>
        <w:tblLook w:val="0600" w:firstRow="0" w:lastRow="0" w:firstColumn="0" w:lastColumn="0" w:noHBand="1" w:noVBand="1"/>
      </w:tblPr>
      <w:tblGrid>
        <w:gridCol w:w="1345"/>
        <w:gridCol w:w="1625"/>
        <w:gridCol w:w="4315"/>
        <w:gridCol w:w="1565"/>
      </w:tblGrid>
      <w:tr w:rsidR="00DA54ED" w14:paraId="25F7F7B6" w14:textId="77777777" w:rsidTr="00CD4659">
        <w:trPr>
          <w:trHeight w:val="283"/>
        </w:trPr>
        <w:tc>
          <w:tcPr>
            <w:tcW w:w="1345" w:type="dxa"/>
          </w:tcPr>
          <w:p w14:paraId="25F7F7B2" w14:textId="77777777" w:rsidR="00DA54ED" w:rsidRPr="0075493B" w:rsidRDefault="00D938E6">
            <w:pPr>
              <w:widowControl w:val="0"/>
              <w:pBdr>
                <w:top w:val="nil"/>
                <w:left w:val="nil"/>
                <w:bottom w:val="nil"/>
                <w:right w:val="nil"/>
                <w:between w:val="nil"/>
              </w:pBdr>
              <w:spacing w:after="0" w:line="276" w:lineRule="auto"/>
              <w:jc w:val="center"/>
              <w:rPr>
                <w:rFonts w:eastAsia="Calibri"/>
                <w:b/>
                <w:i/>
                <w:color w:val="548235"/>
                <w:sz w:val="22"/>
                <w:szCs w:val="22"/>
              </w:rPr>
            </w:pPr>
            <w:r w:rsidRPr="00CD4659">
              <w:rPr>
                <w:rFonts w:eastAsia="Calibri"/>
                <w:b/>
                <w:i/>
              </w:rPr>
              <w:t>body part ID</w:t>
            </w:r>
          </w:p>
        </w:tc>
        <w:tc>
          <w:tcPr>
            <w:tcW w:w="1625" w:type="dxa"/>
          </w:tcPr>
          <w:p w14:paraId="25F7F7B3" w14:textId="77777777" w:rsidR="00DA54ED" w:rsidRPr="0075493B" w:rsidRDefault="00D938E6" w:rsidP="0075493B">
            <w:pPr>
              <w:rPr>
                <w:b/>
              </w:rPr>
            </w:pPr>
            <w:r w:rsidRPr="0075493B">
              <w:rPr>
                <w:b/>
              </w:rPr>
              <w:t>Name</w:t>
            </w:r>
          </w:p>
        </w:tc>
        <w:tc>
          <w:tcPr>
            <w:tcW w:w="4315" w:type="dxa"/>
          </w:tcPr>
          <w:p w14:paraId="25F7F7B4" w14:textId="77777777" w:rsidR="00DA54ED" w:rsidRPr="0075493B" w:rsidRDefault="00D938E6" w:rsidP="0075493B">
            <w:pPr>
              <w:rPr>
                <w:b/>
              </w:rPr>
            </w:pPr>
            <w:proofErr w:type="spellStart"/>
            <w:r w:rsidRPr="0075493B">
              <w:rPr>
                <w:b/>
              </w:rPr>
              <w:t>body_part_mask</w:t>
            </w:r>
            <w:proofErr w:type="spellEnd"/>
          </w:p>
        </w:tc>
        <w:tc>
          <w:tcPr>
            <w:tcW w:w="1565" w:type="dxa"/>
          </w:tcPr>
          <w:p w14:paraId="25F7F7B5" w14:textId="77777777" w:rsidR="00DA54ED" w:rsidRPr="0075493B" w:rsidRDefault="00D938E6" w:rsidP="0075493B">
            <w:pPr>
              <w:rPr>
                <w:b/>
              </w:rPr>
            </w:pPr>
            <w:proofErr w:type="spellStart"/>
            <w:r w:rsidRPr="0075493B">
              <w:rPr>
                <w:b/>
              </w:rPr>
              <w:t>Hexa</w:t>
            </w:r>
            <w:proofErr w:type="spellEnd"/>
          </w:p>
        </w:tc>
      </w:tr>
      <w:tr w:rsidR="00DA54ED" w14:paraId="25F7F7BB" w14:textId="77777777" w:rsidTr="00CD4659">
        <w:trPr>
          <w:trHeight w:val="283"/>
        </w:trPr>
        <w:tc>
          <w:tcPr>
            <w:tcW w:w="1345" w:type="dxa"/>
          </w:tcPr>
          <w:p w14:paraId="25F7F7B7" w14:textId="73580236" w:rsidR="00DA54ED" w:rsidRDefault="00D938E6" w:rsidP="0075493B">
            <w:r>
              <w:t>0</w:t>
            </w:r>
          </w:p>
        </w:tc>
        <w:tc>
          <w:tcPr>
            <w:tcW w:w="1625" w:type="dxa"/>
          </w:tcPr>
          <w:p w14:paraId="25F7F7B8" w14:textId="77777777" w:rsidR="00DA54ED" w:rsidRDefault="00D938E6" w:rsidP="0075493B">
            <w:pPr>
              <w:jc w:val="left"/>
            </w:pPr>
            <w:r>
              <w:t>Unspecified</w:t>
            </w:r>
          </w:p>
        </w:tc>
        <w:tc>
          <w:tcPr>
            <w:tcW w:w="4315" w:type="dxa"/>
          </w:tcPr>
          <w:p w14:paraId="25F7F7B9" w14:textId="77777777" w:rsidR="00DA54ED" w:rsidRDefault="00D938E6" w:rsidP="0075493B">
            <w:bookmarkStart w:id="4" w:name="_heading=h.mwn8squ5pkv4" w:colFirst="0" w:colLast="0"/>
            <w:bookmarkEnd w:id="4"/>
            <w:r>
              <w:t>00000000000000000000000000000000</w:t>
            </w:r>
          </w:p>
        </w:tc>
        <w:tc>
          <w:tcPr>
            <w:tcW w:w="1565" w:type="dxa"/>
          </w:tcPr>
          <w:p w14:paraId="25F7F7BA" w14:textId="77777777" w:rsidR="00DA54ED" w:rsidRDefault="00D938E6" w:rsidP="0075493B">
            <w:bookmarkStart w:id="5" w:name="_heading=h.h41wr0dlnkbj" w:colFirst="0" w:colLast="0"/>
            <w:bookmarkEnd w:id="5"/>
            <w:r>
              <w:t>0x00000000</w:t>
            </w:r>
          </w:p>
        </w:tc>
      </w:tr>
      <w:tr w:rsidR="00DA54ED" w14:paraId="25F7F7C0" w14:textId="77777777" w:rsidTr="00CD4659">
        <w:trPr>
          <w:trHeight w:val="283"/>
        </w:trPr>
        <w:tc>
          <w:tcPr>
            <w:tcW w:w="1345" w:type="dxa"/>
          </w:tcPr>
          <w:p w14:paraId="25F7F7BC" w14:textId="71FB3CBF" w:rsidR="00DA54ED" w:rsidRDefault="00D938E6" w:rsidP="0075493B">
            <w:bookmarkStart w:id="6" w:name="_heading=h.d6yf286mwkgj" w:colFirst="0" w:colLast="0"/>
            <w:bookmarkEnd w:id="6"/>
            <w:r>
              <w:t>1</w:t>
            </w:r>
          </w:p>
        </w:tc>
        <w:tc>
          <w:tcPr>
            <w:tcW w:w="1625" w:type="dxa"/>
          </w:tcPr>
          <w:p w14:paraId="25F7F7BD" w14:textId="77777777" w:rsidR="00DA54ED" w:rsidRDefault="00D938E6" w:rsidP="0075493B">
            <w:pPr>
              <w:jc w:val="left"/>
            </w:pPr>
            <w:r>
              <w:t>Head front</w:t>
            </w:r>
          </w:p>
        </w:tc>
        <w:tc>
          <w:tcPr>
            <w:tcW w:w="4315" w:type="dxa"/>
          </w:tcPr>
          <w:p w14:paraId="25F7F7BE" w14:textId="77777777" w:rsidR="00DA54ED" w:rsidRDefault="00D938E6" w:rsidP="0075493B">
            <w:r>
              <w:t>00000000000000000000000000000001</w:t>
            </w:r>
          </w:p>
        </w:tc>
        <w:tc>
          <w:tcPr>
            <w:tcW w:w="1565" w:type="dxa"/>
          </w:tcPr>
          <w:p w14:paraId="25F7F7BF" w14:textId="77777777" w:rsidR="00DA54ED" w:rsidRDefault="00D938E6" w:rsidP="0075493B">
            <w:r>
              <w:t>0x00000001</w:t>
            </w:r>
          </w:p>
        </w:tc>
      </w:tr>
      <w:tr w:rsidR="00DA54ED" w14:paraId="25F7F7C5" w14:textId="77777777" w:rsidTr="00CD4659">
        <w:trPr>
          <w:trHeight w:val="283"/>
        </w:trPr>
        <w:tc>
          <w:tcPr>
            <w:tcW w:w="1345" w:type="dxa"/>
          </w:tcPr>
          <w:p w14:paraId="25F7F7C1" w14:textId="4BBF808E" w:rsidR="00DA54ED" w:rsidRDefault="00D938E6" w:rsidP="0075493B">
            <w:r>
              <w:t>2</w:t>
            </w:r>
          </w:p>
        </w:tc>
        <w:tc>
          <w:tcPr>
            <w:tcW w:w="1625" w:type="dxa"/>
          </w:tcPr>
          <w:p w14:paraId="25F7F7C2" w14:textId="77777777" w:rsidR="00DA54ED" w:rsidRDefault="00D938E6" w:rsidP="0075493B">
            <w:pPr>
              <w:jc w:val="left"/>
            </w:pPr>
            <w:r>
              <w:t>Head back</w:t>
            </w:r>
          </w:p>
        </w:tc>
        <w:tc>
          <w:tcPr>
            <w:tcW w:w="4315" w:type="dxa"/>
          </w:tcPr>
          <w:p w14:paraId="25F7F7C3" w14:textId="77777777" w:rsidR="00DA54ED" w:rsidRDefault="00D938E6" w:rsidP="0075493B">
            <w:r>
              <w:t>00000000000000000000000000000010</w:t>
            </w:r>
          </w:p>
        </w:tc>
        <w:tc>
          <w:tcPr>
            <w:tcW w:w="1565" w:type="dxa"/>
          </w:tcPr>
          <w:p w14:paraId="25F7F7C4" w14:textId="77777777" w:rsidR="00DA54ED" w:rsidRDefault="00D938E6" w:rsidP="0075493B">
            <w:r>
              <w:t>0x00000002</w:t>
            </w:r>
          </w:p>
        </w:tc>
      </w:tr>
      <w:tr w:rsidR="00DA54ED" w14:paraId="25F7F7CA" w14:textId="77777777" w:rsidTr="00CD4659">
        <w:trPr>
          <w:trHeight w:val="283"/>
        </w:trPr>
        <w:tc>
          <w:tcPr>
            <w:tcW w:w="1345" w:type="dxa"/>
          </w:tcPr>
          <w:p w14:paraId="25F7F7C6" w14:textId="7EF901C9" w:rsidR="00DA54ED" w:rsidRDefault="00D938E6" w:rsidP="0075493B">
            <w:r>
              <w:t>3</w:t>
            </w:r>
          </w:p>
        </w:tc>
        <w:tc>
          <w:tcPr>
            <w:tcW w:w="1625" w:type="dxa"/>
          </w:tcPr>
          <w:p w14:paraId="25F7F7C7" w14:textId="77777777" w:rsidR="00DA54ED" w:rsidRDefault="00D938E6" w:rsidP="0075493B">
            <w:pPr>
              <w:jc w:val="left"/>
            </w:pPr>
            <w:r>
              <w:t>Head right</w:t>
            </w:r>
          </w:p>
        </w:tc>
        <w:tc>
          <w:tcPr>
            <w:tcW w:w="4315" w:type="dxa"/>
          </w:tcPr>
          <w:p w14:paraId="25F7F7C8" w14:textId="77777777" w:rsidR="00DA54ED" w:rsidRDefault="00D938E6" w:rsidP="0075493B">
            <w:r>
              <w:t>00000000000000000000000000000100</w:t>
            </w:r>
          </w:p>
        </w:tc>
        <w:tc>
          <w:tcPr>
            <w:tcW w:w="1565" w:type="dxa"/>
          </w:tcPr>
          <w:p w14:paraId="25F7F7C9" w14:textId="77777777" w:rsidR="00DA54ED" w:rsidRDefault="00D938E6" w:rsidP="0075493B">
            <w:r>
              <w:t>0x00000004</w:t>
            </w:r>
          </w:p>
        </w:tc>
      </w:tr>
      <w:tr w:rsidR="00DA54ED" w14:paraId="25F7F7CF" w14:textId="77777777" w:rsidTr="00CD4659">
        <w:trPr>
          <w:trHeight w:val="283"/>
        </w:trPr>
        <w:tc>
          <w:tcPr>
            <w:tcW w:w="1345" w:type="dxa"/>
          </w:tcPr>
          <w:p w14:paraId="25F7F7CB" w14:textId="1B2C5F22" w:rsidR="00DA54ED" w:rsidRDefault="00D938E6" w:rsidP="0075493B">
            <w:r>
              <w:t>4</w:t>
            </w:r>
          </w:p>
        </w:tc>
        <w:tc>
          <w:tcPr>
            <w:tcW w:w="1625" w:type="dxa"/>
          </w:tcPr>
          <w:p w14:paraId="25F7F7CC" w14:textId="77777777" w:rsidR="00DA54ED" w:rsidRDefault="00D938E6" w:rsidP="0075493B">
            <w:pPr>
              <w:jc w:val="left"/>
            </w:pPr>
            <w:r>
              <w:t>Head left</w:t>
            </w:r>
          </w:p>
        </w:tc>
        <w:tc>
          <w:tcPr>
            <w:tcW w:w="4315" w:type="dxa"/>
          </w:tcPr>
          <w:p w14:paraId="25F7F7CD" w14:textId="77777777" w:rsidR="00DA54ED" w:rsidRDefault="00D938E6" w:rsidP="0075493B">
            <w:r>
              <w:t>00000000000000000000000000001000</w:t>
            </w:r>
          </w:p>
        </w:tc>
        <w:tc>
          <w:tcPr>
            <w:tcW w:w="1565" w:type="dxa"/>
          </w:tcPr>
          <w:p w14:paraId="25F7F7CE" w14:textId="77777777" w:rsidR="00DA54ED" w:rsidRDefault="00D938E6" w:rsidP="0075493B">
            <w:r>
              <w:t>0x00000008</w:t>
            </w:r>
          </w:p>
        </w:tc>
      </w:tr>
      <w:tr w:rsidR="00DA54ED" w14:paraId="25F7F7D4" w14:textId="77777777" w:rsidTr="00CD4659">
        <w:trPr>
          <w:trHeight w:val="283"/>
        </w:trPr>
        <w:tc>
          <w:tcPr>
            <w:tcW w:w="1345" w:type="dxa"/>
          </w:tcPr>
          <w:p w14:paraId="25F7F7D0" w14:textId="15EE1CDC" w:rsidR="00DA54ED" w:rsidRDefault="00D938E6" w:rsidP="0075493B">
            <w:r>
              <w:t>5</w:t>
            </w:r>
          </w:p>
        </w:tc>
        <w:tc>
          <w:tcPr>
            <w:tcW w:w="1625" w:type="dxa"/>
          </w:tcPr>
          <w:p w14:paraId="25F7F7D1" w14:textId="77777777" w:rsidR="00DA54ED" w:rsidRDefault="00D938E6" w:rsidP="0075493B">
            <w:pPr>
              <w:jc w:val="left"/>
            </w:pPr>
            <w:r>
              <w:t>Right upper chest</w:t>
            </w:r>
          </w:p>
        </w:tc>
        <w:tc>
          <w:tcPr>
            <w:tcW w:w="4315" w:type="dxa"/>
          </w:tcPr>
          <w:p w14:paraId="25F7F7D2" w14:textId="77777777" w:rsidR="00DA54ED" w:rsidRDefault="00D938E6" w:rsidP="0075493B">
            <w:r>
              <w:t>00000000000000000000000000010000</w:t>
            </w:r>
          </w:p>
        </w:tc>
        <w:tc>
          <w:tcPr>
            <w:tcW w:w="1565" w:type="dxa"/>
          </w:tcPr>
          <w:p w14:paraId="25F7F7D3" w14:textId="77777777" w:rsidR="00DA54ED" w:rsidRDefault="00D938E6" w:rsidP="0075493B">
            <w:r>
              <w:t>0x00000010</w:t>
            </w:r>
          </w:p>
        </w:tc>
      </w:tr>
      <w:tr w:rsidR="00DA54ED" w14:paraId="25F7F7D9" w14:textId="77777777" w:rsidTr="00CD4659">
        <w:trPr>
          <w:trHeight w:val="283"/>
        </w:trPr>
        <w:tc>
          <w:tcPr>
            <w:tcW w:w="1345" w:type="dxa"/>
          </w:tcPr>
          <w:p w14:paraId="25F7F7D5" w14:textId="69571207" w:rsidR="00DA54ED" w:rsidRDefault="00D938E6" w:rsidP="0075493B">
            <w:r>
              <w:t>6</w:t>
            </w:r>
          </w:p>
        </w:tc>
        <w:tc>
          <w:tcPr>
            <w:tcW w:w="1625" w:type="dxa"/>
          </w:tcPr>
          <w:p w14:paraId="25F7F7D6" w14:textId="77777777" w:rsidR="00DA54ED" w:rsidRDefault="00D938E6" w:rsidP="0075493B">
            <w:pPr>
              <w:jc w:val="left"/>
            </w:pPr>
            <w:r>
              <w:t>Left upper chest</w:t>
            </w:r>
          </w:p>
        </w:tc>
        <w:tc>
          <w:tcPr>
            <w:tcW w:w="4315" w:type="dxa"/>
          </w:tcPr>
          <w:p w14:paraId="25F7F7D7" w14:textId="77777777" w:rsidR="00DA54ED" w:rsidRDefault="00D938E6" w:rsidP="0075493B">
            <w:r>
              <w:t>00000000000000000000000000100000</w:t>
            </w:r>
          </w:p>
        </w:tc>
        <w:tc>
          <w:tcPr>
            <w:tcW w:w="1565" w:type="dxa"/>
          </w:tcPr>
          <w:p w14:paraId="25F7F7D8" w14:textId="77777777" w:rsidR="00DA54ED" w:rsidRDefault="00D938E6" w:rsidP="0075493B">
            <w:r>
              <w:t>0x00000020</w:t>
            </w:r>
          </w:p>
        </w:tc>
      </w:tr>
      <w:tr w:rsidR="00DA54ED" w14:paraId="25F7F7DE" w14:textId="77777777" w:rsidTr="00CD4659">
        <w:trPr>
          <w:trHeight w:val="283"/>
        </w:trPr>
        <w:tc>
          <w:tcPr>
            <w:tcW w:w="1345" w:type="dxa"/>
          </w:tcPr>
          <w:p w14:paraId="25F7F7DA" w14:textId="5B376A3C" w:rsidR="00DA54ED" w:rsidRDefault="00D938E6" w:rsidP="0075493B">
            <w:r>
              <w:t>7</w:t>
            </w:r>
          </w:p>
        </w:tc>
        <w:tc>
          <w:tcPr>
            <w:tcW w:w="1625" w:type="dxa"/>
          </w:tcPr>
          <w:p w14:paraId="25F7F7DB" w14:textId="77777777" w:rsidR="00DA54ED" w:rsidRDefault="00D938E6" w:rsidP="0075493B">
            <w:pPr>
              <w:jc w:val="left"/>
            </w:pPr>
            <w:r>
              <w:t>Abdomen</w:t>
            </w:r>
          </w:p>
        </w:tc>
        <w:tc>
          <w:tcPr>
            <w:tcW w:w="4315" w:type="dxa"/>
          </w:tcPr>
          <w:p w14:paraId="25F7F7DC" w14:textId="77777777" w:rsidR="00DA54ED" w:rsidRDefault="00D938E6" w:rsidP="0075493B">
            <w:r>
              <w:t>00000000000000000000000001000000</w:t>
            </w:r>
          </w:p>
        </w:tc>
        <w:tc>
          <w:tcPr>
            <w:tcW w:w="1565" w:type="dxa"/>
          </w:tcPr>
          <w:p w14:paraId="25F7F7DD" w14:textId="77777777" w:rsidR="00DA54ED" w:rsidRDefault="00D938E6" w:rsidP="0075493B">
            <w:r>
              <w:t>0x00000040</w:t>
            </w:r>
          </w:p>
        </w:tc>
      </w:tr>
      <w:tr w:rsidR="00DA54ED" w14:paraId="25F7F7E3" w14:textId="77777777" w:rsidTr="00CD4659">
        <w:trPr>
          <w:trHeight w:val="283"/>
        </w:trPr>
        <w:tc>
          <w:tcPr>
            <w:tcW w:w="1345" w:type="dxa"/>
          </w:tcPr>
          <w:p w14:paraId="25F7F7DF" w14:textId="13E7AF9F" w:rsidR="00DA54ED" w:rsidRDefault="00D938E6" w:rsidP="0075493B">
            <w:r>
              <w:t>8</w:t>
            </w:r>
          </w:p>
        </w:tc>
        <w:tc>
          <w:tcPr>
            <w:tcW w:w="1625" w:type="dxa"/>
          </w:tcPr>
          <w:p w14:paraId="25F7F7E0" w14:textId="77777777" w:rsidR="00DA54ED" w:rsidRDefault="00D938E6" w:rsidP="0075493B">
            <w:pPr>
              <w:jc w:val="left"/>
            </w:pPr>
            <w:r>
              <w:t>Waist</w:t>
            </w:r>
          </w:p>
        </w:tc>
        <w:tc>
          <w:tcPr>
            <w:tcW w:w="4315" w:type="dxa"/>
          </w:tcPr>
          <w:p w14:paraId="25F7F7E1" w14:textId="77777777" w:rsidR="00DA54ED" w:rsidRDefault="00D938E6" w:rsidP="0075493B">
            <w:r>
              <w:t>00000000000000000000000010000000</w:t>
            </w:r>
          </w:p>
        </w:tc>
        <w:tc>
          <w:tcPr>
            <w:tcW w:w="1565" w:type="dxa"/>
          </w:tcPr>
          <w:p w14:paraId="25F7F7E2" w14:textId="77777777" w:rsidR="00DA54ED" w:rsidRDefault="00D938E6" w:rsidP="0075493B">
            <w:r>
              <w:t>0x00000080</w:t>
            </w:r>
          </w:p>
        </w:tc>
      </w:tr>
      <w:tr w:rsidR="00DA54ED" w14:paraId="25F7F7E8" w14:textId="77777777" w:rsidTr="00CD4659">
        <w:trPr>
          <w:trHeight w:val="283"/>
        </w:trPr>
        <w:tc>
          <w:tcPr>
            <w:tcW w:w="1345" w:type="dxa"/>
          </w:tcPr>
          <w:p w14:paraId="25F7F7E4" w14:textId="4B12F225" w:rsidR="00DA54ED" w:rsidRDefault="00D938E6" w:rsidP="0075493B">
            <w:r>
              <w:t>9</w:t>
            </w:r>
          </w:p>
        </w:tc>
        <w:tc>
          <w:tcPr>
            <w:tcW w:w="1625" w:type="dxa"/>
          </w:tcPr>
          <w:p w14:paraId="25F7F7E5" w14:textId="77777777" w:rsidR="00DA54ED" w:rsidRDefault="00D938E6" w:rsidP="0075493B">
            <w:pPr>
              <w:jc w:val="left"/>
            </w:pPr>
            <w:r>
              <w:t>Upper back</w:t>
            </w:r>
          </w:p>
        </w:tc>
        <w:tc>
          <w:tcPr>
            <w:tcW w:w="4315" w:type="dxa"/>
          </w:tcPr>
          <w:p w14:paraId="25F7F7E6" w14:textId="77777777" w:rsidR="00DA54ED" w:rsidRDefault="00D938E6" w:rsidP="0075493B">
            <w:r>
              <w:t>00000000000000000000000100000000</w:t>
            </w:r>
          </w:p>
        </w:tc>
        <w:tc>
          <w:tcPr>
            <w:tcW w:w="1565" w:type="dxa"/>
          </w:tcPr>
          <w:p w14:paraId="25F7F7E7" w14:textId="77777777" w:rsidR="00DA54ED" w:rsidRDefault="00D938E6" w:rsidP="0075493B">
            <w:r>
              <w:t>0x00000100</w:t>
            </w:r>
          </w:p>
        </w:tc>
      </w:tr>
      <w:tr w:rsidR="00DA54ED" w14:paraId="25F7F7ED" w14:textId="77777777" w:rsidTr="00CD4659">
        <w:trPr>
          <w:trHeight w:val="283"/>
        </w:trPr>
        <w:tc>
          <w:tcPr>
            <w:tcW w:w="1345" w:type="dxa"/>
          </w:tcPr>
          <w:p w14:paraId="25F7F7E9" w14:textId="7FF5FB1A" w:rsidR="00DA54ED" w:rsidRDefault="00D938E6" w:rsidP="0075493B">
            <w:r>
              <w:t>10</w:t>
            </w:r>
          </w:p>
        </w:tc>
        <w:tc>
          <w:tcPr>
            <w:tcW w:w="1625" w:type="dxa"/>
          </w:tcPr>
          <w:p w14:paraId="25F7F7EA" w14:textId="77777777" w:rsidR="00DA54ED" w:rsidRDefault="00D938E6" w:rsidP="0075493B">
            <w:pPr>
              <w:jc w:val="left"/>
            </w:pPr>
            <w:r>
              <w:t>Lower back</w:t>
            </w:r>
          </w:p>
        </w:tc>
        <w:tc>
          <w:tcPr>
            <w:tcW w:w="4315" w:type="dxa"/>
          </w:tcPr>
          <w:p w14:paraId="25F7F7EB" w14:textId="77777777" w:rsidR="00DA54ED" w:rsidRDefault="00D938E6" w:rsidP="0075493B">
            <w:r>
              <w:t>00000000000000000000001000000000</w:t>
            </w:r>
          </w:p>
        </w:tc>
        <w:tc>
          <w:tcPr>
            <w:tcW w:w="1565" w:type="dxa"/>
          </w:tcPr>
          <w:p w14:paraId="25F7F7EC" w14:textId="77777777" w:rsidR="00DA54ED" w:rsidRDefault="00D938E6" w:rsidP="0075493B">
            <w:r>
              <w:t>0x00000200</w:t>
            </w:r>
          </w:p>
        </w:tc>
      </w:tr>
      <w:tr w:rsidR="00DA54ED" w14:paraId="25F7F7F2" w14:textId="77777777" w:rsidTr="00CD4659">
        <w:trPr>
          <w:trHeight w:val="283"/>
        </w:trPr>
        <w:tc>
          <w:tcPr>
            <w:tcW w:w="1345" w:type="dxa"/>
          </w:tcPr>
          <w:p w14:paraId="25F7F7EE" w14:textId="128288D4" w:rsidR="00DA54ED" w:rsidRDefault="00D938E6" w:rsidP="0075493B">
            <w:r>
              <w:t>11</w:t>
            </w:r>
          </w:p>
        </w:tc>
        <w:tc>
          <w:tcPr>
            <w:tcW w:w="1625" w:type="dxa"/>
          </w:tcPr>
          <w:p w14:paraId="25F7F7EF" w14:textId="77777777" w:rsidR="00DA54ED" w:rsidRDefault="00D938E6" w:rsidP="0075493B">
            <w:pPr>
              <w:jc w:val="left"/>
            </w:pPr>
            <w:r>
              <w:t>Right upper arm</w:t>
            </w:r>
          </w:p>
        </w:tc>
        <w:tc>
          <w:tcPr>
            <w:tcW w:w="4315" w:type="dxa"/>
          </w:tcPr>
          <w:p w14:paraId="25F7F7F0" w14:textId="77777777" w:rsidR="00DA54ED" w:rsidRDefault="00D938E6" w:rsidP="0075493B">
            <w:r>
              <w:t>00000000000000000000010000000000</w:t>
            </w:r>
          </w:p>
        </w:tc>
        <w:tc>
          <w:tcPr>
            <w:tcW w:w="1565" w:type="dxa"/>
          </w:tcPr>
          <w:p w14:paraId="25F7F7F1" w14:textId="77777777" w:rsidR="00DA54ED" w:rsidRDefault="00D938E6" w:rsidP="0075493B">
            <w:r>
              <w:t>0x00000400</w:t>
            </w:r>
          </w:p>
        </w:tc>
      </w:tr>
      <w:tr w:rsidR="00DA54ED" w14:paraId="25F7F7F7" w14:textId="77777777" w:rsidTr="00CD4659">
        <w:trPr>
          <w:trHeight w:val="283"/>
        </w:trPr>
        <w:tc>
          <w:tcPr>
            <w:tcW w:w="1345" w:type="dxa"/>
          </w:tcPr>
          <w:p w14:paraId="25F7F7F3" w14:textId="69603D23" w:rsidR="00DA54ED" w:rsidRDefault="00D938E6" w:rsidP="0075493B">
            <w:r>
              <w:t>12</w:t>
            </w:r>
          </w:p>
        </w:tc>
        <w:tc>
          <w:tcPr>
            <w:tcW w:w="1625" w:type="dxa"/>
          </w:tcPr>
          <w:p w14:paraId="25F7F7F4" w14:textId="77777777" w:rsidR="00DA54ED" w:rsidRDefault="00D938E6" w:rsidP="0075493B">
            <w:pPr>
              <w:jc w:val="left"/>
            </w:pPr>
            <w:r>
              <w:t>Left upper arm</w:t>
            </w:r>
          </w:p>
        </w:tc>
        <w:tc>
          <w:tcPr>
            <w:tcW w:w="4315" w:type="dxa"/>
          </w:tcPr>
          <w:p w14:paraId="25F7F7F5" w14:textId="77777777" w:rsidR="00DA54ED" w:rsidRDefault="00D938E6" w:rsidP="0075493B">
            <w:r>
              <w:t>00000000000000000000100000000000</w:t>
            </w:r>
          </w:p>
        </w:tc>
        <w:tc>
          <w:tcPr>
            <w:tcW w:w="1565" w:type="dxa"/>
          </w:tcPr>
          <w:p w14:paraId="25F7F7F6" w14:textId="77777777" w:rsidR="00DA54ED" w:rsidRDefault="00D938E6" w:rsidP="0075493B">
            <w:r>
              <w:t>0x00000800</w:t>
            </w:r>
          </w:p>
        </w:tc>
      </w:tr>
      <w:tr w:rsidR="00DA54ED" w14:paraId="25F7F7FC" w14:textId="77777777" w:rsidTr="00CD4659">
        <w:trPr>
          <w:trHeight w:val="283"/>
        </w:trPr>
        <w:tc>
          <w:tcPr>
            <w:tcW w:w="1345" w:type="dxa"/>
          </w:tcPr>
          <w:p w14:paraId="25F7F7F8" w14:textId="02C54D6D" w:rsidR="00DA54ED" w:rsidRDefault="00D938E6" w:rsidP="0075493B">
            <w:r>
              <w:t>13</w:t>
            </w:r>
          </w:p>
        </w:tc>
        <w:tc>
          <w:tcPr>
            <w:tcW w:w="1625" w:type="dxa"/>
          </w:tcPr>
          <w:p w14:paraId="25F7F7F9" w14:textId="77777777" w:rsidR="00DA54ED" w:rsidRDefault="00D938E6" w:rsidP="0075493B">
            <w:pPr>
              <w:jc w:val="left"/>
            </w:pPr>
            <w:r>
              <w:t>Right forearm</w:t>
            </w:r>
          </w:p>
        </w:tc>
        <w:tc>
          <w:tcPr>
            <w:tcW w:w="4315" w:type="dxa"/>
          </w:tcPr>
          <w:p w14:paraId="25F7F7FA" w14:textId="77777777" w:rsidR="00DA54ED" w:rsidRDefault="00D938E6" w:rsidP="0075493B">
            <w:r>
              <w:t>00000000000000000001000000000000</w:t>
            </w:r>
          </w:p>
        </w:tc>
        <w:tc>
          <w:tcPr>
            <w:tcW w:w="1565" w:type="dxa"/>
          </w:tcPr>
          <w:p w14:paraId="25F7F7FB" w14:textId="77777777" w:rsidR="00DA54ED" w:rsidRDefault="00D938E6" w:rsidP="0075493B">
            <w:r>
              <w:t>0x00001000</w:t>
            </w:r>
          </w:p>
        </w:tc>
      </w:tr>
      <w:tr w:rsidR="00DA54ED" w14:paraId="25F7F801" w14:textId="77777777" w:rsidTr="00CD4659">
        <w:trPr>
          <w:trHeight w:val="283"/>
        </w:trPr>
        <w:tc>
          <w:tcPr>
            <w:tcW w:w="1345" w:type="dxa"/>
          </w:tcPr>
          <w:p w14:paraId="25F7F7FD" w14:textId="37771F23" w:rsidR="00DA54ED" w:rsidRDefault="00D938E6" w:rsidP="0075493B">
            <w:r>
              <w:t>14</w:t>
            </w:r>
          </w:p>
        </w:tc>
        <w:tc>
          <w:tcPr>
            <w:tcW w:w="1625" w:type="dxa"/>
          </w:tcPr>
          <w:p w14:paraId="25F7F7FE" w14:textId="77777777" w:rsidR="00DA54ED" w:rsidRDefault="00D938E6" w:rsidP="0075493B">
            <w:pPr>
              <w:jc w:val="left"/>
            </w:pPr>
            <w:r>
              <w:t>Left forearm</w:t>
            </w:r>
          </w:p>
        </w:tc>
        <w:tc>
          <w:tcPr>
            <w:tcW w:w="4315" w:type="dxa"/>
          </w:tcPr>
          <w:p w14:paraId="25F7F7FF" w14:textId="77777777" w:rsidR="00DA54ED" w:rsidRDefault="00D938E6" w:rsidP="0075493B">
            <w:r>
              <w:t>00000000000000000010000000000000</w:t>
            </w:r>
          </w:p>
        </w:tc>
        <w:tc>
          <w:tcPr>
            <w:tcW w:w="1565" w:type="dxa"/>
          </w:tcPr>
          <w:p w14:paraId="25F7F800" w14:textId="77777777" w:rsidR="00DA54ED" w:rsidRDefault="00D938E6" w:rsidP="0075493B">
            <w:r>
              <w:t>0x00002000</w:t>
            </w:r>
          </w:p>
        </w:tc>
      </w:tr>
      <w:tr w:rsidR="00DA54ED" w14:paraId="25F7F806" w14:textId="77777777" w:rsidTr="00CD4659">
        <w:trPr>
          <w:trHeight w:val="283"/>
        </w:trPr>
        <w:tc>
          <w:tcPr>
            <w:tcW w:w="1345" w:type="dxa"/>
          </w:tcPr>
          <w:p w14:paraId="25F7F802" w14:textId="557D1415" w:rsidR="00DA54ED" w:rsidRDefault="00D938E6" w:rsidP="0075493B">
            <w:r>
              <w:t>15</w:t>
            </w:r>
          </w:p>
        </w:tc>
        <w:tc>
          <w:tcPr>
            <w:tcW w:w="1625" w:type="dxa"/>
          </w:tcPr>
          <w:p w14:paraId="25F7F803" w14:textId="77777777" w:rsidR="00DA54ED" w:rsidRDefault="00D938E6" w:rsidP="0075493B">
            <w:pPr>
              <w:jc w:val="left"/>
            </w:pPr>
            <w:r>
              <w:t>Right wrist</w:t>
            </w:r>
          </w:p>
        </w:tc>
        <w:tc>
          <w:tcPr>
            <w:tcW w:w="4315" w:type="dxa"/>
          </w:tcPr>
          <w:p w14:paraId="25F7F804" w14:textId="77777777" w:rsidR="00DA54ED" w:rsidRDefault="00D938E6" w:rsidP="0075493B">
            <w:r>
              <w:t>00000000000000000100000000000000</w:t>
            </w:r>
          </w:p>
        </w:tc>
        <w:tc>
          <w:tcPr>
            <w:tcW w:w="1565" w:type="dxa"/>
          </w:tcPr>
          <w:p w14:paraId="25F7F805" w14:textId="77777777" w:rsidR="00DA54ED" w:rsidRDefault="00D938E6" w:rsidP="0075493B">
            <w:r>
              <w:t>0x00004000</w:t>
            </w:r>
          </w:p>
        </w:tc>
      </w:tr>
      <w:tr w:rsidR="00DA54ED" w14:paraId="25F7F80B" w14:textId="77777777" w:rsidTr="00CD4659">
        <w:trPr>
          <w:trHeight w:val="283"/>
        </w:trPr>
        <w:tc>
          <w:tcPr>
            <w:tcW w:w="1345" w:type="dxa"/>
          </w:tcPr>
          <w:p w14:paraId="25F7F807" w14:textId="6E5B00D0" w:rsidR="00DA54ED" w:rsidRDefault="00D938E6" w:rsidP="0075493B">
            <w:r>
              <w:t>16</w:t>
            </w:r>
          </w:p>
        </w:tc>
        <w:tc>
          <w:tcPr>
            <w:tcW w:w="1625" w:type="dxa"/>
          </w:tcPr>
          <w:p w14:paraId="25F7F808" w14:textId="77777777" w:rsidR="00DA54ED" w:rsidRDefault="00D938E6" w:rsidP="0075493B">
            <w:pPr>
              <w:jc w:val="left"/>
            </w:pPr>
            <w:r>
              <w:t>Left wrist</w:t>
            </w:r>
          </w:p>
        </w:tc>
        <w:tc>
          <w:tcPr>
            <w:tcW w:w="4315" w:type="dxa"/>
          </w:tcPr>
          <w:p w14:paraId="25F7F809" w14:textId="77777777" w:rsidR="00DA54ED" w:rsidRDefault="00D938E6" w:rsidP="0075493B">
            <w:r>
              <w:t>00000000000000001000000000000000</w:t>
            </w:r>
          </w:p>
        </w:tc>
        <w:tc>
          <w:tcPr>
            <w:tcW w:w="1565" w:type="dxa"/>
          </w:tcPr>
          <w:p w14:paraId="25F7F80A" w14:textId="77777777" w:rsidR="00DA54ED" w:rsidRDefault="00D938E6" w:rsidP="0075493B">
            <w:r>
              <w:t>0x00008000</w:t>
            </w:r>
          </w:p>
        </w:tc>
      </w:tr>
      <w:tr w:rsidR="00DA54ED" w14:paraId="25F7F810" w14:textId="77777777" w:rsidTr="00CD4659">
        <w:trPr>
          <w:trHeight w:val="283"/>
        </w:trPr>
        <w:tc>
          <w:tcPr>
            <w:tcW w:w="1345" w:type="dxa"/>
          </w:tcPr>
          <w:p w14:paraId="25F7F80C" w14:textId="677EFB02" w:rsidR="00DA54ED" w:rsidRDefault="00D938E6" w:rsidP="0075493B">
            <w:r>
              <w:t>17</w:t>
            </w:r>
          </w:p>
        </w:tc>
        <w:tc>
          <w:tcPr>
            <w:tcW w:w="1625" w:type="dxa"/>
          </w:tcPr>
          <w:p w14:paraId="25F7F80D" w14:textId="77777777" w:rsidR="00DA54ED" w:rsidRDefault="00D938E6" w:rsidP="0075493B">
            <w:pPr>
              <w:jc w:val="left"/>
            </w:pPr>
            <w:r>
              <w:t>Right hand palm</w:t>
            </w:r>
          </w:p>
        </w:tc>
        <w:tc>
          <w:tcPr>
            <w:tcW w:w="4315" w:type="dxa"/>
          </w:tcPr>
          <w:p w14:paraId="25F7F80E" w14:textId="77777777" w:rsidR="00DA54ED" w:rsidRDefault="00D938E6" w:rsidP="0075493B">
            <w:r>
              <w:t>00000000000000010000000000000000</w:t>
            </w:r>
          </w:p>
        </w:tc>
        <w:tc>
          <w:tcPr>
            <w:tcW w:w="1565" w:type="dxa"/>
          </w:tcPr>
          <w:p w14:paraId="25F7F80F" w14:textId="77777777" w:rsidR="00DA54ED" w:rsidRDefault="00D938E6" w:rsidP="0075493B">
            <w:r>
              <w:t>0x00010000</w:t>
            </w:r>
          </w:p>
        </w:tc>
      </w:tr>
      <w:tr w:rsidR="00DA54ED" w14:paraId="25F7F815" w14:textId="77777777" w:rsidTr="00CD4659">
        <w:trPr>
          <w:trHeight w:val="283"/>
        </w:trPr>
        <w:tc>
          <w:tcPr>
            <w:tcW w:w="1345" w:type="dxa"/>
          </w:tcPr>
          <w:p w14:paraId="25F7F811" w14:textId="331CB6CA" w:rsidR="00DA54ED" w:rsidRDefault="00D938E6" w:rsidP="0075493B">
            <w:r>
              <w:t>18</w:t>
            </w:r>
          </w:p>
        </w:tc>
        <w:tc>
          <w:tcPr>
            <w:tcW w:w="1625" w:type="dxa"/>
          </w:tcPr>
          <w:p w14:paraId="25F7F812" w14:textId="77777777" w:rsidR="00DA54ED" w:rsidRDefault="00D938E6" w:rsidP="0075493B">
            <w:pPr>
              <w:jc w:val="left"/>
            </w:pPr>
            <w:r>
              <w:t>Left hand palm</w:t>
            </w:r>
          </w:p>
        </w:tc>
        <w:tc>
          <w:tcPr>
            <w:tcW w:w="4315" w:type="dxa"/>
          </w:tcPr>
          <w:p w14:paraId="25F7F813" w14:textId="77777777" w:rsidR="00DA54ED" w:rsidRDefault="00D938E6" w:rsidP="0075493B">
            <w:r>
              <w:t>00000000000000100000000000000000</w:t>
            </w:r>
          </w:p>
        </w:tc>
        <w:tc>
          <w:tcPr>
            <w:tcW w:w="1565" w:type="dxa"/>
          </w:tcPr>
          <w:p w14:paraId="25F7F814" w14:textId="77777777" w:rsidR="00DA54ED" w:rsidRDefault="00D938E6" w:rsidP="0075493B">
            <w:r>
              <w:t>0x00020000</w:t>
            </w:r>
          </w:p>
        </w:tc>
      </w:tr>
      <w:tr w:rsidR="00DA54ED" w14:paraId="25F7F81A" w14:textId="77777777" w:rsidTr="00CD4659">
        <w:trPr>
          <w:trHeight w:val="283"/>
        </w:trPr>
        <w:tc>
          <w:tcPr>
            <w:tcW w:w="1345" w:type="dxa"/>
          </w:tcPr>
          <w:p w14:paraId="25F7F816" w14:textId="2BC93941" w:rsidR="00DA54ED" w:rsidRDefault="00D938E6" w:rsidP="0075493B">
            <w:r>
              <w:t>19</w:t>
            </w:r>
          </w:p>
        </w:tc>
        <w:tc>
          <w:tcPr>
            <w:tcW w:w="1625" w:type="dxa"/>
          </w:tcPr>
          <w:p w14:paraId="25F7F817" w14:textId="77777777" w:rsidR="00DA54ED" w:rsidRDefault="00D938E6" w:rsidP="0075493B">
            <w:pPr>
              <w:jc w:val="left"/>
            </w:pPr>
            <w:r>
              <w:t>Right hand dorsum</w:t>
            </w:r>
          </w:p>
        </w:tc>
        <w:tc>
          <w:tcPr>
            <w:tcW w:w="4315" w:type="dxa"/>
          </w:tcPr>
          <w:p w14:paraId="25F7F818" w14:textId="77777777" w:rsidR="00DA54ED" w:rsidRDefault="00D938E6" w:rsidP="0075493B">
            <w:r>
              <w:t>00000000000001000000000000000000</w:t>
            </w:r>
          </w:p>
        </w:tc>
        <w:tc>
          <w:tcPr>
            <w:tcW w:w="1565" w:type="dxa"/>
          </w:tcPr>
          <w:p w14:paraId="25F7F819" w14:textId="77777777" w:rsidR="00DA54ED" w:rsidRDefault="00D938E6" w:rsidP="0075493B">
            <w:r>
              <w:t>0x00040000</w:t>
            </w:r>
          </w:p>
        </w:tc>
      </w:tr>
      <w:tr w:rsidR="00DA54ED" w14:paraId="25F7F81F" w14:textId="77777777" w:rsidTr="00CD4659">
        <w:trPr>
          <w:trHeight w:val="283"/>
        </w:trPr>
        <w:tc>
          <w:tcPr>
            <w:tcW w:w="1345" w:type="dxa"/>
          </w:tcPr>
          <w:p w14:paraId="25F7F81B" w14:textId="1C49F2A2" w:rsidR="00DA54ED" w:rsidRDefault="00D938E6" w:rsidP="0075493B">
            <w:r>
              <w:t>20</w:t>
            </w:r>
          </w:p>
        </w:tc>
        <w:tc>
          <w:tcPr>
            <w:tcW w:w="1625" w:type="dxa"/>
          </w:tcPr>
          <w:p w14:paraId="25F7F81C" w14:textId="77777777" w:rsidR="00DA54ED" w:rsidRDefault="00D938E6" w:rsidP="0075493B">
            <w:pPr>
              <w:jc w:val="left"/>
            </w:pPr>
            <w:r>
              <w:t>Left hand dorsum</w:t>
            </w:r>
          </w:p>
        </w:tc>
        <w:tc>
          <w:tcPr>
            <w:tcW w:w="4315" w:type="dxa"/>
          </w:tcPr>
          <w:p w14:paraId="25F7F81D" w14:textId="77777777" w:rsidR="00DA54ED" w:rsidRDefault="00D938E6" w:rsidP="0075493B">
            <w:r>
              <w:t>00000000000010000000000000000000</w:t>
            </w:r>
          </w:p>
        </w:tc>
        <w:tc>
          <w:tcPr>
            <w:tcW w:w="1565" w:type="dxa"/>
          </w:tcPr>
          <w:p w14:paraId="25F7F81E" w14:textId="77777777" w:rsidR="00DA54ED" w:rsidRDefault="00D938E6" w:rsidP="0075493B">
            <w:r>
              <w:t>0x00080000</w:t>
            </w:r>
          </w:p>
        </w:tc>
      </w:tr>
      <w:tr w:rsidR="00DA54ED" w14:paraId="25F7F824" w14:textId="77777777" w:rsidTr="00CD4659">
        <w:trPr>
          <w:trHeight w:val="283"/>
        </w:trPr>
        <w:tc>
          <w:tcPr>
            <w:tcW w:w="1345" w:type="dxa"/>
          </w:tcPr>
          <w:p w14:paraId="25F7F820" w14:textId="251E28CD" w:rsidR="00DA54ED" w:rsidRDefault="00D938E6" w:rsidP="0075493B">
            <w:r>
              <w:t>21</w:t>
            </w:r>
          </w:p>
        </w:tc>
        <w:tc>
          <w:tcPr>
            <w:tcW w:w="1625" w:type="dxa"/>
          </w:tcPr>
          <w:p w14:paraId="25F7F821" w14:textId="77777777" w:rsidR="00DA54ED" w:rsidRDefault="00D938E6" w:rsidP="0075493B">
            <w:pPr>
              <w:jc w:val="left"/>
            </w:pPr>
            <w:r>
              <w:t>Right hand fingers</w:t>
            </w:r>
          </w:p>
        </w:tc>
        <w:tc>
          <w:tcPr>
            <w:tcW w:w="4315" w:type="dxa"/>
          </w:tcPr>
          <w:p w14:paraId="25F7F822" w14:textId="77777777" w:rsidR="00DA54ED" w:rsidRDefault="00D938E6" w:rsidP="0075493B">
            <w:r>
              <w:t>00000000000100000000000000000000</w:t>
            </w:r>
          </w:p>
        </w:tc>
        <w:tc>
          <w:tcPr>
            <w:tcW w:w="1565" w:type="dxa"/>
          </w:tcPr>
          <w:p w14:paraId="25F7F823" w14:textId="77777777" w:rsidR="00DA54ED" w:rsidRDefault="00D938E6" w:rsidP="0075493B">
            <w:r>
              <w:t>0x00100000</w:t>
            </w:r>
          </w:p>
        </w:tc>
      </w:tr>
      <w:tr w:rsidR="00DA54ED" w14:paraId="25F7F829" w14:textId="77777777" w:rsidTr="00CD4659">
        <w:trPr>
          <w:trHeight w:val="283"/>
        </w:trPr>
        <w:tc>
          <w:tcPr>
            <w:tcW w:w="1345" w:type="dxa"/>
          </w:tcPr>
          <w:p w14:paraId="25F7F825" w14:textId="42B0E93A" w:rsidR="00DA54ED" w:rsidRDefault="00D938E6" w:rsidP="0075493B">
            <w:r>
              <w:lastRenderedPageBreak/>
              <w:t>22</w:t>
            </w:r>
          </w:p>
        </w:tc>
        <w:tc>
          <w:tcPr>
            <w:tcW w:w="1625" w:type="dxa"/>
          </w:tcPr>
          <w:p w14:paraId="25F7F826" w14:textId="77777777" w:rsidR="00DA54ED" w:rsidRDefault="00D938E6" w:rsidP="0075493B">
            <w:pPr>
              <w:jc w:val="left"/>
            </w:pPr>
            <w:r>
              <w:t>Left hand fingers</w:t>
            </w:r>
          </w:p>
        </w:tc>
        <w:tc>
          <w:tcPr>
            <w:tcW w:w="4315" w:type="dxa"/>
          </w:tcPr>
          <w:p w14:paraId="25F7F827" w14:textId="77777777" w:rsidR="00DA54ED" w:rsidRDefault="00D938E6" w:rsidP="0075493B">
            <w:r>
              <w:t>00000000001000000000000000000000</w:t>
            </w:r>
          </w:p>
        </w:tc>
        <w:tc>
          <w:tcPr>
            <w:tcW w:w="1565" w:type="dxa"/>
          </w:tcPr>
          <w:p w14:paraId="25F7F828" w14:textId="77777777" w:rsidR="00DA54ED" w:rsidRDefault="00D938E6" w:rsidP="0075493B">
            <w:r>
              <w:t>0x00200000</w:t>
            </w:r>
          </w:p>
        </w:tc>
      </w:tr>
      <w:tr w:rsidR="00DA54ED" w14:paraId="25F7F82E" w14:textId="77777777" w:rsidTr="00CD4659">
        <w:trPr>
          <w:trHeight w:val="283"/>
        </w:trPr>
        <w:tc>
          <w:tcPr>
            <w:tcW w:w="1345" w:type="dxa"/>
          </w:tcPr>
          <w:p w14:paraId="25F7F82A" w14:textId="32175880" w:rsidR="00DA54ED" w:rsidRDefault="00D938E6" w:rsidP="0075493B">
            <w:r>
              <w:t>23</w:t>
            </w:r>
          </w:p>
        </w:tc>
        <w:tc>
          <w:tcPr>
            <w:tcW w:w="1625" w:type="dxa"/>
          </w:tcPr>
          <w:p w14:paraId="25F7F82B" w14:textId="77777777" w:rsidR="00DA54ED" w:rsidRDefault="00D938E6" w:rsidP="0075493B">
            <w:pPr>
              <w:jc w:val="left"/>
            </w:pPr>
            <w:r>
              <w:t>Right thigh</w:t>
            </w:r>
          </w:p>
        </w:tc>
        <w:tc>
          <w:tcPr>
            <w:tcW w:w="4315" w:type="dxa"/>
          </w:tcPr>
          <w:p w14:paraId="25F7F82C" w14:textId="77777777" w:rsidR="00DA54ED" w:rsidRDefault="00D938E6" w:rsidP="0075493B">
            <w:r>
              <w:t>00000000010000000000000000000000</w:t>
            </w:r>
          </w:p>
        </w:tc>
        <w:tc>
          <w:tcPr>
            <w:tcW w:w="1565" w:type="dxa"/>
          </w:tcPr>
          <w:p w14:paraId="25F7F82D" w14:textId="77777777" w:rsidR="00DA54ED" w:rsidRDefault="00D938E6" w:rsidP="0075493B">
            <w:r>
              <w:t>0x00400000</w:t>
            </w:r>
          </w:p>
        </w:tc>
      </w:tr>
      <w:tr w:rsidR="00DA54ED" w14:paraId="25F7F833" w14:textId="77777777" w:rsidTr="00CD4659">
        <w:trPr>
          <w:trHeight w:val="283"/>
        </w:trPr>
        <w:tc>
          <w:tcPr>
            <w:tcW w:w="1345" w:type="dxa"/>
          </w:tcPr>
          <w:p w14:paraId="25F7F82F" w14:textId="5E71BA2A" w:rsidR="00DA54ED" w:rsidRDefault="00D938E6" w:rsidP="0075493B">
            <w:r>
              <w:t>24</w:t>
            </w:r>
          </w:p>
        </w:tc>
        <w:tc>
          <w:tcPr>
            <w:tcW w:w="1625" w:type="dxa"/>
          </w:tcPr>
          <w:p w14:paraId="25F7F830" w14:textId="77777777" w:rsidR="00DA54ED" w:rsidRDefault="00D938E6" w:rsidP="0075493B">
            <w:pPr>
              <w:jc w:val="left"/>
            </w:pPr>
            <w:r>
              <w:t>Left thigh</w:t>
            </w:r>
          </w:p>
        </w:tc>
        <w:tc>
          <w:tcPr>
            <w:tcW w:w="4315" w:type="dxa"/>
          </w:tcPr>
          <w:p w14:paraId="25F7F831" w14:textId="77777777" w:rsidR="00DA54ED" w:rsidRDefault="00D938E6" w:rsidP="0075493B">
            <w:r>
              <w:t>00000000100000000000000000000000</w:t>
            </w:r>
          </w:p>
        </w:tc>
        <w:tc>
          <w:tcPr>
            <w:tcW w:w="1565" w:type="dxa"/>
          </w:tcPr>
          <w:p w14:paraId="25F7F832" w14:textId="77777777" w:rsidR="00DA54ED" w:rsidRDefault="00D938E6" w:rsidP="0075493B">
            <w:r>
              <w:t>0x00800000</w:t>
            </w:r>
          </w:p>
        </w:tc>
      </w:tr>
      <w:tr w:rsidR="00DA54ED" w14:paraId="25F7F838" w14:textId="77777777" w:rsidTr="00CD4659">
        <w:trPr>
          <w:trHeight w:val="283"/>
        </w:trPr>
        <w:tc>
          <w:tcPr>
            <w:tcW w:w="1345" w:type="dxa"/>
          </w:tcPr>
          <w:p w14:paraId="25F7F834" w14:textId="4451A75E" w:rsidR="00DA54ED" w:rsidRDefault="00D938E6" w:rsidP="0075493B">
            <w:r>
              <w:t>25</w:t>
            </w:r>
          </w:p>
        </w:tc>
        <w:tc>
          <w:tcPr>
            <w:tcW w:w="1625" w:type="dxa"/>
          </w:tcPr>
          <w:p w14:paraId="25F7F835" w14:textId="77777777" w:rsidR="00DA54ED" w:rsidRDefault="00D938E6" w:rsidP="0075493B">
            <w:pPr>
              <w:jc w:val="left"/>
            </w:pPr>
            <w:r>
              <w:t>Right calf</w:t>
            </w:r>
          </w:p>
        </w:tc>
        <w:tc>
          <w:tcPr>
            <w:tcW w:w="4315" w:type="dxa"/>
          </w:tcPr>
          <w:p w14:paraId="25F7F836" w14:textId="77777777" w:rsidR="00DA54ED" w:rsidRDefault="00D938E6" w:rsidP="0075493B">
            <w:r>
              <w:t>00000001000000000000000000000000</w:t>
            </w:r>
          </w:p>
        </w:tc>
        <w:tc>
          <w:tcPr>
            <w:tcW w:w="1565" w:type="dxa"/>
          </w:tcPr>
          <w:p w14:paraId="25F7F837" w14:textId="77777777" w:rsidR="00DA54ED" w:rsidRDefault="00D938E6" w:rsidP="0075493B">
            <w:r>
              <w:t>0x01000000</w:t>
            </w:r>
          </w:p>
        </w:tc>
      </w:tr>
      <w:tr w:rsidR="00DA54ED" w14:paraId="25F7F83D" w14:textId="77777777" w:rsidTr="00CD4659">
        <w:trPr>
          <w:trHeight w:val="283"/>
        </w:trPr>
        <w:tc>
          <w:tcPr>
            <w:tcW w:w="1345" w:type="dxa"/>
          </w:tcPr>
          <w:p w14:paraId="25F7F839" w14:textId="02A05A5D" w:rsidR="00DA54ED" w:rsidRDefault="00D938E6" w:rsidP="0075493B">
            <w:r>
              <w:t>26</w:t>
            </w:r>
          </w:p>
        </w:tc>
        <w:tc>
          <w:tcPr>
            <w:tcW w:w="1625" w:type="dxa"/>
          </w:tcPr>
          <w:p w14:paraId="25F7F83A" w14:textId="77777777" w:rsidR="00DA54ED" w:rsidRDefault="00D938E6" w:rsidP="0075493B">
            <w:pPr>
              <w:jc w:val="left"/>
            </w:pPr>
            <w:r>
              <w:t>Left calf</w:t>
            </w:r>
          </w:p>
        </w:tc>
        <w:tc>
          <w:tcPr>
            <w:tcW w:w="4315" w:type="dxa"/>
          </w:tcPr>
          <w:p w14:paraId="25F7F83B" w14:textId="77777777" w:rsidR="00DA54ED" w:rsidRDefault="00D938E6" w:rsidP="0075493B">
            <w:r>
              <w:t>00000010000000000000000000000000</w:t>
            </w:r>
          </w:p>
        </w:tc>
        <w:tc>
          <w:tcPr>
            <w:tcW w:w="1565" w:type="dxa"/>
          </w:tcPr>
          <w:p w14:paraId="25F7F83C" w14:textId="77777777" w:rsidR="00DA54ED" w:rsidRDefault="00D938E6" w:rsidP="0075493B">
            <w:r>
              <w:t>0x02000000</w:t>
            </w:r>
          </w:p>
        </w:tc>
      </w:tr>
      <w:tr w:rsidR="00DA54ED" w14:paraId="25F7F842" w14:textId="77777777" w:rsidTr="00CD4659">
        <w:trPr>
          <w:trHeight w:val="283"/>
        </w:trPr>
        <w:tc>
          <w:tcPr>
            <w:tcW w:w="1345" w:type="dxa"/>
          </w:tcPr>
          <w:p w14:paraId="25F7F83E" w14:textId="13778334" w:rsidR="00DA54ED" w:rsidRDefault="00D938E6" w:rsidP="0075493B">
            <w:r>
              <w:t>27</w:t>
            </w:r>
          </w:p>
        </w:tc>
        <w:tc>
          <w:tcPr>
            <w:tcW w:w="1625" w:type="dxa"/>
          </w:tcPr>
          <w:p w14:paraId="25F7F83F" w14:textId="77777777" w:rsidR="00DA54ED" w:rsidRDefault="00D938E6" w:rsidP="0075493B">
            <w:pPr>
              <w:jc w:val="left"/>
            </w:pPr>
            <w:r>
              <w:t>Right foot palm</w:t>
            </w:r>
          </w:p>
        </w:tc>
        <w:tc>
          <w:tcPr>
            <w:tcW w:w="4315" w:type="dxa"/>
          </w:tcPr>
          <w:p w14:paraId="25F7F840" w14:textId="77777777" w:rsidR="00DA54ED" w:rsidRDefault="00D938E6" w:rsidP="0075493B">
            <w:r>
              <w:t>00000100000000000000000000000000</w:t>
            </w:r>
          </w:p>
        </w:tc>
        <w:tc>
          <w:tcPr>
            <w:tcW w:w="1565" w:type="dxa"/>
          </w:tcPr>
          <w:p w14:paraId="25F7F841" w14:textId="77777777" w:rsidR="00DA54ED" w:rsidRDefault="00D938E6" w:rsidP="0075493B">
            <w:r>
              <w:t>0x04000000</w:t>
            </w:r>
          </w:p>
        </w:tc>
      </w:tr>
      <w:tr w:rsidR="00DA54ED" w14:paraId="25F7F847" w14:textId="77777777" w:rsidTr="00CD4659">
        <w:trPr>
          <w:trHeight w:val="283"/>
        </w:trPr>
        <w:tc>
          <w:tcPr>
            <w:tcW w:w="1345" w:type="dxa"/>
          </w:tcPr>
          <w:p w14:paraId="25F7F843" w14:textId="0477F0BA" w:rsidR="00DA54ED" w:rsidRDefault="00D938E6" w:rsidP="0075493B">
            <w:r>
              <w:t>28</w:t>
            </w:r>
          </w:p>
        </w:tc>
        <w:tc>
          <w:tcPr>
            <w:tcW w:w="1625" w:type="dxa"/>
          </w:tcPr>
          <w:p w14:paraId="25F7F844" w14:textId="77777777" w:rsidR="00DA54ED" w:rsidRDefault="00D938E6" w:rsidP="0075493B">
            <w:pPr>
              <w:jc w:val="left"/>
            </w:pPr>
            <w:r>
              <w:t>Left foot palm</w:t>
            </w:r>
          </w:p>
        </w:tc>
        <w:tc>
          <w:tcPr>
            <w:tcW w:w="4315" w:type="dxa"/>
          </w:tcPr>
          <w:p w14:paraId="25F7F845" w14:textId="77777777" w:rsidR="00DA54ED" w:rsidRDefault="00D938E6" w:rsidP="0075493B">
            <w:r>
              <w:t>00001000000000000000000000000000</w:t>
            </w:r>
          </w:p>
        </w:tc>
        <w:tc>
          <w:tcPr>
            <w:tcW w:w="1565" w:type="dxa"/>
          </w:tcPr>
          <w:p w14:paraId="25F7F846" w14:textId="77777777" w:rsidR="00DA54ED" w:rsidRDefault="00D938E6" w:rsidP="0075493B">
            <w:r>
              <w:t>0x08000000</w:t>
            </w:r>
          </w:p>
        </w:tc>
      </w:tr>
      <w:tr w:rsidR="00DA54ED" w14:paraId="25F7F84C" w14:textId="77777777" w:rsidTr="00CD4659">
        <w:trPr>
          <w:trHeight w:val="283"/>
        </w:trPr>
        <w:tc>
          <w:tcPr>
            <w:tcW w:w="1345" w:type="dxa"/>
          </w:tcPr>
          <w:p w14:paraId="25F7F848" w14:textId="262E19CE" w:rsidR="00DA54ED" w:rsidRDefault="00D938E6" w:rsidP="0075493B">
            <w:r>
              <w:t>29</w:t>
            </w:r>
          </w:p>
        </w:tc>
        <w:tc>
          <w:tcPr>
            <w:tcW w:w="1625" w:type="dxa"/>
          </w:tcPr>
          <w:p w14:paraId="25F7F849" w14:textId="77777777" w:rsidR="00DA54ED" w:rsidRDefault="00D938E6" w:rsidP="0075493B">
            <w:pPr>
              <w:jc w:val="left"/>
            </w:pPr>
            <w:r>
              <w:t>Right foot dorsum</w:t>
            </w:r>
          </w:p>
        </w:tc>
        <w:tc>
          <w:tcPr>
            <w:tcW w:w="4315" w:type="dxa"/>
          </w:tcPr>
          <w:p w14:paraId="25F7F84A" w14:textId="77777777" w:rsidR="00DA54ED" w:rsidRDefault="00D938E6" w:rsidP="0075493B">
            <w:r>
              <w:t>00010000000000000000000000000000</w:t>
            </w:r>
          </w:p>
        </w:tc>
        <w:tc>
          <w:tcPr>
            <w:tcW w:w="1565" w:type="dxa"/>
          </w:tcPr>
          <w:p w14:paraId="25F7F84B" w14:textId="77777777" w:rsidR="00DA54ED" w:rsidRDefault="00D938E6" w:rsidP="0075493B">
            <w:r>
              <w:t>0x10000000</w:t>
            </w:r>
          </w:p>
        </w:tc>
      </w:tr>
      <w:tr w:rsidR="00DA54ED" w14:paraId="25F7F851" w14:textId="77777777" w:rsidTr="00CD4659">
        <w:trPr>
          <w:trHeight w:val="283"/>
        </w:trPr>
        <w:tc>
          <w:tcPr>
            <w:tcW w:w="1345" w:type="dxa"/>
          </w:tcPr>
          <w:p w14:paraId="25F7F84D" w14:textId="5C6E23D9" w:rsidR="00DA54ED" w:rsidRDefault="00D938E6" w:rsidP="0075493B">
            <w:r>
              <w:t>30</w:t>
            </w:r>
          </w:p>
        </w:tc>
        <w:tc>
          <w:tcPr>
            <w:tcW w:w="1625" w:type="dxa"/>
          </w:tcPr>
          <w:p w14:paraId="25F7F84E" w14:textId="77777777" w:rsidR="00DA54ED" w:rsidRDefault="00D938E6" w:rsidP="0075493B">
            <w:pPr>
              <w:jc w:val="left"/>
            </w:pPr>
            <w:r>
              <w:t>Left foot dorsum</w:t>
            </w:r>
          </w:p>
        </w:tc>
        <w:tc>
          <w:tcPr>
            <w:tcW w:w="4315" w:type="dxa"/>
          </w:tcPr>
          <w:p w14:paraId="25F7F84F" w14:textId="77777777" w:rsidR="00DA54ED" w:rsidRDefault="00D938E6" w:rsidP="0075493B">
            <w:r>
              <w:t>00100000000000000000000000000000</w:t>
            </w:r>
          </w:p>
        </w:tc>
        <w:tc>
          <w:tcPr>
            <w:tcW w:w="1565" w:type="dxa"/>
          </w:tcPr>
          <w:p w14:paraId="25F7F850" w14:textId="77777777" w:rsidR="00DA54ED" w:rsidRDefault="00D938E6" w:rsidP="0075493B">
            <w:r>
              <w:t>0x20000000</w:t>
            </w:r>
          </w:p>
        </w:tc>
      </w:tr>
      <w:tr w:rsidR="00DA54ED" w14:paraId="25F7F856" w14:textId="77777777" w:rsidTr="00CD4659">
        <w:trPr>
          <w:trHeight w:val="283"/>
        </w:trPr>
        <w:tc>
          <w:tcPr>
            <w:tcW w:w="1345" w:type="dxa"/>
          </w:tcPr>
          <w:p w14:paraId="25F7F852" w14:textId="32867970" w:rsidR="00DA54ED" w:rsidRDefault="00D938E6" w:rsidP="0075493B">
            <w:r>
              <w:t>31</w:t>
            </w:r>
          </w:p>
        </w:tc>
        <w:tc>
          <w:tcPr>
            <w:tcW w:w="1625" w:type="dxa"/>
          </w:tcPr>
          <w:p w14:paraId="25F7F853" w14:textId="77777777" w:rsidR="00DA54ED" w:rsidRDefault="00D938E6" w:rsidP="0075493B">
            <w:pPr>
              <w:jc w:val="left"/>
            </w:pPr>
            <w:r>
              <w:t>Right foot fingers</w:t>
            </w:r>
          </w:p>
        </w:tc>
        <w:tc>
          <w:tcPr>
            <w:tcW w:w="4315" w:type="dxa"/>
          </w:tcPr>
          <w:p w14:paraId="25F7F854" w14:textId="77777777" w:rsidR="00DA54ED" w:rsidRDefault="00D938E6" w:rsidP="0075493B">
            <w:r>
              <w:t>01000000000000000000000000000000</w:t>
            </w:r>
          </w:p>
        </w:tc>
        <w:tc>
          <w:tcPr>
            <w:tcW w:w="1565" w:type="dxa"/>
          </w:tcPr>
          <w:p w14:paraId="25F7F855" w14:textId="77777777" w:rsidR="00DA54ED" w:rsidRDefault="00D938E6" w:rsidP="0075493B">
            <w:r>
              <w:t>0x40000000</w:t>
            </w:r>
          </w:p>
        </w:tc>
      </w:tr>
      <w:tr w:rsidR="00DA54ED" w14:paraId="25F7F85B" w14:textId="77777777" w:rsidTr="00CD4659">
        <w:trPr>
          <w:trHeight w:val="283"/>
        </w:trPr>
        <w:tc>
          <w:tcPr>
            <w:tcW w:w="1345" w:type="dxa"/>
          </w:tcPr>
          <w:p w14:paraId="25F7F857" w14:textId="3BA2997F" w:rsidR="00DA54ED" w:rsidRDefault="00D938E6" w:rsidP="0075493B">
            <w:r>
              <w:t>32</w:t>
            </w:r>
          </w:p>
        </w:tc>
        <w:tc>
          <w:tcPr>
            <w:tcW w:w="1625" w:type="dxa"/>
          </w:tcPr>
          <w:p w14:paraId="25F7F858" w14:textId="77777777" w:rsidR="00DA54ED" w:rsidRDefault="00D938E6" w:rsidP="0075493B">
            <w:pPr>
              <w:jc w:val="left"/>
            </w:pPr>
            <w:r>
              <w:t>Left foot fingers</w:t>
            </w:r>
          </w:p>
        </w:tc>
        <w:tc>
          <w:tcPr>
            <w:tcW w:w="4315" w:type="dxa"/>
          </w:tcPr>
          <w:p w14:paraId="25F7F859" w14:textId="77777777" w:rsidR="00DA54ED" w:rsidRDefault="00D938E6" w:rsidP="0075493B">
            <w:r>
              <w:t>10000000000000000000000000000000</w:t>
            </w:r>
          </w:p>
        </w:tc>
        <w:tc>
          <w:tcPr>
            <w:tcW w:w="1565" w:type="dxa"/>
          </w:tcPr>
          <w:p w14:paraId="25F7F85A" w14:textId="77777777" w:rsidR="00DA54ED" w:rsidRDefault="00D938E6" w:rsidP="0075493B">
            <w:bookmarkStart w:id="7" w:name="_heading=h.xwy4xqyig50n" w:colFirst="0" w:colLast="0"/>
            <w:bookmarkEnd w:id="7"/>
            <w:r>
              <w:t>0x80000000</w:t>
            </w:r>
          </w:p>
        </w:tc>
      </w:tr>
    </w:tbl>
    <w:p w14:paraId="25F7F85D" w14:textId="77777777" w:rsidR="00DA54ED" w:rsidRDefault="00DA54ED" w:rsidP="0075493B">
      <w:pPr>
        <w:rPr>
          <w:rFonts w:ascii="Arial" w:eastAsia="Arial" w:hAnsi="Arial" w:cs="Arial"/>
          <w:sz w:val="22"/>
          <w:szCs w:val="22"/>
        </w:rPr>
      </w:pPr>
    </w:p>
    <w:p w14:paraId="4E9BFD9A" w14:textId="77777777" w:rsidR="0075493B" w:rsidRDefault="00D938E6" w:rsidP="0075493B">
      <w:pPr>
        <w:keepNext/>
        <w:jc w:val="center"/>
      </w:pPr>
      <w:bookmarkStart w:id="8" w:name="_heading=h.pw9zdtn5volb" w:colFirst="0" w:colLast="0"/>
      <w:bookmarkEnd w:id="8"/>
      <w:r>
        <w:rPr>
          <w:rFonts w:eastAsia="Arial"/>
          <w:noProof/>
        </w:rPr>
        <w:lastRenderedPageBreak/>
        <w:drawing>
          <wp:inline distT="114300" distB="114300" distL="114300" distR="114300" wp14:anchorId="25F7F9D0" wp14:editId="65726444">
            <wp:extent cx="2619375" cy="4648200"/>
            <wp:effectExtent l="0" t="0" r="9525" b="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3"/>
                    <a:srcRect/>
                    <a:stretch>
                      <a:fillRect/>
                    </a:stretch>
                  </pic:blipFill>
                  <pic:spPr>
                    <a:xfrm>
                      <a:off x="0" y="0"/>
                      <a:ext cx="2619804" cy="4648961"/>
                    </a:xfrm>
                    <a:prstGeom prst="rect">
                      <a:avLst/>
                    </a:prstGeom>
                    <a:ln/>
                  </pic:spPr>
                </pic:pic>
              </a:graphicData>
            </a:graphic>
          </wp:inline>
        </w:drawing>
      </w:r>
    </w:p>
    <w:p w14:paraId="25F7F85F" w14:textId="5F64EA11" w:rsidR="00DA54ED" w:rsidRPr="0075493B" w:rsidRDefault="0075493B" w:rsidP="0075493B">
      <w:pPr>
        <w:pStyle w:val="Caption"/>
        <w:jc w:val="center"/>
        <w:rPr>
          <w:rFonts w:eastAsia="Arial"/>
          <w:b w:val="0"/>
        </w:rPr>
      </w:pPr>
      <w:r>
        <w:t xml:space="preserve">Figure </w:t>
      </w:r>
      <w:fldSimple w:instr=" SEQ Figure \* ARABIC ">
        <w:r>
          <w:rPr>
            <w:noProof/>
          </w:rPr>
          <w:t>1</w:t>
        </w:r>
      </w:fldSimple>
      <w:r>
        <w:t>: Body Part Segmentation</w:t>
      </w:r>
    </w:p>
    <w:p w14:paraId="25F7F862" w14:textId="77777777" w:rsidR="00DA54ED" w:rsidRDefault="00DA54ED">
      <w:pPr>
        <w:keepLines/>
        <w:spacing w:after="0" w:line="276" w:lineRule="auto"/>
        <w:jc w:val="center"/>
      </w:pPr>
    </w:p>
    <w:p w14:paraId="546218BD" w14:textId="03D069EB" w:rsidR="00CD4659" w:rsidRDefault="00CD4659" w:rsidP="00CD4659">
      <w:pPr>
        <w:pStyle w:val="Caption"/>
        <w:jc w:val="center"/>
      </w:pPr>
      <w:r>
        <w:t xml:space="preserve">Table </w:t>
      </w:r>
      <w:fldSimple w:instr=" SEQ Table \* ARABIC ">
        <w:r>
          <w:rPr>
            <w:noProof/>
          </w:rPr>
          <w:t>2</w:t>
        </w:r>
      </w:fldSimple>
      <w:r>
        <w:t>: Body Parts Combinations</w:t>
      </w:r>
    </w:p>
    <w:tbl>
      <w:tblPr>
        <w:tblStyle w:val="TableGrid"/>
        <w:tblW w:w="7645" w:type="dxa"/>
        <w:jc w:val="center"/>
        <w:tblLayout w:type="fixed"/>
        <w:tblLook w:val="0600" w:firstRow="0" w:lastRow="0" w:firstColumn="0" w:lastColumn="0" w:noHBand="1" w:noVBand="1"/>
      </w:tblPr>
      <w:tblGrid>
        <w:gridCol w:w="1525"/>
        <w:gridCol w:w="4140"/>
        <w:gridCol w:w="1980"/>
      </w:tblGrid>
      <w:tr w:rsidR="00DA54ED" w14:paraId="25F7F866" w14:textId="77777777" w:rsidTr="00CD4659">
        <w:trPr>
          <w:trHeight w:val="283"/>
          <w:jc w:val="center"/>
        </w:trPr>
        <w:tc>
          <w:tcPr>
            <w:tcW w:w="1525" w:type="dxa"/>
          </w:tcPr>
          <w:p w14:paraId="25F7F863" w14:textId="52DDF336" w:rsidR="00DA54ED" w:rsidRPr="00CD4659" w:rsidRDefault="00CD4659">
            <w:pPr>
              <w:keepLines/>
              <w:spacing w:after="0"/>
              <w:jc w:val="center"/>
              <w:rPr>
                <w:rFonts w:eastAsia="Arial"/>
                <w:b/>
                <w:bCs/>
                <w:i/>
              </w:rPr>
            </w:pPr>
            <w:r w:rsidRPr="00CD4659">
              <w:rPr>
                <w:rFonts w:eastAsia="Arial"/>
                <w:b/>
                <w:bCs/>
                <w:i/>
              </w:rPr>
              <w:t>b</w:t>
            </w:r>
            <w:r w:rsidR="00D938E6" w:rsidRPr="00CD4659">
              <w:rPr>
                <w:rFonts w:eastAsia="Arial"/>
                <w:b/>
                <w:bCs/>
                <w:i/>
              </w:rPr>
              <w:t>ody</w:t>
            </w:r>
            <w:r w:rsidR="0075493B" w:rsidRPr="00CD4659">
              <w:rPr>
                <w:rFonts w:eastAsia="Arial"/>
                <w:b/>
                <w:bCs/>
                <w:i/>
              </w:rPr>
              <w:t xml:space="preserve"> </w:t>
            </w:r>
            <w:r w:rsidR="00D938E6" w:rsidRPr="00CD4659">
              <w:rPr>
                <w:rFonts w:eastAsia="Arial"/>
                <w:b/>
                <w:bCs/>
                <w:i/>
              </w:rPr>
              <w:t>part</w:t>
            </w:r>
            <w:r w:rsidR="0075493B" w:rsidRPr="00CD4659">
              <w:rPr>
                <w:rFonts w:eastAsia="Arial"/>
                <w:b/>
                <w:bCs/>
                <w:i/>
              </w:rPr>
              <w:t xml:space="preserve"> </w:t>
            </w:r>
            <w:r w:rsidR="00D938E6" w:rsidRPr="00CD4659">
              <w:rPr>
                <w:rFonts w:eastAsia="Arial"/>
                <w:b/>
                <w:bCs/>
                <w:i/>
              </w:rPr>
              <w:t>ID</w:t>
            </w:r>
          </w:p>
        </w:tc>
        <w:tc>
          <w:tcPr>
            <w:tcW w:w="4140" w:type="dxa"/>
          </w:tcPr>
          <w:p w14:paraId="25F7F864" w14:textId="369FD78E" w:rsidR="00DA54ED" w:rsidRPr="00CD4659" w:rsidRDefault="00CD4659">
            <w:pPr>
              <w:keepLines/>
              <w:spacing w:after="0"/>
              <w:jc w:val="center"/>
              <w:rPr>
                <w:rFonts w:eastAsia="Arial"/>
                <w:b/>
                <w:bCs/>
                <w:i/>
              </w:rPr>
            </w:pPr>
            <w:proofErr w:type="spellStart"/>
            <w:r w:rsidRPr="00CD4659">
              <w:rPr>
                <w:rFonts w:eastAsia="Arial"/>
                <w:b/>
                <w:bCs/>
                <w:i/>
              </w:rPr>
              <w:t>b</w:t>
            </w:r>
            <w:r w:rsidR="00D938E6" w:rsidRPr="00CD4659">
              <w:rPr>
                <w:rFonts w:eastAsia="Arial"/>
                <w:b/>
                <w:bCs/>
                <w:i/>
              </w:rPr>
              <w:t>ody</w:t>
            </w:r>
            <w:r w:rsidRPr="00CD4659">
              <w:rPr>
                <w:rFonts w:eastAsia="Arial"/>
                <w:b/>
                <w:bCs/>
                <w:i/>
              </w:rPr>
              <w:t>_</w:t>
            </w:r>
            <w:r w:rsidR="00D938E6" w:rsidRPr="00CD4659">
              <w:rPr>
                <w:rFonts w:eastAsia="Arial"/>
                <w:b/>
                <w:bCs/>
                <w:i/>
              </w:rPr>
              <w:t>part</w:t>
            </w:r>
            <w:r w:rsidRPr="00CD4659">
              <w:rPr>
                <w:rFonts w:eastAsia="Arial"/>
                <w:b/>
                <w:bCs/>
                <w:i/>
              </w:rPr>
              <w:t>_</w:t>
            </w:r>
            <w:r w:rsidR="00D938E6" w:rsidRPr="00CD4659">
              <w:rPr>
                <w:rFonts w:eastAsia="Arial"/>
                <w:b/>
                <w:bCs/>
                <w:i/>
              </w:rPr>
              <w:t>mask</w:t>
            </w:r>
            <w:proofErr w:type="spellEnd"/>
          </w:p>
        </w:tc>
        <w:tc>
          <w:tcPr>
            <w:tcW w:w="1980" w:type="dxa"/>
          </w:tcPr>
          <w:p w14:paraId="25F7F865" w14:textId="77777777" w:rsidR="00DA54ED" w:rsidRPr="00CD4659" w:rsidRDefault="00D938E6">
            <w:pPr>
              <w:keepLines/>
              <w:spacing w:after="0"/>
              <w:jc w:val="center"/>
              <w:rPr>
                <w:rFonts w:eastAsia="Arial"/>
                <w:b/>
                <w:bCs/>
                <w:i/>
              </w:rPr>
            </w:pPr>
            <w:proofErr w:type="spellStart"/>
            <w:r w:rsidRPr="00CD4659">
              <w:rPr>
                <w:rFonts w:eastAsia="Arial"/>
                <w:b/>
                <w:bCs/>
                <w:i/>
              </w:rPr>
              <w:t>Hexa</w:t>
            </w:r>
            <w:proofErr w:type="spellEnd"/>
          </w:p>
        </w:tc>
      </w:tr>
      <w:tr w:rsidR="00DA54ED" w14:paraId="25F7F86A" w14:textId="77777777" w:rsidTr="00CD4659">
        <w:trPr>
          <w:trHeight w:val="283"/>
          <w:jc w:val="center"/>
        </w:trPr>
        <w:tc>
          <w:tcPr>
            <w:tcW w:w="1525" w:type="dxa"/>
          </w:tcPr>
          <w:p w14:paraId="25F7F867" w14:textId="77777777" w:rsidR="00DA54ED" w:rsidRPr="00CD4659" w:rsidRDefault="00D938E6">
            <w:pPr>
              <w:keepLines/>
              <w:spacing w:after="0"/>
              <w:jc w:val="center"/>
              <w:rPr>
                <w:rFonts w:eastAsia="Calibri"/>
                <w:bCs/>
              </w:rPr>
            </w:pPr>
            <w:r w:rsidRPr="00CD4659">
              <w:rPr>
                <w:rFonts w:eastAsia="Calibri"/>
                <w:bCs/>
              </w:rPr>
              <w:t>Right arm</w:t>
            </w:r>
          </w:p>
        </w:tc>
        <w:tc>
          <w:tcPr>
            <w:tcW w:w="4140" w:type="dxa"/>
          </w:tcPr>
          <w:p w14:paraId="25F7F868" w14:textId="77777777" w:rsidR="00DA54ED" w:rsidRPr="00CD4659" w:rsidRDefault="00D938E6">
            <w:pPr>
              <w:keepLines/>
              <w:spacing w:after="0"/>
              <w:jc w:val="center"/>
              <w:rPr>
                <w:rFonts w:eastAsia="Calibri"/>
              </w:rPr>
            </w:pPr>
            <w:r w:rsidRPr="00CD4659">
              <w:rPr>
                <w:rFonts w:eastAsia="Calibri"/>
              </w:rPr>
              <w:t>00000000000101010101010000000000</w:t>
            </w:r>
          </w:p>
        </w:tc>
        <w:tc>
          <w:tcPr>
            <w:tcW w:w="1980" w:type="dxa"/>
          </w:tcPr>
          <w:p w14:paraId="25F7F869" w14:textId="77777777" w:rsidR="00DA54ED" w:rsidRPr="00CD4659" w:rsidRDefault="00D938E6">
            <w:pPr>
              <w:keepLines/>
              <w:spacing w:after="0"/>
              <w:jc w:val="center"/>
              <w:rPr>
                <w:rFonts w:eastAsia="Calibri"/>
              </w:rPr>
            </w:pPr>
            <w:r w:rsidRPr="00CD4659">
              <w:rPr>
                <w:rFonts w:eastAsia="Calibri"/>
              </w:rPr>
              <w:t>0x00015540</w:t>
            </w:r>
          </w:p>
        </w:tc>
      </w:tr>
      <w:tr w:rsidR="00DA54ED" w14:paraId="25F7F86E" w14:textId="77777777" w:rsidTr="00CD4659">
        <w:trPr>
          <w:trHeight w:val="429"/>
          <w:jc w:val="center"/>
        </w:trPr>
        <w:tc>
          <w:tcPr>
            <w:tcW w:w="1525" w:type="dxa"/>
          </w:tcPr>
          <w:p w14:paraId="25F7F86B" w14:textId="77777777" w:rsidR="00DA54ED" w:rsidRPr="00CD4659" w:rsidRDefault="00D938E6">
            <w:pPr>
              <w:keepLines/>
              <w:spacing w:after="0"/>
              <w:jc w:val="center"/>
              <w:rPr>
                <w:rFonts w:eastAsia="Calibri"/>
                <w:bCs/>
              </w:rPr>
            </w:pPr>
            <w:r w:rsidRPr="00CD4659">
              <w:rPr>
                <w:rFonts w:eastAsia="Calibri"/>
                <w:bCs/>
              </w:rPr>
              <w:t>Left arm</w:t>
            </w:r>
          </w:p>
        </w:tc>
        <w:tc>
          <w:tcPr>
            <w:tcW w:w="4140" w:type="dxa"/>
          </w:tcPr>
          <w:p w14:paraId="25F7F86C" w14:textId="77777777" w:rsidR="00DA54ED" w:rsidRPr="00CD4659" w:rsidRDefault="00D938E6">
            <w:pPr>
              <w:keepLines/>
              <w:spacing w:after="0"/>
              <w:jc w:val="center"/>
              <w:rPr>
                <w:rFonts w:eastAsia="Calibri"/>
              </w:rPr>
            </w:pPr>
            <w:r w:rsidRPr="00CD4659">
              <w:rPr>
                <w:rFonts w:eastAsia="Calibri"/>
              </w:rPr>
              <w:t>00000000001010101010100000000000</w:t>
            </w:r>
          </w:p>
        </w:tc>
        <w:tc>
          <w:tcPr>
            <w:tcW w:w="1980" w:type="dxa"/>
          </w:tcPr>
          <w:p w14:paraId="25F7F86D" w14:textId="77777777" w:rsidR="00DA54ED" w:rsidRPr="00CD4659" w:rsidRDefault="00D938E6">
            <w:pPr>
              <w:keepLines/>
              <w:spacing w:after="0"/>
              <w:jc w:val="center"/>
              <w:rPr>
                <w:rFonts w:eastAsia="Calibri"/>
              </w:rPr>
            </w:pPr>
            <w:r w:rsidRPr="00CD4659">
              <w:rPr>
                <w:rFonts w:eastAsia="Calibri"/>
              </w:rPr>
              <w:t>0x002AA800</w:t>
            </w:r>
          </w:p>
        </w:tc>
      </w:tr>
      <w:tr w:rsidR="00DA54ED" w14:paraId="25F7F872" w14:textId="77777777" w:rsidTr="00CD4659">
        <w:trPr>
          <w:trHeight w:val="283"/>
          <w:jc w:val="center"/>
        </w:trPr>
        <w:tc>
          <w:tcPr>
            <w:tcW w:w="1525" w:type="dxa"/>
          </w:tcPr>
          <w:p w14:paraId="25F7F86F" w14:textId="77777777" w:rsidR="00DA54ED" w:rsidRPr="00CD4659" w:rsidRDefault="00D938E6">
            <w:pPr>
              <w:keepLines/>
              <w:spacing w:after="0"/>
              <w:jc w:val="center"/>
              <w:rPr>
                <w:rFonts w:eastAsia="Calibri"/>
                <w:bCs/>
              </w:rPr>
            </w:pPr>
            <w:r w:rsidRPr="00CD4659">
              <w:rPr>
                <w:rFonts w:eastAsia="Calibri"/>
                <w:bCs/>
              </w:rPr>
              <w:t>Right leg</w:t>
            </w:r>
          </w:p>
        </w:tc>
        <w:tc>
          <w:tcPr>
            <w:tcW w:w="4140" w:type="dxa"/>
          </w:tcPr>
          <w:p w14:paraId="25F7F870" w14:textId="77777777" w:rsidR="00DA54ED" w:rsidRPr="00CD4659" w:rsidRDefault="00D938E6">
            <w:pPr>
              <w:keepLines/>
              <w:spacing w:after="0"/>
              <w:jc w:val="center"/>
              <w:rPr>
                <w:rFonts w:eastAsia="Calibri"/>
              </w:rPr>
            </w:pPr>
            <w:r w:rsidRPr="00CD4659">
              <w:rPr>
                <w:rFonts w:eastAsia="Calibri"/>
              </w:rPr>
              <w:t>01010101010000000000000000000000</w:t>
            </w:r>
          </w:p>
        </w:tc>
        <w:tc>
          <w:tcPr>
            <w:tcW w:w="1980" w:type="dxa"/>
          </w:tcPr>
          <w:p w14:paraId="25F7F871" w14:textId="77777777" w:rsidR="00DA54ED" w:rsidRPr="00CD4659" w:rsidRDefault="00D938E6">
            <w:pPr>
              <w:keepLines/>
              <w:spacing w:after="0"/>
              <w:jc w:val="center"/>
              <w:rPr>
                <w:rFonts w:eastAsia="Calibri"/>
              </w:rPr>
            </w:pPr>
            <w:r w:rsidRPr="00CD4659">
              <w:rPr>
                <w:rFonts w:eastAsia="Calibri"/>
              </w:rPr>
              <w:t>0x55400000</w:t>
            </w:r>
          </w:p>
        </w:tc>
      </w:tr>
      <w:tr w:rsidR="00DA54ED" w14:paraId="25F7F876" w14:textId="77777777" w:rsidTr="00CD4659">
        <w:trPr>
          <w:trHeight w:val="283"/>
          <w:jc w:val="center"/>
        </w:trPr>
        <w:tc>
          <w:tcPr>
            <w:tcW w:w="1525" w:type="dxa"/>
          </w:tcPr>
          <w:p w14:paraId="25F7F873" w14:textId="77777777" w:rsidR="00DA54ED" w:rsidRPr="00CD4659" w:rsidRDefault="00D938E6">
            <w:pPr>
              <w:keepLines/>
              <w:spacing w:after="0"/>
              <w:jc w:val="center"/>
              <w:rPr>
                <w:rFonts w:eastAsia="Calibri"/>
                <w:bCs/>
              </w:rPr>
            </w:pPr>
            <w:r w:rsidRPr="00CD4659">
              <w:rPr>
                <w:rFonts w:eastAsia="Calibri"/>
                <w:bCs/>
              </w:rPr>
              <w:t>Left leg</w:t>
            </w:r>
          </w:p>
        </w:tc>
        <w:tc>
          <w:tcPr>
            <w:tcW w:w="4140" w:type="dxa"/>
          </w:tcPr>
          <w:p w14:paraId="25F7F874" w14:textId="77777777" w:rsidR="00DA54ED" w:rsidRPr="00CD4659" w:rsidRDefault="00D938E6">
            <w:pPr>
              <w:keepLines/>
              <w:spacing w:after="0"/>
              <w:jc w:val="center"/>
              <w:rPr>
                <w:rFonts w:eastAsia="Calibri"/>
              </w:rPr>
            </w:pPr>
            <w:r w:rsidRPr="00CD4659">
              <w:rPr>
                <w:rFonts w:eastAsia="Calibri"/>
              </w:rPr>
              <w:t>10101010100000000000000000000000</w:t>
            </w:r>
          </w:p>
        </w:tc>
        <w:tc>
          <w:tcPr>
            <w:tcW w:w="1980" w:type="dxa"/>
          </w:tcPr>
          <w:p w14:paraId="25F7F875" w14:textId="77777777" w:rsidR="00DA54ED" w:rsidRPr="00CD4659" w:rsidRDefault="00D938E6">
            <w:pPr>
              <w:keepLines/>
              <w:spacing w:after="0"/>
              <w:jc w:val="center"/>
              <w:rPr>
                <w:rFonts w:eastAsia="Calibri"/>
              </w:rPr>
            </w:pPr>
            <w:r w:rsidRPr="00CD4659">
              <w:rPr>
                <w:rFonts w:eastAsia="Calibri"/>
              </w:rPr>
              <w:t>0xAA800000</w:t>
            </w:r>
          </w:p>
        </w:tc>
      </w:tr>
      <w:tr w:rsidR="00DA54ED" w14:paraId="25F7F87A" w14:textId="77777777" w:rsidTr="00CD4659">
        <w:trPr>
          <w:trHeight w:val="283"/>
          <w:jc w:val="center"/>
        </w:trPr>
        <w:tc>
          <w:tcPr>
            <w:tcW w:w="1525" w:type="dxa"/>
          </w:tcPr>
          <w:p w14:paraId="25F7F877" w14:textId="77777777" w:rsidR="00DA54ED" w:rsidRPr="00CD4659" w:rsidRDefault="00D938E6">
            <w:pPr>
              <w:keepLines/>
              <w:spacing w:after="0"/>
              <w:jc w:val="center"/>
              <w:rPr>
                <w:rFonts w:eastAsia="Calibri"/>
                <w:bCs/>
              </w:rPr>
            </w:pPr>
            <w:r w:rsidRPr="00CD4659">
              <w:rPr>
                <w:rFonts w:eastAsia="Calibri"/>
                <w:bCs/>
              </w:rPr>
              <w:t>Upper body</w:t>
            </w:r>
          </w:p>
        </w:tc>
        <w:tc>
          <w:tcPr>
            <w:tcW w:w="4140" w:type="dxa"/>
          </w:tcPr>
          <w:p w14:paraId="25F7F878" w14:textId="77777777" w:rsidR="00DA54ED" w:rsidRPr="00CD4659" w:rsidRDefault="00D938E6">
            <w:pPr>
              <w:keepLines/>
              <w:spacing w:after="0"/>
              <w:jc w:val="center"/>
              <w:rPr>
                <w:rFonts w:eastAsia="Calibri"/>
              </w:rPr>
            </w:pPr>
            <w:r w:rsidRPr="00CD4659">
              <w:rPr>
                <w:rFonts w:eastAsia="Calibri"/>
              </w:rPr>
              <w:t>00000000001111111111111111111111</w:t>
            </w:r>
          </w:p>
        </w:tc>
        <w:tc>
          <w:tcPr>
            <w:tcW w:w="1980" w:type="dxa"/>
          </w:tcPr>
          <w:p w14:paraId="25F7F879" w14:textId="77777777" w:rsidR="00DA54ED" w:rsidRPr="00CD4659" w:rsidRDefault="00D938E6">
            <w:pPr>
              <w:keepLines/>
              <w:spacing w:after="0"/>
              <w:jc w:val="center"/>
              <w:rPr>
                <w:rFonts w:eastAsia="Calibri"/>
              </w:rPr>
            </w:pPr>
            <w:r w:rsidRPr="00CD4659">
              <w:rPr>
                <w:rFonts w:eastAsia="Calibri"/>
              </w:rPr>
              <w:t>0x003FFFFF</w:t>
            </w:r>
          </w:p>
        </w:tc>
      </w:tr>
      <w:tr w:rsidR="00DA54ED" w14:paraId="25F7F87E" w14:textId="77777777" w:rsidTr="00CD4659">
        <w:trPr>
          <w:trHeight w:val="283"/>
          <w:jc w:val="center"/>
        </w:trPr>
        <w:tc>
          <w:tcPr>
            <w:tcW w:w="1525" w:type="dxa"/>
          </w:tcPr>
          <w:p w14:paraId="25F7F87B" w14:textId="77777777" w:rsidR="00DA54ED" w:rsidRPr="00CD4659" w:rsidRDefault="00D938E6">
            <w:pPr>
              <w:keepLines/>
              <w:spacing w:after="0"/>
              <w:jc w:val="center"/>
              <w:rPr>
                <w:rFonts w:eastAsia="Calibri"/>
                <w:bCs/>
              </w:rPr>
            </w:pPr>
            <w:r w:rsidRPr="00CD4659">
              <w:rPr>
                <w:rFonts w:eastAsia="Calibri"/>
                <w:bCs/>
              </w:rPr>
              <w:t>Lower body</w:t>
            </w:r>
          </w:p>
        </w:tc>
        <w:tc>
          <w:tcPr>
            <w:tcW w:w="4140" w:type="dxa"/>
          </w:tcPr>
          <w:p w14:paraId="25F7F87C" w14:textId="77777777" w:rsidR="00DA54ED" w:rsidRPr="00CD4659" w:rsidRDefault="00D938E6">
            <w:pPr>
              <w:keepLines/>
              <w:spacing w:after="0"/>
              <w:jc w:val="center"/>
              <w:rPr>
                <w:rFonts w:eastAsia="Calibri"/>
              </w:rPr>
            </w:pPr>
            <w:r w:rsidRPr="00CD4659">
              <w:rPr>
                <w:rFonts w:eastAsia="Calibri"/>
              </w:rPr>
              <w:t>11111111110000000000000000000000</w:t>
            </w:r>
          </w:p>
        </w:tc>
        <w:tc>
          <w:tcPr>
            <w:tcW w:w="1980" w:type="dxa"/>
          </w:tcPr>
          <w:p w14:paraId="25F7F87D" w14:textId="77777777" w:rsidR="00DA54ED" w:rsidRPr="00CD4659" w:rsidRDefault="00D938E6">
            <w:pPr>
              <w:keepLines/>
              <w:spacing w:after="0"/>
              <w:jc w:val="center"/>
              <w:rPr>
                <w:rFonts w:eastAsia="Calibri"/>
              </w:rPr>
            </w:pPr>
            <w:r w:rsidRPr="00CD4659">
              <w:rPr>
                <w:rFonts w:eastAsia="Calibri"/>
              </w:rPr>
              <w:t>0xFFC00000</w:t>
            </w:r>
          </w:p>
        </w:tc>
      </w:tr>
      <w:tr w:rsidR="00DA54ED" w14:paraId="25F7F882" w14:textId="77777777" w:rsidTr="00CD4659">
        <w:trPr>
          <w:trHeight w:val="283"/>
          <w:jc w:val="center"/>
        </w:trPr>
        <w:tc>
          <w:tcPr>
            <w:tcW w:w="1525" w:type="dxa"/>
          </w:tcPr>
          <w:p w14:paraId="25F7F87F" w14:textId="77777777" w:rsidR="00DA54ED" w:rsidRPr="00CD4659" w:rsidRDefault="00D938E6">
            <w:pPr>
              <w:keepLines/>
              <w:spacing w:after="0"/>
              <w:jc w:val="center"/>
              <w:rPr>
                <w:rFonts w:eastAsia="Calibri"/>
                <w:bCs/>
              </w:rPr>
            </w:pPr>
            <w:r w:rsidRPr="00CD4659">
              <w:rPr>
                <w:rFonts w:eastAsia="Calibri"/>
                <w:bCs/>
              </w:rPr>
              <w:t>Full body</w:t>
            </w:r>
          </w:p>
        </w:tc>
        <w:tc>
          <w:tcPr>
            <w:tcW w:w="4140" w:type="dxa"/>
          </w:tcPr>
          <w:p w14:paraId="25F7F880" w14:textId="77777777" w:rsidR="00DA54ED" w:rsidRPr="00CD4659" w:rsidRDefault="00D938E6">
            <w:pPr>
              <w:keepLines/>
              <w:spacing w:after="0"/>
              <w:jc w:val="center"/>
              <w:rPr>
                <w:rFonts w:eastAsia="Calibri"/>
              </w:rPr>
            </w:pPr>
            <w:r w:rsidRPr="00CD4659">
              <w:rPr>
                <w:rFonts w:eastAsia="Calibri"/>
              </w:rPr>
              <w:t>11111111111111111111111111111111</w:t>
            </w:r>
          </w:p>
        </w:tc>
        <w:tc>
          <w:tcPr>
            <w:tcW w:w="1980" w:type="dxa"/>
          </w:tcPr>
          <w:p w14:paraId="25F7F881" w14:textId="77777777" w:rsidR="00DA54ED" w:rsidRPr="00CD4659" w:rsidRDefault="00D938E6">
            <w:pPr>
              <w:keepLines/>
              <w:spacing w:after="0"/>
              <w:jc w:val="center"/>
              <w:rPr>
                <w:rFonts w:eastAsia="Calibri"/>
              </w:rPr>
            </w:pPr>
            <w:r w:rsidRPr="00CD4659">
              <w:rPr>
                <w:rFonts w:eastAsia="Calibri"/>
              </w:rPr>
              <w:t>0xFFFFFFFF</w:t>
            </w:r>
          </w:p>
        </w:tc>
      </w:tr>
    </w:tbl>
    <w:p w14:paraId="25F7F883" w14:textId="77777777" w:rsidR="00DA54ED" w:rsidRDefault="00DA54ED">
      <w:pPr>
        <w:keepLines/>
        <w:spacing w:after="0" w:line="276" w:lineRule="auto"/>
        <w:jc w:val="center"/>
      </w:pPr>
    </w:p>
    <w:p w14:paraId="25F7F885" w14:textId="77777777" w:rsidR="00DA54ED" w:rsidRDefault="00D938E6">
      <w:pPr>
        <w:keepLines/>
        <w:spacing w:after="0" w:line="276" w:lineRule="auto"/>
        <w:jc w:val="left"/>
        <w:rPr>
          <w:b/>
        </w:rPr>
      </w:pPr>
      <w:r>
        <w:rPr>
          <w:b/>
        </w:rPr>
        <w:t xml:space="preserve">Example: </w:t>
      </w:r>
      <w:proofErr w:type="spellStart"/>
      <w:r>
        <w:rPr>
          <w:b/>
        </w:rPr>
        <w:t>rain.ohm</w:t>
      </w:r>
      <w:proofErr w:type="spellEnd"/>
      <w:r>
        <w:rPr>
          <w:b/>
        </w:rPr>
        <w:t xml:space="preserve"> + rain.wav</w:t>
      </w:r>
    </w:p>
    <w:p w14:paraId="25F7F886" w14:textId="77777777" w:rsidR="00DA54ED" w:rsidRDefault="00DA54ED">
      <w:pPr>
        <w:keepLines/>
        <w:spacing w:after="0" w:line="276" w:lineRule="auto"/>
        <w:jc w:val="left"/>
        <w:rPr>
          <w:b/>
        </w:rPr>
      </w:pPr>
    </w:p>
    <w:p w14:paraId="25F7F887" w14:textId="77777777" w:rsidR="00DA54ED" w:rsidRDefault="00D938E6">
      <w:pPr>
        <w:keepLines/>
        <w:spacing w:after="0" w:line="276" w:lineRule="auto"/>
        <w:jc w:val="left"/>
      </w:pPr>
      <w:r>
        <w:t xml:space="preserve">output of the text parser for </w:t>
      </w:r>
      <w:proofErr w:type="spellStart"/>
      <w:r>
        <w:t>rain.ohm</w:t>
      </w:r>
      <w:proofErr w:type="spellEnd"/>
    </w:p>
    <w:tbl>
      <w:tblPr>
        <w:tblStyle w:val="a3"/>
        <w:tblW w:w="93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55"/>
      </w:tblGrid>
      <w:tr w:rsidR="00DA54ED" w14:paraId="25F7F8A3" w14:textId="77777777">
        <w:tc>
          <w:tcPr>
            <w:tcW w:w="9355" w:type="dxa"/>
            <w:shd w:val="clear" w:color="auto" w:fill="auto"/>
            <w:tcMar>
              <w:top w:w="100" w:type="dxa"/>
              <w:left w:w="100" w:type="dxa"/>
              <w:bottom w:w="100" w:type="dxa"/>
              <w:right w:w="100" w:type="dxa"/>
            </w:tcMar>
          </w:tcPr>
          <w:p w14:paraId="25F7F888"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format version: 1</w:t>
            </w:r>
          </w:p>
          <w:p w14:paraId="25F7F889" w14:textId="77777777" w:rsidR="00DA54ED" w:rsidRDefault="00D938E6">
            <w:pPr>
              <w:widowControl w:val="0"/>
              <w:spacing w:after="0"/>
              <w:jc w:val="left"/>
              <w:rPr>
                <w:rFonts w:ascii="Arial" w:eastAsia="Arial" w:hAnsi="Arial" w:cs="Arial"/>
                <w:color w:val="434343"/>
                <w:sz w:val="21"/>
                <w:szCs w:val="21"/>
              </w:rPr>
            </w:pPr>
            <w:proofErr w:type="spellStart"/>
            <w:r>
              <w:rPr>
                <w:rFonts w:ascii="Arial" w:eastAsia="Arial" w:hAnsi="Arial" w:cs="Arial"/>
                <w:color w:val="434343"/>
                <w:sz w:val="21"/>
                <w:szCs w:val="21"/>
              </w:rPr>
              <w:t>number_of_haptic_elements</w:t>
            </w:r>
            <w:proofErr w:type="spellEnd"/>
            <w:r>
              <w:rPr>
                <w:rFonts w:ascii="Arial" w:eastAsia="Arial" w:hAnsi="Arial" w:cs="Arial"/>
                <w:color w:val="434343"/>
                <w:sz w:val="21"/>
                <w:szCs w:val="21"/>
              </w:rPr>
              <w:t>: 1</w:t>
            </w:r>
          </w:p>
          <w:p w14:paraId="25F7F88A"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description string: rain effect</w:t>
            </w:r>
          </w:p>
          <w:p w14:paraId="25F7F88B" w14:textId="77777777" w:rsidR="00DA54ED" w:rsidRDefault="00D938E6">
            <w:pPr>
              <w:widowControl w:val="0"/>
              <w:spacing w:after="0"/>
              <w:jc w:val="left"/>
              <w:rPr>
                <w:rFonts w:ascii="Arial" w:eastAsia="Arial" w:hAnsi="Arial" w:cs="Arial"/>
                <w:color w:val="434343"/>
                <w:sz w:val="21"/>
                <w:szCs w:val="21"/>
              </w:rPr>
            </w:pPr>
            <w:proofErr w:type="spellStart"/>
            <w:r>
              <w:rPr>
                <w:rFonts w:ascii="Arial" w:eastAsia="Arial" w:hAnsi="Arial" w:cs="Arial"/>
                <w:color w:val="434343"/>
                <w:sz w:val="21"/>
                <w:szCs w:val="21"/>
              </w:rPr>
              <w:t>haptic_object</w:t>
            </w:r>
            <w:proofErr w:type="spellEnd"/>
            <w:r>
              <w:rPr>
                <w:rFonts w:ascii="Arial" w:eastAsia="Arial" w:hAnsi="Arial" w:cs="Arial"/>
                <w:color w:val="434343"/>
                <w:sz w:val="21"/>
                <w:szCs w:val="21"/>
              </w:rPr>
              <w:t xml:space="preserve"> #: 1</w:t>
            </w:r>
          </w:p>
          <w:p w14:paraId="25F7F88C" w14:textId="77777777" w:rsidR="00DA54ED" w:rsidRDefault="00D938E6">
            <w:pPr>
              <w:widowControl w:val="0"/>
              <w:spacing w:after="0"/>
              <w:jc w:val="left"/>
              <w:rPr>
                <w:rFonts w:ascii="Arial" w:eastAsia="Arial" w:hAnsi="Arial" w:cs="Arial"/>
                <w:color w:val="434343"/>
                <w:sz w:val="21"/>
                <w:szCs w:val="21"/>
              </w:rPr>
            </w:pPr>
            <w:proofErr w:type="spellStart"/>
            <w:r>
              <w:rPr>
                <w:rFonts w:ascii="Arial" w:eastAsia="Arial" w:hAnsi="Arial" w:cs="Arial"/>
                <w:color w:val="434343"/>
                <w:sz w:val="21"/>
                <w:szCs w:val="21"/>
              </w:rPr>
              <w:t>haptic_object_file_name</w:t>
            </w:r>
            <w:proofErr w:type="spellEnd"/>
            <w:r>
              <w:rPr>
                <w:rFonts w:ascii="Arial" w:eastAsia="Arial" w:hAnsi="Arial" w:cs="Arial"/>
                <w:color w:val="434343"/>
                <w:sz w:val="21"/>
                <w:szCs w:val="21"/>
              </w:rPr>
              <w:t>: rain.wav</w:t>
            </w:r>
          </w:p>
          <w:p w14:paraId="25F7F88D"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lastRenderedPageBreak/>
              <w:t>element description string: Vibration effect</w:t>
            </w:r>
          </w:p>
          <w:p w14:paraId="25F7F88E" w14:textId="77777777" w:rsidR="00DA54ED" w:rsidRDefault="00D938E6">
            <w:pPr>
              <w:widowControl w:val="0"/>
              <w:spacing w:after="0"/>
              <w:jc w:val="left"/>
              <w:rPr>
                <w:rFonts w:ascii="Arial" w:eastAsia="Arial" w:hAnsi="Arial" w:cs="Arial"/>
                <w:color w:val="434343"/>
                <w:sz w:val="21"/>
                <w:szCs w:val="21"/>
              </w:rPr>
            </w:pPr>
            <w:proofErr w:type="spellStart"/>
            <w:r>
              <w:rPr>
                <w:rFonts w:ascii="Arial" w:eastAsia="Arial" w:hAnsi="Arial" w:cs="Arial"/>
                <w:color w:val="434343"/>
                <w:sz w:val="21"/>
                <w:szCs w:val="21"/>
              </w:rPr>
              <w:t>number_of_haptic_channels</w:t>
            </w:r>
            <w:proofErr w:type="spellEnd"/>
            <w:r>
              <w:rPr>
                <w:rFonts w:ascii="Arial" w:eastAsia="Arial" w:hAnsi="Arial" w:cs="Arial"/>
                <w:color w:val="434343"/>
                <w:sz w:val="21"/>
                <w:szCs w:val="21"/>
              </w:rPr>
              <w:t>: 4</w:t>
            </w:r>
          </w:p>
          <w:p w14:paraId="25F7F88F"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haptic channel #: 1</w:t>
            </w:r>
          </w:p>
          <w:p w14:paraId="25F7F890"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description string: head</w:t>
            </w:r>
          </w:p>
          <w:p w14:paraId="25F7F891"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gain: 1.0</w:t>
            </w:r>
          </w:p>
          <w:p w14:paraId="25F7F892"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w:t>
            </w:r>
            <w:proofErr w:type="spellStart"/>
            <w:r>
              <w:rPr>
                <w:rFonts w:ascii="Arial" w:eastAsia="Arial" w:hAnsi="Arial" w:cs="Arial"/>
                <w:color w:val="434343"/>
                <w:sz w:val="21"/>
                <w:szCs w:val="21"/>
              </w:rPr>
              <w:t>body_part_mask</w:t>
            </w:r>
            <w:proofErr w:type="spellEnd"/>
            <w:r>
              <w:rPr>
                <w:rFonts w:ascii="Arial" w:eastAsia="Arial" w:hAnsi="Arial" w:cs="Arial"/>
                <w:color w:val="434343"/>
                <w:sz w:val="21"/>
                <w:szCs w:val="21"/>
              </w:rPr>
              <w:t>: 0b1111</w:t>
            </w:r>
          </w:p>
          <w:p w14:paraId="25F7F893"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body parts: ['Head front', 'Head back', 'Head right', 'Head left']</w:t>
            </w:r>
          </w:p>
          <w:p w14:paraId="25F7F894"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haptic channel #: 2</w:t>
            </w:r>
          </w:p>
          <w:p w14:paraId="25F7F895"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description string: left arm</w:t>
            </w:r>
          </w:p>
          <w:p w14:paraId="25F7F896"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gain: 1.0</w:t>
            </w:r>
          </w:p>
          <w:p w14:paraId="25F7F897"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w:t>
            </w:r>
            <w:proofErr w:type="spellStart"/>
            <w:r>
              <w:rPr>
                <w:rFonts w:ascii="Arial" w:eastAsia="Arial" w:hAnsi="Arial" w:cs="Arial"/>
                <w:color w:val="434343"/>
                <w:sz w:val="21"/>
                <w:szCs w:val="21"/>
              </w:rPr>
              <w:t>body_part_mask</w:t>
            </w:r>
            <w:proofErr w:type="spellEnd"/>
            <w:r>
              <w:rPr>
                <w:rFonts w:ascii="Arial" w:eastAsia="Arial" w:hAnsi="Arial" w:cs="Arial"/>
                <w:color w:val="434343"/>
                <w:sz w:val="21"/>
                <w:szCs w:val="21"/>
              </w:rPr>
              <w:t>: 0b1010101010100000000000</w:t>
            </w:r>
          </w:p>
          <w:p w14:paraId="25F7F898"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body parts: ['Left upper arm', 'Left forearm', 'Left wrist', 'Left hand palm', 'Left hand dorsum', 'Left hand fingers']</w:t>
            </w:r>
          </w:p>
          <w:p w14:paraId="25F7F899"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haptic channel #: 3</w:t>
            </w:r>
          </w:p>
          <w:p w14:paraId="25F7F89A"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description string: right arm</w:t>
            </w:r>
          </w:p>
          <w:p w14:paraId="25F7F89B"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gain: 1.0</w:t>
            </w:r>
          </w:p>
          <w:p w14:paraId="25F7F89C"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w:t>
            </w:r>
            <w:proofErr w:type="spellStart"/>
            <w:r>
              <w:rPr>
                <w:rFonts w:ascii="Arial" w:eastAsia="Arial" w:hAnsi="Arial" w:cs="Arial"/>
                <w:color w:val="434343"/>
                <w:sz w:val="21"/>
                <w:szCs w:val="21"/>
              </w:rPr>
              <w:t>body_part_mask</w:t>
            </w:r>
            <w:proofErr w:type="spellEnd"/>
            <w:r>
              <w:rPr>
                <w:rFonts w:ascii="Arial" w:eastAsia="Arial" w:hAnsi="Arial" w:cs="Arial"/>
                <w:color w:val="434343"/>
                <w:sz w:val="21"/>
                <w:szCs w:val="21"/>
              </w:rPr>
              <w:t>: 0b101010101010000000000</w:t>
            </w:r>
          </w:p>
          <w:p w14:paraId="25F7F89D"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body parts: ['Right upper arm', 'Right forearm', 'Right wrist', 'Right hand palm', 'Right hand dorsum', 'Right hand fingers']</w:t>
            </w:r>
          </w:p>
          <w:p w14:paraId="25F7F89E"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haptic channel #: 4</w:t>
            </w:r>
          </w:p>
          <w:p w14:paraId="25F7F89F"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description string: upper chest</w:t>
            </w:r>
          </w:p>
          <w:p w14:paraId="25F7F8A0"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channel gain: 1.0</w:t>
            </w:r>
          </w:p>
          <w:p w14:paraId="25F7F8A1" w14:textId="77777777" w:rsidR="00DA54ED" w:rsidRDefault="00D938E6">
            <w:pPr>
              <w:widowControl w:val="0"/>
              <w:spacing w:after="0"/>
              <w:jc w:val="left"/>
              <w:rPr>
                <w:rFonts w:ascii="Arial" w:eastAsia="Arial" w:hAnsi="Arial" w:cs="Arial"/>
                <w:color w:val="434343"/>
                <w:sz w:val="21"/>
                <w:szCs w:val="21"/>
              </w:rPr>
            </w:pPr>
            <w:r>
              <w:rPr>
                <w:rFonts w:ascii="Arial" w:eastAsia="Arial" w:hAnsi="Arial" w:cs="Arial"/>
                <w:color w:val="434343"/>
                <w:sz w:val="21"/>
                <w:szCs w:val="21"/>
              </w:rPr>
              <w:t xml:space="preserve">        </w:t>
            </w:r>
            <w:proofErr w:type="spellStart"/>
            <w:r>
              <w:rPr>
                <w:rFonts w:ascii="Arial" w:eastAsia="Arial" w:hAnsi="Arial" w:cs="Arial"/>
                <w:color w:val="434343"/>
                <w:sz w:val="21"/>
                <w:szCs w:val="21"/>
              </w:rPr>
              <w:t>body_part_mask</w:t>
            </w:r>
            <w:proofErr w:type="spellEnd"/>
            <w:r>
              <w:rPr>
                <w:rFonts w:ascii="Arial" w:eastAsia="Arial" w:hAnsi="Arial" w:cs="Arial"/>
                <w:color w:val="434343"/>
                <w:sz w:val="21"/>
                <w:szCs w:val="21"/>
              </w:rPr>
              <w:t>: 0b110000</w:t>
            </w:r>
          </w:p>
          <w:p w14:paraId="25F7F8A2" w14:textId="77777777" w:rsidR="00DA54ED" w:rsidRDefault="00D938E6">
            <w:pPr>
              <w:widowControl w:val="0"/>
              <w:spacing w:after="0"/>
              <w:jc w:val="left"/>
              <w:rPr>
                <w:rFonts w:ascii="Arial" w:eastAsia="Arial" w:hAnsi="Arial" w:cs="Arial"/>
                <w:color w:val="434343"/>
                <w:sz w:val="28"/>
                <w:szCs w:val="28"/>
              </w:rPr>
            </w:pPr>
            <w:r>
              <w:rPr>
                <w:rFonts w:ascii="Arial" w:eastAsia="Arial" w:hAnsi="Arial" w:cs="Arial"/>
                <w:color w:val="434343"/>
                <w:sz w:val="21"/>
                <w:szCs w:val="21"/>
              </w:rPr>
              <w:t xml:space="preserve">        body parts: ['Right upper chest', 'Left upper chest']</w:t>
            </w:r>
          </w:p>
        </w:tc>
      </w:tr>
    </w:tbl>
    <w:p w14:paraId="3A86C211" w14:textId="77777777" w:rsidR="0002556E" w:rsidRDefault="0002556E" w:rsidP="00CD4659">
      <w:bookmarkStart w:id="9" w:name="_heading=h.o9w7lxmo0ubt" w:colFirst="0" w:colLast="0"/>
      <w:bookmarkEnd w:id="9"/>
    </w:p>
    <w:p w14:paraId="25F7F8A4" w14:textId="703EF696" w:rsidR="00DA54ED" w:rsidRDefault="00B67068" w:rsidP="00CD4659">
      <w:r>
        <w:t>C</w:t>
      </w:r>
      <w:r w:rsidR="00D938E6">
        <w:t>ontent of rain.wav:</w:t>
      </w:r>
    </w:p>
    <w:p w14:paraId="25F7F8A6" w14:textId="1F32E9AA" w:rsidR="00DA54ED" w:rsidRDefault="00D938E6" w:rsidP="0002556E">
      <w:pPr>
        <w:jc w:val="center"/>
      </w:pPr>
      <w:bookmarkStart w:id="10" w:name="_heading=h.3a5ftl2wyhr8" w:colFirst="0" w:colLast="0"/>
      <w:bookmarkEnd w:id="10"/>
      <w:r>
        <w:rPr>
          <w:rFonts w:eastAsia="Arial"/>
          <w:noProof/>
        </w:rPr>
        <w:drawing>
          <wp:inline distT="114300" distB="114300" distL="114300" distR="114300" wp14:anchorId="25F7F9D2" wp14:editId="25F7F9D3">
            <wp:extent cx="3155795" cy="3133956"/>
            <wp:effectExtent l="0" t="0" r="0" b="0"/>
            <wp:docPr id="5"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3155795" cy="3133956"/>
                    </a:xfrm>
                    <a:prstGeom prst="rect">
                      <a:avLst/>
                    </a:prstGeom>
                    <a:ln/>
                  </pic:spPr>
                </pic:pic>
              </a:graphicData>
            </a:graphic>
          </wp:inline>
        </w:drawing>
      </w:r>
    </w:p>
    <w:p w14:paraId="25F7F8A7" w14:textId="77777777" w:rsidR="00DA54ED" w:rsidRDefault="00D938E6" w:rsidP="0002556E">
      <w:pPr>
        <w:pStyle w:val="Heading1"/>
        <w:numPr>
          <w:ilvl w:val="0"/>
          <w:numId w:val="3"/>
        </w:numPr>
        <w:spacing w:before="360"/>
      </w:pPr>
      <w:bookmarkStart w:id="11" w:name="_Toc52967583"/>
      <w:r>
        <w:t>PCM Signals</w:t>
      </w:r>
      <w:bookmarkEnd w:id="11"/>
      <w:r>
        <w:t xml:space="preserve"> </w:t>
      </w:r>
    </w:p>
    <w:p w14:paraId="25F7F8A8" w14:textId="77777777" w:rsidR="00DA54ED" w:rsidRDefault="00D938E6">
      <w:pPr>
        <w:keepLines/>
        <w:spacing w:after="0" w:line="276" w:lineRule="auto"/>
        <w:jc w:val="left"/>
      </w:pPr>
      <w:r>
        <w:t>PCM signals are described using the Waveform Audio File Format. This file format standard is an instance of the Resource Interchange File Format (RIFF) and is a well-suited container for any type of uncompressed PCM signal such as haptic signals. It can be composed of several channels, each containing a different signal. Its syntax is described below:</w:t>
      </w:r>
    </w:p>
    <w:p w14:paraId="25F7F8A9" w14:textId="77777777" w:rsidR="00DA54ED" w:rsidRDefault="00DA54ED">
      <w:pPr>
        <w:spacing w:after="0" w:line="276" w:lineRule="auto"/>
        <w:jc w:val="left"/>
        <w:rPr>
          <w:rFonts w:ascii="Arial" w:eastAsia="Arial" w:hAnsi="Arial" w:cs="Arial"/>
          <w:sz w:val="22"/>
          <w:szCs w:val="22"/>
        </w:rPr>
      </w:pPr>
    </w:p>
    <w:tbl>
      <w:tblPr>
        <w:tblStyle w:val="a4"/>
        <w:tblW w:w="8880" w:type="dxa"/>
        <w:tblBorders>
          <w:top w:val="nil"/>
          <w:left w:val="nil"/>
          <w:bottom w:val="nil"/>
          <w:right w:val="nil"/>
          <w:insideH w:val="nil"/>
          <w:insideV w:val="nil"/>
        </w:tblBorders>
        <w:tblLayout w:type="fixed"/>
        <w:tblLook w:val="0600" w:firstRow="0" w:lastRow="0" w:firstColumn="0" w:lastColumn="0" w:noHBand="1" w:noVBand="1"/>
      </w:tblPr>
      <w:tblGrid>
        <w:gridCol w:w="5660"/>
        <w:gridCol w:w="1350"/>
        <w:gridCol w:w="1870"/>
      </w:tblGrid>
      <w:tr w:rsidR="00DA54ED" w14:paraId="25F7F8AD" w14:textId="77777777" w:rsidTr="00795ED2">
        <w:trPr>
          <w:trHeight w:val="485"/>
        </w:trPr>
        <w:tc>
          <w:tcPr>
            <w:tcW w:w="5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F7F8AA" w14:textId="77777777" w:rsidR="00DA54ED" w:rsidRDefault="00D938E6">
            <w:pPr>
              <w:keepLines/>
              <w:spacing w:after="0"/>
              <w:jc w:val="left"/>
              <w:rPr>
                <w:rFonts w:ascii="Arial" w:eastAsia="Arial" w:hAnsi="Arial" w:cs="Arial"/>
                <w:b/>
                <w:sz w:val="20"/>
                <w:szCs w:val="20"/>
              </w:rPr>
            </w:pPr>
            <w:r>
              <w:rPr>
                <w:rFonts w:ascii="Arial" w:eastAsia="Arial" w:hAnsi="Arial" w:cs="Arial"/>
                <w:b/>
                <w:sz w:val="20"/>
                <w:szCs w:val="20"/>
              </w:rPr>
              <w:t>Syntax</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F7F8AB" w14:textId="77777777" w:rsidR="00DA54ED" w:rsidRDefault="00D938E6">
            <w:pPr>
              <w:keepLines/>
              <w:spacing w:after="0"/>
              <w:jc w:val="center"/>
              <w:rPr>
                <w:rFonts w:ascii="Arial" w:eastAsia="Arial" w:hAnsi="Arial" w:cs="Arial"/>
                <w:b/>
                <w:sz w:val="20"/>
                <w:szCs w:val="20"/>
              </w:rPr>
            </w:pPr>
            <w:r>
              <w:rPr>
                <w:rFonts w:ascii="Arial" w:eastAsia="Arial" w:hAnsi="Arial" w:cs="Arial"/>
                <w:b/>
                <w:sz w:val="20"/>
                <w:szCs w:val="20"/>
              </w:rPr>
              <w:t>No. of bytes</w:t>
            </w:r>
          </w:p>
        </w:tc>
        <w:tc>
          <w:tcPr>
            <w:tcW w:w="1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5F7F8AC" w14:textId="77777777" w:rsidR="00DA54ED" w:rsidRDefault="00D938E6">
            <w:pPr>
              <w:keepLines/>
              <w:spacing w:after="0"/>
              <w:jc w:val="left"/>
              <w:rPr>
                <w:rFonts w:ascii="Arial" w:eastAsia="Arial" w:hAnsi="Arial" w:cs="Arial"/>
                <w:b/>
                <w:sz w:val="20"/>
                <w:szCs w:val="20"/>
              </w:rPr>
            </w:pPr>
            <w:r>
              <w:rPr>
                <w:rFonts w:ascii="Arial" w:eastAsia="Arial" w:hAnsi="Arial" w:cs="Arial"/>
                <w:b/>
                <w:sz w:val="20"/>
                <w:szCs w:val="20"/>
              </w:rPr>
              <w:t>Data format</w:t>
            </w:r>
          </w:p>
        </w:tc>
      </w:tr>
      <w:tr w:rsidR="00DA54ED" w14:paraId="25F7F8EA" w14:textId="77777777" w:rsidTr="00795ED2">
        <w:trPr>
          <w:trHeight w:val="5805"/>
        </w:trPr>
        <w:tc>
          <w:tcPr>
            <w:tcW w:w="5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F7F8AE" w14:textId="77777777" w:rsidR="00DA54ED" w:rsidRPr="00CD4659" w:rsidRDefault="00D938E6">
            <w:pPr>
              <w:spacing w:after="0"/>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wav_format</w:t>
            </w:r>
            <w:proofErr w:type="spellEnd"/>
            <w:r w:rsidRPr="00CD4659">
              <w:rPr>
                <w:rFonts w:ascii="Courier New" w:eastAsia="Arial" w:hAnsi="Courier New" w:cs="Courier New"/>
                <w:sz w:val="22"/>
                <w:szCs w:val="22"/>
              </w:rPr>
              <w:t>() {</w:t>
            </w:r>
          </w:p>
          <w:p w14:paraId="25F7F8AF"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file_type_bloc_ID</w:t>
            </w:r>
            <w:proofErr w:type="spellEnd"/>
          </w:p>
          <w:p w14:paraId="25F7F8B0"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file_size</w:t>
            </w:r>
            <w:proofErr w:type="spellEnd"/>
          </w:p>
          <w:p w14:paraId="25F7F8B1"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file_format_ID</w:t>
            </w:r>
            <w:proofErr w:type="spellEnd"/>
          </w:p>
          <w:p w14:paraId="25F7F8B2" w14:textId="77777777" w:rsidR="00DA54ED" w:rsidRPr="00CD4659" w:rsidRDefault="00D938E6">
            <w:pPr>
              <w:spacing w:after="0"/>
              <w:ind w:left="720" w:hanging="436"/>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B3"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format_bloc_ID</w:t>
            </w:r>
            <w:proofErr w:type="spellEnd"/>
          </w:p>
          <w:p w14:paraId="25F7F8B4"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bloc_size</w:t>
            </w:r>
            <w:proofErr w:type="spellEnd"/>
          </w:p>
          <w:p w14:paraId="25F7F8B5"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audio_format</w:t>
            </w:r>
            <w:proofErr w:type="spellEnd"/>
          </w:p>
          <w:p w14:paraId="25F7F8B6"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number_channels</w:t>
            </w:r>
            <w:proofErr w:type="spellEnd"/>
          </w:p>
          <w:p w14:paraId="25F7F8B7" w14:textId="77777777" w:rsidR="00DA54ED" w:rsidRPr="00CD4659" w:rsidRDefault="00D938E6">
            <w:pPr>
              <w:spacing w:after="0"/>
              <w:ind w:left="720" w:hanging="436"/>
              <w:jc w:val="left"/>
              <w:rPr>
                <w:rFonts w:ascii="Courier New" w:eastAsia="Arial" w:hAnsi="Courier New" w:cs="Courier New"/>
                <w:sz w:val="22"/>
                <w:szCs w:val="22"/>
              </w:rPr>
            </w:pPr>
            <w:r w:rsidRPr="00CD4659">
              <w:rPr>
                <w:rFonts w:ascii="Courier New" w:eastAsia="Arial" w:hAnsi="Courier New" w:cs="Courier New"/>
                <w:sz w:val="22"/>
                <w:szCs w:val="22"/>
              </w:rPr>
              <w:t>frequency</w:t>
            </w:r>
          </w:p>
          <w:p w14:paraId="25F7F8B8"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bytes_per_seconds</w:t>
            </w:r>
            <w:proofErr w:type="spellEnd"/>
          </w:p>
          <w:p w14:paraId="25F7F8B9"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bytes_per_bloc</w:t>
            </w:r>
            <w:proofErr w:type="spellEnd"/>
          </w:p>
          <w:p w14:paraId="25F7F8BA"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bits_per_samples</w:t>
            </w:r>
            <w:proofErr w:type="spellEnd"/>
          </w:p>
          <w:p w14:paraId="25F7F8BB" w14:textId="77777777" w:rsidR="00DA54ED" w:rsidRPr="00CD4659" w:rsidRDefault="00D938E6">
            <w:pPr>
              <w:spacing w:after="0"/>
              <w:ind w:left="720" w:hanging="436"/>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BC"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data_bloc_id</w:t>
            </w:r>
            <w:proofErr w:type="spellEnd"/>
          </w:p>
          <w:p w14:paraId="25F7F8BD" w14:textId="77777777" w:rsidR="00DA54ED" w:rsidRPr="00CD4659" w:rsidRDefault="00D938E6">
            <w:pPr>
              <w:spacing w:after="0"/>
              <w:ind w:left="720" w:hanging="436"/>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data_size</w:t>
            </w:r>
            <w:proofErr w:type="spellEnd"/>
          </w:p>
          <w:p w14:paraId="25F7F8BE" w14:textId="77777777" w:rsidR="00DA54ED" w:rsidRPr="00CD4659" w:rsidRDefault="00D938E6">
            <w:pPr>
              <w:spacing w:after="0"/>
              <w:ind w:left="720" w:hanging="436"/>
              <w:jc w:val="left"/>
              <w:rPr>
                <w:rFonts w:ascii="Courier New" w:eastAsia="Arial" w:hAnsi="Courier New" w:cs="Courier New"/>
                <w:sz w:val="22"/>
                <w:szCs w:val="22"/>
              </w:rPr>
            </w:pPr>
            <w:r w:rsidRPr="00CD4659">
              <w:rPr>
                <w:rFonts w:ascii="Courier New" w:eastAsia="Arial" w:hAnsi="Courier New" w:cs="Courier New"/>
                <w:sz w:val="22"/>
                <w:szCs w:val="22"/>
              </w:rPr>
              <w:t>for (</w:t>
            </w:r>
            <w:proofErr w:type="spellStart"/>
            <w:r w:rsidRPr="00CD4659">
              <w:rPr>
                <w:rFonts w:ascii="Courier New" w:eastAsia="Arial" w:hAnsi="Courier New" w:cs="Courier New"/>
                <w:sz w:val="22"/>
                <w:szCs w:val="22"/>
              </w:rPr>
              <w:t>i</w:t>
            </w:r>
            <w:proofErr w:type="spellEnd"/>
            <w:r w:rsidRPr="00CD4659">
              <w:rPr>
                <w:rFonts w:ascii="Courier New" w:eastAsia="Arial" w:hAnsi="Courier New" w:cs="Courier New"/>
                <w:sz w:val="22"/>
                <w:szCs w:val="22"/>
              </w:rPr>
              <w:t xml:space="preserve">=0; </w:t>
            </w:r>
            <w:proofErr w:type="spellStart"/>
            <w:r w:rsidRPr="00CD4659">
              <w:rPr>
                <w:rFonts w:ascii="Courier New" w:eastAsia="Arial" w:hAnsi="Courier New" w:cs="Courier New"/>
                <w:sz w:val="22"/>
                <w:szCs w:val="22"/>
              </w:rPr>
              <w:t>i</w:t>
            </w:r>
            <w:proofErr w:type="spellEnd"/>
            <w:r w:rsidRPr="00CD4659">
              <w:rPr>
                <w:rFonts w:ascii="Courier New" w:eastAsia="Arial" w:hAnsi="Courier New" w:cs="Courier New"/>
                <w:sz w:val="22"/>
                <w:szCs w:val="22"/>
              </w:rPr>
              <w:t xml:space="preserve">&lt; </w:t>
            </w:r>
            <w:proofErr w:type="spellStart"/>
            <w:r w:rsidRPr="00CD4659">
              <w:rPr>
                <w:rFonts w:ascii="Courier New" w:eastAsia="Arial" w:hAnsi="Courier New" w:cs="Courier New"/>
                <w:sz w:val="22"/>
                <w:szCs w:val="22"/>
              </w:rPr>
              <w:t>data_size</w:t>
            </w:r>
            <w:proofErr w:type="spellEnd"/>
            <w:r w:rsidRPr="00CD4659">
              <w:rPr>
                <w:rFonts w:ascii="Courier New" w:eastAsia="Arial" w:hAnsi="Courier New" w:cs="Courier New"/>
                <w:sz w:val="22"/>
                <w:szCs w:val="22"/>
              </w:rPr>
              <w:t>/</w:t>
            </w:r>
            <w:proofErr w:type="spellStart"/>
            <w:r w:rsidRPr="00CD4659">
              <w:rPr>
                <w:rFonts w:ascii="Courier New" w:eastAsia="Arial" w:hAnsi="Courier New" w:cs="Courier New"/>
                <w:sz w:val="22"/>
                <w:szCs w:val="22"/>
              </w:rPr>
              <w:t>number_channels</w:t>
            </w:r>
            <w:proofErr w:type="spellEnd"/>
            <w:r w:rsidRPr="00CD4659">
              <w:rPr>
                <w:rFonts w:ascii="Courier New" w:eastAsia="Arial" w:hAnsi="Courier New" w:cs="Courier New"/>
                <w:sz w:val="22"/>
                <w:szCs w:val="22"/>
              </w:rPr>
              <w:t xml:space="preserve">; </w:t>
            </w:r>
            <w:proofErr w:type="spellStart"/>
            <w:r w:rsidRPr="00CD4659">
              <w:rPr>
                <w:rFonts w:ascii="Courier New" w:eastAsia="Arial" w:hAnsi="Courier New" w:cs="Courier New"/>
                <w:sz w:val="22"/>
                <w:szCs w:val="22"/>
              </w:rPr>
              <w:t>i</w:t>
            </w:r>
            <w:proofErr w:type="spellEnd"/>
            <w:r w:rsidRPr="00CD4659">
              <w:rPr>
                <w:rFonts w:ascii="Courier New" w:eastAsia="Arial" w:hAnsi="Courier New" w:cs="Courier New"/>
                <w:sz w:val="22"/>
                <w:szCs w:val="22"/>
              </w:rPr>
              <w:t>++) {</w:t>
            </w:r>
          </w:p>
          <w:p w14:paraId="25F7F8BF" w14:textId="77777777" w:rsidR="00DA54ED" w:rsidRPr="00CD4659" w:rsidRDefault="00D938E6">
            <w:pPr>
              <w:spacing w:after="0"/>
              <w:ind w:left="1275" w:hanging="705"/>
              <w:jc w:val="left"/>
              <w:rPr>
                <w:rFonts w:ascii="Courier New" w:eastAsia="Arial" w:hAnsi="Courier New" w:cs="Courier New"/>
                <w:sz w:val="22"/>
                <w:szCs w:val="22"/>
              </w:rPr>
            </w:pPr>
            <w:r w:rsidRPr="00CD4659">
              <w:rPr>
                <w:rFonts w:ascii="Courier New" w:eastAsia="Arial" w:hAnsi="Courier New" w:cs="Courier New"/>
                <w:sz w:val="22"/>
                <w:szCs w:val="22"/>
              </w:rPr>
              <w:t xml:space="preserve">for (j=0; j&lt; </w:t>
            </w:r>
            <w:proofErr w:type="spellStart"/>
            <w:r w:rsidRPr="00CD4659">
              <w:rPr>
                <w:rFonts w:ascii="Courier New" w:eastAsia="Arial" w:hAnsi="Courier New" w:cs="Courier New"/>
                <w:sz w:val="22"/>
                <w:szCs w:val="22"/>
              </w:rPr>
              <w:t>number_channels</w:t>
            </w:r>
            <w:proofErr w:type="spellEnd"/>
            <w:r w:rsidRPr="00CD4659">
              <w:rPr>
                <w:rFonts w:ascii="Courier New" w:eastAsia="Arial" w:hAnsi="Courier New" w:cs="Courier New"/>
                <w:sz w:val="22"/>
                <w:szCs w:val="22"/>
              </w:rPr>
              <w:t xml:space="preserve">; </w:t>
            </w:r>
            <w:proofErr w:type="spellStart"/>
            <w:r w:rsidRPr="00CD4659">
              <w:rPr>
                <w:rFonts w:ascii="Courier New" w:eastAsia="Arial" w:hAnsi="Courier New" w:cs="Courier New"/>
                <w:sz w:val="22"/>
                <w:szCs w:val="22"/>
              </w:rPr>
              <w:t>j++</w:t>
            </w:r>
            <w:proofErr w:type="spellEnd"/>
            <w:r w:rsidRPr="00CD4659">
              <w:rPr>
                <w:rFonts w:ascii="Courier New" w:eastAsia="Arial" w:hAnsi="Courier New" w:cs="Courier New"/>
                <w:sz w:val="22"/>
                <w:szCs w:val="22"/>
              </w:rPr>
              <w:t>) {</w:t>
            </w:r>
          </w:p>
          <w:p w14:paraId="25F7F8C0" w14:textId="77777777" w:rsidR="00DA54ED" w:rsidRPr="00CD4659" w:rsidRDefault="00D938E6">
            <w:pPr>
              <w:spacing w:after="0"/>
              <w:ind w:left="1559" w:hanging="705"/>
              <w:jc w:val="left"/>
              <w:rPr>
                <w:rFonts w:ascii="Courier New" w:eastAsia="Arial" w:hAnsi="Courier New" w:cs="Courier New"/>
                <w:sz w:val="22"/>
                <w:szCs w:val="22"/>
              </w:rPr>
            </w:pPr>
            <w:proofErr w:type="spellStart"/>
            <w:r w:rsidRPr="00CD4659">
              <w:rPr>
                <w:rFonts w:ascii="Courier New" w:eastAsia="Arial" w:hAnsi="Courier New" w:cs="Courier New"/>
                <w:sz w:val="22"/>
                <w:szCs w:val="22"/>
              </w:rPr>
              <w:t>data_bytes</w:t>
            </w:r>
            <w:proofErr w:type="spellEnd"/>
          </w:p>
          <w:p w14:paraId="25F7F8C1" w14:textId="77777777" w:rsidR="00DA54ED" w:rsidRPr="00CD4659" w:rsidRDefault="00D938E6">
            <w:pPr>
              <w:spacing w:after="0"/>
              <w:ind w:left="1275" w:hanging="705"/>
              <w:jc w:val="left"/>
              <w:rPr>
                <w:rFonts w:ascii="Courier New" w:eastAsia="Arial" w:hAnsi="Courier New" w:cs="Courier New"/>
                <w:sz w:val="22"/>
                <w:szCs w:val="22"/>
              </w:rPr>
            </w:pPr>
            <w:r w:rsidRPr="00CD4659">
              <w:rPr>
                <w:rFonts w:ascii="Courier New" w:eastAsia="Arial" w:hAnsi="Courier New" w:cs="Courier New"/>
                <w:sz w:val="22"/>
                <w:szCs w:val="22"/>
              </w:rPr>
              <w:t>}</w:t>
            </w:r>
          </w:p>
          <w:p w14:paraId="25F7F8C2" w14:textId="77777777" w:rsidR="00DA54ED" w:rsidRPr="00CD4659" w:rsidRDefault="00D938E6">
            <w:pPr>
              <w:spacing w:after="0"/>
              <w:ind w:left="720" w:hanging="436"/>
              <w:jc w:val="left"/>
              <w:rPr>
                <w:rFonts w:ascii="Courier New" w:eastAsia="Arial" w:hAnsi="Courier New" w:cs="Courier New"/>
                <w:sz w:val="22"/>
                <w:szCs w:val="22"/>
              </w:rPr>
            </w:pPr>
            <w:r w:rsidRPr="00CD4659">
              <w:rPr>
                <w:rFonts w:ascii="Courier New" w:eastAsia="Arial" w:hAnsi="Courier New" w:cs="Courier New"/>
                <w:sz w:val="22"/>
                <w:szCs w:val="22"/>
              </w:rPr>
              <w:t>}</w:t>
            </w:r>
          </w:p>
          <w:p w14:paraId="25F7F8C3"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5F7F8C4"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C5"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6"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7"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8"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C9"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A"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B"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8CC"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8CD"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E"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CF"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8D0"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2</w:t>
            </w:r>
          </w:p>
          <w:p w14:paraId="25F7F8D1"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D2"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D3"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4</w:t>
            </w:r>
          </w:p>
          <w:p w14:paraId="25F7F8D4"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D5" w14:textId="77777777" w:rsidR="00DA54ED" w:rsidRPr="00CD4659" w:rsidRDefault="00D938E6">
            <w:pPr>
              <w:spacing w:after="0"/>
              <w:jc w:val="center"/>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47BC618E" w14:textId="77777777" w:rsidR="00795ED2" w:rsidRDefault="00795ED2">
            <w:pPr>
              <w:spacing w:after="0"/>
              <w:jc w:val="center"/>
              <w:rPr>
                <w:rFonts w:ascii="Courier New" w:eastAsia="Arial" w:hAnsi="Courier New" w:cs="Courier New"/>
                <w:sz w:val="22"/>
                <w:szCs w:val="22"/>
              </w:rPr>
            </w:pPr>
          </w:p>
          <w:p w14:paraId="25F7F8D6" w14:textId="113C29CD" w:rsidR="00DA54ED" w:rsidRPr="00CD4659" w:rsidRDefault="00D938E6">
            <w:pPr>
              <w:spacing w:after="0"/>
              <w:jc w:val="center"/>
              <w:rPr>
                <w:rFonts w:ascii="Courier New" w:eastAsia="Arial" w:hAnsi="Courier New" w:cs="Courier New"/>
                <w:sz w:val="22"/>
                <w:szCs w:val="22"/>
              </w:rPr>
            </w:pPr>
            <w:proofErr w:type="spellStart"/>
            <w:r w:rsidRPr="00CD4659">
              <w:rPr>
                <w:rFonts w:ascii="Courier New" w:eastAsia="Arial" w:hAnsi="Courier New" w:cs="Courier New"/>
                <w:sz w:val="22"/>
                <w:szCs w:val="22"/>
              </w:rPr>
              <w:t>bits_per_sample</w:t>
            </w:r>
            <w:proofErr w:type="spellEnd"/>
            <w:r w:rsidRPr="00CD4659">
              <w:rPr>
                <w:rFonts w:ascii="Courier New" w:eastAsia="Arial" w:hAnsi="Courier New" w:cs="Courier New"/>
                <w:sz w:val="22"/>
                <w:szCs w:val="22"/>
              </w:rPr>
              <w:t>/8</w:t>
            </w:r>
          </w:p>
        </w:tc>
        <w:tc>
          <w:tcPr>
            <w:tcW w:w="1870" w:type="dxa"/>
            <w:tcBorders>
              <w:top w:val="nil"/>
              <w:left w:val="nil"/>
              <w:bottom w:val="single" w:sz="8" w:space="0" w:color="000000"/>
              <w:right w:val="single" w:sz="8" w:space="0" w:color="000000"/>
            </w:tcBorders>
            <w:tcMar>
              <w:top w:w="100" w:type="dxa"/>
              <w:left w:w="100" w:type="dxa"/>
              <w:bottom w:w="100" w:type="dxa"/>
              <w:right w:w="100" w:type="dxa"/>
            </w:tcMar>
          </w:tcPr>
          <w:p w14:paraId="25F7F8D7"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D8"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char</w:t>
            </w:r>
          </w:p>
          <w:p w14:paraId="25F7F8D9"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DA"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char</w:t>
            </w:r>
          </w:p>
          <w:p w14:paraId="25F7F8DB"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DC"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char</w:t>
            </w:r>
          </w:p>
          <w:p w14:paraId="25F7F8DD"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DE"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DF"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0"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1"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2"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3"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4"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E5"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6"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unsigned int</w:t>
            </w:r>
          </w:p>
          <w:p w14:paraId="25F7F8E7"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25F7F8E8" w14:textId="77777777" w:rsidR="00DA54ED" w:rsidRPr="00CD4659" w:rsidRDefault="00D938E6">
            <w:pPr>
              <w:spacing w:after="0"/>
              <w:jc w:val="left"/>
              <w:rPr>
                <w:rFonts w:ascii="Courier New" w:eastAsia="Arial" w:hAnsi="Courier New" w:cs="Courier New"/>
                <w:sz w:val="22"/>
                <w:szCs w:val="22"/>
              </w:rPr>
            </w:pPr>
            <w:r w:rsidRPr="00CD4659">
              <w:rPr>
                <w:rFonts w:ascii="Courier New" w:eastAsia="Arial" w:hAnsi="Courier New" w:cs="Courier New"/>
                <w:sz w:val="22"/>
                <w:szCs w:val="22"/>
              </w:rPr>
              <w:t xml:space="preserve"> </w:t>
            </w:r>
          </w:p>
          <w:p w14:paraId="4BCEDA34" w14:textId="77777777" w:rsidR="00795ED2" w:rsidRDefault="00795ED2">
            <w:pPr>
              <w:spacing w:after="0"/>
              <w:jc w:val="left"/>
              <w:rPr>
                <w:rFonts w:ascii="Courier New" w:eastAsia="Arial" w:hAnsi="Courier New" w:cs="Courier New"/>
                <w:sz w:val="22"/>
                <w:szCs w:val="22"/>
              </w:rPr>
            </w:pPr>
          </w:p>
          <w:p w14:paraId="1BDF07B9" w14:textId="20E21DAA" w:rsidR="003103CC" w:rsidRPr="00CD4659" w:rsidRDefault="003103CC" w:rsidP="003103CC">
            <w:pPr>
              <w:spacing w:after="0"/>
              <w:jc w:val="left"/>
              <w:rPr>
                <w:rFonts w:ascii="Courier New" w:eastAsia="Arial" w:hAnsi="Courier New" w:cs="Courier New"/>
                <w:sz w:val="22"/>
                <w:szCs w:val="22"/>
              </w:rPr>
            </w:pPr>
            <w:r w:rsidRPr="00CD4659">
              <w:rPr>
                <w:rFonts w:ascii="Courier New" w:eastAsia="Arial" w:hAnsi="Courier New" w:cs="Courier New"/>
                <w:sz w:val="22"/>
                <w:szCs w:val="22"/>
              </w:rPr>
              <w:t>signed int</w:t>
            </w:r>
          </w:p>
          <w:p w14:paraId="25F7F8E9" w14:textId="4123F79D" w:rsidR="00DA54ED" w:rsidRPr="00CD4659" w:rsidRDefault="00DA54ED">
            <w:pPr>
              <w:spacing w:after="0"/>
              <w:jc w:val="left"/>
              <w:rPr>
                <w:rFonts w:ascii="Courier New" w:eastAsia="Arial" w:hAnsi="Courier New" w:cs="Courier New"/>
                <w:sz w:val="22"/>
                <w:szCs w:val="22"/>
              </w:rPr>
            </w:pPr>
          </w:p>
        </w:tc>
      </w:tr>
    </w:tbl>
    <w:p w14:paraId="25F7F8EB" w14:textId="77777777" w:rsidR="00DA54ED" w:rsidRDefault="00DA54ED">
      <w:pPr>
        <w:spacing w:after="0" w:line="276" w:lineRule="auto"/>
        <w:jc w:val="left"/>
        <w:rPr>
          <w:rFonts w:ascii="Arial" w:eastAsia="Arial" w:hAnsi="Arial" w:cs="Arial"/>
          <w:b/>
          <w:sz w:val="22"/>
          <w:szCs w:val="22"/>
        </w:rPr>
      </w:pPr>
    </w:p>
    <w:p w14:paraId="25F7F8EC"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file_type_bloc_ID</w:t>
      </w:r>
      <w:proofErr w:type="spellEnd"/>
      <w:r w:rsidRPr="00B67068">
        <w:rPr>
          <w:rFonts w:ascii="Arial" w:eastAsia="Arial" w:hAnsi="Arial" w:cs="Arial"/>
          <w:bCs/>
        </w:rPr>
        <w:t xml:space="preserve">: </w:t>
      </w:r>
      <w:r w:rsidRPr="00B67068">
        <w:rPr>
          <w:rFonts w:eastAsia="Arial"/>
          <w:bCs/>
        </w:rPr>
        <w:t>constant «RIFF»(</w:t>
      </w:r>
      <w:r w:rsidRPr="00B67068">
        <w:rPr>
          <w:rFonts w:ascii="Courier New" w:eastAsia="Arial" w:hAnsi="Courier New" w:cs="Courier New"/>
          <w:bCs/>
        </w:rPr>
        <w:t>0x52,0x49,0x46,0x46</w:t>
      </w:r>
      <w:r w:rsidRPr="00B67068">
        <w:rPr>
          <w:rFonts w:eastAsia="Arial"/>
          <w:bCs/>
        </w:rPr>
        <w:t>)</w:t>
      </w:r>
    </w:p>
    <w:p w14:paraId="25F7F8ED" w14:textId="77777777" w:rsidR="00DA54ED" w:rsidRPr="00B67068" w:rsidRDefault="00D938E6">
      <w:pPr>
        <w:spacing w:after="0" w:line="276" w:lineRule="auto"/>
        <w:jc w:val="left"/>
        <w:rPr>
          <w:rFonts w:ascii="Arial" w:eastAsia="Arial" w:hAnsi="Arial" w:cs="Arial"/>
          <w:bCs/>
        </w:rPr>
      </w:pPr>
      <w:proofErr w:type="spellStart"/>
      <w:r w:rsidRPr="00B67068">
        <w:rPr>
          <w:rFonts w:ascii="Courier New" w:eastAsia="Arial" w:hAnsi="Courier New" w:cs="Courier New"/>
          <w:bCs/>
        </w:rPr>
        <w:t>file_size</w:t>
      </w:r>
      <w:proofErr w:type="spellEnd"/>
      <w:r w:rsidRPr="00B67068">
        <w:rPr>
          <w:rFonts w:ascii="Arial" w:eastAsia="Arial" w:hAnsi="Arial" w:cs="Arial"/>
          <w:bCs/>
        </w:rPr>
        <w:t xml:space="preserve">: </w:t>
      </w:r>
      <w:r w:rsidRPr="00B67068">
        <w:rPr>
          <w:rFonts w:eastAsia="Arial"/>
          <w:bCs/>
        </w:rPr>
        <w:t>file size minus 8 bytes</w:t>
      </w:r>
    </w:p>
    <w:p w14:paraId="25F7F8EE" w14:textId="77777777" w:rsidR="00DA54ED" w:rsidRPr="00B67068" w:rsidRDefault="00D938E6">
      <w:pPr>
        <w:spacing w:after="0" w:line="276" w:lineRule="auto"/>
        <w:jc w:val="left"/>
        <w:rPr>
          <w:rFonts w:ascii="Arial" w:eastAsia="Arial" w:hAnsi="Arial" w:cs="Arial"/>
          <w:bCs/>
        </w:rPr>
      </w:pPr>
      <w:proofErr w:type="spellStart"/>
      <w:r w:rsidRPr="00B67068">
        <w:rPr>
          <w:rFonts w:ascii="Courier New" w:eastAsia="Arial" w:hAnsi="Courier New" w:cs="Courier New"/>
          <w:bCs/>
        </w:rPr>
        <w:t>file_format_ID</w:t>
      </w:r>
      <w:proofErr w:type="spellEnd"/>
      <w:r w:rsidRPr="00B67068">
        <w:rPr>
          <w:rFonts w:ascii="Arial" w:eastAsia="Arial" w:hAnsi="Arial" w:cs="Arial"/>
          <w:bCs/>
        </w:rPr>
        <w:t xml:space="preserve">: </w:t>
      </w:r>
      <w:r w:rsidRPr="00B67068">
        <w:rPr>
          <w:rFonts w:eastAsia="Arial"/>
          <w:bCs/>
        </w:rPr>
        <w:t>constant «WAVE» (</w:t>
      </w:r>
      <w:r w:rsidRPr="00B67068">
        <w:rPr>
          <w:rFonts w:ascii="Courier New" w:eastAsia="Arial" w:hAnsi="Courier New" w:cs="Courier New"/>
          <w:bCs/>
        </w:rPr>
        <w:t>0x57,0x41,0x56,0x45</w:t>
      </w:r>
      <w:r w:rsidRPr="00B67068">
        <w:rPr>
          <w:rFonts w:eastAsia="Arial"/>
          <w:bCs/>
        </w:rPr>
        <w:t>)</w:t>
      </w:r>
    </w:p>
    <w:p w14:paraId="25F7F8EF"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format_bloc_ID</w:t>
      </w:r>
      <w:proofErr w:type="spellEnd"/>
      <w:r w:rsidRPr="00B67068">
        <w:rPr>
          <w:rFonts w:ascii="Arial" w:eastAsia="Arial" w:hAnsi="Arial" w:cs="Arial"/>
          <w:bCs/>
        </w:rPr>
        <w:t xml:space="preserve">: </w:t>
      </w:r>
      <w:r w:rsidRPr="00B67068">
        <w:rPr>
          <w:rFonts w:eastAsia="Arial"/>
          <w:bCs/>
        </w:rPr>
        <w:t>constant «</w:t>
      </w:r>
      <w:proofErr w:type="spellStart"/>
      <w:r w:rsidRPr="00B67068">
        <w:rPr>
          <w:rFonts w:eastAsia="Arial"/>
          <w:bCs/>
        </w:rPr>
        <w:t>fmt</w:t>
      </w:r>
      <w:proofErr w:type="spellEnd"/>
      <w:r w:rsidRPr="00B67068">
        <w:rPr>
          <w:rFonts w:ascii="MS Gothic" w:eastAsia="MS Gothic" w:hAnsi="MS Gothic" w:cs="MS Gothic" w:hint="eastAsia"/>
          <w:bCs/>
        </w:rPr>
        <w:t>␣</w:t>
      </w:r>
      <w:r w:rsidRPr="00B67068">
        <w:rPr>
          <w:rFonts w:eastAsia="Arial"/>
          <w:bCs/>
        </w:rPr>
        <w:t>» (</w:t>
      </w:r>
      <w:r w:rsidRPr="00B67068">
        <w:rPr>
          <w:rFonts w:ascii="Courier New" w:eastAsia="Arial" w:hAnsi="Courier New" w:cs="Courier New"/>
          <w:bCs/>
        </w:rPr>
        <w:t>0x66,0x6D, 0x74,0x20</w:t>
      </w:r>
      <w:r w:rsidRPr="00B67068">
        <w:rPr>
          <w:rFonts w:eastAsia="Arial"/>
          <w:bCs/>
        </w:rPr>
        <w:t>)</w:t>
      </w:r>
    </w:p>
    <w:p w14:paraId="25F7F8F0"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bloc_size</w:t>
      </w:r>
      <w:proofErr w:type="spellEnd"/>
      <w:r w:rsidRPr="00B67068">
        <w:rPr>
          <w:rFonts w:ascii="Arial" w:eastAsia="Arial" w:hAnsi="Arial" w:cs="Arial"/>
          <w:bCs/>
        </w:rPr>
        <w:t xml:space="preserve">: </w:t>
      </w:r>
      <w:r w:rsidRPr="00B67068">
        <w:rPr>
          <w:rFonts w:eastAsia="Arial"/>
          <w:bCs/>
        </w:rPr>
        <w:t>number of bytes per bloc - 16 (</w:t>
      </w:r>
      <w:r w:rsidRPr="00B67068">
        <w:rPr>
          <w:rFonts w:ascii="Courier New" w:eastAsia="Arial" w:hAnsi="Courier New" w:cs="Courier New"/>
          <w:bCs/>
        </w:rPr>
        <w:t>0x10</w:t>
      </w:r>
      <w:r w:rsidRPr="00B67068">
        <w:rPr>
          <w:rFonts w:eastAsia="Arial"/>
          <w:bCs/>
        </w:rPr>
        <w:t>)</w:t>
      </w:r>
    </w:p>
    <w:p w14:paraId="25F7F8F1" w14:textId="77777777" w:rsidR="00DA54ED" w:rsidRPr="00B67068" w:rsidRDefault="00D938E6">
      <w:pPr>
        <w:spacing w:after="0" w:line="276" w:lineRule="auto"/>
        <w:jc w:val="left"/>
        <w:rPr>
          <w:rFonts w:ascii="Arial" w:eastAsia="Arial" w:hAnsi="Arial" w:cs="Arial"/>
          <w:bCs/>
        </w:rPr>
      </w:pPr>
      <w:proofErr w:type="spellStart"/>
      <w:r w:rsidRPr="00B67068">
        <w:rPr>
          <w:rFonts w:ascii="Courier New" w:eastAsia="Arial" w:hAnsi="Courier New" w:cs="Courier New"/>
          <w:bCs/>
        </w:rPr>
        <w:t>audio_format</w:t>
      </w:r>
      <w:proofErr w:type="spellEnd"/>
      <w:r w:rsidRPr="00B67068">
        <w:rPr>
          <w:rFonts w:ascii="Arial" w:eastAsia="Arial" w:hAnsi="Arial" w:cs="Arial"/>
          <w:bCs/>
        </w:rPr>
        <w:t xml:space="preserve">: </w:t>
      </w:r>
      <w:r w:rsidRPr="00B67068">
        <w:rPr>
          <w:rFonts w:eastAsia="Arial"/>
          <w:bCs/>
        </w:rPr>
        <w:t>storage format in the file (1: PCM, ...)</w:t>
      </w:r>
    </w:p>
    <w:p w14:paraId="25F7F8F2"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number_channels</w:t>
      </w:r>
      <w:proofErr w:type="spellEnd"/>
      <w:r w:rsidRPr="00B67068">
        <w:rPr>
          <w:rFonts w:ascii="Courier New" w:eastAsia="Arial" w:hAnsi="Courier New" w:cs="Courier New"/>
          <w:bCs/>
        </w:rPr>
        <w:t>:</w:t>
      </w:r>
      <w:r w:rsidRPr="00B67068">
        <w:rPr>
          <w:rFonts w:eastAsia="Arial"/>
          <w:bCs/>
        </w:rPr>
        <w:t xml:space="preserve"> number of channels</w:t>
      </w:r>
    </w:p>
    <w:p w14:paraId="25F7F8F3" w14:textId="4827C9C5" w:rsidR="00DA54ED" w:rsidRPr="00B67068" w:rsidRDefault="00D938E6">
      <w:pPr>
        <w:spacing w:after="0" w:line="276" w:lineRule="auto"/>
        <w:jc w:val="left"/>
        <w:rPr>
          <w:rFonts w:eastAsia="Arial"/>
          <w:bCs/>
        </w:rPr>
      </w:pPr>
      <w:r w:rsidRPr="00B67068">
        <w:rPr>
          <w:rFonts w:ascii="Courier New" w:eastAsia="Arial" w:hAnsi="Courier New" w:cs="Courier New"/>
          <w:bCs/>
        </w:rPr>
        <w:t>frequency:</w:t>
      </w:r>
      <w:r w:rsidRPr="00B67068">
        <w:rPr>
          <w:rFonts w:eastAsia="Arial"/>
          <w:bCs/>
        </w:rPr>
        <w:t xml:space="preserve"> sampling frequency of the data (in </w:t>
      </w:r>
      <w:r w:rsidR="00B67068">
        <w:rPr>
          <w:rFonts w:eastAsia="Arial"/>
          <w:bCs/>
        </w:rPr>
        <w:t>H</w:t>
      </w:r>
      <w:r w:rsidRPr="00B67068">
        <w:rPr>
          <w:rFonts w:eastAsia="Arial"/>
          <w:bCs/>
        </w:rPr>
        <w:t>ertz)</w:t>
      </w:r>
    </w:p>
    <w:p w14:paraId="25F7F8F4"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bytes_per_seconds</w:t>
      </w:r>
      <w:proofErr w:type="spellEnd"/>
      <w:r w:rsidRPr="00B67068">
        <w:rPr>
          <w:rFonts w:ascii="Courier New" w:eastAsia="Arial" w:hAnsi="Courier New" w:cs="Courier New"/>
          <w:bCs/>
        </w:rPr>
        <w:t>:</w:t>
      </w:r>
      <w:r w:rsidRPr="00B67068">
        <w:rPr>
          <w:rFonts w:eastAsia="Arial"/>
          <w:bCs/>
        </w:rPr>
        <w:t xml:space="preserve"> number of bytes to read per seconds (i.e., </w:t>
      </w:r>
      <w:r w:rsidRPr="00B67068">
        <w:rPr>
          <w:rFonts w:ascii="Courier New" w:eastAsia="Arial" w:hAnsi="Courier New" w:cs="Courier New"/>
          <w:bCs/>
        </w:rPr>
        <w:t xml:space="preserve">frequency * </w:t>
      </w:r>
      <w:proofErr w:type="spellStart"/>
      <w:r w:rsidRPr="00B67068">
        <w:rPr>
          <w:rFonts w:ascii="Courier New" w:eastAsia="Arial" w:hAnsi="Courier New" w:cs="Courier New"/>
          <w:bCs/>
        </w:rPr>
        <w:t>bytes_per_bloc</w:t>
      </w:r>
      <w:proofErr w:type="spellEnd"/>
      <w:r w:rsidRPr="00B67068">
        <w:rPr>
          <w:rFonts w:eastAsia="Arial"/>
          <w:bCs/>
        </w:rPr>
        <w:t>).</w:t>
      </w:r>
    </w:p>
    <w:p w14:paraId="25F7F8F5"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bytes_per_bloc</w:t>
      </w:r>
      <w:proofErr w:type="spellEnd"/>
      <w:r w:rsidRPr="00B67068">
        <w:rPr>
          <w:rFonts w:eastAsia="Arial"/>
          <w:bCs/>
        </w:rPr>
        <w:t xml:space="preserve">: number of bytes per bloc of samples (i.e. for all channels: </w:t>
      </w:r>
      <w:proofErr w:type="spellStart"/>
      <w:r w:rsidRPr="00B67068">
        <w:rPr>
          <w:rFonts w:ascii="Courier New" w:eastAsia="Arial" w:hAnsi="Courier New" w:cs="Courier New"/>
          <w:bCs/>
        </w:rPr>
        <w:t>number_channels</w:t>
      </w:r>
      <w:proofErr w:type="spellEnd"/>
      <w:r w:rsidRPr="00B67068">
        <w:rPr>
          <w:rFonts w:ascii="Courier New" w:eastAsia="Arial" w:hAnsi="Courier New" w:cs="Courier New"/>
          <w:bCs/>
        </w:rPr>
        <w:t>*</w:t>
      </w:r>
      <w:proofErr w:type="spellStart"/>
      <w:r w:rsidRPr="00B67068">
        <w:rPr>
          <w:rFonts w:ascii="Courier New" w:eastAsia="Arial" w:hAnsi="Courier New" w:cs="Courier New"/>
          <w:bCs/>
        </w:rPr>
        <w:t>bits_per_sample</w:t>
      </w:r>
      <w:proofErr w:type="spellEnd"/>
      <w:r w:rsidRPr="00B67068">
        <w:rPr>
          <w:rFonts w:ascii="Courier New" w:eastAsia="Arial" w:hAnsi="Courier New" w:cs="Courier New"/>
          <w:bCs/>
        </w:rPr>
        <w:t>/8</w:t>
      </w:r>
      <w:r w:rsidRPr="00B67068">
        <w:rPr>
          <w:rFonts w:eastAsia="Arial"/>
          <w:bCs/>
        </w:rPr>
        <w:t>).</w:t>
      </w:r>
    </w:p>
    <w:p w14:paraId="25F7F8F6"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bits_per_samples</w:t>
      </w:r>
      <w:proofErr w:type="spellEnd"/>
      <w:r w:rsidRPr="00B67068">
        <w:rPr>
          <w:rFonts w:eastAsia="Arial"/>
          <w:bCs/>
        </w:rPr>
        <w:t>: number of bits used to code each sample (8, 16, 24)</w:t>
      </w:r>
    </w:p>
    <w:p w14:paraId="25F7F8F7" w14:textId="77777777" w:rsidR="00DA54ED" w:rsidRPr="00B67068" w:rsidRDefault="00D938E6">
      <w:pPr>
        <w:spacing w:after="0" w:line="276" w:lineRule="auto"/>
        <w:jc w:val="left"/>
        <w:rPr>
          <w:rFonts w:eastAsia="Arial"/>
          <w:bCs/>
        </w:rPr>
      </w:pPr>
      <w:proofErr w:type="spellStart"/>
      <w:r w:rsidRPr="00B67068">
        <w:rPr>
          <w:rFonts w:ascii="Courier New" w:eastAsia="Arial" w:hAnsi="Courier New" w:cs="Courier New"/>
          <w:bCs/>
        </w:rPr>
        <w:t>data_bloc_id</w:t>
      </w:r>
      <w:proofErr w:type="spellEnd"/>
      <w:r w:rsidRPr="00B67068">
        <w:rPr>
          <w:rFonts w:eastAsia="Arial"/>
          <w:bCs/>
        </w:rPr>
        <w:t>: constant «data»(</w:t>
      </w:r>
      <w:r w:rsidRPr="00B67068">
        <w:rPr>
          <w:rFonts w:ascii="Courier New" w:eastAsia="Arial" w:hAnsi="Courier New" w:cs="Courier New"/>
          <w:bCs/>
        </w:rPr>
        <w:t>0x64,0x61,0x74,0x61</w:t>
      </w:r>
      <w:r w:rsidRPr="00B67068">
        <w:rPr>
          <w:rFonts w:eastAsia="Arial"/>
          <w:bCs/>
        </w:rPr>
        <w:t>)</w:t>
      </w:r>
    </w:p>
    <w:p w14:paraId="25F7F8F8" w14:textId="77777777" w:rsidR="00DA54ED" w:rsidRPr="00B67068" w:rsidRDefault="00D938E6">
      <w:pPr>
        <w:spacing w:after="0" w:line="276" w:lineRule="auto"/>
        <w:jc w:val="left"/>
        <w:rPr>
          <w:bCs/>
        </w:rPr>
      </w:pPr>
      <w:proofErr w:type="spellStart"/>
      <w:r w:rsidRPr="00B67068">
        <w:rPr>
          <w:rFonts w:ascii="Courier New" w:eastAsia="Arial" w:hAnsi="Courier New" w:cs="Courier New"/>
          <w:bCs/>
        </w:rPr>
        <w:t>data_size</w:t>
      </w:r>
      <w:proofErr w:type="spellEnd"/>
      <w:r w:rsidRPr="00B67068">
        <w:rPr>
          <w:rFonts w:eastAsia="Arial"/>
          <w:bCs/>
        </w:rPr>
        <w:t>: number of data bytes</w:t>
      </w:r>
    </w:p>
    <w:p w14:paraId="25F7F8F9" w14:textId="77777777" w:rsidR="00DA54ED" w:rsidRDefault="00DA54ED"/>
    <w:p w14:paraId="25F7F8FA" w14:textId="77777777" w:rsidR="00DA54ED" w:rsidRDefault="00D938E6">
      <w:pPr>
        <w:pStyle w:val="Heading1"/>
        <w:numPr>
          <w:ilvl w:val="0"/>
          <w:numId w:val="3"/>
        </w:numPr>
      </w:pPr>
      <w:bookmarkStart w:id="12" w:name="_Toc52967584"/>
      <w:r>
        <w:lastRenderedPageBreak/>
        <w:t>Haptic Descriptors in JSON (AHAP)</w:t>
      </w:r>
      <w:bookmarkEnd w:id="12"/>
    </w:p>
    <w:p w14:paraId="25F7F8FB" w14:textId="7C6A2048" w:rsidR="00DA54ED" w:rsidRDefault="00D938E6">
      <w:r>
        <w:t>The Apple Haptic and Audio Pattern (AHAP) descriptor is a JSON-like file format [</w:t>
      </w:r>
      <w:r w:rsidR="00B67068">
        <w:t>2</w:t>
      </w:r>
      <w:r>
        <w:t xml:space="preserve">] that specifies a haptic pattern through key-value pairs, to be used with Apple products that support Core Haptics (CH). </w:t>
      </w:r>
    </w:p>
    <w:p w14:paraId="25F7F8FC" w14:textId="77777777" w:rsidR="00DA54ED" w:rsidRDefault="00D938E6">
      <w:r>
        <w:t xml:space="preserve">In short, an AHAP contains one </w:t>
      </w:r>
      <w:r>
        <w:rPr>
          <w:rFonts w:ascii="Courier New" w:eastAsia="Courier New" w:hAnsi="Courier New" w:cs="Courier New"/>
        </w:rPr>
        <w:t>Pattern</w:t>
      </w:r>
      <w:r>
        <w:t xml:space="preserve"> made of </w:t>
      </w:r>
      <w:r>
        <w:rPr>
          <w:rFonts w:ascii="Courier New" w:eastAsia="Courier New" w:hAnsi="Courier New" w:cs="Courier New"/>
        </w:rPr>
        <w:t>Events</w:t>
      </w:r>
      <w:r>
        <w:t xml:space="preserve"> and the two basic event types are:</w:t>
      </w:r>
    </w:p>
    <w:p w14:paraId="25F7F8FD" w14:textId="77777777" w:rsidR="00DA54ED" w:rsidRDefault="00D938E6">
      <w:pPr>
        <w:ind w:left="720"/>
      </w:pPr>
      <w:r>
        <w:rPr>
          <w:b/>
        </w:rPr>
        <w:t>Transient events</w:t>
      </w:r>
      <w:r>
        <w:t>, which are brief, compact experiences that feel like taps or impulses, such as the experience of tapping the Flashlight button on the Home screen</w:t>
      </w:r>
    </w:p>
    <w:p w14:paraId="25F7F8FE" w14:textId="77777777" w:rsidR="00DA54ED" w:rsidRDefault="00D938E6">
      <w:pPr>
        <w:ind w:left="720"/>
      </w:pPr>
      <w:r>
        <w:rPr>
          <w:b/>
        </w:rPr>
        <w:t>Continuous events</w:t>
      </w:r>
      <w:r>
        <w:t>, which feel like sustained vibrations, such as the experience of the lasers effect in a message</w:t>
      </w:r>
    </w:p>
    <w:p w14:paraId="25F7F8FF" w14:textId="4AD3C1BA" w:rsidR="00DA54ED" w:rsidRDefault="00D938E6">
      <w:r>
        <w:t xml:space="preserve">Regardless of the building block you choose, you can also control its </w:t>
      </w:r>
      <w:r>
        <w:rPr>
          <w:rFonts w:ascii="Courier New" w:eastAsia="Courier New" w:hAnsi="Courier New" w:cs="Courier New"/>
        </w:rPr>
        <w:t>sharpness</w:t>
      </w:r>
      <w:r>
        <w:t xml:space="preserve"> and </w:t>
      </w:r>
      <w:r>
        <w:rPr>
          <w:rFonts w:ascii="Courier New" w:eastAsia="Courier New" w:hAnsi="Courier New" w:cs="Courier New"/>
        </w:rPr>
        <w:t>intensity</w:t>
      </w:r>
      <w:r>
        <w:t xml:space="preserve">. By combining transient and continuous events, varying </w:t>
      </w:r>
      <w:r w:rsidR="0093169F">
        <w:t>sharpness,</w:t>
      </w:r>
      <w:r>
        <w:t xml:space="preserve"> and intensity, and including optional audio content, you can create a wide range of different haptic experiences.</w:t>
      </w:r>
    </w:p>
    <w:p w14:paraId="25F7F900" w14:textId="482EF216" w:rsidR="00DA54ED" w:rsidRDefault="00D938E6">
      <w:r>
        <w:t xml:space="preserve">An AHAP file </w:t>
      </w:r>
      <w:r w:rsidR="00AE0789">
        <w:t>does not</w:t>
      </w:r>
      <w:r>
        <w:t xml:space="preserve"> need an entry for every key. When Core Haptics loads an AHAP file, it sets missing entries to their default value and clamps out-of-range values to their minimum or maximum values, whichever is closer. The Core Haptics framework ignores unexpected and unsupported keys.</w:t>
      </w:r>
    </w:p>
    <w:p w14:paraId="25F7F901" w14:textId="77777777" w:rsidR="00DA54ED" w:rsidRDefault="00D938E6">
      <w:r>
        <w:t>The following paragraphs detail the primary keys and describes their effect on the resulting haptic pattern.</w:t>
      </w:r>
    </w:p>
    <w:p w14:paraId="468AAB93" w14:textId="77777777" w:rsidR="002239A0" w:rsidRPr="002239A0" w:rsidRDefault="002239A0" w:rsidP="002239A0">
      <w:pPr>
        <w:pStyle w:val="ListParagraph"/>
        <w:keepNext/>
        <w:widowControl/>
        <w:numPr>
          <w:ilvl w:val="0"/>
          <w:numId w:val="11"/>
        </w:numPr>
        <w:autoSpaceDE/>
        <w:autoSpaceDN/>
        <w:spacing w:before="240" w:after="60"/>
        <w:jc w:val="both"/>
        <w:outlineLvl w:val="0"/>
        <w:rPr>
          <w:rFonts w:ascii="Calibri" w:eastAsia="Times New Roman" w:hAnsi="Calibri" w:cs="Times New Roman"/>
          <w:b/>
          <w:bCs/>
          <w:vanish/>
          <w:kern w:val="32"/>
          <w:sz w:val="32"/>
          <w:szCs w:val="32"/>
        </w:rPr>
      </w:pPr>
      <w:bookmarkStart w:id="13" w:name="_Toc52967293"/>
      <w:bookmarkStart w:id="14" w:name="_Toc52967585"/>
      <w:bookmarkEnd w:id="13"/>
      <w:bookmarkEnd w:id="14"/>
    </w:p>
    <w:p w14:paraId="7AAC0EB0" w14:textId="77777777" w:rsidR="002239A0" w:rsidRPr="002239A0" w:rsidRDefault="002239A0" w:rsidP="002239A0">
      <w:pPr>
        <w:pStyle w:val="ListParagraph"/>
        <w:keepNext/>
        <w:widowControl/>
        <w:numPr>
          <w:ilvl w:val="0"/>
          <w:numId w:val="11"/>
        </w:numPr>
        <w:autoSpaceDE/>
        <w:autoSpaceDN/>
        <w:spacing w:before="240" w:after="60"/>
        <w:jc w:val="both"/>
        <w:outlineLvl w:val="0"/>
        <w:rPr>
          <w:rFonts w:ascii="Calibri" w:eastAsia="Times New Roman" w:hAnsi="Calibri" w:cs="Times New Roman"/>
          <w:b/>
          <w:bCs/>
          <w:vanish/>
          <w:kern w:val="32"/>
          <w:sz w:val="32"/>
          <w:szCs w:val="32"/>
        </w:rPr>
      </w:pPr>
      <w:bookmarkStart w:id="15" w:name="_Toc52967294"/>
      <w:bookmarkStart w:id="16" w:name="_Toc52967586"/>
      <w:bookmarkEnd w:id="15"/>
      <w:bookmarkEnd w:id="16"/>
    </w:p>
    <w:p w14:paraId="164FDFF8" w14:textId="77777777" w:rsidR="002239A0" w:rsidRPr="002239A0" w:rsidRDefault="002239A0" w:rsidP="002239A0">
      <w:pPr>
        <w:pStyle w:val="ListParagraph"/>
        <w:keepNext/>
        <w:widowControl/>
        <w:numPr>
          <w:ilvl w:val="0"/>
          <w:numId w:val="11"/>
        </w:numPr>
        <w:autoSpaceDE/>
        <w:autoSpaceDN/>
        <w:spacing w:before="240" w:after="60"/>
        <w:jc w:val="both"/>
        <w:outlineLvl w:val="0"/>
        <w:rPr>
          <w:rFonts w:ascii="Calibri" w:eastAsia="Times New Roman" w:hAnsi="Calibri" w:cs="Times New Roman"/>
          <w:b/>
          <w:bCs/>
          <w:vanish/>
          <w:kern w:val="32"/>
          <w:sz w:val="32"/>
          <w:szCs w:val="32"/>
        </w:rPr>
      </w:pPr>
      <w:bookmarkStart w:id="17" w:name="_Toc52967295"/>
      <w:bookmarkStart w:id="18" w:name="_Toc52967587"/>
      <w:bookmarkEnd w:id="17"/>
      <w:bookmarkEnd w:id="18"/>
    </w:p>
    <w:p w14:paraId="411C2A90" w14:textId="77777777" w:rsidR="002239A0" w:rsidRPr="002239A0" w:rsidRDefault="002239A0" w:rsidP="002239A0">
      <w:pPr>
        <w:pStyle w:val="ListParagraph"/>
        <w:keepNext/>
        <w:widowControl/>
        <w:numPr>
          <w:ilvl w:val="0"/>
          <w:numId w:val="11"/>
        </w:numPr>
        <w:autoSpaceDE/>
        <w:autoSpaceDN/>
        <w:spacing w:before="240" w:after="60"/>
        <w:jc w:val="both"/>
        <w:outlineLvl w:val="0"/>
        <w:rPr>
          <w:rFonts w:ascii="Calibri" w:eastAsia="Times New Roman" w:hAnsi="Calibri" w:cs="Times New Roman"/>
          <w:b/>
          <w:bCs/>
          <w:vanish/>
          <w:kern w:val="32"/>
          <w:sz w:val="32"/>
          <w:szCs w:val="32"/>
        </w:rPr>
      </w:pPr>
      <w:bookmarkStart w:id="19" w:name="_Toc52967296"/>
      <w:bookmarkStart w:id="20" w:name="_Toc52967588"/>
      <w:bookmarkEnd w:id="19"/>
      <w:bookmarkEnd w:id="20"/>
    </w:p>
    <w:p w14:paraId="25F7F902" w14:textId="114FE54B" w:rsidR="00DA54ED" w:rsidRDefault="00D938E6" w:rsidP="002239A0">
      <w:pPr>
        <w:pStyle w:val="Heading2"/>
      </w:pPr>
      <w:bookmarkStart w:id="21" w:name="_Toc52967589"/>
      <w:r>
        <w:t>Define Patterns at the Top Level</w:t>
      </w:r>
      <w:bookmarkEnd w:id="21"/>
    </w:p>
    <w:p w14:paraId="25F7F903" w14:textId="0FBD65FE" w:rsidR="00DA54ED" w:rsidRDefault="00D938E6">
      <w:r>
        <w:t xml:space="preserve">The only top-level keys are </w:t>
      </w:r>
      <w:r>
        <w:rPr>
          <w:rFonts w:ascii="Courier New" w:eastAsia="Courier New" w:hAnsi="Courier New" w:cs="Courier New"/>
        </w:rPr>
        <w:t>Pattern</w:t>
      </w:r>
      <w:r>
        <w:t xml:space="preserve"> and </w:t>
      </w:r>
      <w:r>
        <w:rPr>
          <w:rFonts w:ascii="Courier New" w:eastAsia="Courier New" w:hAnsi="Courier New" w:cs="Courier New"/>
        </w:rPr>
        <w:t>Version</w:t>
      </w:r>
      <w:r>
        <w:t xml:space="preserve">. The value for </w:t>
      </w:r>
      <w:r>
        <w:rPr>
          <w:rFonts w:ascii="Courier New" w:eastAsia="Courier New" w:hAnsi="Courier New" w:cs="Courier New"/>
        </w:rPr>
        <w:t>Pattern</w:t>
      </w:r>
      <w:r>
        <w:t xml:space="preserve"> is an array of </w:t>
      </w:r>
      <w:proofErr w:type="spellStart"/>
      <w:r>
        <w:t>subdictionaries</w:t>
      </w:r>
      <w:proofErr w:type="spellEnd"/>
      <w:r>
        <w:t xml:space="preserve">. Each AHAP file can contain a single pattern. </w:t>
      </w:r>
      <w:r>
        <w:rPr>
          <w:rFonts w:ascii="Courier New" w:eastAsia="Courier New" w:hAnsi="Courier New" w:cs="Courier New"/>
        </w:rPr>
        <w:t>Version</w:t>
      </w:r>
      <w:r>
        <w:t xml:space="preserve"> indicates the lowest version of Core Haptics that can support loading and playing the file. Later versions, indicated by a higher version number, may contain keys that </w:t>
      </w:r>
      <w:r w:rsidR="00AE0789">
        <w:t>are not</w:t>
      </w:r>
      <w:r>
        <w:t xml:space="preserve"> supported in older versions of the framework.</w:t>
      </w:r>
    </w:p>
    <w:p w14:paraId="25F7F904" w14:textId="77777777" w:rsidR="00DA54ED" w:rsidRDefault="00D938E6">
      <w:pPr>
        <w:ind w:left="720"/>
        <w:rPr>
          <w:b/>
        </w:rPr>
      </w:pPr>
      <w:r>
        <w:rPr>
          <w:b/>
        </w:rPr>
        <w:t>Pattern</w:t>
      </w:r>
    </w:p>
    <w:p w14:paraId="25F7F905" w14:textId="77777777" w:rsidR="00DA54ED" w:rsidRDefault="00D938E6">
      <w:pPr>
        <w:ind w:left="720"/>
      </w:pPr>
      <w:r>
        <w:t>Array of Event dictionaries representing a segment of the haptics to play.</w:t>
      </w:r>
    </w:p>
    <w:p w14:paraId="25F7F906" w14:textId="77777777" w:rsidR="00DA54ED" w:rsidRDefault="00D938E6">
      <w:pPr>
        <w:ind w:left="720"/>
        <w:rPr>
          <w:b/>
        </w:rPr>
      </w:pPr>
      <w:r>
        <w:rPr>
          <w:b/>
        </w:rPr>
        <w:t>Version</w:t>
      </w:r>
    </w:p>
    <w:p w14:paraId="25F7F907" w14:textId="77777777" w:rsidR="00DA54ED" w:rsidRDefault="00D938E6">
      <w:pPr>
        <w:ind w:left="720"/>
      </w:pPr>
      <w:r>
        <w:t>The Core Haptics version that supports the file.</w:t>
      </w:r>
    </w:p>
    <w:p w14:paraId="25F7F908" w14:textId="77777777" w:rsidR="00DA54ED" w:rsidRDefault="00D938E6" w:rsidP="002239A0">
      <w:pPr>
        <w:pStyle w:val="Heading2"/>
      </w:pPr>
      <w:bookmarkStart w:id="22" w:name="_Toc52967590"/>
      <w:r>
        <w:t>Build a Pattern from Events</w:t>
      </w:r>
      <w:bookmarkEnd w:id="22"/>
    </w:p>
    <w:p w14:paraId="25F7F909" w14:textId="77777777" w:rsidR="00DA54ED" w:rsidRDefault="00D938E6">
      <w:r>
        <w:t xml:space="preserve">Each pattern contains one or more events, defined by the </w:t>
      </w:r>
      <w:r>
        <w:rPr>
          <w:rFonts w:ascii="Courier New" w:eastAsia="Courier New" w:hAnsi="Courier New" w:cs="Courier New"/>
        </w:rPr>
        <w:t>Event</w:t>
      </w:r>
      <w:r>
        <w:t xml:space="preserve"> key at the top level of the pattern dictionary. An event is a segment of the pattern with some duration and a set of properties, such as intensity or sharpness. Each event starts at its own time and can overlap other events. </w:t>
      </w:r>
    </w:p>
    <w:p w14:paraId="25F7F90A" w14:textId="77777777" w:rsidR="00DA54ED" w:rsidRDefault="00D938E6" w:rsidP="0087190F">
      <w:pPr>
        <w:rPr>
          <w:b/>
        </w:rPr>
      </w:pPr>
      <w:r>
        <w:rPr>
          <w:b/>
        </w:rPr>
        <w:t>Event</w:t>
      </w:r>
    </w:p>
    <w:p w14:paraId="25F7F90B" w14:textId="77777777" w:rsidR="00DA54ED" w:rsidRDefault="00D938E6" w:rsidP="0087190F">
      <w:r>
        <w:t xml:space="preserve">Dictionary of event </w:t>
      </w:r>
      <w:r>
        <w:rPr>
          <w:rFonts w:ascii="Courier New" w:eastAsia="Courier New" w:hAnsi="Courier New" w:cs="Courier New"/>
        </w:rPr>
        <w:t>type</w:t>
      </w:r>
      <w:r>
        <w:t xml:space="preserve">, </w:t>
      </w:r>
      <w:r>
        <w:rPr>
          <w:rFonts w:ascii="Courier New" w:eastAsia="Courier New" w:hAnsi="Courier New" w:cs="Courier New"/>
        </w:rPr>
        <w:t>start time</w:t>
      </w:r>
      <w:r>
        <w:t xml:space="preserve">, </w:t>
      </w:r>
      <w:r>
        <w:rPr>
          <w:rFonts w:ascii="Courier New" w:eastAsia="Courier New" w:hAnsi="Courier New" w:cs="Courier New"/>
        </w:rPr>
        <w:t>duration</w:t>
      </w:r>
      <w:r>
        <w:t>, and optional event parameters.</w:t>
      </w:r>
    </w:p>
    <w:p w14:paraId="25F7F90C" w14:textId="77777777" w:rsidR="00DA54ED" w:rsidRDefault="00D938E6" w:rsidP="0087190F">
      <w:r>
        <w:t>You can define two other keys in the pattern dictionary:</w:t>
      </w:r>
    </w:p>
    <w:p w14:paraId="25F7F90D" w14:textId="77777777" w:rsidR="00DA54ED" w:rsidRDefault="00D938E6">
      <w:pPr>
        <w:ind w:left="720"/>
        <w:rPr>
          <w:b/>
        </w:rPr>
      </w:pPr>
      <w:r>
        <w:rPr>
          <w:b/>
        </w:rPr>
        <w:t>Parameter</w:t>
      </w:r>
    </w:p>
    <w:p w14:paraId="25F7F90E" w14:textId="77777777" w:rsidR="00DA54ED" w:rsidRDefault="00D938E6">
      <w:pPr>
        <w:ind w:left="720"/>
      </w:pPr>
      <w:r>
        <w:t>A key in the pattern dictionary that you use to define a dynamic parameter.</w:t>
      </w:r>
    </w:p>
    <w:p w14:paraId="25F7F90F" w14:textId="77777777" w:rsidR="00DA54ED" w:rsidRDefault="00D938E6">
      <w:pPr>
        <w:ind w:left="720"/>
        <w:rPr>
          <w:b/>
        </w:rPr>
      </w:pPr>
      <w:proofErr w:type="spellStart"/>
      <w:r>
        <w:rPr>
          <w:b/>
        </w:rPr>
        <w:lastRenderedPageBreak/>
        <w:t>ParameterCurve</w:t>
      </w:r>
      <w:proofErr w:type="spellEnd"/>
    </w:p>
    <w:p w14:paraId="25F7F910" w14:textId="77777777" w:rsidR="00DA54ED" w:rsidRDefault="00D938E6">
      <w:pPr>
        <w:ind w:left="720"/>
      </w:pPr>
      <w:r>
        <w:t>A key in the pattern dictionary that you use to define a parameter curve.</w:t>
      </w:r>
    </w:p>
    <w:p w14:paraId="25F7F911" w14:textId="77777777" w:rsidR="00DA54ED" w:rsidRDefault="00DA54ED"/>
    <w:p w14:paraId="25F7F912" w14:textId="77777777" w:rsidR="00DA54ED" w:rsidRDefault="00D938E6">
      <w:r>
        <w:rPr>
          <w:noProof/>
        </w:rPr>
        <w:drawing>
          <wp:inline distT="114300" distB="114300" distL="114300" distR="114300" wp14:anchorId="25F7F9D4" wp14:editId="25F7F9D5">
            <wp:extent cx="5939480" cy="5334000"/>
            <wp:effectExtent l="0" t="0" r="0" b="0"/>
            <wp:docPr id="1"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5"/>
                    <a:srcRect/>
                    <a:stretch>
                      <a:fillRect/>
                    </a:stretch>
                  </pic:blipFill>
                  <pic:spPr>
                    <a:xfrm>
                      <a:off x="0" y="0"/>
                      <a:ext cx="5939480" cy="5334000"/>
                    </a:xfrm>
                    <a:prstGeom prst="rect">
                      <a:avLst/>
                    </a:prstGeom>
                    <a:ln/>
                  </pic:spPr>
                </pic:pic>
              </a:graphicData>
            </a:graphic>
          </wp:inline>
        </w:drawing>
      </w:r>
    </w:p>
    <w:p w14:paraId="25F7F914" w14:textId="7431CBF5" w:rsidR="00DA54ED" w:rsidRDefault="00D938E6">
      <w:r>
        <w:t>For additional details plus all the available keys and parameters, please refer to the Core Haptics documentation [</w:t>
      </w:r>
      <w:r w:rsidR="0087190F">
        <w:t>2</w:t>
      </w:r>
      <w:r>
        <w:t>].</w:t>
      </w:r>
    </w:p>
    <w:p w14:paraId="4C65EDB1" w14:textId="77777777" w:rsidR="0087190F" w:rsidRDefault="0087190F">
      <w:pPr>
        <w:rPr>
          <w:rFonts w:ascii="Calibri" w:hAnsi="Calibri"/>
          <w:b/>
          <w:bCs/>
          <w:i/>
          <w:iCs/>
          <w:sz w:val="28"/>
          <w:szCs w:val="28"/>
        </w:rPr>
      </w:pPr>
      <w:r>
        <w:br w:type="page"/>
      </w:r>
    </w:p>
    <w:p w14:paraId="25F7F915" w14:textId="356A5C5B" w:rsidR="00DA54ED" w:rsidRDefault="00D938E6" w:rsidP="002239A0">
      <w:pPr>
        <w:pStyle w:val="Heading2"/>
      </w:pPr>
      <w:bookmarkStart w:id="23" w:name="_Toc52967591"/>
      <w:r>
        <w:lastRenderedPageBreak/>
        <w:t>Example AHAP</w:t>
      </w:r>
      <w:bookmarkEnd w:id="23"/>
    </w:p>
    <w:p w14:paraId="25F7F916" w14:textId="77777777" w:rsidR="00DA54ED" w:rsidRDefault="00DA54ED"/>
    <w:p w14:paraId="25F7F917" w14:textId="77777777" w:rsidR="00DA54ED" w:rsidRDefault="00D938E6">
      <w:r>
        <w:rPr>
          <w:noProof/>
        </w:rPr>
        <w:drawing>
          <wp:inline distT="114300" distB="114300" distL="114300" distR="114300" wp14:anchorId="25F7F9D6" wp14:editId="25F7F9D7">
            <wp:extent cx="5939480" cy="2438400"/>
            <wp:effectExtent l="0" t="0" r="0" b="0"/>
            <wp:docPr id="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5939480" cy="2438400"/>
                    </a:xfrm>
                    <a:prstGeom prst="rect">
                      <a:avLst/>
                    </a:prstGeom>
                    <a:ln/>
                  </pic:spPr>
                </pic:pic>
              </a:graphicData>
            </a:graphic>
          </wp:inline>
        </w:drawing>
      </w:r>
    </w:p>
    <w:p w14:paraId="25F7F918" w14:textId="77777777" w:rsidR="00DA54ED" w:rsidRDefault="00DA54ED"/>
    <w:p w14:paraId="25F7F919" w14:textId="77777777" w:rsidR="00DA54ED" w:rsidRPr="002239A0" w:rsidRDefault="00D938E6" w:rsidP="002239A0">
      <w:pPr>
        <w:rPr>
          <w:rFonts w:asciiTheme="minorHAnsi" w:hAnsiTheme="minorHAnsi" w:cstheme="minorHAnsi"/>
          <w:b/>
          <w:bCs/>
          <w:sz w:val="28"/>
          <w:szCs w:val="28"/>
        </w:rPr>
      </w:pPr>
      <w:proofErr w:type="spellStart"/>
      <w:r w:rsidRPr="002239A0">
        <w:rPr>
          <w:rFonts w:asciiTheme="minorHAnsi" w:hAnsiTheme="minorHAnsi" w:cstheme="minorHAnsi"/>
          <w:b/>
          <w:bCs/>
        </w:rPr>
        <w:t>Sparkle.ahap</w:t>
      </w:r>
      <w:proofErr w:type="spellEnd"/>
      <w:r w:rsidRPr="002239A0">
        <w:rPr>
          <w:rFonts w:asciiTheme="minorHAnsi" w:hAnsiTheme="minorHAnsi" w:cstheme="minorHAnsi"/>
          <w:b/>
          <w:bCs/>
        </w:rPr>
        <w:t xml:space="preserve"> (abbreviated for clarity)</w:t>
      </w:r>
    </w:p>
    <w:p w14:paraId="25F7F91A" w14:textId="77777777" w:rsidR="00DA54ED" w:rsidRDefault="00D938E6">
      <w:pPr>
        <w:spacing w:after="0"/>
        <w:rPr>
          <w:sz w:val="20"/>
          <w:szCs w:val="20"/>
        </w:rPr>
      </w:pPr>
      <w:r>
        <w:rPr>
          <w:sz w:val="20"/>
          <w:szCs w:val="20"/>
        </w:rPr>
        <w:t>{</w:t>
      </w:r>
    </w:p>
    <w:p w14:paraId="25F7F91B" w14:textId="77777777" w:rsidR="00DA54ED" w:rsidRDefault="00D938E6">
      <w:pPr>
        <w:spacing w:after="0"/>
        <w:rPr>
          <w:sz w:val="20"/>
          <w:szCs w:val="20"/>
        </w:rPr>
      </w:pPr>
      <w:r>
        <w:rPr>
          <w:sz w:val="20"/>
          <w:szCs w:val="20"/>
        </w:rPr>
        <w:t xml:space="preserve">    "Version": 1.0,</w:t>
      </w:r>
    </w:p>
    <w:p w14:paraId="25F7F91C" w14:textId="77777777" w:rsidR="00DA54ED" w:rsidRDefault="00D938E6">
      <w:pPr>
        <w:spacing w:after="0"/>
        <w:rPr>
          <w:sz w:val="20"/>
          <w:szCs w:val="20"/>
        </w:rPr>
      </w:pPr>
      <w:r>
        <w:rPr>
          <w:sz w:val="20"/>
          <w:szCs w:val="20"/>
        </w:rPr>
        <w:t xml:space="preserve">    "Pattern":</w:t>
      </w:r>
    </w:p>
    <w:p w14:paraId="25F7F91D" w14:textId="77777777" w:rsidR="00DA54ED" w:rsidRDefault="00D938E6">
      <w:pPr>
        <w:spacing w:after="0"/>
        <w:rPr>
          <w:sz w:val="20"/>
          <w:szCs w:val="20"/>
        </w:rPr>
      </w:pPr>
      <w:r>
        <w:rPr>
          <w:sz w:val="20"/>
          <w:szCs w:val="20"/>
        </w:rPr>
        <w:t xml:space="preserve">    [</w:t>
      </w:r>
    </w:p>
    <w:p w14:paraId="25F7F91E" w14:textId="77777777" w:rsidR="00DA54ED" w:rsidRDefault="00D938E6">
      <w:pPr>
        <w:spacing w:after="0"/>
        <w:rPr>
          <w:sz w:val="20"/>
          <w:szCs w:val="20"/>
        </w:rPr>
      </w:pPr>
      <w:r>
        <w:rPr>
          <w:sz w:val="20"/>
          <w:szCs w:val="20"/>
        </w:rPr>
        <w:t xml:space="preserve">        {</w:t>
      </w:r>
    </w:p>
    <w:p w14:paraId="25F7F91F" w14:textId="77777777" w:rsidR="00DA54ED" w:rsidRDefault="00D938E6">
      <w:pPr>
        <w:spacing w:after="0"/>
        <w:rPr>
          <w:sz w:val="20"/>
          <w:szCs w:val="20"/>
        </w:rPr>
      </w:pPr>
      <w:r>
        <w:rPr>
          <w:sz w:val="20"/>
          <w:szCs w:val="20"/>
        </w:rPr>
        <w:t xml:space="preserve">            "Event":</w:t>
      </w:r>
    </w:p>
    <w:p w14:paraId="25F7F920" w14:textId="77777777" w:rsidR="00DA54ED" w:rsidRDefault="00D938E6">
      <w:pPr>
        <w:spacing w:after="0"/>
        <w:rPr>
          <w:sz w:val="20"/>
          <w:szCs w:val="20"/>
        </w:rPr>
      </w:pPr>
      <w:r>
        <w:rPr>
          <w:sz w:val="20"/>
          <w:szCs w:val="20"/>
        </w:rPr>
        <w:t xml:space="preserve">            {</w:t>
      </w:r>
    </w:p>
    <w:p w14:paraId="25F7F921" w14:textId="77777777" w:rsidR="00DA54ED" w:rsidRDefault="00D938E6">
      <w:pPr>
        <w:spacing w:after="0"/>
        <w:rPr>
          <w:sz w:val="20"/>
          <w:szCs w:val="20"/>
        </w:rPr>
      </w:pPr>
      <w:r>
        <w:rPr>
          <w:sz w:val="20"/>
          <w:szCs w:val="20"/>
        </w:rPr>
        <w:t xml:space="preserve">                "Time": 0.0,</w:t>
      </w:r>
    </w:p>
    <w:p w14:paraId="25F7F922" w14:textId="77777777" w:rsidR="00DA54ED" w:rsidRDefault="00D938E6">
      <w:pPr>
        <w:spacing w:after="0"/>
        <w:rPr>
          <w:sz w:val="20"/>
          <w:szCs w:val="20"/>
        </w:rPr>
      </w:pPr>
      <w:r>
        <w:rPr>
          <w:sz w:val="20"/>
          <w:szCs w:val="20"/>
        </w:rPr>
        <w:t xml:space="preserve">                "</w:t>
      </w:r>
      <w:proofErr w:type="spellStart"/>
      <w:r>
        <w:rPr>
          <w:sz w:val="20"/>
          <w:szCs w:val="20"/>
        </w:rPr>
        <w:t>EventType</w:t>
      </w:r>
      <w:proofErr w:type="spellEnd"/>
      <w:r>
        <w:rPr>
          <w:sz w:val="20"/>
          <w:szCs w:val="20"/>
        </w:rPr>
        <w:t>": "</w:t>
      </w:r>
      <w:proofErr w:type="spellStart"/>
      <w:r>
        <w:rPr>
          <w:sz w:val="20"/>
          <w:szCs w:val="20"/>
        </w:rPr>
        <w:t>HapticTransient</w:t>
      </w:r>
      <w:proofErr w:type="spellEnd"/>
      <w:r>
        <w:rPr>
          <w:sz w:val="20"/>
          <w:szCs w:val="20"/>
        </w:rPr>
        <w:t>",</w:t>
      </w:r>
    </w:p>
    <w:p w14:paraId="25F7F923" w14:textId="77777777" w:rsidR="00DA54ED" w:rsidRDefault="00D938E6">
      <w:pPr>
        <w:spacing w:after="0"/>
        <w:rPr>
          <w:sz w:val="20"/>
          <w:szCs w:val="20"/>
        </w:rPr>
      </w:pPr>
      <w:r>
        <w:rPr>
          <w:sz w:val="20"/>
          <w:szCs w:val="20"/>
        </w:rPr>
        <w:t xml:space="preserve">                "</w:t>
      </w:r>
      <w:proofErr w:type="spellStart"/>
      <w:r>
        <w:rPr>
          <w:sz w:val="20"/>
          <w:szCs w:val="20"/>
        </w:rPr>
        <w:t>EventParameters</w:t>
      </w:r>
      <w:proofErr w:type="spellEnd"/>
      <w:r>
        <w:rPr>
          <w:sz w:val="20"/>
          <w:szCs w:val="20"/>
        </w:rPr>
        <w:t>":</w:t>
      </w:r>
    </w:p>
    <w:p w14:paraId="25F7F924" w14:textId="77777777" w:rsidR="00DA54ED" w:rsidRDefault="00D938E6">
      <w:pPr>
        <w:spacing w:after="0"/>
        <w:rPr>
          <w:sz w:val="20"/>
          <w:szCs w:val="20"/>
        </w:rPr>
      </w:pPr>
      <w:r>
        <w:rPr>
          <w:sz w:val="20"/>
          <w:szCs w:val="20"/>
        </w:rPr>
        <w:t xml:space="preserve">                [</w:t>
      </w:r>
    </w:p>
    <w:p w14:paraId="25F7F925" w14:textId="77777777" w:rsidR="00DA54ED" w:rsidRDefault="00D938E6">
      <w:pPr>
        <w:spacing w:after="0"/>
        <w:rPr>
          <w:sz w:val="20"/>
          <w:szCs w:val="20"/>
        </w:rPr>
      </w:pPr>
      <w:r>
        <w:rPr>
          <w:sz w:val="20"/>
          <w:szCs w:val="20"/>
        </w:rPr>
        <w:t xml:space="preserve">                    { "</w:t>
      </w:r>
      <w:proofErr w:type="spellStart"/>
      <w:r>
        <w:rPr>
          <w:sz w:val="20"/>
          <w:szCs w:val="20"/>
        </w:rPr>
        <w:t>ParameterID</w:t>
      </w:r>
      <w:proofErr w:type="spellEnd"/>
      <w:r>
        <w:rPr>
          <w:sz w:val="20"/>
          <w:szCs w:val="20"/>
        </w:rPr>
        <w:t>": "</w:t>
      </w:r>
      <w:proofErr w:type="spellStart"/>
      <w:r>
        <w:rPr>
          <w:sz w:val="20"/>
          <w:szCs w:val="20"/>
        </w:rPr>
        <w:t>HapticIntensity</w:t>
      </w:r>
      <w:proofErr w:type="spellEnd"/>
      <w:r>
        <w:rPr>
          <w:sz w:val="20"/>
          <w:szCs w:val="20"/>
        </w:rPr>
        <w:t>", "</w:t>
      </w:r>
      <w:proofErr w:type="spellStart"/>
      <w:r>
        <w:rPr>
          <w:sz w:val="20"/>
          <w:szCs w:val="20"/>
        </w:rPr>
        <w:t>ParameterValue</w:t>
      </w:r>
      <w:proofErr w:type="spellEnd"/>
      <w:r>
        <w:rPr>
          <w:sz w:val="20"/>
          <w:szCs w:val="20"/>
        </w:rPr>
        <w:t>": 1.0 },</w:t>
      </w:r>
    </w:p>
    <w:p w14:paraId="25F7F926" w14:textId="77777777" w:rsidR="00DA54ED" w:rsidRDefault="00D938E6">
      <w:pPr>
        <w:spacing w:after="0"/>
        <w:rPr>
          <w:sz w:val="20"/>
          <w:szCs w:val="20"/>
        </w:rPr>
      </w:pPr>
      <w:r>
        <w:rPr>
          <w:sz w:val="20"/>
          <w:szCs w:val="20"/>
        </w:rPr>
        <w:t xml:space="preserve">                    { "</w:t>
      </w:r>
      <w:proofErr w:type="spellStart"/>
      <w:r>
        <w:rPr>
          <w:sz w:val="20"/>
          <w:szCs w:val="20"/>
        </w:rPr>
        <w:t>ParameterID</w:t>
      </w:r>
      <w:proofErr w:type="spellEnd"/>
      <w:r>
        <w:rPr>
          <w:sz w:val="20"/>
          <w:szCs w:val="20"/>
        </w:rPr>
        <w:t>": "</w:t>
      </w:r>
      <w:proofErr w:type="spellStart"/>
      <w:r>
        <w:rPr>
          <w:sz w:val="20"/>
          <w:szCs w:val="20"/>
        </w:rPr>
        <w:t>HapticSharpness</w:t>
      </w:r>
      <w:proofErr w:type="spellEnd"/>
      <w:r>
        <w:rPr>
          <w:sz w:val="20"/>
          <w:szCs w:val="20"/>
        </w:rPr>
        <w:t>", "</w:t>
      </w:r>
      <w:proofErr w:type="spellStart"/>
      <w:r>
        <w:rPr>
          <w:sz w:val="20"/>
          <w:szCs w:val="20"/>
        </w:rPr>
        <w:t>ParameterValue</w:t>
      </w:r>
      <w:proofErr w:type="spellEnd"/>
      <w:r>
        <w:rPr>
          <w:sz w:val="20"/>
          <w:szCs w:val="20"/>
        </w:rPr>
        <w:t>": 0.6 }</w:t>
      </w:r>
    </w:p>
    <w:p w14:paraId="25F7F927" w14:textId="77777777" w:rsidR="00DA54ED" w:rsidRDefault="00D938E6">
      <w:pPr>
        <w:spacing w:after="0"/>
        <w:rPr>
          <w:sz w:val="20"/>
          <w:szCs w:val="20"/>
        </w:rPr>
      </w:pPr>
      <w:r>
        <w:rPr>
          <w:sz w:val="20"/>
          <w:szCs w:val="20"/>
        </w:rPr>
        <w:t xml:space="preserve">                ]</w:t>
      </w:r>
    </w:p>
    <w:p w14:paraId="25F7F928" w14:textId="77777777" w:rsidR="00DA54ED" w:rsidRDefault="00D938E6">
      <w:pPr>
        <w:spacing w:after="0"/>
        <w:rPr>
          <w:sz w:val="20"/>
          <w:szCs w:val="20"/>
        </w:rPr>
      </w:pPr>
      <w:r>
        <w:rPr>
          <w:sz w:val="20"/>
          <w:szCs w:val="20"/>
        </w:rPr>
        <w:t xml:space="preserve">            }</w:t>
      </w:r>
    </w:p>
    <w:p w14:paraId="25F7F929" w14:textId="77777777" w:rsidR="00DA54ED" w:rsidRDefault="00D938E6">
      <w:pPr>
        <w:spacing w:after="0"/>
        <w:rPr>
          <w:sz w:val="20"/>
          <w:szCs w:val="20"/>
        </w:rPr>
      </w:pPr>
      <w:r>
        <w:rPr>
          <w:sz w:val="20"/>
          <w:szCs w:val="20"/>
        </w:rPr>
        <w:t xml:space="preserve">        },</w:t>
      </w:r>
    </w:p>
    <w:p w14:paraId="25F7F92A" w14:textId="77777777" w:rsidR="00DA54ED" w:rsidRDefault="00D938E6">
      <w:pPr>
        <w:spacing w:after="0"/>
        <w:rPr>
          <w:sz w:val="20"/>
          <w:szCs w:val="20"/>
        </w:rPr>
      </w:pPr>
      <w:r>
        <w:rPr>
          <w:sz w:val="20"/>
          <w:szCs w:val="20"/>
        </w:rPr>
        <w:t xml:space="preserve">        {</w:t>
      </w:r>
    </w:p>
    <w:p w14:paraId="25F7F92B" w14:textId="77777777" w:rsidR="00DA54ED" w:rsidRDefault="00D938E6">
      <w:pPr>
        <w:spacing w:after="0"/>
        <w:rPr>
          <w:sz w:val="20"/>
          <w:szCs w:val="20"/>
        </w:rPr>
      </w:pPr>
      <w:r>
        <w:rPr>
          <w:sz w:val="20"/>
          <w:szCs w:val="20"/>
        </w:rPr>
        <w:t xml:space="preserve">            "Event":</w:t>
      </w:r>
    </w:p>
    <w:p w14:paraId="25F7F92C" w14:textId="77777777" w:rsidR="00DA54ED" w:rsidRDefault="00D938E6">
      <w:pPr>
        <w:spacing w:after="0"/>
        <w:rPr>
          <w:sz w:val="20"/>
          <w:szCs w:val="20"/>
        </w:rPr>
      </w:pPr>
      <w:r>
        <w:rPr>
          <w:sz w:val="20"/>
          <w:szCs w:val="20"/>
        </w:rPr>
        <w:t xml:space="preserve">            {</w:t>
      </w:r>
    </w:p>
    <w:p w14:paraId="25F7F92D" w14:textId="77777777" w:rsidR="00DA54ED" w:rsidRDefault="00D938E6">
      <w:pPr>
        <w:spacing w:after="0"/>
        <w:rPr>
          <w:sz w:val="20"/>
          <w:szCs w:val="20"/>
        </w:rPr>
      </w:pPr>
      <w:r>
        <w:rPr>
          <w:sz w:val="20"/>
          <w:szCs w:val="20"/>
        </w:rPr>
        <w:t xml:space="preserve">                "Time": 0.024,</w:t>
      </w:r>
    </w:p>
    <w:p w14:paraId="25F7F92E" w14:textId="77777777" w:rsidR="00DA54ED" w:rsidRDefault="00D938E6">
      <w:pPr>
        <w:spacing w:after="0"/>
        <w:rPr>
          <w:sz w:val="20"/>
          <w:szCs w:val="20"/>
        </w:rPr>
      </w:pPr>
      <w:r>
        <w:rPr>
          <w:sz w:val="20"/>
          <w:szCs w:val="20"/>
        </w:rPr>
        <w:t xml:space="preserve">                "</w:t>
      </w:r>
      <w:proofErr w:type="spellStart"/>
      <w:r>
        <w:rPr>
          <w:sz w:val="20"/>
          <w:szCs w:val="20"/>
        </w:rPr>
        <w:t>EventType</w:t>
      </w:r>
      <w:proofErr w:type="spellEnd"/>
      <w:r>
        <w:rPr>
          <w:sz w:val="20"/>
          <w:szCs w:val="20"/>
        </w:rPr>
        <w:t>": "</w:t>
      </w:r>
      <w:proofErr w:type="spellStart"/>
      <w:r>
        <w:rPr>
          <w:sz w:val="20"/>
          <w:szCs w:val="20"/>
        </w:rPr>
        <w:t>HapticContinuous</w:t>
      </w:r>
      <w:proofErr w:type="spellEnd"/>
      <w:r>
        <w:rPr>
          <w:sz w:val="20"/>
          <w:szCs w:val="20"/>
        </w:rPr>
        <w:t>",</w:t>
      </w:r>
    </w:p>
    <w:p w14:paraId="25F7F92F" w14:textId="77777777" w:rsidR="00DA54ED" w:rsidRDefault="00D938E6">
      <w:pPr>
        <w:spacing w:after="0"/>
        <w:rPr>
          <w:sz w:val="20"/>
          <w:szCs w:val="20"/>
        </w:rPr>
      </w:pPr>
      <w:r>
        <w:rPr>
          <w:sz w:val="20"/>
          <w:szCs w:val="20"/>
        </w:rPr>
        <w:t xml:space="preserve">                "</w:t>
      </w:r>
      <w:proofErr w:type="spellStart"/>
      <w:r>
        <w:rPr>
          <w:sz w:val="20"/>
          <w:szCs w:val="20"/>
        </w:rPr>
        <w:t>EventDuration</w:t>
      </w:r>
      <w:proofErr w:type="spellEnd"/>
      <w:r>
        <w:rPr>
          <w:sz w:val="20"/>
          <w:szCs w:val="20"/>
        </w:rPr>
        <w:t>": 0.150,</w:t>
      </w:r>
    </w:p>
    <w:p w14:paraId="25F7F930" w14:textId="77777777" w:rsidR="00DA54ED" w:rsidRDefault="00D938E6">
      <w:pPr>
        <w:spacing w:after="0"/>
        <w:rPr>
          <w:sz w:val="20"/>
          <w:szCs w:val="20"/>
        </w:rPr>
      </w:pPr>
      <w:r>
        <w:rPr>
          <w:sz w:val="20"/>
          <w:szCs w:val="20"/>
        </w:rPr>
        <w:t xml:space="preserve">                "</w:t>
      </w:r>
      <w:proofErr w:type="spellStart"/>
      <w:r>
        <w:rPr>
          <w:sz w:val="20"/>
          <w:szCs w:val="20"/>
        </w:rPr>
        <w:t>EventParameters</w:t>
      </w:r>
      <w:proofErr w:type="spellEnd"/>
      <w:r>
        <w:rPr>
          <w:sz w:val="20"/>
          <w:szCs w:val="20"/>
        </w:rPr>
        <w:t>":</w:t>
      </w:r>
    </w:p>
    <w:p w14:paraId="25F7F931" w14:textId="77777777" w:rsidR="00DA54ED" w:rsidRDefault="00D938E6">
      <w:pPr>
        <w:spacing w:after="0"/>
        <w:rPr>
          <w:sz w:val="20"/>
          <w:szCs w:val="20"/>
        </w:rPr>
      </w:pPr>
      <w:r>
        <w:rPr>
          <w:sz w:val="20"/>
          <w:szCs w:val="20"/>
        </w:rPr>
        <w:t xml:space="preserve">                [</w:t>
      </w:r>
    </w:p>
    <w:p w14:paraId="25F7F932" w14:textId="77777777" w:rsidR="00DA54ED" w:rsidRDefault="00D938E6">
      <w:pPr>
        <w:spacing w:after="0"/>
        <w:rPr>
          <w:sz w:val="20"/>
          <w:szCs w:val="20"/>
        </w:rPr>
      </w:pPr>
      <w:r>
        <w:rPr>
          <w:sz w:val="20"/>
          <w:szCs w:val="20"/>
        </w:rPr>
        <w:t xml:space="preserve">                    { "</w:t>
      </w:r>
      <w:proofErr w:type="spellStart"/>
      <w:r>
        <w:rPr>
          <w:sz w:val="20"/>
          <w:szCs w:val="20"/>
        </w:rPr>
        <w:t>ParameterID</w:t>
      </w:r>
      <w:proofErr w:type="spellEnd"/>
      <w:r>
        <w:rPr>
          <w:sz w:val="20"/>
          <w:szCs w:val="20"/>
        </w:rPr>
        <w:t>": "</w:t>
      </w:r>
      <w:proofErr w:type="spellStart"/>
      <w:r>
        <w:rPr>
          <w:sz w:val="20"/>
          <w:szCs w:val="20"/>
        </w:rPr>
        <w:t>HapticIntensity</w:t>
      </w:r>
      <w:proofErr w:type="spellEnd"/>
      <w:r>
        <w:rPr>
          <w:sz w:val="20"/>
          <w:szCs w:val="20"/>
        </w:rPr>
        <w:t>", "</w:t>
      </w:r>
      <w:proofErr w:type="spellStart"/>
      <w:r>
        <w:rPr>
          <w:sz w:val="20"/>
          <w:szCs w:val="20"/>
        </w:rPr>
        <w:t>ParameterValue</w:t>
      </w:r>
      <w:proofErr w:type="spellEnd"/>
      <w:r>
        <w:rPr>
          <w:sz w:val="20"/>
          <w:szCs w:val="20"/>
        </w:rPr>
        <w:t>": 0.6 },</w:t>
      </w:r>
    </w:p>
    <w:p w14:paraId="25F7F933" w14:textId="77777777" w:rsidR="00DA54ED" w:rsidRDefault="00D938E6">
      <w:pPr>
        <w:spacing w:after="0"/>
        <w:rPr>
          <w:sz w:val="20"/>
          <w:szCs w:val="20"/>
        </w:rPr>
      </w:pPr>
      <w:r>
        <w:rPr>
          <w:sz w:val="20"/>
          <w:szCs w:val="20"/>
        </w:rPr>
        <w:t xml:space="preserve">                    { "</w:t>
      </w:r>
      <w:proofErr w:type="spellStart"/>
      <w:r>
        <w:rPr>
          <w:sz w:val="20"/>
          <w:szCs w:val="20"/>
        </w:rPr>
        <w:t>ParameterID</w:t>
      </w:r>
      <w:proofErr w:type="spellEnd"/>
      <w:r>
        <w:rPr>
          <w:sz w:val="20"/>
          <w:szCs w:val="20"/>
        </w:rPr>
        <w:t>": "</w:t>
      </w:r>
      <w:proofErr w:type="spellStart"/>
      <w:r>
        <w:rPr>
          <w:sz w:val="20"/>
          <w:szCs w:val="20"/>
        </w:rPr>
        <w:t>HapticSharpness</w:t>
      </w:r>
      <w:proofErr w:type="spellEnd"/>
      <w:r>
        <w:rPr>
          <w:sz w:val="20"/>
          <w:szCs w:val="20"/>
        </w:rPr>
        <w:t>", "</w:t>
      </w:r>
      <w:proofErr w:type="spellStart"/>
      <w:r>
        <w:rPr>
          <w:sz w:val="20"/>
          <w:szCs w:val="20"/>
        </w:rPr>
        <w:t>ParameterValue</w:t>
      </w:r>
      <w:proofErr w:type="spellEnd"/>
      <w:r>
        <w:rPr>
          <w:sz w:val="20"/>
          <w:szCs w:val="20"/>
        </w:rPr>
        <w:t>": 0.1 }</w:t>
      </w:r>
    </w:p>
    <w:p w14:paraId="25F7F934" w14:textId="77777777" w:rsidR="00DA54ED" w:rsidRDefault="00D938E6">
      <w:pPr>
        <w:spacing w:after="0"/>
        <w:rPr>
          <w:sz w:val="20"/>
          <w:szCs w:val="20"/>
        </w:rPr>
      </w:pPr>
      <w:r>
        <w:rPr>
          <w:sz w:val="20"/>
          <w:szCs w:val="20"/>
        </w:rPr>
        <w:t xml:space="preserve">                ]</w:t>
      </w:r>
    </w:p>
    <w:p w14:paraId="25F7F935" w14:textId="77777777" w:rsidR="00DA54ED" w:rsidRDefault="00D938E6">
      <w:pPr>
        <w:spacing w:after="0"/>
        <w:rPr>
          <w:sz w:val="20"/>
          <w:szCs w:val="20"/>
        </w:rPr>
      </w:pPr>
      <w:r>
        <w:rPr>
          <w:sz w:val="20"/>
          <w:szCs w:val="20"/>
        </w:rPr>
        <w:t xml:space="preserve">            }</w:t>
      </w:r>
    </w:p>
    <w:p w14:paraId="25F7F936" w14:textId="77777777" w:rsidR="00DA54ED" w:rsidRDefault="00D938E6">
      <w:pPr>
        <w:spacing w:after="0"/>
        <w:rPr>
          <w:sz w:val="20"/>
          <w:szCs w:val="20"/>
        </w:rPr>
      </w:pPr>
      <w:r>
        <w:rPr>
          <w:sz w:val="20"/>
          <w:szCs w:val="20"/>
        </w:rPr>
        <w:t xml:space="preserve">        },</w:t>
      </w:r>
    </w:p>
    <w:p w14:paraId="25F7F937" w14:textId="77777777" w:rsidR="00DA54ED" w:rsidRDefault="00D938E6">
      <w:pPr>
        <w:spacing w:after="0"/>
        <w:rPr>
          <w:sz w:val="20"/>
          <w:szCs w:val="20"/>
        </w:rPr>
      </w:pPr>
      <w:r>
        <w:rPr>
          <w:sz w:val="20"/>
          <w:szCs w:val="20"/>
        </w:rPr>
        <w:t xml:space="preserve">        {</w:t>
      </w:r>
    </w:p>
    <w:p w14:paraId="25F7F938" w14:textId="77777777" w:rsidR="00DA54ED" w:rsidRDefault="00D938E6">
      <w:pPr>
        <w:spacing w:after="0"/>
        <w:rPr>
          <w:sz w:val="20"/>
          <w:szCs w:val="20"/>
        </w:rPr>
      </w:pPr>
      <w:r>
        <w:rPr>
          <w:sz w:val="20"/>
          <w:szCs w:val="20"/>
        </w:rPr>
        <w:t xml:space="preserve">            "</w:t>
      </w:r>
      <w:proofErr w:type="spellStart"/>
      <w:r>
        <w:rPr>
          <w:sz w:val="20"/>
          <w:szCs w:val="20"/>
        </w:rPr>
        <w:t>ParameterCurve</w:t>
      </w:r>
      <w:proofErr w:type="spellEnd"/>
      <w:r>
        <w:rPr>
          <w:sz w:val="20"/>
          <w:szCs w:val="20"/>
        </w:rPr>
        <w:t>":</w:t>
      </w:r>
    </w:p>
    <w:p w14:paraId="25F7F939" w14:textId="77777777" w:rsidR="00DA54ED" w:rsidRDefault="00D938E6">
      <w:pPr>
        <w:spacing w:after="0"/>
        <w:rPr>
          <w:sz w:val="20"/>
          <w:szCs w:val="20"/>
        </w:rPr>
      </w:pPr>
      <w:r>
        <w:rPr>
          <w:sz w:val="20"/>
          <w:szCs w:val="20"/>
        </w:rPr>
        <w:t xml:space="preserve">            {</w:t>
      </w:r>
    </w:p>
    <w:p w14:paraId="25F7F93A" w14:textId="77777777" w:rsidR="00DA54ED" w:rsidRDefault="00D938E6">
      <w:pPr>
        <w:spacing w:after="0"/>
        <w:rPr>
          <w:sz w:val="20"/>
          <w:szCs w:val="20"/>
        </w:rPr>
      </w:pPr>
      <w:r>
        <w:rPr>
          <w:sz w:val="20"/>
          <w:szCs w:val="20"/>
        </w:rPr>
        <w:t xml:space="preserve">                "</w:t>
      </w:r>
      <w:proofErr w:type="spellStart"/>
      <w:r>
        <w:rPr>
          <w:sz w:val="20"/>
          <w:szCs w:val="20"/>
        </w:rPr>
        <w:t>ParameterID</w:t>
      </w:r>
      <w:proofErr w:type="spellEnd"/>
      <w:r>
        <w:rPr>
          <w:sz w:val="20"/>
          <w:szCs w:val="20"/>
        </w:rPr>
        <w:t>": "</w:t>
      </w:r>
      <w:proofErr w:type="spellStart"/>
      <w:r>
        <w:rPr>
          <w:sz w:val="20"/>
          <w:szCs w:val="20"/>
        </w:rPr>
        <w:t>HapticIntensityControl</w:t>
      </w:r>
      <w:proofErr w:type="spellEnd"/>
      <w:r>
        <w:rPr>
          <w:sz w:val="20"/>
          <w:szCs w:val="20"/>
        </w:rPr>
        <w:t>",</w:t>
      </w:r>
    </w:p>
    <w:p w14:paraId="25F7F93B" w14:textId="77777777" w:rsidR="00DA54ED" w:rsidRDefault="00D938E6">
      <w:pPr>
        <w:spacing w:after="0"/>
        <w:rPr>
          <w:sz w:val="20"/>
          <w:szCs w:val="20"/>
        </w:rPr>
      </w:pPr>
      <w:r>
        <w:rPr>
          <w:sz w:val="20"/>
          <w:szCs w:val="20"/>
        </w:rPr>
        <w:t xml:space="preserve">                "Time": 0.024,</w:t>
      </w:r>
    </w:p>
    <w:p w14:paraId="25F7F93C" w14:textId="77777777" w:rsidR="00DA54ED" w:rsidRDefault="00D938E6">
      <w:pPr>
        <w:spacing w:after="0"/>
        <w:rPr>
          <w:sz w:val="20"/>
          <w:szCs w:val="20"/>
        </w:rPr>
      </w:pPr>
      <w:r>
        <w:rPr>
          <w:sz w:val="20"/>
          <w:szCs w:val="20"/>
        </w:rPr>
        <w:t xml:space="preserve">                "</w:t>
      </w:r>
      <w:proofErr w:type="spellStart"/>
      <w:r>
        <w:rPr>
          <w:sz w:val="20"/>
          <w:szCs w:val="20"/>
        </w:rPr>
        <w:t>ParameterCurveControlPoints</w:t>
      </w:r>
      <w:proofErr w:type="spellEnd"/>
      <w:r>
        <w:rPr>
          <w:sz w:val="20"/>
          <w:szCs w:val="20"/>
        </w:rPr>
        <w:t>":</w:t>
      </w:r>
    </w:p>
    <w:p w14:paraId="25F7F93D" w14:textId="77777777" w:rsidR="00DA54ED" w:rsidRDefault="00D938E6">
      <w:pPr>
        <w:spacing w:after="0"/>
        <w:rPr>
          <w:sz w:val="20"/>
          <w:szCs w:val="20"/>
        </w:rPr>
      </w:pPr>
      <w:r>
        <w:rPr>
          <w:sz w:val="20"/>
          <w:szCs w:val="20"/>
        </w:rPr>
        <w:lastRenderedPageBreak/>
        <w:t xml:space="preserve">                [</w:t>
      </w:r>
    </w:p>
    <w:p w14:paraId="25F7F93E" w14:textId="77777777" w:rsidR="00DA54ED" w:rsidRDefault="00D938E6">
      <w:pPr>
        <w:spacing w:after="0"/>
        <w:rPr>
          <w:sz w:val="20"/>
          <w:szCs w:val="20"/>
        </w:rPr>
      </w:pPr>
      <w:r>
        <w:rPr>
          <w:sz w:val="20"/>
          <w:szCs w:val="20"/>
        </w:rPr>
        <w:t xml:space="preserve">                    { "Time": 0, "</w:t>
      </w:r>
      <w:proofErr w:type="spellStart"/>
      <w:r>
        <w:rPr>
          <w:sz w:val="20"/>
          <w:szCs w:val="20"/>
        </w:rPr>
        <w:t>ParameterValue</w:t>
      </w:r>
      <w:proofErr w:type="spellEnd"/>
      <w:r>
        <w:rPr>
          <w:sz w:val="20"/>
          <w:szCs w:val="20"/>
        </w:rPr>
        <w:t>": 1.0 },</w:t>
      </w:r>
    </w:p>
    <w:p w14:paraId="25F7F93F" w14:textId="77777777" w:rsidR="00DA54ED" w:rsidRDefault="00D938E6">
      <w:pPr>
        <w:spacing w:after="0"/>
        <w:rPr>
          <w:sz w:val="20"/>
          <w:szCs w:val="20"/>
        </w:rPr>
      </w:pPr>
      <w:r>
        <w:rPr>
          <w:sz w:val="20"/>
          <w:szCs w:val="20"/>
        </w:rPr>
        <w:t xml:space="preserve">                    { "Time": 0.025, "</w:t>
      </w:r>
      <w:proofErr w:type="spellStart"/>
      <w:r>
        <w:rPr>
          <w:sz w:val="20"/>
          <w:szCs w:val="20"/>
        </w:rPr>
        <w:t>ParameterValue</w:t>
      </w:r>
      <w:proofErr w:type="spellEnd"/>
      <w:r>
        <w:rPr>
          <w:sz w:val="20"/>
          <w:szCs w:val="20"/>
        </w:rPr>
        <w:t>": 0.45 },</w:t>
      </w:r>
    </w:p>
    <w:p w14:paraId="25F7F940" w14:textId="77777777" w:rsidR="00DA54ED" w:rsidRDefault="00D938E6">
      <w:pPr>
        <w:spacing w:after="0"/>
        <w:rPr>
          <w:sz w:val="20"/>
          <w:szCs w:val="20"/>
        </w:rPr>
      </w:pPr>
      <w:r>
        <w:rPr>
          <w:sz w:val="20"/>
          <w:szCs w:val="20"/>
        </w:rPr>
        <w:t xml:space="preserve">                    { "Time": 0.15, "</w:t>
      </w:r>
      <w:proofErr w:type="spellStart"/>
      <w:r>
        <w:rPr>
          <w:sz w:val="20"/>
          <w:szCs w:val="20"/>
        </w:rPr>
        <w:t>ParameterValue</w:t>
      </w:r>
      <w:proofErr w:type="spellEnd"/>
      <w:r>
        <w:rPr>
          <w:sz w:val="20"/>
          <w:szCs w:val="20"/>
        </w:rPr>
        <w:t>": 0.0 }</w:t>
      </w:r>
    </w:p>
    <w:p w14:paraId="25F7F941" w14:textId="77777777" w:rsidR="00DA54ED" w:rsidRDefault="00D938E6">
      <w:pPr>
        <w:spacing w:after="0"/>
        <w:rPr>
          <w:sz w:val="20"/>
          <w:szCs w:val="20"/>
        </w:rPr>
      </w:pPr>
      <w:r>
        <w:rPr>
          <w:sz w:val="20"/>
          <w:szCs w:val="20"/>
        </w:rPr>
        <w:t xml:space="preserve">                ]</w:t>
      </w:r>
    </w:p>
    <w:p w14:paraId="25F7F942" w14:textId="77777777" w:rsidR="00DA54ED" w:rsidRDefault="00D938E6">
      <w:pPr>
        <w:spacing w:after="0"/>
        <w:rPr>
          <w:sz w:val="20"/>
          <w:szCs w:val="20"/>
        </w:rPr>
      </w:pPr>
      <w:r>
        <w:rPr>
          <w:sz w:val="20"/>
          <w:szCs w:val="20"/>
        </w:rPr>
        <w:t xml:space="preserve">            }</w:t>
      </w:r>
    </w:p>
    <w:p w14:paraId="25F7F943" w14:textId="77777777" w:rsidR="00DA54ED" w:rsidRDefault="00D938E6">
      <w:pPr>
        <w:spacing w:after="0"/>
        <w:rPr>
          <w:sz w:val="20"/>
          <w:szCs w:val="20"/>
        </w:rPr>
      </w:pPr>
      <w:r>
        <w:rPr>
          <w:sz w:val="20"/>
          <w:szCs w:val="20"/>
        </w:rPr>
        <w:t xml:space="preserve">        },</w:t>
      </w:r>
    </w:p>
    <w:p w14:paraId="25F7F944" w14:textId="77777777" w:rsidR="00DA54ED" w:rsidRDefault="00D938E6">
      <w:pPr>
        <w:spacing w:after="0"/>
        <w:ind w:firstLine="720"/>
        <w:rPr>
          <w:sz w:val="20"/>
          <w:szCs w:val="20"/>
        </w:rPr>
      </w:pPr>
      <w:r>
        <w:rPr>
          <w:sz w:val="20"/>
          <w:szCs w:val="20"/>
        </w:rPr>
        <w:t>...</w:t>
      </w:r>
    </w:p>
    <w:p w14:paraId="25F7F945" w14:textId="77777777" w:rsidR="00DA54ED" w:rsidRDefault="00D938E6">
      <w:pPr>
        <w:spacing w:after="0"/>
        <w:rPr>
          <w:sz w:val="20"/>
          <w:szCs w:val="20"/>
        </w:rPr>
      </w:pPr>
      <w:r>
        <w:rPr>
          <w:sz w:val="20"/>
          <w:szCs w:val="20"/>
        </w:rPr>
        <w:t xml:space="preserve">        }</w:t>
      </w:r>
    </w:p>
    <w:p w14:paraId="25F7F946" w14:textId="77777777" w:rsidR="00DA54ED" w:rsidRDefault="00D938E6">
      <w:pPr>
        <w:spacing w:after="0"/>
        <w:rPr>
          <w:sz w:val="20"/>
          <w:szCs w:val="20"/>
        </w:rPr>
      </w:pPr>
      <w:r>
        <w:rPr>
          <w:sz w:val="20"/>
          <w:szCs w:val="20"/>
        </w:rPr>
        <w:t xml:space="preserve">    ]</w:t>
      </w:r>
    </w:p>
    <w:p w14:paraId="25F7F947" w14:textId="77777777" w:rsidR="00DA54ED" w:rsidRDefault="00D938E6">
      <w:pPr>
        <w:spacing w:after="0"/>
        <w:rPr>
          <w:sz w:val="20"/>
          <w:szCs w:val="20"/>
        </w:rPr>
      </w:pPr>
      <w:r>
        <w:rPr>
          <w:sz w:val="20"/>
          <w:szCs w:val="20"/>
        </w:rPr>
        <w:t>}</w:t>
      </w:r>
    </w:p>
    <w:p w14:paraId="25F7F948" w14:textId="77777777" w:rsidR="00DA54ED" w:rsidRDefault="00DA54ED"/>
    <w:p w14:paraId="25F7F949" w14:textId="77777777" w:rsidR="00DA54ED" w:rsidRDefault="00D938E6">
      <w:pPr>
        <w:pStyle w:val="Heading1"/>
        <w:numPr>
          <w:ilvl w:val="0"/>
          <w:numId w:val="3"/>
        </w:numPr>
      </w:pPr>
      <w:bookmarkStart w:id="24" w:name="_Toc52967592"/>
      <w:r>
        <w:t>Parametric Effect Descriptors in XML (IVS)</w:t>
      </w:r>
      <w:bookmarkEnd w:id="24"/>
    </w:p>
    <w:p w14:paraId="25F7F94A" w14:textId="77777777" w:rsidR="00DA54ED" w:rsidRDefault="00D938E6">
      <w:pPr>
        <w:spacing w:before="240" w:after="240"/>
      </w:pPr>
      <w:r>
        <w:t>The IVS file format is an XML-based file format used by Immersion’s Haptic Studio to represent vibrotactile effects.</w:t>
      </w:r>
    </w:p>
    <w:p w14:paraId="25F7F94B" w14:textId="77777777" w:rsidR="00DA54ED" w:rsidRDefault="00D938E6">
      <w:pPr>
        <w:spacing w:before="240" w:after="240"/>
      </w:pPr>
      <w:r>
        <w:t>An IVS file defines zero or more vibrotactile effects. Because an IVS file can define multiple vibrotactile effects, it can be thought of as defining a library of vibrotactile effects. An application can play any defined effect by using an API that can play effects defined in the IVS file format.</w:t>
      </w:r>
    </w:p>
    <w:p w14:paraId="25F7F94C" w14:textId="77777777" w:rsidR="00DA54ED" w:rsidRDefault="00D938E6">
      <w:pPr>
        <w:spacing w:before="240" w:after="240"/>
      </w:pPr>
      <w:r>
        <w:t>Immersion’s software plays effects defined in IVS files by converting the IVS file contents to a proprietary IVT format, which is a binary representation of information present in the IVS file. IVS files are intended to be human-readable, whereas IVT files are intended to be more easily processed by machine.</w:t>
      </w:r>
    </w:p>
    <w:p w14:paraId="741EEEAB" w14:textId="77777777" w:rsidR="002239A0" w:rsidRPr="002239A0" w:rsidRDefault="002239A0" w:rsidP="002239A0">
      <w:pPr>
        <w:pStyle w:val="ListParagraph"/>
        <w:keepNext/>
        <w:widowControl/>
        <w:numPr>
          <w:ilvl w:val="0"/>
          <w:numId w:val="11"/>
        </w:numPr>
        <w:autoSpaceDE/>
        <w:autoSpaceDN/>
        <w:spacing w:before="240" w:after="60"/>
        <w:jc w:val="both"/>
        <w:outlineLvl w:val="0"/>
        <w:rPr>
          <w:rFonts w:ascii="Calibri" w:eastAsia="Times New Roman" w:hAnsi="Calibri" w:cs="Times New Roman"/>
          <w:b/>
          <w:bCs/>
          <w:vanish/>
          <w:kern w:val="32"/>
          <w:sz w:val="32"/>
          <w:szCs w:val="32"/>
        </w:rPr>
      </w:pPr>
      <w:bookmarkStart w:id="25" w:name="_Toc52967302"/>
      <w:bookmarkStart w:id="26" w:name="_Toc52967593"/>
      <w:bookmarkEnd w:id="25"/>
      <w:bookmarkEnd w:id="26"/>
    </w:p>
    <w:p w14:paraId="25F7F94D" w14:textId="32FB775D" w:rsidR="00DA54ED" w:rsidRDefault="00D938E6" w:rsidP="002239A0">
      <w:pPr>
        <w:pStyle w:val="Heading2"/>
      </w:pPr>
      <w:bookmarkStart w:id="27" w:name="_Toc52967594"/>
      <w:r>
        <w:t>Details</w:t>
      </w:r>
      <w:bookmarkEnd w:id="27"/>
    </w:p>
    <w:p w14:paraId="25F7F94E" w14:textId="77777777" w:rsidR="00DA54ED" w:rsidRDefault="00D938E6">
      <w:pPr>
        <w:spacing w:before="240" w:after="240"/>
      </w:pPr>
      <w:r>
        <w:t>An IVS file represents a collection of vibrotactile and audio effects. There are four types of effects further described below:</w:t>
      </w:r>
    </w:p>
    <w:p w14:paraId="25F7F94F" w14:textId="77777777" w:rsidR="00DA54ED" w:rsidRDefault="00D938E6">
      <w:pPr>
        <w:numPr>
          <w:ilvl w:val="0"/>
          <w:numId w:val="2"/>
        </w:numPr>
        <w:spacing w:before="240" w:after="0"/>
      </w:pPr>
      <w:r>
        <w:t>Basis effects</w:t>
      </w:r>
    </w:p>
    <w:p w14:paraId="25F7F950" w14:textId="77777777" w:rsidR="00DA54ED" w:rsidRDefault="00D938E6">
      <w:pPr>
        <w:numPr>
          <w:ilvl w:val="0"/>
          <w:numId w:val="2"/>
        </w:numPr>
        <w:spacing w:after="0"/>
      </w:pPr>
      <w:r>
        <w:t>Waveform effects</w:t>
      </w:r>
    </w:p>
    <w:p w14:paraId="25F7F951" w14:textId="77777777" w:rsidR="00DA54ED" w:rsidRDefault="00D938E6">
      <w:pPr>
        <w:numPr>
          <w:ilvl w:val="0"/>
          <w:numId w:val="2"/>
        </w:numPr>
        <w:spacing w:after="0"/>
      </w:pPr>
      <w:r>
        <w:rPr>
          <w:sz w:val="14"/>
          <w:szCs w:val="14"/>
        </w:rPr>
        <w:t xml:space="preserve"> </w:t>
      </w:r>
      <w:r>
        <w:t>Media effects</w:t>
      </w:r>
    </w:p>
    <w:p w14:paraId="25F7F952" w14:textId="77777777" w:rsidR="00DA54ED" w:rsidRDefault="00D938E6">
      <w:pPr>
        <w:numPr>
          <w:ilvl w:val="0"/>
          <w:numId w:val="2"/>
        </w:numPr>
        <w:spacing w:after="0"/>
      </w:pPr>
      <w:r>
        <w:t>Timeline effects</w:t>
      </w:r>
    </w:p>
    <w:p w14:paraId="25F7F953" w14:textId="77777777" w:rsidR="00DA54ED" w:rsidRDefault="00D938E6">
      <w:pPr>
        <w:numPr>
          <w:ilvl w:val="0"/>
          <w:numId w:val="2"/>
        </w:numPr>
        <w:spacing w:after="240"/>
      </w:pPr>
      <w:r>
        <w:t>Interpolated effects</w:t>
      </w:r>
    </w:p>
    <w:p w14:paraId="25F7F954" w14:textId="77777777" w:rsidR="00DA54ED" w:rsidRDefault="00D938E6">
      <w:pPr>
        <w:spacing w:before="240" w:after="240"/>
      </w:pPr>
      <w:r>
        <w:t>Example:</w:t>
      </w:r>
    </w:p>
    <w:p w14:paraId="25F7F955"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&lt;?xml version="1.0"?&gt;</w:t>
      </w:r>
    </w:p>
    <w:p w14:paraId="25F7F956"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&lt;</w:t>
      </w:r>
      <w:proofErr w:type="spellStart"/>
      <w:r>
        <w:rPr>
          <w:rFonts w:ascii="Courier New" w:eastAsia="Courier New" w:hAnsi="Courier New" w:cs="Courier New"/>
          <w:sz w:val="18"/>
          <w:szCs w:val="18"/>
        </w:rPr>
        <w:t>ivs</w:t>
      </w:r>
      <w:proofErr w:type="spellEnd"/>
      <w:r>
        <w:rPr>
          <w:rFonts w:ascii="Courier New" w:eastAsia="Courier New" w:hAnsi="Courier New" w:cs="Courier New"/>
          <w:sz w:val="18"/>
          <w:szCs w:val="18"/>
        </w:rPr>
        <w:t>-file last-modified="Monday, September 21, 2020  06:32:48PM"&gt;</w:t>
      </w:r>
    </w:p>
    <w:p w14:paraId="25F7F957"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&lt;effects&gt;</w:t>
      </w:r>
    </w:p>
    <w:p w14:paraId="25F7F958"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&lt;basis-effect …/&gt;</w:t>
      </w:r>
    </w:p>
    <w:p w14:paraId="25F7F959"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&lt;waveform-effect …/&gt;</w:t>
      </w:r>
    </w:p>
    <w:p w14:paraId="25F7F95A"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 …&gt;</w:t>
      </w:r>
    </w:p>
    <w:p w14:paraId="25F7F95B"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w:t>
      </w:r>
    </w:p>
    <w:p w14:paraId="25F7F95C"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&lt;/timeline-effect&gt;</w:t>
      </w:r>
    </w:p>
    <w:p w14:paraId="25F7F95D"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&lt;media-effect …/&gt;</w:t>
      </w:r>
    </w:p>
    <w:p w14:paraId="25F7F95E" w14:textId="77777777" w:rsidR="00DA54ED" w:rsidRDefault="00D938E6">
      <w:pPr>
        <w:shd w:val="clear" w:color="auto" w:fill="FFFFFF"/>
        <w:spacing w:after="0"/>
        <w:ind w:firstLine="720"/>
        <w:rPr>
          <w:rFonts w:ascii="Courier New" w:eastAsia="Courier New" w:hAnsi="Courier New" w:cs="Courier New"/>
          <w:sz w:val="18"/>
          <w:szCs w:val="18"/>
        </w:rPr>
      </w:pPr>
      <w:r>
        <w:rPr>
          <w:rFonts w:ascii="Courier New" w:eastAsia="Courier New" w:hAnsi="Courier New" w:cs="Courier New"/>
          <w:sz w:val="18"/>
          <w:szCs w:val="18"/>
        </w:rPr>
        <w:t>&lt;</w:t>
      </w:r>
      <w:proofErr w:type="gramStart"/>
      <w:r>
        <w:rPr>
          <w:rFonts w:ascii="Courier New" w:eastAsia="Courier New" w:hAnsi="Courier New" w:cs="Courier New"/>
          <w:sz w:val="18"/>
          <w:szCs w:val="18"/>
          <w:shd w:val="clear" w:color="auto" w:fill="EAEEFF"/>
        </w:rPr>
        <w:t>interpolated-effect</w:t>
      </w:r>
      <w:proofErr w:type="gramEnd"/>
      <w:r>
        <w:rPr>
          <w:rFonts w:ascii="Courier New" w:eastAsia="Courier New" w:hAnsi="Courier New" w:cs="Courier New"/>
          <w:sz w:val="18"/>
          <w:szCs w:val="18"/>
        </w:rPr>
        <w:t xml:space="preserve"> …&gt; </w:t>
      </w:r>
    </w:p>
    <w:p w14:paraId="25F7F95F"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 </w:t>
      </w:r>
    </w:p>
    <w:p w14:paraId="25F7F960"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&lt;/</w:t>
      </w:r>
      <w:proofErr w:type="gramStart"/>
      <w:r>
        <w:rPr>
          <w:rFonts w:ascii="Courier New" w:eastAsia="Courier New" w:hAnsi="Courier New" w:cs="Courier New"/>
          <w:sz w:val="18"/>
          <w:szCs w:val="18"/>
        </w:rPr>
        <w:t>interpolated-effect</w:t>
      </w:r>
      <w:proofErr w:type="gramEnd"/>
      <w:r>
        <w:rPr>
          <w:rFonts w:ascii="Courier New" w:eastAsia="Courier New" w:hAnsi="Courier New" w:cs="Courier New"/>
          <w:sz w:val="18"/>
          <w:szCs w:val="18"/>
        </w:rPr>
        <w:t xml:space="preserve">&gt; </w:t>
      </w:r>
    </w:p>
    <w:p w14:paraId="25F7F961" w14:textId="77777777" w:rsidR="00DA54ED" w:rsidRDefault="00DA54ED">
      <w:pPr>
        <w:spacing w:after="0"/>
        <w:rPr>
          <w:rFonts w:ascii="Courier New" w:eastAsia="Courier New" w:hAnsi="Courier New" w:cs="Courier New"/>
          <w:sz w:val="18"/>
          <w:szCs w:val="18"/>
        </w:rPr>
      </w:pPr>
    </w:p>
    <w:p w14:paraId="25F7F962"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&lt;/effects&gt;</w:t>
      </w:r>
    </w:p>
    <w:p w14:paraId="25F7F963" w14:textId="77777777" w:rsidR="00DA54ED" w:rsidRDefault="00D938E6">
      <w:pPr>
        <w:spacing w:before="240"/>
        <w:rPr>
          <w:rFonts w:ascii="Courier New" w:eastAsia="Courier New" w:hAnsi="Courier New" w:cs="Courier New"/>
          <w:sz w:val="18"/>
          <w:szCs w:val="18"/>
        </w:rPr>
      </w:pPr>
      <w:r>
        <w:rPr>
          <w:rFonts w:ascii="Courier New" w:eastAsia="Courier New" w:hAnsi="Courier New" w:cs="Courier New"/>
          <w:sz w:val="18"/>
          <w:szCs w:val="18"/>
        </w:rPr>
        <w:t>&lt;/</w:t>
      </w:r>
      <w:proofErr w:type="spellStart"/>
      <w:r>
        <w:rPr>
          <w:rFonts w:ascii="Courier New" w:eastAsia="Courier New" w:hAnsi="Courier New" w:cs="Courier New"/>
          <w:sz w:val="18"/>
          <w:szCs w:val="18"/>
        </w:rPr>
        <w:t>ivs</w:t>
      </w:r>
      <w:proofErr w:type="spellEnd"/>
      <w:r>
        <w:rPr>
          <w:rFonts w:ascii="Courier New" w:eastAsia="Courier New" w:hAnsi="Courier New" w:cs="Courier New"/>
          <w:sz w:val="18"/>
          <w:szCs w:val="18"/>
        </w:rPr>
        <w:t>-file&gt;</w:t>
      </w:r>
    </w:p>
    <w:p w14:paraId="25F7F964" w14:textId="77777777" w:rsidR="00DA54ED" w:rsidRDefault="00D938E6" w:rsidP="002239A0">
      <w:pPr>
        <w:pStyle w:val="Heading2"/>
      </w:pPr>
      <w:bookmarkStart w:id="28" w:name="_Toc52967595"/>
      <w:r>
        <w:lastRenderedPageBreak/>
        <w:t>Basis Effects</w:t>
      </w:r>
      <w:bookmarkEnd w:id="28"/>
    </w:p>
    <w:p w14:paraId="25F7F965" w14:textId="77777777" w:rsidR="00DA54ED" w:rsidRDefault="00D938E6">
      <w:pPr>
        <w:spacing w:before="240" w:after="240"/>
      </w:pPr>
      <w:r>
        <w:t>Basis effects are simple, standalone effects. In other words, basis effects do not depend on other effects.</w:t>
      </w:r>
    </w:p>
    <w:p w14:paraId="25F7F966" w14:textId="77777777" w:rsidR="00DA54ED" w:rsidRDefault="00D938E6">
      <w:pPr>
        <w:spacing w:before="240" w:after="240"/>
      </w:pPr>
      <w:r>
        <w:t>There are two flavors of basis effects:</w:t>
      </w:r>
    </w:p>
    <w:p w14:paraId="25F7F967" w14:textId="77777777" w:rsidR="00DA54ED" w:rsidRDefault="00D938E6">
      <w:pPr>
        <w:numPr>
          <w:ilvl w:val="0"/>
          <w:numId w:val="7"/>
        </w:numPr>
        <w:spacing w:before="240" w:after="0"/>
      </w:pPr>
      <w:proofErr w:type="spellStart"/>
      <w:r>
        <w:t>Magsweep</w:t>
      </w:r>
      <w:proofErr w:type="spellEnd"/>
      <w:r>
        <w:t xml:space="preserve"> effects</w:t>
      </w:r>
    </w:p>
    <w:p w14:paraId="25F7F968" w14:textId="77777777" w:rsidR="00DA54ED" w:rsidRDefault="00D938E6">
      <w:pPr>
        <w:numPr>
          <w:ilvl w:val="0"/>
          <w:numId w:val="7"/>
        </w:numPr>
        <w:spacing w:after="240"/>
      </w:pPr>
      <w:r>
        <w:t>Periodic effects</w:t>
      </w:r>
    </w:p>
    <w:p w14:paraId="25F7F969" w14:textId="77777777" w:rsidR="00DA54ED" w:rsidRDefault="00D938E6" w:rsidP="002239A0">
      <w:pPr>
        <w:pStyle w:val="Heading3"/>
      </w:pPr>
      <w:bookmarkStart w:id="29" w:name="_Toc52967596"/>
      <w:proofErr w:type="spellStart"/>
      <w:r>
        <w:t>Magsweep</w:t>
      </w:r>
      <w:proofErr w:type="spellEnd"/>
      <w:r>
        <w:t xml:space="preserve"> Effects</w:t>
      </w:r>
      <w:bookmarkEnd w:id="29"/>
    </w:p>
    <w:p w14:paraId="25F7F96A" w14:textId="77777777" w:rsidR="00DA54ED" w:rsidRDefault="00D938E6">
      <w:pPr>
        <w:spacing w:before="240" w:after="240"/>
      </w:pPr>
      <w:proofErr w:type="spellStart"/>
      <w:r>
        <w:t>Magsweep</w:t>
      </w:r>
      <w:proofErr w:type="spellEnd"/>
      <w:r>
        <w:t xml:space="preserve"> effects define a vibration amplitude over time using a piecewise linear attack-sustain-fade envelope with the following parameters:</w:t>
      </w:r>
    </w:p>
    <w:p w14:paraId="25F7F96B" w14:textId="77777777" w:rsidR="00DA54ED" w:rsidRDefault="00D938E6">
      <w:pPr>
        <w:numPr>
          <w:ilvl w:val="0"/>
          <w:numId w:val="9"/>
        </w:numPr>
        <w:spacing w:before="240" w:after="0"/>
      </w:pPr>
      <w:r>
        <w:t>Attack time – the duration of the attack phase</w:t>
      </w:r>
    </w:p>
    <w:p w14:paraId="25F7F96C" w14:textId="77777777" w:rsidR="00DA54ED" w:rsidRDefault="00D938E6">
      <w:pPr>
        <w:numPr>
          <w:ilvl w:val="0"/>
          <w:numId w:val="9"/>
        </w:numPr>
        <w:spacing w:after="0"/>
      </w:pPr>
      <w:r>
        <w:t>Attack level – the amplitude at the start of the attack phase</w:t>
      </w:r>
    </w:p>
    <w:p w14:paraId="25F7F96D" w14:textId="77777777" w:rsidR="00DA54ED" w:rsidRDefault="00D938E6">
      <w:pPr>
        <w:numPr>
          <w:ilvl w:val="0"/>
          <w:numId w:val="9"/>
        </w:numPr>
        <w:spacing w:after="0"/>
      </w:pPr>
      <w:r>
        <w:t>Magnitude level – the amplitude during the sustain phase. The amplitude changes linearly during the attack phase from the attack level to the magnitude level</w:t>
      </w:r>
    </w:p>
    <w:p w14:paraId="25F7F96E" w14:textId="77777777" w:rsidR="00DA54ED" w:rsidRDefault="00D938E6">
      <w:pPr>
        <w:numPr>
          <w:ilvl w:val="0"/>
          <w:numId w:val="9"/>
        </w:numPr>
        <w:spacing w:after="0"/>
      </w:pPr>
      <w:r>
        <w:t>Fade time – the duration of the fade phase</w:t>
      </w:r>
    </w:p>
    <w:p w14:paraId="25F7F96F" w14:textId="77777777" w:rsidR="00DA54ED" w:rsidRDefault="00D938E6">
      <w:pPr>
        <w:numPr>
          <w:ilvl w:val="0"/>
          <w:numId w:val="9"/>
        </w:numPr>
        <w:spacing w:after="240"/>
      </w:pPr>
      <w:r>
        <w:t>Fade level – the amplitude at the end of the fade phase. The amplitude changes linearly from the sustain level to the fade level during the fade phase</w:t>
      </w:r>
    </w:p>
    <w:p w14:paraId="25F7F970" w14:textId="77777777" w:rsidR="00DA54ED" w:rsidRDefault="00D938E6">
      <w:pPr>
        <w:spacing w:before="240" w:after="240"/>
      </w:pPr>
      <w:r>
        <w:rPr>
          <w:noProof/>
        </w:rPr>
        <w:drawing>
          <wp:inline distT="114300" distB="114300" distL="114300" distR="114300" wp14:anchorId="25F7F9D8" wp14:editId="25F7F9D9">
            <wp:extent cx="6096013" cy="2466658"/>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6096013" cy="2466658"/>
                    </a:xfrm>
                    <a:prstGeom prst="rect">
                      <a:avLst/>
                    </a:prstGeom>
                    <a:ln/>
                  </pic:spPr>
                </pic:pic>
              </a:graphicData>
            </a:graphic>
          </wp:inline>
        </w:drawing>
      </w:r>
    </w:p>
    <w:p w14:paraId="25F7F971" w14:textId="77777777" w:rsidR="00DA54ED" w:rsidRDefault="00D938E6">
      <w:pPr>
        <w:spacing w:before="240" w:after="240"/>
      </w:pPr>
      <w:proofErr w:type="spellStart"/>
      <w:r>
        <w:t>Magsweep</w:t>
      </w:r>
      <w:proofErr w:type="spellEnd"/>
      <w:r>
        <w:t xml:space="preserve"> effects also have a style parameter with the following possible values:</w:t>
      </w:r>
    </w:p>
    <w:p w14:paraId="25F7F972" w14:textId="77777777" w:rsidR="00DA54ED" w:rsidRDefault="00D938E6">
      <w:pPr>
        <w:numPr>
          <w:ilvl w:val="0"/>
          <w:numId w:val="8"/>
        </w:numPr>
        <w:spacing w:before="240" w:after="0"/>
      </w:pPr>
      <w:r>
        <w:t>Strong</w:t>
      </w:r>
    </w:p>
    <w:p w14:paraId="25F7F973" w14:textId="77777777" w:rsidR="00DA54ED" w:rsidRDefault="00D938E6">
      <w:pPr>
        <w:numPr>
          <w:ilvl w:val="0"/>
          <w:numId w:val="8"/>
        </w:numPr>
        <w:spacing w:after="0"/>
      </w:pPr>
      <w:r>
        <w:rPr>
          <w:sz w:val="14"/>
          <w:szCs w:val="14"/>
        </w:rPr>
        <w:t xml:space="preserve"> </w:t>
      </w:r>
      <w:r>
        <w:t>Smooth</w:t>
      </w:r>
    </w:p>
    <w:p w14:paraId="25F7F974" w14:textId="77777777" w:rsidR="00DA54ED" w:rsidRDefault="00D938E6">
      <w:pPr>
        <w:numPr>
          <w:ilvl w:val="0"/>
          <w:numId w:val="8"/>
        </w:numPr>
        <w:spacing w:after="240"/>
      </w:pPr>
      <w:r>
        <w:t>Sharp</w:t>
      </w:r>
    </w:p>
    <w:p w14:paraId="25F7F975" w14:textId="77777777" w:rsidR="00DA54ED" w:rsidRDefault="00D938E6">
      <w:pPr>
        <w:spacing w:before="240" w:after="240"/>
      </w:pPr>
      <w:r>
        <w:t>The style affects how the effect is rendered on the target hardware, depending on the target actuator capabilities.</w:t>
      </w:r>
    </w:p>
    <w:p w14:paraId="25F7F976" w14:textId="77777777" w:rsidR="00DA54ED" w:rsidRDefault="00D938E6">
      <w:pPr>
        <w:spacing w:before="240" w:after="240"/>
      </w:pPr>
      <w:proofErr w:type="spellStart"/>
      <w:r>
        <w:t>Magsweep</w:t>
      </w:r>
      <w:proofErr w:type="spellEnd"/>
      <w:r>
        <w:t xml:space="preserve"> effects also have an actuator ID parameter, or index, specifying the actuator on which to render the effect on a multi-actuator device.</w:t>
      </w:r>
    </w:p>
    <w:p w14:paraId="25F7F977" w14:textId="77777777" w:rsidR="00DA54ED" w:rsidRDefault="00D938E6">
      <w:pPr>
        <w:spacing w:before="240" w:after="240"/>
      </w:pPr>
      <w:r>
        <w:t>Example:</w:t>
      </w:r>
    </w:p>
    <w:p w14:paraId="25F7F978"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ab/>
        <w:t>&lt;basis-effect name="</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w:t>
      </w:r>
    </w:p>
    <w:p w14:paraId="25F7F979"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type="</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w:t>
      </w:r>
    </w:p>
    <w:p w14:paraId="25F7F97A"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duration="1000"</w:t>
      </w:r>
    </w:p>
    <w:p w14:paraId="25F7F97B"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magnitude="7500"</w:t>
      </w:r>
    </w:p>
    <w:p w14:paraId="25F7F97C"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style="sharp"</w:t>
      </w:r>
    </w:p>
    <w:p w14:paraId="25F7F97D"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attack-time="200"</w:t>
      </w:r>
    </w:p>
    <w:p w14:paraId="25F7F97E"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attack-level="3000"</w:t>
      </w:r>
    </w:p>
    <w:p w14:paraId="25F7F97F"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fade-time="200"</w:t>
      </w:r>
    </w:p>
    <w:p w14:paraId="25F7F980"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fade-level="2000"</w:t>
      </w:r>
    </w:p>
    <w:p w14:paraId="25F7F981"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actuator="1"/&gt;</w:t>
      </w:r>
    </w:p>
    <w:p w14:paraId="25F7F982"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25F7F9DA" wp14:editId="25F7F9DB">
            <wp:extent cx="5733733" cy="3096583"/>
            <wp:effectExtent l="0" t="0" r="0" b="0"/>
            <wp:docPr id="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8"/>
                    <a:srcRect/>
                    <a:stretch>
                      <a:fillRect/>
                    </a:stretch>
                  </pic:blipFill>
                  <pic:spPr>
                    <a:xfrm>
                      <a:off x="0" y="0"/>
                      <a:ext cx="5733733" cy="3096583"/>
                    </a:xfrm>
                    <a:prstGeom prst="rect">
                      <a:avLst/>
                    </a:prstGeom>
                    <a:ln/>
                  </pic:spPr>
                </pic:pic>
              </a:graphicData>
            </a:graphic>
          </wp:inline>
        </w:drawing>
      </w:r>
    </w:p>
    <w:p w14:paraId="25F7F983" w14:textId="77777777" w:rsidR="00DA54ED" w:rsidRDefault="00D938E6" w:rsidP="002239A0">
      <w:pPr>
        <w:pStyle w:val="Heading3"/>
      </w:pPr>
      <w:bookmarkStart w:id="30" w:name="_Toc52967597"/>
      <w:r>
        <w:t>Periodic Effects</w:t>
      </w:r>
      <w:bookmarkEnd w:id="30"/>
    </w:p>
    <w:p w14:paraId="25F7F984" w14:textId="77777777" w:rsidR="00DA54ED" w:rsidRDefault="00D938E6">
      <w:pPr>
        <w:spacing w:before="240" w:after="240"/>
      </w:pPr>
      <w:r>
        <w:t xml:space="preserve">Periodic effects have the same envelope, style, and actuator ID parameters as </w:t>
      </w:r>
      <w:proofErr w:type="spellStart"/>
      <w:r>
        <w:t>magsweep</w:t>
      </w:r>
      <w:proofErr w:type="spellEnd"/>
      <w:r>
        <w:t xml:space="preserve"> effects, plus a period parameter and a wave type parameter. The period and wave type parameters define a recurring vibration pattern that may be enveloped.</w:t>
      </w:r>
    </w:p>
    <w:p w14:paraId="25F7F985" w14:textId="77777777" w:rsidR="00DA54ED" w:rsidRDefault="00D938E6">
      <w:pPr>
        <w:spacing w:before="240" w:after="240"/>
      </w:pPr>
      <w:r>
        <w:t>The period parameter is the duration of one cycle of the periodic pattern and can be in milliseconds or microseconds.</w:t>
      </w:r>
    </w:p>
    <w:p w14:paraId="25F7F986" w14:textId="77777777" w:rsidR="00DA54ED" w:rsidRDefault="00D938E6">
      <w:pPr>
        <w:spacing w:before="240" w:after="240"/>
      </w:pPr>
      <w:r>
        <w:t>The wave type parameter can have the following values:</w:t>
      </w:r>
    </w:p>
    <w:p w14:paraId="25F7F987" w14:textId="77777777" w:rsidR="00DA54ED" w:rsidRDefault="00D938E6">
      <w:pPr>
        <w:numPr>
          <w:ilvl w:val="0"/>
          <w:numId w:val="6"/>
        </w:numPr>
        <w:spacing w:before="240" w:after="0"/>
      </w:pPr>
      <w:r>
        <w:t>Square</w:t>
      </w:r>
    </w:p>
    <w:p w14:paraId="25F7F988" w14:textId="77777777" w:rsidR="00DA54ED" w:rsidRDefault="00D938E6">
      <w:pPr>
        <w:numPr>
          <w:ilvl w:val="0"/>
          <w:numId w:val="6"/>
        </w:numPr>
        <w:spacing w:after="0"/>
      </w:pPr>
      <w:r>
        <w:t>Triangle</w:t>
      </w:r>
    </w:p>
    <w:p w14:paraId="25F7F989" w14:textId="77777777" w:rsidR="00DA54ED" w:rsidRDefault="00D938E6">
      <w:pPr>
        <w:numPr>
          <w:ilvl w:val="0"/>
          <w:numId w:val="6"/>
        </w:numPr>
        <w:spacing w:after="0"/>
      </w:pPr>
      <w:r>
        <w:t>Sine</w:t>
      </w:r>
    </w:p>
    <w:p w14:paraId="25F7F98A" w14:textId="77777777" w:rsidR="00DA54ED" w:rsidRDefault="00D938E6">
      <w:pPr>
        <w:numPr>
          <w:ilvl w:val="0"/>
          <w:numId w:val="6"/>
        </w:numPr>
        <w:spacing w:after="0"/>
      </w:pPr>
      <w:r>
        <w:t>Sawtooth up</w:t>
      </w:r>
    </w:p>
    <w:p w14:paraId="25F7F98B" w14:textId="77777777" w:rsidR="00DA54ED" w:rsidRDefault="00D938E6">
      <w:pPr>
        <w:numPr>
          <w:ilvl w:val="0"/>
          <w:numId w:val="6"/>
        </w:numPr>
        <w:spacing w:after="240"/>
      </w:pPr>
      <w:r>
        <w:t>Sawtooth down</w:t>
      </w:r>
    </w:p>
    <w:p w14:paraId="25F7F98C" w14:textId="77777777" w:rsidR="00DA54ED" w:rsidRDefault="00D938E6">
      <w:pPr>
        <w:spacing w:before="240" w:after="240"/>
      </w:pPr>
      <w:r>
        <w:t>Example:</w:t>
      </w:r>
    </w:p>
    <w:p w14:paraId="25F7F98D"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&lt;basis-effect name="Periodic"</w:t>
      </w:r>
    </w:p>
    <w:p w14:paraId="25F7F98E"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type="periodic"</w:t>
      </w:r>
    </w:p>
    <w:p w14:paraId="25F7F98F"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duration="100"</w:t>
      </w:r>
    </w:p>
    <w:p w14:paraId="25F7F990"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magnitude="7977"</w:t>
      </w:r>
    </w:p>
    <w:p w14:paraId="25F7F991"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waveform="sine"</w:t>
      </w:r>
    </w:p>
    <w:p w14:paraId="25F7F992"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period="5"</w:t>
      </w:r>
    </w:p>
    <w:p w14:paraId="25F7F993"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style="strong"</w:t>
      </w:r>
    </w:p>
    <w:p w14:paraId="25F7F994"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attack-time="50"</w:t>
      </w:r>
    </w:p>
    <w:p w14:paraId="25F7F995"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 xml:space="preserve">             </w:t>
      </w:r>
      <w:r>
        <w:rPr>
          <w:rFonts w:ascii="Courier New" w:eastAsia="Courier New" w:hAnsi="Courier New" w:cs="Courier New"/>
          <w:sz w:val="18"/>
          <w:szCs w:val="18"/>
        </w:rPr>
        <w:tab/>
        <w:t xml:space="preserve"> fade-time="25"/&gt;</w:t>
      </w:r>
    </w:p>
    <w:p w14:paraId="25F7F996"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25F7F9DC" wp14:editId="25F7F9DD">
            <wp:extent cx="5939480" cy="3213100"/>
            <wp:effectExtent l="0" t="0" r="0" b="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9"/>
                    <a:srcRect/>
                    <a:stretch>
                      <a:fillRect/>
                    </a:stretch>
                  </pic:blipFill>
                  <pic:spPr>
                    <a:xfrm>
                      <a:off x="0" y="0"/>
                      <a:ext cx="5939480" cy="3213100"/>
                    </a:xfrm>
                    <a:prstGeom prst="rect">
                      <a:avLst/>
                    </a:prstGeom>
                    <a:ln/>
                  </pic:spPr>
                </pic:pic>
              </a:graphicData>
            </a:graphic>
          </wp:inline>
        </w:drawing>
      </w:r>
    </w:p>
    <w:p w14:paraId="25F7F997" w14:textId="77777777" w:rsidR="00DA54ED" w:rsidRDefault="00D938E6" w:rsidP="002239A0">
      <w:pPr>
        <w:pStyle w:val="Heading2"/>
      </w:pPr>
      <w:bookmarkStart w:id="31" w:name="_Toc52967598"/>
      <w:r>
        <w:t>Waveform Effects</w:t>
      </w:r>
      <w:bookmarkEnd w:id="31"/>
    </w:p>
    <w:p w14:paraId="25F7F998" w14:textId="77777777" w:rsidR="00DA54ED" w:rsidRDefault="00D938E6">
      <w:pPr>
        <w:spacing w:before="240" w:after="240"/>
      </w:pPr>
      <w:r>
        <w:t>Waveform effects represent the vibration amplitude using a PCM signal stored in a WAVE file. On HD systems, the waveform effect specifies the actuator signal rather than the vibration amplitude.</w:t>
      </w:r>
    </w:p>
    <w:p w14:paraId="25F7F999" w14:textId="77777777" w:rsidR="00DA54ED" w:rsidRDefault="00D938E6">
      <w:pPr>
        <w:spacing w:before="240" w:after="240"/>
      </w:pPr>
      <w:r>
        <w:t>Example:</w:t>
      </w:r>
    </w:p>
    <w:p w14:paraId="25F7F99A"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&lt;waveform-effect name="Alarm01" path="..\..\..\Windows\Media\Alarm01.wav" magnitude="10000" actuator="0" bit-depth="16" sampling-rate="22050"/&gt;</w:t>
      </w:r>
    </w:p>
    <w:p w14:paraId="25F7F99B" w14:textId="77777777" w:rsidR="00DA54ED" w:rsidRDefault="00DA54ED">
      <w:pPr>
        <w:spacing w:after="0"/>
        <w:rPr>
          <w:rFonts w:ascii="Courier New" w:eastAsia="Courier New" w:hAnsi="Courier New" w:cs="Courier New"/>
          <w:sz w:val="18"/>
          <w:szCs w:val="18"/>
        </w:rPr>
      </w:pPr>
    </w:p>
    <w:p w14:paraId="25F7F99C"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25F7F9DE" wp14:editId="25F7F9DF">
            <wp:extent cx="5939480" cy="3213100"/>
            <wp:effectExtent l="0" t="0" r="0" b="0"/>
            <wp:docPr id="9"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5939480" cy="3213100"/>
                    </a:xfrm>
                    <a:prstGeom prst="rect">
                      <a:avLst/>
                    </a:prstGeom>
                    <a:ln/>
                  </pic:spPr>
                </pic:pic>
              </a:graphicData>
            </a:graphic>
          </wp:inline>
        </w:drawing>
      </w:r>
    </w:p>
    <w:p w14:paraId="25F7F99D" w14:textId="77777777" w:rsidR="00DA54ED" w:rsidRDefault="00D938E6" w:rsidP="002239A0">
      <w:pPr>
        <w:pStyle w:val="Heading2"/>
      </w:pPr>
      <w:bookmarkStart w:id="32" w:name="_Toc52967599"/>
      <w:r>
        <w:lastRenderedPageBreak/>
        <w:t>Media Effects</w:t>
      </w:r>
      <w:bookmarkEnd w:id="32"/>
    </w:p>
    <w:p w14:paraId="25F7F99E" w14:textId="04AD2F77" w:rsidR="00DA54ED" w:rsidRDefault="00D938E6">
      <w:pPr>
        <w:spacing w:before="240" w:after="240"/>
      </w:pPr>
      <w:r>
        <w:t xml:space="preserve">Media effects refer to audio files that are to be played together with the vibrotactile effects in a timeline </w:t>
      </w:r>
      <w:r w:rsidR="0087190F">
        <w:t>effect</w:t>
      </w:r>
      <w:r>
        <w:t>.</w:t>
      </w:r>
    </w:p>
    <w:p w14:paraId="25F7F99F" w14:textId="77777777" w:rsidR="00DA54ED" w:rsidRDefault="00D938E6">
      <w:pPr>
        <w:spacing w:before="240" w:after="240"/>
      </w:pPr>
      <w:r>
        <w:t>Example:</w:t>
      </w:r>
    </w:p>
    <w:p w14:paraId="25F7F9A0"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&lt;media-effect name="Alarm01 #1"</w:t>
      </w:r>
    </w:p>
    <w:p w14:paraId="25F7F9A1"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type="wav"</w:t>
      </w:r>
    </w:p>
    <w:p w14:paraId="25F7F9A2"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path="..\..\..\Windows\Media\Alarm01.wav"</w:t>
      </w:r>
    </w:p>
    <w:p w14:paraId="25F7F9A3"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start-offset="0"</w:t>
      </w:r>
    </w:p>
    <w:p w14:paraId="25F7F9A4"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duration="5572"/&gt;</w:t>
      </w:r>
    </w:p>
    <w:p w14:paraId="25F7F9A5"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25F7F9E0" wp14:editId="25F7F9E1">
            <wp:extent cx="5939480" cy="3213100"/>
            <wp:effectExtent l="0" t="0" r="0" b="0"/>
            <wp:docPr id="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1"/>
                    <a:srcRect/>
                    <a:stretch>
                      <a:fillRect/>
                    </a:stretch>
                  </pic:blipFill>
                  <pic:spPr>
                    <a:xfrm>
                      <a:off x="0" y="0"/>
                      <a:ext cx="5939480" cy="3213100"/>
                    </a:xfrm>
                    <a:prstGeom prst="rect">
                      <a:avLst/>
                    </a:prstGeom>
                    <a:ln/>
                  </pic:spPr>
                </pic:pic>
              </a:graphicData>
            </a:graphic>
          </wp:inline>
        </w:drawing>
      </w:r>
    </w:p>
    <w:p w14:paraId="25F7F9A6" w14:textId="77777777" w:rsidR="00DA54ED" w:rsidRDefault="00D938E6" w:rsidP="002239A0">
      <w:pPr>
        <w:pStyle w:val="Heading2"/>
      </w:pPr>
      <w:bookmarkStart w:id="33" w:name="_Toc52967600"/>
      <w:r>
        <w:t>Timeline Effects</w:t>
      </w:r>
      <w:bookmarkEnd w:id="33"/>
    </w:p>
    <w:p w14:paraId="25F7F9A7" w14:textId="77777777" w:rsidR="00DA54ED" w:rsidRDefault="00D938E6">
      <w:pPr>
        <w:spacing w:before="240" w:after="240"/>
      </w:pPr>
      <w:r>
        <w:t xml:space="preserve">Timeline effects combine basis and waveform effects into more complex patterns. Instance of basis or waveform effects are represented as </w:t>
      </w:r>
      <w:r>
        <w:rPr>
          <w:i/>
        </w:rPr>
        <w:t>launch event</w:t>
      </w:r>
      <w:r>
        <w:t xml:space="preserve"> in a timeline effect.</w:t>
      </w:r>
    </w:p>
    <w:p w14:paraId="25F7F9A8" w14:textId="77777777" w:rsidR="00DA54ED" w:rsidRDefault="00D938E6">
      <w:pPr>
        <w:spacing w:before="240" w:after="240"/>
      </w:pPr>
      <w:r>
        <w:t>Timeline effects may contain repeat events that allow a portion of the timeline effect to be repeated several times, or indefinitely. Repeat events may be nested.</w:t>
      </w:r>
    </w:p>
    <w:p w14:paraId="25F7F9A9" w14:textId="77777777" w:rsidR="00DA54ED" w:rsidRDefault="00D938E6">
      <w:pPr>
        <w:spacing w:before="240" w:after="240"/>
      </w:pPr>
      <w:r>
        <w:t>Examples:</w:t>
      </w:r>
    </w:p>
    <w:p w14:paraId="25F7F9AA"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 name="Timeline"&gt;</w:t>
      </w:r>
    </w:p>
    <w:p w14:paraId="25F7F9AB"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time="500"</w:t>
      </w:r>
    </w:p>
    <w:p w14:paraId="25F7F9AC"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w:t>
      </w:r>
    </w:p>
    <w:p w14:paraId="25F7F9AD"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magnitude-override="10000"/&gt;</w:t>
      </w:r>
    </w:p>
    <w:p w14:paraId="25F7F9AE"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time="0"</w:t>
      </w:r>
    </w:p>
    <w:p w14:paraId="25F7F9AF"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effect="Alarm01"/&gt;</w:t>
      </w:r>
    </w:p>
    <w:p w14:paraId="25F7F9B0"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time="1500"</w:t>
      </w:r>
    </w:p>
    <w:p w14:paraId="25F7F9B1"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w:t>
      </w:r>
    </w:p>
    <w:p w14:paraId="25F7F9B2"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duration-override="750"/&gt;</w:t>
      </w:r>
    </w:p>
    <w:p w14:paraId="25F7F9B3"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time="0"</w:t>
      </w:r>
    </w:p>
    <w:p w14:paraId="25F7F9B4"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effect="Alarm01 #1"/&gt;</w:t>
      </w:r>
    </w:p>
    <w:p w14:paraId="25F7F9B5"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&lt;repeat-event time="1000"</w:t>
      </w:r>
    </w:p>
    <w:p w14:paraId="25F7F9B6"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count="9"</w:t>
      </w:r>
    </w:p>
    <w:p w14:paraId="25F7F9B7"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duration="1000"/&gt;</w:t>
      </w:r>
    </w:p>
    <w:p w14:paraId="25F7F9B8"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&lt;/timeline-effect&gt;</w:t>
      </w:r>
    </w:p>
    <w:p w14:paraId="25F7F9B9"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ab/>
        <w:t>&lt;timeline-effect name="Timeline #1"&gt;</w:t>
      </w:r>
    </w:p>
    <w:p w14:paraId="25F7F9BA"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time="0"</w:t>
      </w:r>
    </w:p>
    <w:p w14:paraId="25F7F9BB"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effect="Periodic"/&gt;</w:t>
      </w:r>
    </w:p>
    <w:p w14:paraId="25F7F9BC"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time="1500"</w:t>
      </w:r>
    </w:p>
    <w:p w14:paraId="25F7F9BD"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effect="Periodic"</w:t>
      </w:r>
    </w:p>
    <w:p w14:paraId="25F7F9BE"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period-override="-2147477148"/&gt;</w:t>
      </w:r>
    </w:p>
    <w:p w14:paraId="25F7F9BF"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&lt;launch-event time="500"</w:t>
      </w:r>
    </w:p>
    <w:p w14:paraId="25F7F9C0"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effect="</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"/&gt;</w:t>
      </w:r>
    </w:p>
    <w:p w14:paraId="25F7F9C1" w14:textId="77777777" w:rsidR="00DA54ED" w:rsidRDefault="00D938E6">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&lt;/timeline-effect&gt;</w:t>
      </w:r>
    </w:p>
    <w:p w14:paraId="25F7F9C2" w14:textId="77777777" w:rsidR="00DA54ED" w:rsidRDefault="00D938E6">
      <w:r>
        <w:rPr>
          <w:noProof/>
        </w:rPr>
        <w:drawing>
          <wp:inline distT="114300" distB="114300" distL="114300" distR="114300" wp14:anchorId="25F7F9E2" wp14:editId="25F7F9E3">
            <wp:extent cx="5939480" cy="3213100"/>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2"/>
                    <a:srcRect/>
                    <a:stretch>
                      <a:fillRect/>
                    </a:stretch>
                  </pic:blipFill>
                  <pic:spPr>
                    <a:xfrm>
                      <a:off x="0" y="0"/>
                      <a:ext cx="5939480" cy="3213100"/>
                    </a:xfrm>
                    <a:prstGeom prst="rect">
                      <a:avLst/>
                    </a:prstGeom>
                    <a:ln/>
                  </pic:spPr>
                </pic:pic>
              </a:graphicData>
            </a:graphic>
          </wp:inline>
        </w:drawing>
      </w:r>
    </w:p>
    <w:p w14:paraId="25F7F9C3" w14:textId="77777777" w:rsidR="00DA54ED" w:rsidRDefault="00D938E6">
      <w:r>
        <w:rPr>
          <w:noProof/>
        </w:rPr>
        <w:drawing>
          <wp:inline distT="114300" distB="114300" distL="114300" distR="114300" wp14:anchorId="25F7F9E4" wp14:editId="25F7F9E5">
            <wp:extent cx="5939480" cy="3213100"/>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3"/>
                    <a:srcRect/>
                    <a:stretch>
                      <a:fillRect/>
                    </a:stretch>
                  </pic:blipFill>
                  <pic:spPr>
                    <a:xfrm>
                      <a:off x="0" y="0"/>
                      <a:ext cx="5939480" cy="3213100"/>
                    </a:xfrm>
                    <a:prstGeom prst="rect">
                      <a:avLst/>
                    </a:prstGeom>
                    <a:ln/>
                  </pic:spPr>
                </pic:pic>
              </a:graphicData>
            </a:graphic>
          </wp:inline>
        </w:drawing>
      </w:r>
    </w:p>
    <w:p w14:paraId="25F7F9C4" w14:textId="77777777" w:rsidR="00DA54ED" w:rsidRDefault="00D938E6" w:rsidP="002239A0">
      <w:pPr>
        <w:pStyle w:val="Heading2"/>
      </w:pPr>
      <w:bookmarkStart w:id="34" w:name="_Toc52967601"/>
      <w:r>
        <w:t>Interpolated Effects</w:t>
      </w:r>
      <w:bookmarkEnd w:id="34"/>
      <w:r>
        <w:t xml:space="preserve"> </w:t>
      </w:r>
    </w:p>
    <w:p w14:paraId="25F7F9C5" w14:textId="77777777" w:rsidR="00DA54ED" w:rsidRDefault="00D938E6">
      <w:pPr>
        <w:shd w:val="clear" w:color="auto" w:fill="FFFFFF"/>
        <w:spacing w:after="0"/>
      </w:pPr>
      <w:r>
        <w:t xml:space="preserve">Interpolated effects contain keyframes of basis effects of the same type. When an application plays an interpolated effect is played, the application provides an interpolant value that is used to interpolate between keyframes; that is, between parameters of the basis effects associated with the keyframes. The effect resulting from the interpolation may play repeatedly. The application may </w:t>
      </w:r>
      <w:r>
        <w:lastRenderedPageBreak/>
        <w:t xml:space="preserve">change the interpolant value while the interpolated effect plays, resulting in a dynamic effect that may depend on an external stimulus. </w:t>
      </w:r>
    </w:p>
    <w:p w14:paraId="25F7F9C6" w14:textId="77777777" w:rsidR="00DA54ED" w:rsidRPr="0087190F" w:rsidRDefault="00D938E6">
      <w:pPr>
        <w:shd w:val="clear" w:color="auto" w:fill="FFFFFF"/>
        <w:spacing w:after="0"/>
        <w:rPr>
          <w:rFonts w:eastAsia="Calibri"/>
          <w:sz w:val="22"/>
          <w:szCs w:val="22"/>
        </w:rPr>
      </w:pPr>
      <w:r w:rsidRPr="0087190F">
        <w:rPr>
          <w:rFonts w:eastAsia="Calibri"/>
        </w:rPr>
        <w:t>Example:</w:t>
      </w:r>
      <w:r w:rsidRPr="0087190F">
        <w:rPr>
          <w:rFonts w:eastAsia="Calibri"/>
          <w:sz w:val="22"/>
          <w:szCs w:val="22"/>
        </w:rPr>
        <w:t xml:space="preserve"> </w:t>
      </w:r>
    </w:p>
    <w:p w14:paraId="25F7F9C7"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ab/>
        <w:t>&lt;</w:t>
      </w:r>
      <w:proofErr w:type="gramStart"/>
      <w:r>
        <w:rPr>
          <w:rFonts w:ascii="Courier New" w:eastAsia="Courier New" w:hAnsi="Courier New" w:cs="Courier New"/>
          <w:sz w:val="18"/>
          <w:szCs w:val="18"/>
        </w:rPr>
        <w:t>interpolated-effect</w:t>
      </w:r>
      <w:proofErr w:type="gramEnd"/>
      <w:r>
        <w:rPr>
          <w:rFonts w:ascii="Courier New" w:eastAsia="Courier New" w:hAnsi="Courier New" w:cs="Courier New"/>
          <w:sz w:val="18"/>
          <w:szCs w:val="18"/>
        </w:rPr>
        <w:t xml:space="preserve">&gt; </w:t>
      </w:r>
    </w:p>
    <w:p w14:paraId="25F7F9C8"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&lt;key-frame effect="</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 xml:space="preserve">" repeat-gap="0" interpolant="0"/&gt; </w:t>
      </w:r>
    </w:p>
    <w:p w14:paraId="25F7F9C9"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effect="Copy of </w:t>
      </w:r>
      <w:proofErr w:type="spellStart"/>
      <w:r>
        <w:rPr>
          <w:rFonts w:ascii="Courier New" w:eastAsia="Courier New" w:hAnsi="Courier New" w:cs="Courier New"/>
          <w:sz w:val="18"/>
          <w:szCs w:val="18"/>
          <w:shd w:val="clear" w:color="auto" w:fill="FFE5E5"/>
        </w:rPr>
        <w:t>MagSweep</w:t>
      </w:r>
      <w:proofErr w:type="spellEnd"/>
      <w:r>
        <w:rPr>
          <w:rFonts w:ascii="Courier New" w:eastAsia="Courier New" w:hAnsi="Courier New" w:cs="Courier New"/>
          <w:sz w:val="18"/>
          <w:szCs w:val="18"/>
        </w:rPr>
        <w:t xml:space="preserve">" repeat-gap="0" interpolant="1000"/&gt; </w:t>
      </w:r>
    </w:p>
    <w:p w14:paraId="25F7F9CA"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effect="Copy #1 of </w:t>
      </w:r>
      <w:proofErr w:type="spellStart"/>
      <w:r>
        <w:rPr>
          <w:rFonts w:ascii="Courier New" w:eastAsia="Courier New" w:hAnsi="Courier New" w:cs="Courier New"/>
          <w:sz w:val="18"/>
          <w:szCs w:val="18"/>
        </w:rPr>
        <w:t>MagSweep</w:t>
      </w:r>
      <w:proofErr w:type="spellEnd"/>
      <w:r>
        <w:rPr>
          <w:rFonts w:ascii="Courier New" w:eastAsia="Courier New" w:hAnsi="Courier New" w:cs="Courier New"/>
          <w:sz w:val="18"/>
          <w:szCs w:val="18"/>
        </w:rPr>
        <w:t xml:space="preserve">" repeat-gap="0" interpolant="3000"/&gt; </w:t>
      </w:r>
    </w:p>
    <w:p w14:paraId="25F7F9CB" w14:textId="77777777" w:rsidR="00DA54ED" w:rsidRDefault="00D938E6">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ab/>
        <w:t>&lt;/</w:t>
      </w:r>
      <w:proofErr w:type="gramStart"/>
      <w:r>
        <w:rPr>
          <w:rFonts w:ascii="Courier New" w:eastAsia="Courier New" w:hAnsi="Courier New" w:cs="Courier New"/>
          <w:sz w:val="18"/>
          <w:szCs w:val="18"/>
        </w:rPr>
        <w:t>interpolated-effect</w:t>
      </w:r>
      <w:proofErr w:type="gramEnd"/>
      <w:r>
        <w:rPr>
          <w:rFonts w:ascii="Courier New" w:eastAsia="Courier New" w:hAnsi="Courier New" w:cs="Courier New"/>
          <w:sz w:val="18"/>
          <w:szCs w:val="18"/>
        </w:rPr>
        <w:t xml:space="preserve">&gt; </w:t>
      </w:r>
    </w:p>
    <w:p w14:paraId="25F7F9CC" w14:textId="77777777" w:rsidR="00DA54ED" w:rsidRDefault="00DA54ED">
      <w:pPr>
        <w:shd w:val="clear" w:color="auto" w:fill="FFFFFF"/>
        <w:spacing w:after="0"/>
        <w:rPr>
          <w:rFonts w:ascii="Courier New" w:eastAsia="Courier New" w:hAnsi="Courier New" w:cs="Courier New"/>
          <w:sz w:val="18"/>
          <w:szCs w:val="18"/>
        </w:rPr>
      </w:pPr>
    </w:p>
    <w:p w14:paraId="25F7F9CD" w14:textId="77777777" w:rsidR="00DA54ED" w:rsidRDefault="00D938E6">
      <w:r>
        <w:rPr>
          <w:noProof/>
        </w:rPr>
        <w:drawing>
          <wp:inline distT="114300" distB="114300" distL="114300" distR="114300" wp14:anchorId="25F7F9E6" wp14:editId="25F7F9E7">
            <wp:extent cx="5939480" cy="3848100"/>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4"/>
                    <a:srcRect/>
                    <a:stretch>
                      <a:fillRect/>
                    </a:stretch>
                  </pic:blipFill>
                  <pic:spPr>
                    <a:xfrm>
                      <a:off x="0" y="0"/>
                      <a:ext cx="5939480" cy="3848100"/>
                    </a:xfrm>
                    <a:prstGeom prst="rect">
                      <a:avLst/>
                    </a:prstGeom>
                    <a:ln/>
                  </pic:spPr>
                </pic:pic>
              </a:graphicData>
            </a:graphic>
          </wp:inline>
        </w:drawing>
      </w:r>
    </w:p>
    <w:p w14:paraId="25F7F9CE" w14:textId="77777777" w:rsidR="00DA54ED" w:rsidRDefault="00D938E6" w:rsidP="0087190F">
      <w:pPr>
        <w:pStyle w:val="Heading1"/>
        <w:numPr>
          <w:ilvl w:val="0"/>
          <w:numId w:val="3"/>
        </w:numPr>
        <w:spacing w:before="360"/>
      </w:pPr>
      <w:r>
        <w:rPr>
          <w:rFonts w:ascii="Times New Roman" w:hAnsi="Times New Roman"/>
          <w:sz w:val="14"/>
          <w:szCs w:val="14"/>
        </w:rPr>
        <w:t xml:space="preserve">   </w:t>
      </w:r>
      <w:bookmarkStart w:id="35" w:name="_Toc52967602"/>
      <w:r>
        <w:t>References</w:t>
      </w:r>
      <w:bookmarkEnd w:id="35"/>
    </w:p>
    <w:p w14:paraId="6091EC74" w14:textId="28408B44" w:rsidR="00B67068" w:rsidRDefault="00B67068">
      <w:pPr>
        <w:numPr>
          <w:ilvl w:val="0"/>
          <w:numId w:val="1"/>
        </w:numPr>
        <w:pBdr>
          <w:top w:val="nil"/>
          <w:left w:val="nil"/>
          <w:bottom w:val="nil"/>
          <w:right w:val="nil"/>
          <w:between w:val="nil"/>
        </w:pBdr>
        <w:spacing w:after="0"/>
        <w:jc w:val="left"/>
        <w:rPr>
          <w:color w:val="000000"/>
        </w:rPr>
      </w:pPr>
      <w:proofErr w:type="spellStart"/>
      <w:r>
        <w:rPr>
          <w:color w:val="000000"/>
        </w:rPr>
        <w:t>Nxxxx</w:t>
      </w:r>
      <w:proofErr w:type="spellEnd"/>
      <w:r>
        <w:rPr>
          <w:color w:val="000000"/>
        </w:rPr>
        <w:t xml:space="preserve"> –</w:t>
      </w:r>
      <w:r w:rsidR="00317439">
        <w:rPr>
          <w:color w:val="000000"/>
        </w:rPr>
        <w:t xml:space="preserve"> MPEG</w:t>
      </w:r>
      <w:r>
        <w:rPr>
          <w:color w:val="000000"/>
        </w:rPr>
        <w:t xml:space="preserve"> Call for Proposals (</w:t>
      </w:r>
      <w:proofErr w:type="spellStart"/>
      <w:r>
        <w:rPr>
          <w:color w:val="000000"/>
        </w:rPr>
        <w:t>CfP</w:t>
      </w:r>
      <w:proofErr w:type="spellEnd"/>
      <w:r>
        <w:rPr>
          <w:color w:val="000000"/>
        </w:rPr>
        <w:t xml:space="preserve">) on the Coded Representation of Haptics </w:t>
      </w:r>
      <w:ins w:id="36" w:author="Yeshwant Muthusamy" w:date="2020-10-15T00:30:00Z">
        <w:r w:rsidR="00763F82">
          <w:rPr>
            <w:color w:val="000000"/>
          </w:rPr>
          <w:t>– Phase 1</w:t>
        </w:r>
      </w:ins>
    </w:p>
    <w:p w14:paraId="25F7F9CF" w14:textId="0E65559C" w:rsidR="00DA54ED" w:rsidRDefault="00D938E6">
      <w:pPr>
        <w:numPr>
          <w:ilvl w:val="0"/>
          <w:numId w:val="1"/>
        </w:numPr>
        <w:pBdr>
          <w:top w:val="nil"/>
          <w:left w:val="nil"/>
          <w:bottom w:val="nil"/>
          <w:right w:val="nil"/>
          <w:between w:val="nil"/>
        </w:pBdr>
        <w:spacing w:after="0"/>
        <w:jc w:val="left"/>
        <w:rPr>
          <w:color w:val="000000"/>
        </w:rPr>
      </w:pPr>
      <w:r>
        <w:rPr>
          <w:color w:val="000000"/>
        </w:rPr>
        <w:t xml:space="preserve">Apple Haptic and Audio Pattern (AHAP) file format: </w:t>
      </w:r>
      <w:hyperlink r:id="rId25">
        <w:r>
          <w:rPr>
            <w:color w:val="0000FF"/>
            <w:u w:val="single"/>
          </w:rPr>
          <w:t>https://developer.apple.com/documentation/corehaptics/representing_haptic_patterns_in_ahap_files</w:t>
        </w:r>
      </w:hyperlink>
      <w:r>
        <w:rPr>
          <w:rFonts w:ascii="Arial" w:eastAsia="Arial" w:hAnsi="Arial" w:cs="Arial"/>
          <w:color w:val="000000"/>
          <w:sz w:val="22"/>
          <w:szCs w:val="22"/>
        </w:rPr>
        <w:t xml:space="preserve"> </w:t>
      </w:r>
    </w:p>
    <w:sectPr w:rsidR="00DA54ED">
      <w:footerReference w:type="default" r:id="rId26"/>
      <w:pgSz w:w="11907" w:h="16840"/>
      <w:pgMar w:top="1418" w:right="1134"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8F05A4" w14:textId="77777777" w:rsidR="003A5B91" w:rsidRDefault="003A5B91">
      <w:pPr>
        <w:spacing w:after="0"/>
      </w:pPr>
      <w:r>
        <w:separator/>
      </w:r>
    </w:p>
  </w:endnote>
  <w:endnote w:type="continuationSeparator" w:id="0">
    <w:p w14:paraId="532D5412" w14:textId="77777777" w:rsidR="003A5B91" w:rsidRDefault="003A5B9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F7F9E8" w14:textId="77777777" w:rsidR="00D938E6" w:rsidRDefault="00D938E6">
    <w:pPr>
      <w:widowControl w:val="0"/>
      <w:pBdr>
        <w:top w:val="nil"/>
        <w:left w:val="nil"/>
        <w:bottom w:val="nil"/>
        <w:right w:val="nil"/>
        <w:between w:val="nil"/>
      </w:pBdr>
      <w:spacing w:line="14" w:lineRule="auto"/>
      <w:jc w:val="lef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37D86" w14:textId="77777777" w:rsidR="003A5B91" w:rsidRDefault="003A5B91">
      <w:pPr>
        <w:spacing w:after="0"/>
      </w:pPr>
      <w:r>
        <w:separator/>
      </w:r>
    </w:p>
  </w:footnote>
  <w:footnote w:type="continuationSeparator" w:id="0">
    <w:p w14:paraId="17EDFA7D" w14:textId="77777777" w:rsidR="003A5B91" w:rsidRDefault="003A5B9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C5941"/>
    <w:multiLevelType w:val="multilevel"/>
    <w:tmpl w:val="B19C3D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EF246AB"/>
    <w:multiLevelType w:val="multilevel"/>
    <w:tmpl w:val="C33212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F953689"/>
    <w:multiLevelType w:val="multilevel"/>
    <w:tmpl w:val="60B0ACE6"/>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4D342E8"/>
    <w:multiLevelType w:val="multilevel"/>
    <w:tmpl w:val="F1FACE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0DB2CC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55D10AD9"/>
    <w:multiLevelType w:val="multilevel"/>
    <w:tmpl w:val="ABDEE3E2"/>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6" w15:restartNumberingAfterBreak="0">
    <w:nsid w:val="58AC75E1"/>
    <w:multiLevelType w:val="multilevel"/>
    <w:tmpl w:val="18EEA1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DD462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7958BE"/>
    <w:multiLevelType w:val="multilevel"/>
    <w:tmpl w:val="66DC65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39B4054"/>
    <w:multiLevelType w:val="multilevel"/>
    <w:tmpl w:val="0F964BB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7C2D2D61"/>
    <w:multiLevelType w:val="multilevel"/>
    <w:tmpl w:val="577A64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3"/>
  </w:num>
  <w:num w:numId="2">
    <w:abstractNumId w:val="8"/>
  </w:num>
  <w:num w:numId="3">
    <w:abstractNumId w:val="2"/>
  </w:num>
  <w:num w:numId="4">
    <w:abstractNumId w:val="9"/>
  </w:num>
  <w:num w:numId="5">
    <w:abstractNumId w:val="10"/>
  </w:num>
  <w:num w:numId="6">
    <w:abstractNumId w:val="6"/>
  </w:num>
  <w:num w:numId="7">
    <w:abstractNumId w:val="1"/>
  </w:num>
  <w:num w:numId="8">
    <w:abstractNumId w:val="0"/>
  </w:num>
  <w:num w:numId="9">
    <w:abstractNumId w:val="5"/>
  </w:num>
  <w:num w:numId="10">
    <w:abstractNumId w:val="7"/>
  </w:num>
  <w:num w:numId="1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shwant Muthusamy">
    <w15:presenceInfo w15:providerId="AD" w15:userId="S::ymuthusamy@immersion.com::0eca0896-125e-47c8-ba39-4759b27145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4ED"/>
    <w:rsid w:val="0002556E"/>
    <w:rsid w:val="000637FC"/>
    <w:rsid w:val="00106D29"/>
    <w:rsid w:val="00175474"/>
    <w:rsid w:val="001920E3"/>
    <w:rsid w:val="002239A0"/>
    <w:rsid w:val="0024544C"/>
    <w:rsid w:val="00296673"/>
    <w:rsid w:val="002C51D4"/>
    <w:rsid w:val="003103CC"/>
    <w:rsid w:val="00317439"/>
    <w:rsid w:val="00321623"/>
    <w:rsid w:val="003A5B91"/>
    <w:rsid w:val="003D3FF1"/>
    <w:rsid w:val="0043028F"/>
    <w:rsid w:val="0046347E"/>
    <w:rsid w:val="004B3EFB"/>
    <w:rsid w:val="004E191F"/>
    <w:rsid w:val="006607B0"/>
    <w:rsid w:val="0066784C"/>
    <w:rsid w:val="00687CCA"/>
    <w:rsid w:val="0075493B"/>
    <w:rsid w:val="00763F82"/>
    <w:rsid w:val="007846E7"/>
    <w:rsid w:val="00795ED2"/>
    <w:rsid w:val="0087190F"/>
    <w:rsid w:val="00912760"/>
    <w:rsid w:val="0093169F"/>
    <w:rsid w:val="00986317"/>
    <w:rsid w:val="00A574C7"/>
    <w:rsid w:val="00AE0789"/>
    <w:rsid w:val="00B00642"/>
    <w:rsid w:val="00B67068"/>
    <w:rsid w:val="00C44834"/>
    <w:rsid w:val="00CC3B22"/>
    <w:rsid w:val="00CD4659"/>
    <w:rsid w:val="00D938E6"/>
    <w:rsid w:val="00DA54ED"/>
    <w:rsid w:val="00E742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F738"/>
  <w15:docId w15:val="{25FB1F07-FBA5-451A-BE21-734629498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11"/>
  </w:style>
  <w:style w:type="paragraph" w:styleId="Heading1">
    <w:name w:val="heading 1"/>
    <w:basedOn w:val="Normal"/>
    <w:next w:val="Normal"/>
    <w:link w:val="Heading1Char"/>
    <w:uiPriority w:val="9"/>
    <w:qFormat/>
    <w:pPr>
      <w:keepNext/>
      <w:numPr>
        <w:numId w:val="11"/>
      </w:numPr>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unhideWhenUsed/>
    <w:qFormat/>
    <w:pPr>
      <w:keepNext/>
      <w:numPr>
        <w:ilvl w:val="1"/>
        <w:numId w:val="11"/>
      </w:numPr>
      <w:spacing w:before="240" w:after="60"/>
      <w:outlineLvl w:val="1"/>
    </w:pPr>
    <w:rPr>
      <w:rFonts w:ascii="Calibri" w:hAnsi="Calibri"/>
      <w:b/>
      <w:bCs/>
      <w:i/>
      <w:iCs/>
      <w:sz w:val="28"/>
      <w:szCs w:val="28"/>
    </w:rPr>
  </w:style>
  <w:style w:type="paragraph" w:styleId="Heading3">
    <w:name w:val="heading 3"/>
    <w:basedOn w:val="Normal"/>
    <w:next w:val="Normal"/>
    <w:link w:val="Heading3Char"/>
    <w:uiPriority w:val="9"/>
    <w:unhideWhenUsed/>
    <w:qFormat/>
    <w:pPr>
      <w:keepNext/>
      <w:numPr>
        <w:ilvl w:val="2"/>
        <w:numId w:val="11"/>
      </w:numPr>
      <w:spacing w:before="240" w:after="60"/>
      <w:outlineLvl w:val="2"/>
    </w:pPr>
    <w:rPr>
      <w:rFonts w:ascii="Calibri" w:hAnsi="Calibri"/>
      <w:b/>
      <w:bCs/>
      <w:sz w:val="26"/>
      <w:szCs w:val="26"/>
    </w:rPr>
  </w:style>
  <w:style w:type="paragraph" w:styleId="Heading4">
    <w:name w:val="heading 4"/>
    <w:basedOn w:val="Normal"/>
    <w:next w:val="Normal"/>
    <w:link w:val="Heading4Char"/>
    <w:uiPriority w:val="9"/>
    <w:semiHidden/>
    <w:unhideWhenUsed/>
    <w:qFormat/>
    <w:pPr>
      <w:keepNext/>
      <w:numPr>
        <w:ilvl w:val="3"/>
        <w:numId w:val="11"/>
      </w:numPr>
      <w:spacing w:before="240" w:after="60"/>
      <w:outlineLvl w:val="3"/>
    </w:pPr>
    <w:rPr>
      <w:rFonts w:ascii="Cambria" w:hAnsi="Cambria"/>
      <w:b/>
      <w:bCs/>
      <w:sz w:val="28"/>
      <w:szCs w:val="28"/>
    </w:rPr>
  </w:style>
  <w:style w:type="paragraph" w:styleId="Heading5">
    <w:name w:val="heading 5"/>
    <w:basedOn w:val="Normal"/>
    <w:next w:val="Normal"/>
    <w:link w:val="Heading5Char"/>
    <w:uiPriority w:val="9"/>
    <w:semiHidden/>
    <w:unhideWhenUsed/>
    <w:qFormat/>
    <w:pPr>
      <w:numPr>
        <w:ilvl w:val="4"/>
        <w:numId w:val="11"/>
      </w:numPr>
      <w:spacing w:before="240" w:after="60"/>
      <w:outlineLvl w:val="4"/>
    </w:pPr>
    <w:rPr>
      <w:rFonts w:ascii="Cambria" w:hAnsi="Cambria"/>
      <w:b/>
      <w:bCs/>
      <w:i/>
      <w:iCs/>
      <w:sz w:val="26"/>
      <w:szCs w:val="26"/>
    </w:rPr>
  </w:style>
  <w:style w:type="paragraph" w:styleId="Heading6">
    <w:name w:val="heading 6"/>
    <w:basedOn w:val="Normal"/>
    <w:next w:val="Normal"/>
    <w:link w:val="Heading6Char"/>
    <w:uiPriority w:val="9"/>
    <w:semiHidden/>
    <w:unhideWhenUsed/>
    <w:qFormat/>
    <w:pPr>
      <w:numPr>
        <w:ilvl w:val="5"/>
        <w:numId w:val="11"/>
      </w:numPr>
      <w:spacing w:before="240" w:after="60"/>
      <w:outlineLvl w:val="5"/>
    </w:pPr>
    <w:rPr>
      <w:rFonts w:ascii="Cambria" w:hAnsi="Cambria"/>
      <w:b/>
      <w:bCs/>
      <w:sz w:val="22"/>
      <w:szCs w:val="22"/>
    </w:rPr>
  </w:style>
  <w:style w:type="paragraph" w:styleId="Heading7">
    <w:name w:val="heading 7"/>
    <w:basedOn w:val="Normal"/>
    <w:next w:val="Normal"/>
    <w:link w:val="Heading7Char"/>
    <w:qFormat/>
    <w:pPr>
      <w:numPr>
        <w:ilvl w:val="6"/>
        <w:numId w:val="11"/>
      </w:numPr>
      <w:spacing w:before="240" w:after="60"/>
      <w:outlineLvl w:val="6"/>
    </w:pPr>
    <w:rPr>
      <w:rFonts w:ascii="Cambria" w:hAnsi="Cambria"/>
    </w:rPr>
  </w:style>
  <w:style w:type="paragraph" w:styleId="Heading8">
    <w:name w:val="heading 8"/>
    <w:basedOn w:val="Normal"/>
    <w:next w:val="Normal"/>
    <w:link w:val="Heading8Char"/>
    <w:qFormat/>
    <w:pPr>
      <w:numPr>
        <w:ilvl w:val="7"/>
        <w:numId w:val="11"/>
      </w:numPr>
      <w:spacing w:before="240" w:after="60"/>
      <w:outlineLvl w:val="7"/>
    </w:pPr>
    <w:rPr>
      <w:rFonts w:ascii="Cambria" w:hAnsi="Cambria"/>
      <w:i/>
      <w:iCs/>
    </w:rPr>
  </w:style>
  <w:style w:type="paragraph" w:styleId="Heading9">
    <w:name w:val="heading 9"/>
    <w:basedOn w:val="Normal"/>
    <w:next w:val="Normal"/>
    <w:link w:val="Heading9Char"/>
    <w:uiPriority w:val="9"/>
    <w:qFormat/>
    <w:pPr>
      <w:numPr>
        <w:ilvl w:val="8"/>
        <w:numId w:val="11"/>
      </w:numPr>
      <w:spacing w:before="240" w:after="60"/>
      <w:outlineLvl w:val="8"/>
    </w:pPr>
    <w:rPr>
      <w:rFonts w:ascii="Calibri" w:hAnsi="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Times New Roman" w:hAnsi="Calibri"/>
      <w:b/>
      <w:bCs/>
      <w:kern w:val="32"/>
      <w:sz w:val="32"/>
      <w:szCs w:val="32"/>
    </w:rPr>
  </w:style>
  <w:style w:type="character" w:customStyle="1" w:styleId="Heading2Char">
    <w:name w:val="Heading 2 Char"/>
    <w:link w:val="Heading2"/>
    <w:uiPriority w:val="9"/>
    <w:rPr>
      <w:rFonts w:ascii="Calibri" w:eastAsia="Times New Roman" w:hAnsi="Calibri"/>
      <w:b/>
      <w:bCs/>
      <w:i/>
      <w:iCs/>
      <w:sz w:val="28"/>
      <w:szCs w:val="28"/>
    </w:rPr>
  </w:style>
  <w:style w:type="character" w:customStyle="1" w:styleId="Heading3Char">
    <w:name w:val="Heading 3 Char"/>
    <w:link w:val="Heading3"/>
    <w:uiPriority w:val="9"/>
    <w:rPr>
      <w:rFonts w:ascii="Calibri" w:eastAsia="Times New Roman" w:hAnsi="Calibri"/>
      <w:b/>
      <w:bCs/>
      <w:sz w:val="26"/>
      <w:szCs w:val="26"/>
    </w:rPr>
  </w:style>
  <w:style w:type="character" w:customStyle="1" w:styleId="Heading4Char">
    <w:name w:val="Heading 4 Char"/>
    <w:link w:val="Heading4"/>
    <w:uiPriority w:val="9"/>
    <w:rPr>
      <w:rFonts w:ascii="Cambria" w:eastAsia="Times New Roman" w:hAnsi="Cambria"/>
      <w:b/>
      <w:bCs/>
      <w:sz w:val="28"/>
      <w:szCs w:val="28"/>
    </w:rPr>
  </w:style>
  <w:style w:type="character" w:customStyle="1" w:styleId="Heading5Char">
    <w:name w:val="Heading 5 Char"/>
    <w:link w:val="Heading5"/>
    <w:uiPriority w:val="9"/>
    <w:rPr>
      <w:rFonts w:ascii="Cambria" w:eastAsia="Times New Roman" w:hAnsi="Cambria"/>
      <w:b/>
      <w:bCs/>
      <w:i/>
      <w:iCs/>
      <w:sz w:val="26"/>
      <w:szCs w:val="26"/>
    </w:rPr>
  </w:style>
  <w:style w:type="character" w:customStyle="1" w:styleId="Heading6Char">
    <w:name w:val="Heading 6 Char"/>
    <w:link w:val="Heading6"/>
    <w:uiPriority w:val="9"/>
    <w:rPr>
      <w:rFonts w:ascii="Cambria" w:eastAsia="Times New Roman" w:hAnsi="Cambria"/>
      <w:b/>
      <w:bCs/>
      <w:sz w:val="22"/>
      <w:szCs w:val="22"/>
    </w:rPr>
  </w:style>
  <w:style w:type="character" w:customStyle="1" w:styleId="Heading7Char">
    <w:name w:val="Heading 7 Char"/>
    <w:link w:val="Heading7"/>
    <w:uiPriority w:val="9"/>
    <w:rPr>
      <w:rFonts w:ascii="Cambria" w:eastAsia="Times New Roman" w:hAnsi="Cambria"/>
      <w:sz w:val="24"/>
      <w:szCs w:val="24"/>
    </w:rPr>
  </w:style>
  <w:style w:type="character" w:customStyle="1" w:styleId="Heading8Char">
    <w:name w:val="Heading 8 Char"/>
    <w:link w:val="Heading8"/>
    <w:uiPriority w:val="9"/>
    <w:rPr>
      <w:rFonts w:ascii="Cambria" w:eastAsia="Times New Roman" w:hAnsi="Cambria"/>
      <w:i/>
      <w:iCs/>
      <w:sz w:val="24"/>
      <w:szCs w:val="24"/>
    </w:rPr>
  </w:style>
  <w:style w:type="character" w:customStyle="1" w:styleId="Heading9Char">
    <w:name w:val="Heading 9 Char"/>
    <w:link w:val="Heading9"/>
    <w:uiPriority w:val="9"/>
    <w:rPr>
      <w:rFonts w:ascii="Calibri" w:eastAsia="Times New Roman" w:hAnsi="Calibri"/>
      <w:sz w:val="22"/>
      <w:szCs w:val="22"/>
    </w:rPr>
  </w:style>
  <w:style w:type="paragraph" w:styleId="Title">
    <w:name w:val="Title"/>
    <w:basedOn w:val="Normal"/>
    <w:next w:val="Normal"/>
    <w:link w:val="TitleChar"/>
    <w:uiPriority w:val="10"/>
    <w:qFormat/>
    <w:pPr>
      <w:keepNext/>
      <w:keepLines/>
      <w:spacing w:before="480" w:after="120"/>
    </w:pPr>
    <w:rPr>
      <w:b/>
      <w:sz w:val="72"/>
      <w:szCs w:val="7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OC1">
    <w:name w:val="toc 1"/>
    <w:basedOn w:val="Normal"/>
    <w:uiPriority w:val="39"/>
    <w:qFormat/>
    <w:rsid w:val="00433129"/>
    <w:pPr>
      <w:widowControl w:val="0"/>
      <w:autoSpaceDE w:val="0"/>
      <w:autoSpaceDN w:val="0"/>
      <w:spacing w:before="100"/>
      <w:ind w:left="703" w:hanging="577"/>
      <w:jc w:val="left"/>
    </w:pPr>
    <w:rPr>
      <w:rFonts w:ascii="Arial" w:eastAsia="Arial" w:hAnsi="Arial" w:cs="Arial"/>
      <w:sz w:val="20"/>
      <w:szCs w:val="20"/>
    </w:rPr>
  </w:style>
  <w:style w:type="paragraph" w:styleId="TOC2">
    <w:name w:val="toc 2"/>
    <w:basedOn w:val="Normal"/>
    <w:uiPriority w:val="39"/>
    <w:qFormat/>
    <w:rsid w:val="00433129"/>
    <w:pPr>
      <w:widowControl w:val="0"/>
      <w:autoSpaceDE w:val="0"/>
      <w:autoSpaceDN w:val="0"/>
      <w:spacing w:before="105"/>
      <w:ind w:left="847" w:hanging="721"/>
      <w:jc w:val="left"/>
    </w:pPr>
    <w:rPr>
      <w:rFonts w:ascii="Arial" w:eastAsia="Arial" w:hAnsi="Arial" w:cs="Arial"/>
      <w:sz w:val="18"/>
      <w:szCs w:val="18"/>
    </w:rPr>
  </w:style>
  <w:style w:type="paragraph" w:styleId="BodyText">
    <w:name w:val="Body Text"/>
    <w:basedOn w:val="Normal"/>
    <w:link w:val="BodyTextChar"/>
    <w:uiPriority w:val="1"/>
    <w:qFormat/>
    <w:rsid w:val="00C171F3"/>
    <w:pPr>
      <w:widowControl w:val="0"/>
      <w:autoSpaceDE w:val="0"/>
      <w:autoSpaceDN w:val="0"/>
      <w:jc w:val="left"/>
    </w:pPr>
    <w:rPr>
      <w:rFonts w:ascii="Arial" w:eastAsia="Arial" w:hAnsi="Arial" w:cs="Arial"/>
      <w:sz w:val="20"/>
      <w:szCs w:val="20"/>
    </w:rPr>
  </w:style>
  <w:style w:type="character" w:customStyle="1" w:styleId="BodyTextChar">
    <w:name w:val="Body Text Char"/>
    <w:link w:val="BodyText"/>
    <w:uiPriority w:val="1"/>
    <w:rsid w:val="00C171F3"/>
    <w:rPr>
      <w:rFonts w:ascii="Arial" w:eastAsia="Arial" w:hAnsi="Arial" w:cs="Arial"/>
    </w:rPr>
  </w:style>
  <w:style w:type="paragraph" w:styleId="ListParagraph">
    <w:name w:val="List Paragraph"/>
    <w:basedOn w:val="Normal"/>
    <w:uiPriority w:val="34"/>
    <w:qFormat/>
    <w:rsid w:val="00433129"/>
    <w:pPr>
      <w:widowControl w:val="0"/>
      <w:autoSpaceDE w:val="0"/>
      <w:autoSpaceDN w:val="0"/>
      <w:ind w:left="703" w:hanging="577"/>
      <w:jc w:val="left"/>
    </w:pPr>
    <w:rPr>
      <w:rFonts w:ascii="Arial" w:eastAsia="Arial" w:hAnsi="Arial" w:cs="Arial"/>
      <w:sz w:val="22"/>
      <w:szCs w:val="22"/>
    </w:rPr>
  </w:style>
  <w:style w:type="paragraph" w:customStyle="1" w:styleId="TableParagraph">
    <w:name w:val="Table Paragraph"/>
    <w:basedOn w:val="Normal"/>
    <w:uiPriority w:val="1"/>
    <w:qFormat/>
    <w:rsid w:val="00433129"/>
    <w:pPr>
      <w:widowControl w:val="0"/>
      <w:autoSpaceDE w:val="0"/>
      <w:autoSpaceDN w:val="0"/>
      <w:jc w:val="left"/>
    </w:pPr>
    <w:rPr>
      <w:sz w:val="22"/>
      <w:szCs w:val="22"/>
    </w:rPr>
  </w:style>
  <w:style w:type="paragraph" w:styleId="Caption">
    <w:name w:val="caption"/>
    <w:basedOn w:val="Normal"/>
    <w:next w:val="Normal"/>
    <w:uiPriority w:val="35"/>
    <w:unhideWhenUsed/>
    <w:qFormat/>
    <w:rsid w:val="003F4678"/>
    <w:pPr>
      <w:keepNext/>
    </w:pPr>
    <w:rPr>
      <w:b/>
      <w:bCs/>
      <w:sz w:val="20"/>
      <w:szCs w:val="20"/>
    </w:rPr>
  </w:style>
  <w:style w:type="character" w:styleId="Hyperlink">
    <w:name w:val="Hyperlink"/>
    <w:uiPriority w:val="99"/>
    <w:unhideWhenUsed/>
    <w:rsid w:val="003A00DB"/>
    <w:rPr>
      <w:color w:val="0000FF"/>
      <w:u w:val="single"/>
    </w:rPr>
  </w:style>
  <w:style w:type="paragraph" w:styleId="BalloonText">
    <w:name w:val="Balloon Text"/>
    <w:basedOn w:val="Normal"/>
    <w:link w:val="BalloonTextChar"/>
    <w:uiPriority w:val="99"/>
    <w:semiHidden/>
    <w:unhideWhenUsed/>
    <w:rsid w:val="00033D09"/>
    <w:rPr>
      <w:rFonts w:ascii="Segoe UI" w:hAnsi="Segoe UI" w:cs="Segoe UI"/>
      <w:sz w:val="18"/>
      <w:szCs w:val="18"/>
    </w:rPr>
  </w:style>
  <w:style w:type="character" w:customStyle="1" w:styleId="BalloonTextChar">
    <w:name w:val="Balloon Text Char"/>
    <w:link w:val="BalloonText"/>
    <w:uiPriority w:val="99"/>
    <w:semiHidden/>
    <w:rsid w:val="00033D09"/>
    <w:rPr>
      <w:rFonts w:ascii="Segoe UI" w:hAnsi="Segoe UI" w:cs="Segoe UI"/>
      <w:sz w:val="18"/>
      <w:szCs w:val="18"/>
    </w:rPr>
  </w:style>
  <w:style w:type="character" w:styleId="CommentReference">
    <w:name w:val="annotation reference"/>
    <w:uiPriority w:val="99"/>
    <w:semiHidden/>
    <w:unhideWhenUsed/>
    <w:rsid w:val="00C83605"/>
    <w:rPr>
      <w:sz w:val="16"/>
      <w:szCs w:val="16"/>
    </w:rPr>
  </w:style>
  <w:style w:type="paragraph" w:styleId="CommentText">
    <w:name w:val="annotation text"/>
    <w:basedOn w:val="Normal"/>
    <w:link w:val="CommentTextChar"/>
    <w:uiPriority w:val="99"/>
    <w:unhideWhenUsed/>
    <w:rsid w:val="00C83605"/>
    <w:rPr>
      <w:sz w:val="20"/>
      <w:szCs w:val="20"/>
    </w:rPr>
  </w:style>
  <w:style w:type="character" w:customStyle="1" w:styleId="CommentTextChar">
    <w:name w:val="Comment Text Char"/>
    <w:basedOn w:val="DefaultParagraphFont"/>
    <w:link w:val="CommentText"/>
    <w:uiPriority w:val="99"/>
    <w:rsid w:val="00C83605"/>
  </w:style>
  <w:style w:type="paragraph" w:styleId="CommentSubject">
    <w:name w:val="annotation subject"/>
    <w:basedOn w:val="CommentText"/>
    <w:next w:val="CommentText"/>
    <w:link w:val="CommentSubjectChar"/>
    <w:uiPriority w:val="99"/>
    <w:semiHidden/>
    <w:unhideWhenUsed/>
    <w:rsid w:val="00C83605"/>
    <w:rPr>
      <w:b/>
      <w:bCs/>
    </w:rPr>
  </w:style>
  <w:style w:type="character" w:customStyle="1" w:styleId="CommentSubjectChar">
    <w:name w:val="Comment Subject Char"/>
    <w:link w:val="CommentSubject"/>
    <w:uiPriority w:val="99"/>
    <w:semiHidden/>
    <w:rsid w:val="00C83605"/>
    <w:rPr>
      <w:b/>
      <w:bCs/>
    </w:rPr>
  </w:style>
  <w:style w:type="paragraph" w:styleId="Revision">
    <w:name w:val="Revision"/>
    <w:hidden/>
    <w:uiPriority w:val="99"/>
    <w:semiHidden/>
    <w:rsid w:val="00C83605"/>
  </w:style>
  <w:style w:type="character" w:styleId="UnresolvedMention">
    <w:name w:val="Unresolved Mention"/>
    <w:uiPriority w:val="99"/>
    <w:semiHidden/>
    <w:unhideWhenUsed/>
    <w:rsid w:val="001104A2"/>
    <w:rPr>
      <w:color w:val="605E5C"/>
      <w:shd w:val="clear" w:color="auto" w:fill="E1DFDD"/>
    </w:rPr>
  </w:style>
  <w:style w:type="paragraph" w:customStyle="1" w:styleId="paragraph">
    <w:name w:val="paragraph"/>
    <w:basedOn w:val="Normal"/>
    <w:rsid w:val="002345F3"/>
    <w:pPr>
      <w:spacing w:before="100" w:beforeAutospacing="1" w:after="100" w:afterAutospacing="1"/>
      <w:jc w:val="left"/>
    </w:pPr>
  </w:style>
  <w:style w:type="character" w:customStyle="1" w:styleId="normaltextrun">
    <w:name w:val="normaltextrun"/>
    <w:basedOn w:val="DefaultParagraphFont"/>
    <w:rsid w:val="002345F3"/>
  </w:style>
  <w:style w:type="character" w:customStyle="1" w:styleId="eop">
    <w:name w:val="eop"/>
    <w:basedOn w:val="DefaultParagraphFont"/>
    <w:rsid w:val="002345F3"/>
  </w:style>
  <w:style w:type="character" w:customStyle="1" w:styleId="spellingerror">
    <w:name w:val="spellingerror"/>
    <w:basedOn w:val="DefaultParagraphFont"/>
    <w:rsid w:val="002345F3"/>
  </w:style>
  <w:style w:type="character" w:customStyle="1" w:styleId="contextualspellingandgrammarerror">
    <w:name w:val="contextualspellingandgrammarerror"/>
    <w:basedOn w:val="DefaultParagraphFont"/>
    <w:rsid w:val="002345F3"/>
  </w:style>
  <w:style w:type="paragraph" w:styleId="PlainText">
    <w:name w:val="Plain Text"/>
    <w:basedOn w:val="Normal"/>
    <w:link w:val="PlainTextChar"/>
    <w:uiPriority w:val="99"/>
    <w:unhideWhenUsed/>
    <w:rsid w:val="00C52889"/>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2889"/>
    <w:rPr>
      <w:rFonts w:ascii="Calibri" w:eastAsiaTheme="minorHAnsi" w:hAnsi="Calibri" w:cstheme="minorBidi"/>
      <w:sz w:val="22"/>
      <w:szCs w:val="21"/>
    </w:rPr>
  </w:style>
  <w:style w:type="paragraph" w:customStyle="1" w:styleId="code">
    <w:name w:val="code"/>
    <w:basedOn w:val="Normal"/>
    <w:next w:val="Normal"/>
    <w:link w:val="codeZchn"/>
    <w:rsid w:val="008A3B2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New" w:hAnsi="Courier New"/>
      <w:noProof/>
      <w:sz w:val="22"/>
      <w:szCs w:val="20"/>
      <w:lang w:val="en-GB"/>
    </w:rPr>
  </w:style>
  <w:style w:type="character" w:customStyle="1" w:styleId="codeZchn">
    <w:name w:val="code Zchn"/>
    <w:link w:val="code"/>
    <w:rsid w:val="008A3B2E"/>
    <w:rPr>
      <w:rFonts w:ascii="Courier New" w:eastAsia="Times New Roman" w:hAnsi="Courier New"/>
      <w:noProof/>
      <w:sz w:val="22"/>
      <w:lang w:val="en-GB"/>
    </w:rPr>
  </w:style>
  <w:style w:type="paragraph" w:styleId="TOCHeading">
    <w:name w:val="TOC Heading"/>
    <w:basedOn w:val="Heading1"/>
    <w:next w:val="Normal"/>
    <w:uiPriority w:val="39"/>
    <w:unhideWhenUsed/>
    <w:qFormat/>
    <w:rsid w:val="004F0C0B"/>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3">
    <w:name w:val="toc 3"/>
    <w:basedOn w:val="Normal"/>
    <w:next w:val="Normal"/>
    <w:autoRedefine/>
    <w:uiPriority w:val="39"/>
    <w:unhideWhenUsed/>
    <w:rsid w:val="004F0C0B"/>
    <w:pPr>
      <w:spacing w:after="100"/>
      <w:ind w:left="480"/>
    </w:pPr>
  </w:style>
  <w:style w:type="character" w:styleId="Strong">
    <w:name w:val="Strong"/>
    <w:basedOn w:val="DefaultParagraphFont"/>
    <w:uiPriority w:val="22"/>
    <w:qFormat/>
    <w:rsid w:val="00DB3718"/>
    <w:rPr>
      <w:b/>
      <w:bCs/>
    </w:rPr>
  </w:style>
  <w:style w:type="paragraph" w:styleId="NormalWeb">
    <w:name w:val="Normal (Web)"/>
    <w:basedOn w:val="Normal"/>
    <w:uiPriority w:val="99"/>
    <w:unhideWhenUsed/>
    <w:rsid w:val="006D706C"/>
    <w:pPr>
      <w:spacing w:before="100" w:beforeAutospacing="1" w:after="100" w:afterAutospacing="1"/>
      <w:jc w:val="lef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character" w:customStyle="1" w:styleId="TitleChar">
    <w:name w:val="Title Char"/>
    <w:basedOn w:val="DefaultParagraphFont"/>
    <w:link w:val="Title"/>
    <w:uiPriority w:val="10"/>
    <w:rsid w:val="00B00642"/>
    <w:rPr>
      <w:b/>
      <w:sz w:val="72"/>
      <w:szCs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hyperlink" Target="https://isotc.iso.org/livelink/livelink/open/jtc1sc29wg2" TargetMode="External"/><Relationship Id="rId17" Type="http://schemas.openxmlformats.org/officeDocument/2006/relationships/image" Target="media/image6.png"/><Relationship Id="rId25" Type="http://schemas.openxmlformats.org/officeDocument/2006/relationships/hyperlink" Target="https://developer.apple.com/documentation/corehaptics/representing_haptic_patterns_in_ahap_file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3.png"/><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jRTzMJ83RjHCLQlgqkRUcG0oTQ==">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</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78A540DACE08440905817F954822A80" ma:contentTypeVersion="11" ma:contentTypeDescription="Create a new document." ma:contentTypeScope="" ma:versionID="5119bf23ce11bc14e31525b2be81c0e5">
  <xsd:schema xmlns:xsd="http://www.w3.org/2001/XMLSchema" xmlns:xs="http://www.w3.org/2001/XMLSchema" xmlns:p="http://schemas.microsoft.com/office/2006/metadata/properties" xmlns:ns2="3c7f8d9e-3272-45d2-b5c0-b17644d0740f" xmlns:ns3="7fa9457e-0692-49e5-a21d-4696df2984b1" targetNamespace="http://schemas.microsoft.com/office/2006/metadata/properties" ma:root="true" ma:fieldsID="f03ff3232079b1e36c67b3b10a63fef8" ns2:_="" ns3:_="">
    <xsd:import namespace="3c7f8d9e-3272-45d2-b5c0-b17644d0740f"/>
    <xsd:import namespace="7fa9457e-0692-49e5-a21d-4696df298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f8d9e-3272-45d2-b5c0-b17644d07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a9457e-0692-49e5-a21d-4696df2984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C3665F-AEF6-4E9B-803C-4AD1F718F1A8}">
  <ds:schemaRefs>
    <ds:schemaRef ds:uri="http://schemas.microsoft.com/sharepoint/v3/contenttype/forms"/>
  </ds:schemaRefs>
</ds:datastoreItem>
</file>

<file path=customXml/itemProps3.xml><?xml version="1.0" encoding="utf-8"?>
<ds:datastoreItem xmlns:ds="http://schemas.openxmlformats.org/officeDocument/2006/customXml" ds:itemID="{55F91C17-3242-4247-A250-6DF172FB67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f8d9e-3272-45d2-b5c0-b17644d0740f"/>
    <ds:schemaRef ds:uri="7fa9457e-0692-49e5-a21d-4696df298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30B559-4EA5-44BF-9A7A-D4B1975E56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19</Pages>
  <Words>3332</Words>
  <Characters>18996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Yeshwant Muthusamy</dc:creator>
  <cp:lastModifiedBy>Curcio, Igor (Nokia - FI/Tampere)</cp:lastModifiedBy>
  <cp:revision>7</cp:revision>
  <dcterms:created xsi:type="dcterms:W3CDTF">2020-10-14T21:28:00Z</dcterms:created>
  <dcterms:modified xsi:type="dcterms:W3CDTF">2020-10-22T22:32:00Z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