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5D06" w14:textId="3CAF728D" w:rsidR="002A30E4" w:rsidRPr="00C62CB5" w:rsidRDefault="002A30E4" w:rsidP="00F45542">
      <w:pPr>
        <w:pStyle w:val="Title"/>
        <w:tabs>
          <w:tab w:val="left" w:pos="3600"/>
          <w:tab w:val="left" w:pos="7920"/>
        </w:tabs>
        <w:ind w:left="1195"/>
        <w:rPr>
          <w:rFonts w:cs="Times New Roman"/>
          <w:sz w:val="44"/>
          <w:u w:val="none"/>
        </w:rPr>
      </w:pPr>
      <w:r w:rsidRPr="00C62CB5">
        <w:rPr>
          <w:rFonts w:ascii="Calibri" w:eastAsia="Calibri"/>
          <w:noProof/>
          <w:sz w:val="24"/>
          <w:szCs w:val="24"/>
          <w:lang w:eastAsia="ja-JP"/>
        </w:rPr>
        <w:drawing>
          <wp:anchor distT="0" distB="0" distL="114300" distR="114300" simplePos="0" relativeHeight="251661824" behindDoc="0" locked="0" layoutInCell="1" allowOverlap="1" wp14:anchorId="56D927FB" wp14:editId="63DF9C8D">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cs="Times New Roman"/>
          <w:b w:val="0"/>
          <w:u w:val="thick"/>
        </w:rPr>
        <w:tab/>
      </w:r>
      <w:r w:rsidRPr="00C62CB5">
        <w:rPr>
          <w:rFonts w:cs="Times New Roman"/>
          <w:u w:val="thick"/>
        </w:rPr>
        <w:t xml:space="preserve">ISO/IEC JTC 1/SC 29/WG </w:t>
      </w:r>
      <w:r>
        <w:rPr>
          <w:rFonts w:cs="Times New Roman"/>
          <w:u w:val="thick"/>
        </w:rPr>
        <w:t>5</w:t>
      </w:r>
      <w:r w:rsidRPr="00C62CB5">
        <w:rPr>
          <w:rFonts w:cs="Times New Roman"/>
          <w:u w:val="thick"/>
        </w:rPr>
        <w:tab/>
      </w:r>
      <w:r w:rsidRPr="002A30E4">
        <w:rPr>
          <w:rFonts w:cs="Times New Roman"/>
          <w:sz w:val="44"/>
          <w:u w:val="thick"/>
        </w:rPr>
        <w:t>N0034</w:t>
      </w:r>
    </w:p>
    <w:p w14:paraId="3A638832" w14:textId="77777777" w:rsidR="002A30E4" w:rsidRPr="00C62CB5" w:rsidRDefault="002A30E4">
      <w:pPr>
        <w:rPr>
          <w:b/>
          <w:sz w:val="20"/>
        </w:rPr>
      </w:pPr>
    </w:p>
    <w:p w14:paraId="176CB7EA" w14:textId="77777777" w:rsidR="002A30E4" w:rsidRPr="00C62CB5" w:rsidRDefault="002A30E4">
      <w:pPr>
        <w:spacing w:before="3"/>
        <w:rPr>
          <w:b/>
          <w:sz w:val="23"/>
        </w:rPr>
      </w:pPr>
      <w:r w:rsidRPr="00C62CB5">
        <w:rPr>
          <w:noProof/>
        </w:rPr>
        <mc:AlternateContent>
          <mc:Choice Requires="wps">
            <w:drawing>
              <wp:anchor distT="0" distB="0" distL="0" distR="0" simplePos="0" relativeHeight="251660800" behindDoc="1" locked="0" layoutInCell="1" allowOverlap="1" wp14:anchorId="1485BB4C" wp14:editId="696EFF90">
                <wp:simplePos x="0" y="0"/>
                <wp:positionH relativeFrom="page">
                  <wp:posOffset>706755</wp:posOffset>
                </wp:positionH>
                <wp:positionV relativeFrom="paragraph">
                  <wp:posOffset>198755</wp:posOffset>
                </wp:positionV>
                <wp:extent cx="6155055" cy="871855"/>
                <wp:effectExtent l="0" t="0" r="17145" b="23495"/>
                <wp:wrapTopAndBottom/>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ADC308B" w14:textId="77777777" w:rsidR="002A30E4" w:rsidRPr="002A30E4" w:rsidRDefault="002A30E4" w:rsidP="00C62CB5">
                            <w:pPr>
                              <w:spacing w:before="80"/>
                              <w:ind w:left="2923" w:right="2896"/>
                              <w:jc w:val="center"/>
                              <w:rPr>
                                <w:b/>
                                <w:sz w:val="28"/>
                                <w:szCs w:val="28"/>
                              </w:rPr>
                            </w:pPr>
                            <w:r w:rsidRPr="002A30E4">
                              <w:rPr>
                                <w:b/>
                                <w:sz w:val="28"/>
                                <w:szCs w:val="28"/>
                              </w:rPr>
                              <w:t>ISO/IEC JTC 1/SC 29/WG 5</w:t>
                            </w:r>
                          </w:p>
                          <w:p w14:paraId="1C3F3005" w14:textId="77777777" w:rsidR="002A30E4" w:rsidRPr="002A30E4" w:rsidRDefault="002A30E4" w:rsidP="00131D58">
                            <w:pPr>
                              <w:spacing w:before="80"/>
                              <w:jc w:val="center"/>
                              <w:rPr>
                                <w:b/>
                                <w:sz w:val="28"/>
                                <w:szCs w:val="28"/>
                              </w:rPr>
                            </w:pPr>
                            <w:r w:rsidRPr="002A30E4">
                              <w:rPr>
                                <w:b/>
                                <w:sz w:val="28"/>
                                <w:szCs w:val="28"/>
                              </w:rPr>
                              <w:t>MPEG Joint Video Coding Team(s) with ITU-T SG 16</w:t>
                            </w:r>
                          </w:p>
                          <w:p w14:paraId="3F21FC78" w14:textId="77777777" w:rsidR="002A30E4" w:rsidRPr="002A30E4" w:rsidRDefault="002A30E4" w:rsidP="00C62CB5">
                            <w:pPr>
                              <w:spacing w:before="80"/>
                              <w:ind w:left="2923" w:right="2898"/>
                              <w:jc w:val="center"/>
                              <w:rPr>
                                <w:b/>
                                <w:sz w:val="28"/>
                                <w:szCs w:val="28"/>
                              </w:rPr>
                            </w:pPr>
                            <w:r w:rsidRPr="002A30E4">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5BB4C" id="_x0000_t202" coordsize="21600,21600" o:spt="202" path="m,l,21600r21600,l21600,xe">
                <v:stroke joinstyle="miter"/>
                <v:path gradientshapeok="t" o:connecttype="rect"/>
              </v:shapetype>
              <v:shape id="Text Box 25" o:spid="_x0000_s1026" type="#_x0000_t202" style="position:absolute;left:0;text-align:left;margin-left:55.65pt;margin-top:15.65pt;width:484.65pt;height:68.6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" filled="f" strokeweight=".27094mm">
                <v:path arrowok="t"/>
                <v:textbox inset="0,0,0,0">
                  <w:txbxContent>
                    <w:p w14:paraId="6ADC308B" w14:textId="77777777" w:rsidR="002A30E4" w:rsidRPr="002A30E4" w:rsidRDefault="002A30E4" w:rsidP="00C62CB5">
                      <w:pPr>
                        <w:spacing w:before="80"/>
                        <w:ind w:left="2923" w:right="2896"/>
                        <w:jc w:val="center"/>
                        <w:rPr>
                          <w:b/>
                          <w:sz w:val="28"/>
                          <w:szCs w:val="28"/>
                        </w:rPr>
                      </w:pPr>
                      <w:r w:rsidRPr="002A30E4">
                        <w:rPr>
                          <w:b/>
                          <w:sz w:val="28"/>
                          <w:szCs w:val="28"/>
                        </w:rPr>
                        <w:t>ISO/IEC JTC 1/SC 29/WG 5</w:t>
                      </w:r>
                    </w:p>
                    <w:p w14:paraId="1C3F3005" w14:textId="77777777" w:rsidR="002A30E4" w:rsidRPr="002A30E4" w:rsidRDefault="002A30E4" w:rsidP="00131D58">
                      <w:pPr>
                        <w:spacing w:before="80"/>
                        <w:jc w:val="center"/>
                        <w:rPr>
                          <w:b/>
                          <w:sz w:val="28"/>
                          <w:szCs w:val="28"/>
                        </w:rPr>
                      </w:pPr>
                      <w:r w:rsidRPr="002A30E4">
                        <w:rPr>
                          <w:b/>
                          <w:sz w:val="28"/>
                          <w:szCs w:val="28"/>
                        </w:rPr>
                        <w:t>MPEG Joint Video Coding Team(s) with ITU-T SG 16</w:t>
                      </w:r>
                    </w:p>
                    <w:p w14:paraId="3F21FC78" w14:textId="77777777" w:rsidR="002A30E4" w:rsidRPr="002A30E4" w:rsidRDefault="002A30E4" w:rsidP="00C62CB5">
                      <w:pPr>
                        <w:spacing w:before="80"/>
                        <w:ind w:left="2923" w:right="2898"/>
                        <w:jc w:val="center"/>
                        <w:rPr>
                          <w:b/>
                          <w:sz w:val="28"/>
                          <w:szCs w:val="28"/>
                        </w:rPr>
                      </w:pPr>
                      <w:r w:rsidRPr="002A30E4">
                        <w:rPr>
                          <w:b/>
                          <w:sz w:val="28"/>
                          <w:szCs w:val="28"/>
                        </w:rPr>
                        <w:t>Convenorship: DE</w:t>
                      </w:r>
                    </w:p>
                  </w:txbxContent>
                </v:textbox>
                <w10:wrap type="topAndBottom" anchorx="page"/>
              </v:shape>
            </w:pict>
          </mc:Fallback>
        </mc:AlternateContent>
      </w:r>
    </w:p>
    <w:p w14:paraId="40D84601" w14:textId="77777777" w:rsidR="002A30E4" w:rsidRPr="00C62CB5" w:rsidRDefault="002A30E4" w:rsidP="00B42EB7">
      <w:pPr>
        <w:spacing w:before="1"/>
        <w:rPr>
          <w:sz w:val="24"/>
          <w:szCs w:val="24"/>
        </w:rPr>
      </w:pPr>
    </w:p>
    <w:p w14:paraId="44025E78" w14:textId="77777777" w:rsidR="002A30E4" w:rsidRPr="00C62CB5" w:rsidRDefault="002A30E4" w:rsidP="00B42EB7">
      <w:pPr>
        <w:spacing w:before="1"/>
        <w:rPr>
          <w:sz w:val="24"/>
          <w:szCs w:val="24"/>
        </w:rPr>
      </w:pPr>
    </w:p>
    <w:p w14:paraId="29EEEDB9" w14:textId="552F2B43" w:rsidR="002A30E4" w:rsidRPr="00C62CB5" w:rsidRDefault="002A30E4" w:rsidP="00F45542">
      <w:pPr>
        <w:pStyle w:val="BodyText"/>
        <w:tabs>
          <w:tab w:val="left" w:pos="3099"/>
        </w:tabs>
        <w:spacing w:before="0"/>
        <w:ind w:left="3096" w:right="216" w:hanging="2995"/>
        <w:rPr>
          <w:rFonts w:cs="Times New Roman"/>
        </w:rPr>
      </w:pPr>
      <w:r w:rsidRPr="00C62CB5">
        <w:rPr>
          <w:rFonts w:cs="Times New Roman"/>
          <w:b/>
        </w:rPr>
        <w:t>Document type:</w:t>
      </w:r>
      <w:r w:rsidRPr="00C62CB5">
        <w:rPr>
          <w:rFonts w:cs="Times New Roman"/>
          <w:b/>
        </w:rPr>
        <w:tab/>
      </w:r>
      <w:r>
        <w:rPr>
          <w:rFonts w:cs="Times New Roman"/>
        </w:rPr>
        <w:t>Project</w:t>
      </w:r>
    </w:p>
    <w:p w14:paraId="4E229AAA" w14:textId="77777777" w:rsidR="002A30E4" w:rsidRPr="00C62CB5" w:rsidRDefault="002A30E4">
      <w:pPr>
        <w:spacing w:before="1"/>
        <w:rPr>
          <w:sz w:val="24"/>
          <w:szCs w:val="24"/>
        </w:rPr>
      </w:pPr>
    </w:p>
    <w:p w14:paraId="20943809" w14:textId="72F98E47" w:rsidR="002A30E4" w:rsidRPr="00C62CB5" w:rsidRDefault="002A30E4" w:rsidP="00F45542">
      <w:pPr>
        <w:pStyle w:val="BodyText"/>
        <w:tabs>
          <w:tab w:val="left" w:pos="3099"/>
        </w:tabs>
        <w:spacing w:before="0"/>
        <w:ind w:left="3096" w:right="216" w:hanging="2995"/>
        <w:rPr>
          <w:rFonts w:cs="Times New Roman"/>
        </w:rPr>
      </w:pPr>
      <w:r w:rsidRPr="00C62CB5">
        <w:rPr>
          <w:rFonts w:cs="Times New Roman"/>
          <w:b/>
        </w:rPr>
        <w:t>Title:</w:t>
      </w:r>
      <w:r w:rsidRPr="00C62CB5">
        <w:rPr>
          <w:rFonts w:cs="Times New Roman"/>
          <w:b/>
        </w:rPr>
        <w:tab/>
      </w:r>
      <w:r w:rsidRPr="002A30E4">
        <w:rPr>
          <w:rFonts w:cs="Times New Roman"/>
        </w:rPr>
        <w:t>Working Draft 2 of ISO/IEC 23090-3 Amd.1 Operation range extensions</w:t>
      </w:r>
    </w:p>
    <w:p w14:paraId="713687A9" w14:textId="77777777" w:rsidR="002A30E4" w:rsidRPr="00C62CB5" w:rsidRDefault="002A30E4">
      <w:pPr>
        <w:spacing w:before="6"/>
        <w:rPr>
          <w:sz w:val="24"/>
          <w:szCs w:val="24"/>
        </w:rPr>
      </w:pPr>
    </w:p>
    <w:p w14:paraId="53FF48CB" w14:textId="77777777" w:rsidR="002A30E4" w:rsidRPr="00C62CB5" w:rsidRDefault="002A30E4" w:rsidP="00F45542">
      <w:pPr>
        <w:pStyle w:val="BodyText"/>
        <w:tabs>
          <w:tab w:val="left" w:pos="3099"/>
        </w:tabs>
        <w:spacing w:before="0"/>
        <w:ind w:left="3096" w:right="216" w:hanging="2995"/>
        <w:rPr>
          <w:rFonts w:cs="Times New Roman"/>
        </w:rPr>
      </w:pPr>
      <w:r w:rsidRPr="00C62CB5">
        <w:rPr>
          <w:rFonts w:cs="Times New Roman"/>
          <w:b/>
        </w:rPr>
        <w:t>Status:</w:t>
      </w:r>
      <w:r w:rsidRPr="00C62CB5">
        <w:rPr>
          <w:rFonts w:cs="Times New Roman"/>
          <w:b/>
        </w:rPr>
        <w:tab/>
      </w:r>
      <w:r w:rsidRPr="00C62CB5">
        <w:rPr>
          <w:rFonts w:cs="Times New Roman"/>
        </w:rPr>
        <w:t>Approved</w:t>
      </w:r>
    </w:p>
    <w:p w14:paraId="03986AE4" w14:textId="77777777" w:rsidR="002A30E4" w:rsidRPr="00C62CB5" w:rsidRDefault="002A30E4" w:rsidP="00B42EB7">
      <w:pPr>
        <w:spacing w:before="1"/>
        <w:rPr>
          <w:sz w:val="24"/>
          <w:szCs w:val="24"/>
        </w:rPr>
      </w:pPr>
    </w:p>
    <w:p w14:paraId="094969D3" w14:textId="77777777" w:rsidR="002A30E4" w:rsidRPr="00C62CB5" w:rsidRDefault="002A30E4" w:rsidP="00F45542">
      <w:pPr>
        <w:pStyle w:val="BodyText"/>
        <w:tabs>
          <w:tab w:val="left" w:pos="3099"/>
        </w:tabs>
        <w:spacing w:before="0"/>
        <w:ind w:left="3096" w:right="216" w:hanging="2995"/>
        <w:rPr>
          <w:rFonts w:cs="Times New Roman"/>
        </w:rPr>
      </w:pPr>
      <w:r w:rsidRPr="00C62CB5">
        <w:rPr>
          <w:rFonts w:cs="Times New Roman"/>
          <w:b/>
        </w:rPr>
        <w:t>Date of document:</w:t>
      </w:r>
      <w:r w:rsidRPr="00C62CB5">
        <w:rPr>
          <w:rFonts w:cs="Times New Roman"/>
          <w:b/>
        </w:rPr>
        <w:tab/>
      </w:r>
      <w:r w:rsidRPr="00C62CB5">
        <w:rPr>
          <w:rFonts w:cs="Times New Roman"/>
        </w:rPr>
        <w:t>202</w:t>
      </w:r>
      <w:r>
        <w:rPr>
          <w:rFonts w:cs="Times New Roman"/>
        </w:rPr>
        <w:t>1</w:t>
      </w:r>
      <w:r w:rsidRPr="00C62CB5">
        <w:rPr>
          <w:rFonts w:cs="Times New Roman"/>
        </w:rPr>
        <w:t>-</w:t>
      </w:r>
      <w:r>
        <w:rPr>
          <w:rFonts w:cs="Times New Roman"/>
        </w:rPr>
        <w:t>01</w:t>
      </w:r>
      <w:r w:rsidRPr="00C62CB5">
        <w:rPr>
          <w:rFonts w:cs="Times New Roman"/>
        </w:rPr>
        <w:t>-1</w:t>
      </w:r>
      <w:r>
        <w:rPr>
          <w:rFonts w:cs="Times New Roman"/>
        </w:rPr>
        <w:t>5</w:t>
      </w:r>
    </w:p>
    <w:p w14:paraId="606D7195" w14:textId="77777777" w:rsidR="002A30E4" w:rsidRPr="00C62CB5" w:rsidRDefault="002A30E4">
      <w:pPr>
        <w:spacing w:before="1"/>
        <w:rPr>
          <w:sz w:val="24"/>
          <w:szCs w:val="24"/>
        </w:rPr>
      </w:pPr>
    </w:p>
    <w:p w14:paraId="61AB483A" w14:textId="77777777" w:rsidR="002A30E4" w:rsidRPr="00C62CB5" w:rsidRDefault="002A30E4" w:rsidP="00F45542">
      <w:pPr>
        <w:pStyle w:val="BodyText"/>
        <w:tabs>
          <w:tab w:val="left" w:pos="3099"/>
        </w:tabs>
        <w:spacing w:before="0"/>
        <w:ind w:left="3096" w:right="216" w:hanging="2995"/>
        <w:rPr>
          <w:rFonts w:cs="Times New Roman"/>
          <w:b/>
        </w:rPr>
      </w:pPr>
      <w:r w:rsidRPr="00C62CB5">
        <w:rPr>
          <w:rFonts w:cs="Times New Roman"/>
          <w:b/>
        </w:rPr>
        <w:t>Source:</w:t>
      </w:r>
      <w:r w:rsidRPr="00C62CB5">
        <w:rPr>
          <w:rFonts w:cs="Times New Roman"/>
          <w:b/>
        </w:rPr>
        <w:tab/>
      </w:r>
      <w:r w:rsidRPr="00C62CB5">
        <w:rPr>
          <w:rFonts w:cs="Times New Roman"/>
        </w:rPr>
        <w:t xml:space="preserve">ISO/IEC JTC 1/SC 29/WG </w:t>
      </w:r>
      <w:r>
        <w:rPr>
          <w:rFonts w:cs="Times New Roman"/>
        </w:rPr>
        <w:t>5</w:t>
      </w:r>
    </w:p>
    <w:p w14:paraId="02FED6E1" w14:textId="77777777" w:rsidR="002A30E4" w:rsidRPr="00C62CB5" w:rsidRDefault="002A30E4">
      <w:pPr>
        <w:spacing w:before="1"/>
        <w:rPr>
          <w:sz w:val="24"/>
          <w:szCs w:val="24"/>
        </w:rPr>
      </w:pPr>
    </w:p>
    <w:p w14:paraId="0586283E" w14:textId="77777777" w:rsidR="002A30E4" w:rsidRPr="00C62CB5" w:rsidRDefault="002A30E4" w:rsidP="00F45542">
      <w:pPr>
        <w:pStyle w:val="BodyText"/>
        <w:tabs>
          <w:tab w:val="left" w:pos="3099"/>
        </w:tabs>
        <w:spacing w:before="0"/>
        <w:ind w:left="3096" w:right="216" w:hanging="2995"/>
        <w:rPr>
          <w:rFonts w:cs="Times New Roman"/>
          <w:b/>
        </w:rPr>
      </w:pPr>
      <w:r w:rsidRPr="00C62CB5">
        <w:rPr>
          <w:rFonts w:cs="Times New Roman"/>
          <w:b/>
        </w:rPr>
        <w:t>Expected action:</w:t>
      </w:r>
      <w:r w:rsidRPr="00C62CB5">
        <w:rPr>
          <w:rFonts w:cs="Times New Roman"/>
          <w:b/>
        </w:rPr>
        <w:tab/>
      </w:r>
      <w:proofErr w:type="gramStart"/>
      <w:r>
        <w:rPr>
          <w:rFonts w:cs="Times New Roman"/>
        </w:rPr>
        <w:t>Info</w:t>
      </w:r>
      <w:proofErr w:type="gramEnd"/>
    </w:p>
    <w:p w14:paraId="06C29657" w14:textId="77777777" w:rsidR="002A30E4" w:rsidRPr="00C62CB5" w:rsidRDefault="002A30E4" w:rsidP="00B42EB7">
      <w:pPr>
        <w:spacing w:before="1"/>
        <w:rPr>
          <w:sz w:val="24"/>
          <w:szCs w:val="24"/>
        </w:rPr>
      </w:pPr>
    </w:p>
    <w:p w14:paraId="720E3A78" w14:textId="77777777" w:rsidR="002A30E4" w:rsidRPr="00C62CB5" w:rsidRDefault="002A30E4" w:rsidP="00F45542">
      <w:pPr>
        <w:pStyle w:val="BodyText"/>
        <w:tabs>
          <w:tab w:val="left" w:pos="3099"/>
        </w:tabs>
        <w:spacing w:before="0"/>
        <w:ind w:left="3096" w:right="216" w:hanging="2995"/>
        <w:rPr>
          <w:rFonts w:cs="Times New Roman"/>
          <w:b/>
        </w:rPr>
      </w:pPr>
      <w:r w:rsidRPr="00C62CB5">
        <w:rPr>
          <w:rFonts w:cs="Times New Roman"/>
          <w:b/>
        </w:rPr>
        <w:t>Action due date:</w:t>
      </w:r>
      <w:r w:rsidRPr="00C62CB5">
        <w:rPr>
          <w:rFonts w:cs="Times New Roman"/>
          <w:b/>
        </w:rPr>
        <w:tab/>
      </w:r>
      <w:r w:rsidRPr="00C62CB5">
        <w:rPr>
          <w:rFonts w:cs="Times New Roman"/>
        </w:rPr>
        <w:t>None</w:t>
      </w:r>
    </w:p>
    <w:p w14:paraId="26E60B5A" w14:textId="77777777" w:rsidR="002A30E4" w:rsidRPr="00C62CB5" w:rsidRDefault="002A30E4">
      <w:pPr>
        <w:spacing w:before="1"/>
        <w:rPr>
          <w:sz w:val="24"/>
          <w:szCs w:val="24"/>
        </w:rPr>
      </w:pPr>
    </w:p>
    <w:p w14:paraId="624E5515" w14:textId="21F5FE5B" w:rsidR="002A30E4" w:rsidRPr="00C62CB5" w:rsidRDefault="002A30E4" w:rsidP="00F45542">
      <w:pPr>
        <w:pStyle w:val="BodyText"/>
        <w:tabs>
          <w:tab w:val="left" w:pos="3099"/>
        </w:tabs>
        <w:spacing w:before="0"/>
        <w:ind w:left="3096" w:right="216" w:hanging="2995"/>
        <w:rPr>
          <w:rFonts w:cs="Times New Roman"/>
        </w:rPr>
      </w:pPr>
      <w:r w:rsidRPr="00C62CB5">
        <w:rPr>
          <w:rFonts w:cs="Times New Roman"/>
          <w:b/>
        </w:rPr>
        <w:t>No.</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pages:</w:t>
      </w:r>
      <w:r w:rsidRPr="00C62CB5">
        <w:rPr>
          <w:rFonts w:cs="Times New Roman"/>
          <w:b/>
        </w:rPr>
        <w:tab/>
      </w:r>
      <w:r>
        <w:rPr>
          <w:rFonts w:cs="Times New Roman"/>
          <w:b/>
        </w:rPr>
        <w:t>12</w:t>
      </w:r>
      <w:r w:rsidRPr="00097160">
        <w:rPr>
          <w:rFonts w:cs="Times New Roman"/>
          <w:bCs/>
        </w:rPr>
        <w:t xml:space="preserve"> (without cover page)</w:t>
      </w:r>
    </w:p>
    <w:p w14:paraId="7222FB37" w14:textId="77777777" w:rsidR="002A30E4" w:rsidRPr="00C62CB5" w:rsidRDefault="002A30E4">
      <w:pPr>
        <w:spacing w:before="1"/>
        <w:rPr>
          <w:sz w:val="24"/>
          <w:szCs w:val="24"/>
        </w:rPr>
      </w:pPr>
    </w:p>
    <w:p w14:paraId="430C5F19" w14:textId="77777777" w:rsidR="002A30E4" w:rsidRPr="00C62CB5" w:rsidRDefault="002A30E4" w:rsidP="00F45542">
      <w:pPr>
        <w:pStyle w:val="BodyText"/>
        <w:tabs>
          <w:tab w:val="left" w:pos="3099"/>
        </w:tabs>
        <w:spacing w:before="0"/>
        <w:ind w:left="3096" w:right="216" w:hanging="2995"/>
        <w:rPr>
          <w:rFonts w:cs="Times New Roman"/>
        </w:rPr>
      </w:pPr>
      <w:r w:rsidRPr="00C62CB5">
        <w:rPr>
          <w:rFonts w:cs="Times New Roman"/>
          <w:b/>
        </w:rPr>
        <w:t>Email</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Convenor:</w:t>
      </w:r>
      <w:r w:rsidRPr="00C62CB5">
        <w:rPr>
          <w:rFonts w:cs="Times New Roman"/>
          <w:b/>
        </w:rPr>
        <w:tab/>
      </w:r>
      <w:r>
        <w:rPr>
          <w:rFonts w:cs="Times New Roman"/>
        </w:rPr>
        <w:t>ohm</w:t>
      </w:r>
      <w:r w:rsidRPr="00C62CB5">
        <w:rPr>
          <w:rFonts w:cs="Times New Roman"/>
        </w:rPr>
        <w:t xml:space="preserve"> @ </w:t>
      </w:r>
      <w:proofErr w:type="spellStart"/>
      <w:proofErr w:type="gramStart"/>
      <w:r w:rsidRPr="00131D58">
        <w:rPr>
          <w:rFonts w:cs="Times New Roman"/>
        </w:rPr>
        <w:t>ient</w:t>
      </w:r>
      <w:proofErr w:type="spellEnd"/>
      <w:r>
        <w:rPr>
          <w:rFonts w:cs="Times New Roman"/>
        </w:rPr>
        <w:t xml:space="preserve"> </w:t>
      </w:r>
      <w:r w:rsidRPr="00131D58">
        <w:rPr>
          <w:rFonts w:cs="Times New Roman"/>
        </w:rPr>
        <w:t>.</w:t>
      </w:r>
      <w:proofErr w:type="gramEnd"/>
      <w:r>
        <w:rPr>
          <w:rFonts w:cs="Times New Roman"/>
        </w:rPr>
        <w:t xml:space="preserve"> </w:t>
      </w:r>
      <w:proofErr w:type="spellStart"/>
      <w:r w:rsidRPr="00131D58">
        <w:rPr>
          <w:rFonts w:cs="Times New Roman"/>
        </w:rPr>
        <w:t>rwth-</w:t>
      </w:r>
      <w:proofErr w:type="gramStart"/>
      <w:r w:rsidRPr="00131D58">
        <w:rPr>
          <w:rFonts w:cs="Times New Roman"/>
        </w:rPr>
        <w:t>aachen</w:t>
      </w:r>
      <w:proofErr w:type="spellEnd"/>
      <w:r>
        <w:rPr>
          <w:rFonts w:cs="Times New Roman"/>
        </w:rPr>
        <w:t xml:space="preserve"> </w:t>
      </w:r>
      <w:r w:rsidRPr="00131D58">
        <w:rPr>
          <w:rFonts w:cs="Times New Roman"/>
        </w:rPr>
        <w:t>.</w:t>
      </w:r>
      <w:proofErr w:type="gramEnd"/>
      <w:r>
        <w:rPr>
          <w:rFonts w:cs="Times New Roman"/>
        </w:rPr>
        <w:t xml:space="preserve"> </w:t>
      </w:r>
      <w:r w:rsidRPr="00131D58">
        <w:rPr>
          <w:rFonts w:cs="Times New Roman"/>
        </w:rPr>
        <w:t>de</w:t>
      </w:r>
    </w:p>
    <w:p w14:paraId="4CA90E22" w14:textId="77777777" w:rsidR="002A30E4" w:rsidRPr="00C62CB5" w:rsidRDefault="002A30E4">
      <w:pPr>
        <w:spacing w:before="1"/>
        <w:rPr>
          <w:b/>
          <w:sz w:val="24"/>
          <w:szCs w:val="24"/>
        </w:rPr>
      </w:pPr>
    </w:p>
    <w:p w14:paraId="0C901635" w14:textId="77777777" w:rsidR="002A30E4" w:rsidRPr="00131D58" w:rsidRDefault="002A30E4" w:rsidP="00F45542">
      <w:pPr>
        <w:pStyle w:val="BodyText"/>
        <w:tabs>
          <w:tab w:val="left" w:pos="3099"/>
        </w:tabs>
        <w:spacing w:before="0"/>
        <w:ind w:left="3096" w:right="216" w:hanging="2995"/>
        <w:rPr>
          <w:rFonts w:cs="Times New Roman"/>
          <w:u w:val="single" w:color="0000EE"/>
        </w:rPr>
      </w:pPr>
      <w:r w:rsidRPr="00C62CB5">
        <w:rPr>
          <w:rFonts w:cs="Times New Roman"/>
          <w:b/>
        </w:rPr>
        <w:t>Committee</w:t>
      </w:r>
      <w:r w:rsidRPr="00C62CB5">
        <w:rPr>
          <w:rFonts w:cs="Times New Roman"/>
          <w:b/>
          <w:spacing w:val="-6"/>
        </w:rPr>
        <w:t xml:space="preserve"> </w:t>
      </w:r>
      <w:r w:rsidRPr="00C62CB5">
        <w:rPr>
          <w:rFonts w:cs="Times New Roman"/>
          <w:b/>
        </w:rPr>
        <w:t>URL:</w:t>
      </w:r>
      <w:r w:rsidRPr="00C62CB5">
        <w:rPr>
          <w:rFonts w:cs="Times New Roman"/>
          <w:b/>
        </w:rPr>
        <w:tab/>
      </w:r>
      <w:r w:rsidRPr="00C62CB5">
        <w:rPr>
          <w:rFonts w:cs="Times New Roman"/>
          <w:color w:val="000000" w:themeColor="text1"/>
        </w:rPr>
        <w:t>https://isotc.iso.org/livelink/livelink/open/jtc1sc29wg</w:t>
      </w:r>
      <w:r>
        <w:rPr>
          <w:rFonts w:cs="Times New Roman"/>
          <w:color w:val="000000" w:themeColor="text1"/>
        </w:rPr>
        <w:t>5</w:t>
      </w:r>
    </w:p>
    <w:p w14:paraId="0EB0994B" w14:textId="77777777" w:rsidR="002A30E4" w:rsidRPr="00C62CB5" w:rsidRDefault="002A30E4" w:rsidP="00B42EB7">
      <w:pPr>
        <w:spacing w:before="1"/>
        <w:rPr>
          <w:sz w:val="24"/>
          <w:szCs w:val="24"/>
        </w:rPr>
      </w:pPr>
    </w:p>
    <w:p w14:paraId="27F581E7" w14:textId="77777777" w:rsidR="002A30E4" w:rsidRPr="00B42EB7" w:rsidRDefault="002A30E4" w:rsidP="00B42EB7">
      <w:pPr>
        <w:spacing w:before="1"/>
        <w:rPr>
          <w:sz w:val="24"/>
          <w:szCs w:val="24"/>
        </w:rPr>
      </w:pPr>
    </w:p>
    <w:p w14:paraId="1085427A" w14:textId="77777777" w:rsidR="002A30E4" w:rsidRPr="0010406A" w:rsidRDefault="002A30E4">
      <w:pPr>
        <w:tabs>
          <w:tab w:val="left" w:pos="3099"/>
        </w:tabs>
        <w:ind w:left="104"/>
        <w:rPr>
          <w:color w:val="0000EE"/>
          <w:w w:val="120"/>
          <w:sz w:val="24"/>
          <w:u w:val="single" w:color="0000EE"/>
        </w:rPr>
        <w:sectPr w:rsidR="002A30E4" w:rsidRPr="0010406A" w:rsidSect="003947E8">
          <w:pgSz w:w="12240" w:h="15840" w:code="1"/>
          <w:pgMar w:top="1152" w:right="1440" w:bottom="1152" w:left="1440" w:header="432" w:footer="432" w:gutter="0"/>
          <w:cols w:space="720"/>
        </w:sectPr>
      </w:pPr>
    </w:p>
    <w:p w14:paraId="2EBCB107" w14:textId="77777777" w:rsidR="002A30E4" w:rsidRDefault="002A30E4"/>
    <w:tbl>
      <w:tblPr>
        <w:tblW w:w="0" w:type="auto"/>
        <w:tblLayout w:type="fixed"/>
        <w:tblLook w:val="0000" w:firstRow="0" w:lastRow="0" w:firstColumn="0" w:lastColumn="0" w:noHBand="0" w:noVBand="0"/>
      </w:tblPr>
      <w:tblGrid>
        <w:gridCol w:w="6300"/>
        <w:gridCol w:w="3060"/>
      </w:tblGrid>
      <w:tr w:rsidR="00E61DAC" w:rsidRPr="00903CA8" w14:paraId="7E96CA4B" w14:textId="77777777" w:rsidTr="000962AC">
        <w:tc>
          <w:tcPr>
            <w:tcW w:w="6300" w:type="dxa"/>
          </w:tcPr>
          <w:p w14:paraId="18E03134" w14:textId="57BF9C51" w:rsidR="006C5D39" w:rsidRPr="00903CA8" w:rsidRDefault="00EF37F6" w:rsidP="00C97D78">
            <w:pPr>
              <w:tabs>
                <w:tab w:val="left" w:pos="7200"/>
              </w:tabs>
              <w:spacing w:before="0"/>
              <w:rPr>
                <w:b/>
                <w:szCs w:val="22"/>
                <w:lang w:val="en-CA"/>
              </w:rPr>
            </w:pPr>
            <w:r w:rsidRPr="00903CA8">
              <w:rPr>
                <w:b/>
                <w:noProof/>
                <w:szCs w:val="22"/>
                <w:lang w:val="en-CA" w:eastAsia="de-DE"/>
              </w:rPr>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03CA8">
              <w:rPr>
                <w:b/>
                <w:noProof/>
                <w:szCs w:val="22"/>
                <w:lang w:val="en-CA" w:eastAsia="de-DE"/>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03CA8">
              <w:rPr>
                <w:b/>
                <w:noProof/>
                <w:szCs w:val="22"/>
                <w:lang w:val="en-CA" w:eastAsia="de-DE"/>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03CA8">
              <w:rPr>
                <w:b/>
                <w:szCs w:val="22"/>
                <w:lang w:val="en-CA"/>
              </w:rPr>
              <w:t xml:space="preserve">Joint </w:t>
            </w:r>
            <w:r w:rsidR="006C5D39" w:rsidRPr="00903CA8">
              <w:rPr>
                <w:b/>
                <w:szCs w:val="22"/>
                <w:lang w:val="en-CA"/>
              </w:rPr>
              <w:t xml:space="preserve">Video </w:t>
            </w:r>
            <w:r w:rsidR="00F712E9" w:rsidRPr="00903CA8">
              <w:rPr>
                <w:b/>
                <w:szCs w:val="22"/>
                <w:lang w:val="en-CA"/>
              </w:rPr>
              <w:t>Experts</w:t>
            </w:r>
            <w:r w:rsidR="009D7CE6" w:rsidRPr="00903CA8">
              <w:rPr>
                <w:b/>
                <w:szCs w:val="22"/>
                <w:lang w:val="en-CA"/>
              </w:rPr>
              <w:t xml:space="preserve"> Team</w:t>
            </w:r>
            <w:r w:rsidR="006C5D39" w:rsidRPr="00903CA8">
              <w:rPr>
                <w:b/>
                <w:szCs w:val="22"/>
                <w:lang w:val="en-CA"/>
              </w:rPr>
              <w:t xml:space="preserve"> (</w:t>
            </w:r>
            <w:r w:rsidR="009D7CE6" w:rsidRPr="00903CA8">
              <w:rPr>
                <w:b/>
                <w:szCs w:val="22"/>
                <w:lang w:val="en-CA"/>
              </w:rPr>
              <w:t>JVET</w:t>
            </w:r>
            <w:r w:rsidR="006C5D39" w:rsidRPr="00903CA8">
              <w:rPr>
                <w:b/>
                <w:szCs w:val="22"/>
                <w:lang w:val="en-CA"/>
              </w:rPr>
              <w:t>)</w:t>
            </w:r>
          </w:p>
          <w:p w14:paraId="6BCC5973" w14:textId="0FCCD71D" w:rsidR="00E61DAC" w:rsidRPr="00903CA8" w:rsidRDefault="00E54511" w:rsidP="00C97D78">
            <w:pPr>
              <w:tabs>
                <w:tab w:val="left" w:pos="7200"/>
              </w:tabs>
              <w:spacing w:before="0"/>
              <w:rPr>
                <w:b/>
                <w:szCs w:val="22"/>
                <w:lang w:val="en-CA"/>
              </w:rPr>
            </w:pPr>
            <w:r w:rsidRPr="00903CA8">
              <w:rPr>
                <w:b/>
                <w:szCs w:val="22"/>
                <w:lang w:val="en-CA"/>
              </w:rPr>
              <w:t xml:space="preserve">of </w:t>
            </w:r>
            <w:r w:rsidR="007F1F8B" w:rsidRPr="00903CA8">
              <w:rPr>
                <w:b/>
                <w:szCs w:val="22"/>
                <w:lang w:val="en-CA"/>
              </w:rPr>
              <w:t>ITU-T SG</w:t>
            </w:r>
            <w:r w:rsidR="005E1AC6" w:rsidRPr="00903CA8">
              <w:rPr>
                <w:b/>
                <w:szCs w:val="22"/>
                <w:lang w:val="en-CA"/>
              </w:rPr>
              <w:t> </w:t>
            </w:r>
            <w:r w:rsidR="007F1F8B" w:rsidRPr="00903CA8">
              <w:rPr>
                <w:b/>
                <w:szCs w:val="22"/>
                <w:lang w:val="en-CA"/>
              </w:rPr>
              <w:t>16 WP</w:t>
            </w:r>
            <w:r w:rsidR="005E1AC6" w:rsidRPr="00903CA8">
              <w:rPr>
                <w:b/>
                <w:szCs w:val="22"/>
                <w:lang w:val="en-CA"/>
              </w:rPr>
              <w:t> </w:t>
            </w:r>
            <w:r w:rsidR="007F1F8B" w:rsidRPr="00903CA8">
              <w:rPr>
                <w:b/>
                <w:szCs w:val="22"/>
                <w:lang w:val="en-CA"/>
              </w:rPr>
              <w:t>3 and ISO/IEC JTC</w:t>
            </w:r>
            <w:r w:rsidR="005E1AC6" w:rsidRPr="00903CA8">
              <w:rPr>
                <w:b/>
                <w:szCs w:val="22"/>
                <w:lang w:val="en-CA"/>
              </w:rPr>
              <w:t> </w:t>
            </w:r>
            <w:r w:rsidR="007F1F8B" w:rsidRPr="00903CA8">
              <w:rPr>
                <w:b/>
                <w:szCs w:val="22"/>
                <w:lang w:val="en-CA"/>
              </w:rPr>
              <w:t>1/SC</w:t>
            </w:r>
            <w:r w:rsidR="005E1AC6" w:rsidRPr="00903CA8">
              <w:rPr>
                <w:b/>
                <w:szCs w:val="22"/>
                <w:lang w:val="en-CA"/>
              </w:rPr>
              <w:t> </w:t>
            </w:r>
            <w:r w:rsidR="007F1F8B" w:rsidRPr="00903CA8">
              <w:rPr>
                <w:b/>
                <w:szCs w:val="22"/>
                <w:lang w:val="en-CA"/>
              </w:rPr>
              <w:t>29</w:t>
            </w:r>
          </w:p>
          <w:p w14:paraId="19908E82" w14:textId="386536E6" w:rsidR="00E61DAC" w:rsidRPr="00903CA8" w:rsidRDefault="00373611" w:rsidP="00536188">
            <w:pPr>
              <w:tabs>
                <w:tab w:val="left" w:pos="7200"/>
              </w:tabs>
              <w:spacing w:before="0"/>
              <w:rPr>
                <w:b/>
                <w:szCs w:val="22"/>
                <w:lang w:val="en-CA"/>
              </w:rPr>
            </w:pPr>
            <w:r w:rsidRPr="00102C9A">
              <w:rPr>
                <w:lang w:val="en-CA"/>
              </w:rPr>
              <w:t>21st Meeting, by teleconference, 6–15 Jan. 2021</w:t>
            </w:r>
          </w:p>
        </w:tc>
        <w:tc>
          <w:tcPr>
            <w:tcW w:w="3060" w:type="dxa"/>
          </w:tcPr>
          <w:p w14:paraId="59B7E346" w14:textId="6FB59DD3" w:rsidR="008A4B4C" w:rsidRPr="00903CA8" w:rsidRDefault="00E61DAC" w:rsidP="00536188">
            <w:pPr>
              <w:tabs>
                <w:tab w:val="left" w:pos="7200"/>
              </w:tabs>
              <w:rPr>
                <w:u w:val="single"/>
                <w:lang w:val="en-CA"/>
              </w:rPr>
            </w:pPr>
            <w:r w:rsidRPr="00903CA8">
              <w:rPr>
                <w:lang w:val="en-CA"/>
              </w:rPr>
              <w:t>Document</w:t>
            </w:r>
            <w:r w:rsidR="006C5D39" w:rsidRPr="00903CA8">
              <w:rPr>
                <w:lang w:val="en-CA"/>
              </w:rPr>
              <w:t xml:space="preserve">: </w:t>
            </w:r>
            <w:r w:rsidR="009D7CE6" w:rsidRPr="00903CA8">
              <w:rPr>
                <w:lang w:val="en-CA"/>
              </w:rPr>
              <w:t>JVET</w:t>
            </w:r>
            <w:r w:rsidRPr="00903CA8">
              <w:rPr>
                <w:lang w:val="en-CA"/>
              </w:rPr>
              <w:t>-</w:t>
            </w:r>
            <w:r w:rsidR="00373611">
              <w:rPr>
                <w:lang w:val="en-CA"/>
              </w:rPr>
              <w:t>U</w:t>
            </w:r>
            <w:r w:rsidR="009C7553" w:rsidRPr="00903CA8">
              <w:rPr>
                <w:lang w:val="en-CA"/>
              </w:rPr>
              <w:t>2</w:t>
            </w:r>
            <w:r w:rsidR="00D6397E" w:rsidRPr="00903CA8">
              <w:rPr>
                <w:lang w:val="en-CA"/>
              </w:rPr>
              <w:t>0</w:t>
            </w:r>
            <w:r w:rsidR="00373611">
              <w:rPr>
                <w:lang w:val="en-CA"/>
              </w:rPr>
              <w:t>05</w:t>
            </w:r>
            <w:r w:rsidR="00D6397E" w:rsidRPr="00903CA8">
              <w:rPr>
                <w:lang w:val="en-CA"/>
              </w:rPr>
              <w:t>-v</w:t>
            </w:r>
            <w:r w:rsidR="00373611">
              <w:rPr>
                <w:lang w:val="en-CA"/>
              </w:rPr>
              <w:t>1</w:t>
            </w:r>
          </w:p>
        </w:tc>
      </w:tr>
    </w:tbl>
    <w:p w14:paraId="79DBA597" w14:textId="77777777" w:rsidR="00E61DAC" w:rsidRPr="00903CA8"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903CA8" w14:paraId="188D2B50" w14:textId="77777777" w:rsidTr="000962AC">
        <w:tc>
          <w:tcPr>
            <w:tcW w:w="1458" w:type="dxa"/>
          </w:tcPr>
          <w:p w14:paraId="7A6C85EB" w14:textId="77777777" w:rsidR="00E61DAC" w:rsidRPr="00903CA8" w:rsidRDefault="00E61DAC">
            <w:pPr>
              <w:spacing w:before="60" w:after="60"/>
              <w:rPr>
                <w:i/>
                <w:szCs w:val="22"/>
                <w:lang w:val="en-CA"/>
              </w:rPr>
            </w:pPr>
            <w:r w:rsidRPr="00903CA8">
              <w:rPr>
                <w:i/>
                <w:szCs w:val="22"/>
                <w:lang w:val="en-CA"/>
              </w:rPr>
              <w:t>Title:</w:t>
            </w:r>
          </w:p>
        </w:tc>
        <w:tc>
          <w:tcPr>
            <w:tcW w:w="7902" w:type="dxa"/>
            <w:gridSpan w:val="3"/>
          </w:tcPr>
          <w:p w14:paraId="305A7026" w14:textId="05168861" w:rsidR="00E61DAC" w:rsidRPr="00903CA8" w:rsidRDefault="009C7553" w:rsidP="009D7CE6">
            <w:pPr>
              <w:spacing w:before="60" w:after="60"/>
              <w:rPr>
                <w:b/>
                <w:szCs w:val="22"/>
                <w:lang w:val="en-CA"/>
              </w:rPr>
            </w:pPr>
            <w:r w:rsidRPr="00903CA8">
              <w:rPr>
                <w:b/>
                <w:szCs w:val="22"/>
                <w:lang w:val="en-CA"/>
              </w:rPr>
              <w:t xml:space="preserve">New level and additional SEI messages for VVC (Draft </w:t>
            </w:r>
            <w:r w:rsidR="00373611">
              <w:rPr>
                <w:b/>
                <w:szCs w:val="22"/>
                <w:lang w:val="en-CA"/>
              </w:rPr>
              <w:t>2</w:t>
            </w:r>
            <w:r w:rsidRPr="00903CA8">
              <w:rPr>
                <w:b/>
                <w:szCs w:val="22"/>
                <w:lang w:val="en-CA"/>
              </w:rPr>
              <w:t>)</w:t>
            </w:r>
          </w:p>
        </w:tc>
      </w:tr>
      <w:tr w:rsidR="00E61DAC" w:rsidRPr="00903CA8" w14:paraId="3D8B01B2" w14:textId="77777777" w:rsidTr="000962AC">
        <w:tc>
          <w:tcPr>
            <w:tcW w:w="1458" w:type="dxa"/>
          </w:tcPr>
          <w:p w14:paraId="7AC356CE" w14:textId="77777777" w:rsidR="00E61DAC" w:rsidRPr="00903CA8" w:rsidRDefault="00E61DAC">
            <w:pPr>
              <w:spacing w:before="60" w:after="60"/>
              <w:rPr>
                <w:i/>
                <w:szCs w:val="22"/>
                <w:lang w:val="en-CA"/>
              </w:rPr>
            </w:pPr>
            <w:r w:rsidRPr="00903CA8">
              <w:rPr>
                <w:i/>
                <w:szCs w:val="22"/>
                <w:lang w:val="en-CA"/>
              </w:rPr>
              <w:t>Status:</w:t>
            </w:r>
          </w:p>
        </w:tc>
        <w:tc>
          <w:tcPr>
            <w:tcW w:w="7902" w:type="dxa"/>
            <w:gridSpan w:val="3"/>
          </w:tcPr>
          <w:p w14:paraId="32E60643" w14:textId="36F982AD" w:rsidR="00E61DAC" w:rsidRPr="00903CA8" w:rsidRDefault="0013458C" w:rsidP="009D7CE6">
            <w:pPr>
              <w:spacing w:before="60" w:after="60"/>
              <w:rPr>
                <w:szCs w:val="22"/>
                <w:lang w:val="en-CA"/>
              </w:rPr>
            </w:pPr>
            <w:r w:rsidRPr="00903CA8">
              <w:rPr>
                <w:szCs w:val="22"/>
                <w:lang w:val="en-CA"/>
              </w:rPr>
              <w:t>Output document a</w:t>
            </w:r>
            <w:r w:rsidR="00E61DAC" w:rsidRPr="00903CA8">
              <w:rPr>
                <w:szCs w:val="22"/>
                <w:lang w:val="en-CA"/>
              </w:rPr>
              <w:t xml:space="preserve">pproved by </w:t>
            </w:r>
            <w:r w:rsidR="009D7CE6" w:rsidRPr="00903CA8">
              <w:rPr>
                <w:szCs w:val="22"/>
                <w:lang w:val="en-CA"/>
              </w:rPr>
              <w:t>JVET</w:t>
            </w:r>
          </w:p>
        </w:tc>
      </w:tr>
      <w:tr w:rsidR="00E61DAC" w:rsidRPr="00903CA8" w14:paraId="7E6D99E3" w14:textId="77777777" w:rsidTr="000962AC">
        <w:tc>
          <w:tcPr>
            <w:tcW w:w="1458" w:type="dxa"/>
          </w:tcPr>
          <w:p w14:paraId="18CCDCD6" w14:textId="77777777" w:rsidR="00E61DAC" w:rsidRPr="00903CA8" w:rsidRDefault="00E61DAC">
            <w:pPr>
              <w:spacing w:before="60" w:after="60"/>
              <w:rPr>
                <w:i/>
                <w:szCs w:val="22"/>
                <w:lang w:val="en-CA"/>
              </w:rPr>
            </w:pPr>
            <w:r w:rsidRPr="00903CA8">
              <w:rPr>
                <w:i/>
                <w:szCs w:val="22"/>
                <w:lang w:val="en-CA"/>
              </w:rPr>
              <w:t>Purpose:</w:t>
            </w:r>
          </w:p>
        </w:tc>
        <w:tc>
          <w:tcPr>
            <w:tcW w:w="7902" w:type="dxa"/>
            <w:gridSpan w:val="3"/>
          </w:tcPr>
          <w:p w14:paraId="0640C90D" w14:textId="144ECAF6" w:rsidR="00E61DAC" w:rsidRPr="00903CA8" w:rsidRDefault="0013458C" w:rsidP="005E1AC6">
            <w:pPr>
              <w:spacing w:before="60" w:after="60"/>
              <w:rPr>
                <w:szCs w:val="22"/>
                <w:lang w:val="en-CA"/>
              </w:rPr>
            </w:pPr>
            <w:r w:rsidRPr="00903CA8">
              <w:rPr>
                <w:szCs w:val="22"/>
                <w:lang w:val="en-CA"/>
              </w:rPr>
              <w:t>Draft</w:t>
            </w:r>
            <w:r w:rsidR="00B57A23" w:rsidRPr="00903CA8">
              <w:rPr>
                <w:szCs w:val="22"/>
                <w:lang w:val="en-CA"/>
              </w:rPr>
              <w:t xml:space="preserve"> text</w:t>
            </w:r>
          </w:p>
        </w:tc>
      </w:tr>
      <w:tr w:rsidR="00E61DAC" w:rsidRPr="00903CA8" w14:paraId="714CD808" w14:textId="77777777" w:rsidTr="000962AC">
        <w:tc>
          <w:tcPr>
            <w:tcW w:w="1458" w:type="dxa"/>
          </w:tcPr>
          <w:p w14:paraId="4DB59313" w14:textId="77777777" w:rsidR="00E61DAC" w:rsidRPr="00903CA8" w:rsidRDefault="00E61DAC">
            <w:pPr>
              <w:spacing w:before="60" w:after="60"/>
              <w:rPr>
                <w:i/>
                <w:szCs w:val="22"/>
                <w:lang w:val="en-CA"/>
              </w:rPr>
            </w:pPr>
            <w:r w:rsidRPr="00903CA8">
              <w:rPr>
                <w:i/>
                <w:szCs w:val="22"/>
                <w:lang w:val="en-CA"/>
              </w:rPr>
              <w:t>Author(s) or</w:t>
            </w:r>
            <w:r w:rsidRPr="00903CA8">
              <w:rPr>
                <w:i/>
                <w:szCs w:val="22"/>
                <w:lang w:val="en-CA"/>
              </w:rPr>
              <w:br/>
              <w:t>Contact(s):</w:t>
            </w:r>
          </w:p>
        </w:tc>
        <w:tc>
          <w:tcPr>
            <w:tcW w:w="3942" w:type="dxa"/>
          </w:tcPr>
          <w:p w14:paraId="49D81240" w14:textId="63E41F3E" w:rsidR="00E61DAC" w:rsidRPr="00903CA8" w:rsidRDefault="009C7553" w:rsidP="00D6397E">
            <w:pPr>
              <w:spacing w:before="60" w:after="60"/>
              <w:rPr>
                <w:szCs w:val="22"/>
                <w:lang w:val="en-CA"/>
              </w:rPr>
            </w:pPr>
            <w:r w:rsidRPr="00903CA8">
              <w:rPr>
                <w:szCs w:val="22"/>
                <w:lang w:val="en-CA"/>
              </w:rPr>
              <w:t>Frank Bossen</w:t>
            </w:r>
            <w:r w:rsidR="00D6397E" w:rsidRPr="00903CA8">
              <w:rPr>
                <w:szCs w:val="22"/>
                <w:lang w:val="en-CA"/>
              </w:rPr>
              <w:br/>
              <w:t>Ye-Kui Wang</w:t>
            </w:r>
          </w:p>
        </w:tc>
        <w:tc>
          <w:tcPr>
            <w:tcW w:w="900" w:type="dxa"/>
          </w:tcPr>
          <w:p w14:paraId="0140ECA2" w14:textId="3E433DA2" w:rsidR="00E61DAC" w:rsidRPr="00903CA8" w:rsidRDefault="00E61DAC">
            <w:pPr>
              <w:spacing w:before="60" w:after="60"/>
              <w:rPr>
                <w:szCs w:val="22"/>
                <w:lang w:val="en-CA"/>
              </w:rPr>
            </w:pPr>
            <w:r w:rsidRPr="00903CA8">
              <w:rPr>
                <w:szCs w:val="22"/>
                <w:lang w:val="en-CA"/>
              </w:rPr>
              <w:t>Tel:</w:t>
            </w:r>
            <w:r w:rsidRPr="00903CA8">
              <w:rPr>
                <w:szCs w:val="22"/>
                <w:lang w:val="en-CA"/>
              </w:rPr>
              <w:br/>
              <w:t>Email:</w:t>
            </w:r>
          </w:p>
        </w:tc>
        <w:tc>
          <w:tcPr>
            <w:tcW w:w="3060" w:type="dxa"/>
          </w:tcPr>
          <w:p w14:paraId="32C2ABFD" w14:textId="34A0401A" w:rsidR="00D6397E" w:rsidRPr="00903CA8" w:rsidRDefault="00791862" w:rsidP="00D6397E">
            <w:pPr>
              <w:spacing w:before="60" w:after="60"/>
              <w:rPr>
                <w:szCs w:val="22"/>
                <w:lang w:val="en-CA"/>
              </w:rPr>
            </w:pPr>
            <w:hyperlink r:id="rId10" w:history="1">
              <w:r w:rsidR="009C7553" w:rsidRPr="00903CA8">
                <w:rPr>
                  <w:rStyle w:val="Hyperlink"/>
                  <w:lang w:val="en-CA"/>
                </w:rPr>
                <w:t>frank@bossentech.com</w:t>
              </w:r>
            </w:hyperlink>
            <w:r w:rsidR="00D6397E" w:rsidRPr="00903CA8">
              <w:rPr>
                <w:szCs w:val="22"/>
                <w:lang w:val="en-CA"/>
              </w:rPr>
              <w:br/>
            </w:r>
            <w:hyperlink r:id="rId11" w:history="1">
              <w:r w:rsidR="00D6397E" w:rsidRPr="00903CA8">
                <w:rPr>
                  <w:rStyle w:val="Hyperlink"/>
                  <w:szCs w:val="22"/>
                  <w:lang w:val="en-CA"/>
                </w:rPr>
                <w:t>yekui.wang@bytedance.com</w:t>
              </w:r>
            </w:hyperlink>
          </w:p>
        </w:tc>
      </w:tr>
      <w:tr w:rsidR="00E61DAC" w:rsidRPr="00903CA8" w14:paraId="49AFAA61" w14:textId="77777777" w:rsidTr="000962AC">
        <w:tc>
          <w:tcPr>
            <w:tcW w:w="1458" w:type="dxa"/>
          </w:tcPr>
          <w:p w14:paraId="2C08AF6B" w14:textId="77777777" w:rsidR="00E61DAC" w:rsidRPr="00903CA8" w:rsidRDefault="00E61DAC">
            <w:pPr>
              <w:spacing w:before="60" w:after="60"/>
              <w:rPr>
                <w:i/>
                <w:szCs w:val="22"/>
                <w:lang w:val="en-CA"/>
              </w:rPr>
            </w:pPr>
            <w:r w:rsidRPr="00903CA8">
              <w:rPr>
                <w:i/>
                <w:szCs w:val="22"/>
                <w:lang w:val="en-CA"/>
              </w:rPr>
              <w:t>Source:</w:t>
            </w:r>
          </w:p>
        </w:tc>
        <w:tc>
          <w:tcPr>
            <w:tcW w:w="7902" w:type="dxa"/>
            <w:gridSpan w:val="3"/>
          </w:tcPr>
          <w:p w14:paraId="643E6B85" w14:textId="65DE3CCD" w:rsidR="00E61DAC" w:rsidRPr="00903CA8" w:rsidRDefault="00D6397E">
            <w:pPr>
              <w:spacing w:before="60" w:after="60"/>
              <w:rPr>
                <w:szCs w:val="22"/>
                <w:lang w:val="en-CA"/>
              </w:rPr>
            </w:pPr>
            <w:r w:rsidRPr="00903CA8">
              <w:rPr>
                <w:szCs w:val="22"/>
                <w:lang w:val="en-CA"/>
              </w:rPr>
              <w:t>Editors</w:t>
            </w:r>
          </w:p>
        </w:tc>
      </w:tr>
    </w:tbl>
    <w:p w14:paraId="732815A4" w14:textId="77777777" w:rsidR="00E61DAC" w:rsidRPr="00903CA8" w:rsidRDefault="00E61DAC">
      <w:pPr>
        <w:tabs>
          <w:tab w:val="right" w:pos="9360"/>
        </w:tabs>
        <w:spacing w:before="120" w:after="240"/>
        <w:jc w:val="center"/>
        <w:rPr>
          <w:szCs w:val="22"/>
          <w:lang w:val="en-CA"/>
        </w:rPr>
      </w:pPr>
      <w:r w:rsidRPr="00903CA8">
        <w:rPr>
          <w:szCs w:val="22"/>
          <w:u w:val="single"/>
          <w:lang w:val="en-CA"/>
        </w:rPr>
        <w:t>_____________________________</w:t>
      </w:r>
    </w:p>
    <w:p w14:paraId="63D31C94" w14:textId="77777777" w:rsidR="00275BCF" w:rsidRPr="00903CA8" w:rsidRDefault="00275BCF" w:rsidP="009234A5">
      <w:pPr>
        <w:pStyle w:val="Heading1"/>
        <w:numPr>
          <w:ilvl w:val="0"/>
          <w:numId w:val="0"/>
        </w:numPr>
        <w:ind w:left="432" w:hanging="432"/>
        <w:rPr>
          <w:lang w:val="en-CA"/>
        </w:rPr>
      </w:pPr>
      <w:r w:rsidRPr="00903CA8">
        <w:rPr>
          <w:lang w:val="en-CA"/>
        </w:rPr>
        <w:t>Abstract</w:t>
      </w:r>
    </w:p>
    <w:p w14:paraId="104CD280" w14:textId="65CF87A4" w:rsidR="00D6397E" w:rsidRPr="00903CA8" w:rsidRDefault="00D6397E" w:rsidP="00D6397E">
      <w:pPr>
        <w:rPr>
          <w:szCs w:val="22"/>
          <w:lang w:val="en-CA"/>
        </w:rPr>
      </w:pPr>
      <w:r w:rsidRPr="00903CA8">
        <w:rPr>
          <w:szCs w:val="22"/>
          <w:lang w:val="en-CA"/>
        </w:rPr>
        <w:t xml:space="preserve">This document contains the draft text for changes to the </w:t>
      </w:r>
      <w:r w:rsidR="009C7553" w:rsidRPr="00903CA8">
        <w:rPr>
          <w:szCs w:val="22"/>
          <w:lang w:val="en-CA"/>
        </w:rPr>
        <w:t xml:space="preserve">Versatile </w:t>
      </w:r>
      <w:r w:rsidRPr="00903CA8">
        <w:rPr>
          <w:szCs w:val="22"/>
          <w:lang w:val="en-CA"/>
        </w:rPr>
        <w:t>Video Coding (</w:t>
      </w:r>
      <w:r w:rsidR="009C7553" w:rsidRPr="00903CA8">
        <w:rPr>
          <w:szCs w:val="22"/>
          <w:lang w:val="en-CA"/>
        </w:rPr>
        <w:t>V</w:t>
      </w:r>
      <w:r w:rsidRPr="00903CA8">
        <w:rPr>
          <w:szCs w:val="22"/>
          <w:lang w:val="en-CA"/>
        </w:rPr>
        <w:t>VC) standard (ITU</w:t>
      </w:r>
      <w:r w:rsidR="0061065F" w:rsidRPr="00903CA8">
        <w:rPr>
          <w:szCs w:val="22"/>
          <w:lang w:val="en-CA"/>
        </w:rPr>
        <w:noBreakHyphen/>
      </w:r>
      <w:r w:rsidRPr="00903CA8">
        <w:rPr>
          <w:szCs w:val="22"/>
          <w:lang w:val="en-CA"/>
        </w:rPr>
        <w:t>T</w:t>
      </w:r>
      <w:r w:rsidR="0061065F" w:rsidRPr="00903CA8">
        <w:rPr>
          <w:szCs w:val="22"/>
          <w:lang w:val="en-CA"/>
        </w:rPr>
        <w:t> </w:t>
      </w:r>
      <w:r w:rsidRPr="00903CA8">
        <w:rPr>
          <w:szCs w:val="22"/>
          <w:lang w:val="en-CA"/>
        </w:rPr>
        <w:t>H.26</w:t>
      </w:r>
      <w:r w:rsidR="009C7553" w:rsidRPr="00903CA8">
        <w:rPr>
          <w:szCs w:val="22"/>
          <w:lang w:val="en-CA"/>
        </w:rPr>
        <w:t>6</w:t>
      </w:r>
      <w:r w:rsidRPr="00903CA8">
        <w:rPr>
          <w:szCs w:val="22"/>
          <w:lang w:val="en-CA"/>
        </w:rPr>
        <w:t xml:space="preserve"> | ISO/IEC 230</w:t>
      </w:r>
      <w:r w:rsidR="009C7553" w:rsidRPr="00903CA8">
        <w:rPr>
          <w:szCs w:val="22"/>
          <w:lang w:val="en-CA"/>
        </w:rPr>
        <w:t>90</w:t>
      </w:r>
      <w:r w:rsidRPr="00903CA8">
        <w:rPr>
          <w:szCs w:val="22"/>
          <w:lang w:val="en-CA"/>
        </w:rPr>
        <w:t>-</w:t>
      </w:r>
      <w:r w:rsidR="009C7553" w:rsidRPr="00903CA8">
        <w:rPr>
          <w:szCs w:val="22"/>
          <w:lang w:val="en-CA"/>
        </w:rPr>
        <w:t>3</w:t>
      </w:r>
      <w:r w:rsidRPr="00903CA8">
        <w:rPr>
          <w:szCs w:val="22"/>
          <w:lang w:val="en-CA"/>
        </w:rPr>
        <w:t>)</w:t>
      </w:r>
      <w:r w:rsidR="009C7553" w:rsidRPr="00903CA8">
        <w:rPr>
          <w:szCs w:val="22"/>
          <w:lang w:val="en-CA"/>
        </w:rPr>
        <w:t xml:space="preserve">, mainly for </w:t>
      </w:r>
      <w:r w:rsidR="00FE5297" w:rsidRPr="00903CA8">
        <w:rPr>
          <w:szCs w:val="22"/>
          <w:lang w:val="en-CA"/>
        </w:rPr>
        <w:t xml:space="preserve">the </w:t>
      </w:r>
      <w:r w:rsidR="009B342A" w:rsidRPr="00903CA8">
        <w:rPr>
          <w:szCs w:val="22"/>
          <w:lang w:val="en-CA"/>
        </w:rPr>
        <w:t>addition</w:t>
      </w:r>
      <w:r w:rsidR="00AC3674" w:rsidRPr="00903CA8">
        <w:rPr>
          <w:szCs w:val="22"/>
          <w:lang w:val="en-CA"/>
        </w:rPr>
        <w:t xml:space="preserve"> of</w:t>
      </w:r>
      <w:r w:rsidR="009C7553" w:rsidRPr="00903CA8">
        <w:rPr>
          <w:szCs w:val="22"/>
          <w:lang w:val="en-CA"/>
        </w:rPr>
        <w:t xml:space="preserve"> Level 6.3 and the SEI manifest and SEI prefix indication SEI messages</w:t>
      </w:r>
      <w:ins w:id="0" w:author="Ye-Kui Wang (yk1)" w:date="2021-02-18T11:33:00Z">
        <w:r w:rsidR="00373611">
          <w:rPr>
            <w:szCs w:val="22"/>
            <w:lang w:val="en-CA"/>
          </w:rPr>
          <w:t xml:space="preserve">, but also including SEI payload type values </w:t>
        </w:r>
      </w:ins>
      <w:ins w:id="1" w:author="Ye-Kui Wang (yk1)" w:date="2021-02-18T11:34:00Z">
        <w:r w:rsidR="00373611">
          <w:rPr>
            <w:szCs w:val="22"/>
            <w:lang w:val="en-CA"/>
          </w:rPr>
          <w:t xml:space="preserve">and other interfaces </w:t>
        </w:r>
      </w:ins>
      <w:ins w:id="2" w:author="Ye-Kui Wang (yk1)" w:date="2021-02-18T11:33:00Z">
        <w:r w:rsidR="00373611">
          <w:rPr>
            <w:szCs w:val="22"/>
            <w:lang w:val="en-CA"/>
          </w:rPr>
          <w:t>for SEI messages added</w:t>
        </w:r>
      </w:ins>
      <w:ins w:id="3" w:author="Ye-Kui Wang (yk1)" w:date="2021-02-18T11:34:00Z">
        <w:r w:rsidR="00373611">
          <w:rPr>
            <w:szCs w:val="22"/>
            <w:lang w:val="en-CA"/>
          </w:rPr>
          <w:t xml:space="preserve"> to the VSEI specification, as well as </w:t>
        </w:r>
      </w:ins>
      <w:ins w:id="4" w:author="Ye-Kui Wang (yk1)" w:date="2021-02-18T11:35:00Z">
        <w:r w:rsidR="00373611">
          <w:rPr>
            <w:szCs w:val="22"/>
            <w:lang w:val="en-CA"/>
          </w:rPr>
          <w:t xml:space="preserve">some </w:t>
        </w:r>
      </w:ins>
      <w:ins w:id="5" w:author="Ye-Kui Wang (yk1)" w:date="2021-02-18T11:37:00Z">
        <w:r w:rsidR="00373611">
          <w:rPr>
            <w:szCs w:val="22"/>
            <w:lang w:val="en-CA"/>
          </w:rPr>
          <w:t>technical corrections</w:t>
        </w:r>
      </w:ins>
      <w:r w:rsidR="009C7553" w:rsidRPr="00903CA8">
        <w:rPr>
          <w:szCs w:val="22"/>
          <w:lang w:val="en-CA"/>
        </w:rPr>
        <w:t>.</w:t>
      </w:r>
    </w:p>
    <w:p w14:paraId="63D2D385" w14:textId="77777777" w:rsidR="006545C6" w:rsidRPr="00903CA8" w:rsidRDefault="006545C6" w:rsidP="006545C6">
      <w:pPr>
        <w:rPr>
          <w:noProof/>
          <w:lang w:val="en-CA"/>
        </w:rPr>
      </w:pPr>
    </w:p>
    <w:p w14:paraId="48696C5D" w14:textId="03B4E4BB" w:rsidR="00373611" w:rsidRPr="00903CA8" w:rsidRDefault="00373611" w:rsidP="00373611">
      <w:pPr>
        <w:rPr>
          <w:ins w:id="6" w:author="Ye-Kui Wang (yk1)" w:date="2021-02-18T11:35:00Z"/>
          <w:noProof/>
          <w:lang w:val="en-CA"/>
        </w:rPr>
      </w:pPr>
      <w:ins w:id="7" w:author="Ye-Kui Wang (yk1)" w:date="2021-02-18T11:35:00Z">
        <w:r w:rsidRPr="00903CA8">
          <w:rPr>
            <w:noProof/>
            <w:lang w:val="en-CA"/>
          </w:rPr>
          <w:t xml:space="preserve">Draft </w:t>
        </w:r>
        <w:r>
          <w:rPr>
            <w:noProof/>
            <w:lang w:val="en-CA"/>
          </w:rPr>
          <w:t>2</w:t>
        </w:r>
        <w:r w:rsidRPr="00903CA8">
          <w:rPr>
            <w:noProof/>
            <w:lang w:val="en-CA"/>
          </w:rPr>
          <w:t xml:space="preserve"> incorporated items:</w:t>
        </w:r>
      </w:ins>
    </w:p>
    <w:p w14:paraId="1FE08C31" w14:textId="77777777" w:rsidR="00B130F3" w:rsidRPr="005A67F4" w:rsidRDefault="00B130F3" w:rsidP="00B130F3">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ins w:id="8" w:author="Ye-Kui Wang (yk1)" w:date="2021-02-19T17:20:00Z"/>
          <w:bCs/>
          <w:noProof/>
          <w:lang w:val="en-CA"/>
        </w:rPr>
      </w:pPr>
      <w:ins w:id="9" w:author="Ye-Kui Wang (yk1)" w:date="2021-02-19T17:20:00Z">
        <w:r>
          <w:rPr>
            <w:bCs/>
            <w:noProof/>
            <w:lang w:val="en-CA"/>
          </w:rPr>
          <w:t xml:space="preserve">Text changes for </w:t>
        </w:r>
        <w:r w:rsidRPr="005A67F4">
          <w:rPr>
            <w:bCs/>
            <w:noProof/>
            <w:lang w:val="en-CA"/>
          </w:rPr>
          <w:t>clarifi</w:t>
        </w:r>
        <w:r>
          <w:rPr>
            <w:bCs/>
            <w:noProof/>
            <w:lang w:val="en-CA"/>
          </w:rPr>
          <w:t>c</w:t>
        </w:r>
        <w:r w:rsidRPr="005A67F4">
          <w:rPr>
            <w:bCs/>
            <w:noProof/>
            <w:lang w:val="en-CA"/>
          </w:rPr>
          <w:t xml:space="preserve">ation of </w:t>
        </w:r>
        <w:r>
          <w:rPr>
            <w:bCs/>
            <w:noProof/>
            <w:lang w:val="en-CA"/>
          </w:rPr>
          <w:t>1) the exact meaning of a parameter set being referenced and 2) that the decoding of non-VCL NAL units in a PU after the last VCL NAL unit of the picture in decoder is deferred after all slices of the picture are decoded (</w:t>
        </w:r>
        <w:r w:rsidRPr="0033497D">
          <w:rPr>
            <w:bCs/>
            <w:noProof/>
            <w:lang w:val="en-CA"/>
          </w:rPr>
          <w:t>JVET-U0073-v3</w:t>
        </w:r>
        <w:r>
          <w:rPr>
            <w:bCs/>
            <w:noProof/>
            <w:lang w:val="en-CA"/>
          </w:rPr>
          <w:t>)</w:t>
        </w:r>
      </w:ins>
    </w:p>
    <w:p w14:paraId="07832D77" w14:textId="194CA7A4" w:rsidR="005C2B90" w:rsidRDefault="00A55527" w:rsidP="00373611">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ins w:id="10" w:author="Ye-Kui Wang (yk1)" w:date="2021-02-19T17:19:00Z"/>
          <w:bCs/>
          <w:noProof/>
          <w:lang w:val="en-CA"/>
        </w:rPr>
      </w:pPr>
      <w:ins w:id="11" w:author="Ye-Kui Wang (yk1)" w:date="2021-02-18T11:59:00Z">
        <w:r>
          <w:rPr>
            <w:bCs/>
            <w:noProof/>
            <w:lang w:val="en-CA"/>
          </w:rPr>
          <w:t>Add</w:t>
        </w:r>
      </w:ins>
      <w:ins w:id="12" w:author="Ye-Kui Wang (yk1)" w:date="2021-02-18T15:25:00Z">
        <w:r w:rsidR="00FE2058">
          <w:rPr>
            <w:bCs/>
            <w:noProof/>
            <w:lang w:val="en-CA"/>
          </w:rPr>
          <w:t xml:space="preserve">ition of </w:t>
        </w:r>
      </w:ins>
      <w:ins w:id="13" w:author="Ye-Kui Wang (yk1)" w:date="2021-02-18T11:59:00Z">
        <w:r>
          <w:rPr>
            <w:bCs/>
            <w:noProof/>
            <w:lang w:val="en-CA"/>
          </w:rPr>
          <w:t>SEI payload type values 165 (</w:t>
        </w:r>
        <w:r w:rsidRPr="00A55527">
          <w:rPr>
            <w:bCs/>
            <w:noProof/>
            <w:lang w:val="en-CA"/>
          </w:rPr>
          <w:t>alpha_channel_info</w:t>
        </w:r>
        <w:r>
          <w:rPr>
            <w:bCs/>
            <w:noProof/>
            <w:lang w:val="en-CA"/>
          </w:rPr>
          <w:t>), 177</w:t>
        </w:r>
      </w:ins>
      <w:ins w:id="14" w:author="Ye-Kui Wang (yk1)" w:date="2021-02-18T12:00:00Z">
        <w:r>
          <w:rPr>
            <w:bCs/>
            <w:noProof/>
            <w:lang w:val="en-CA"/>
          </w:rPr>
          <w:t xml:space="preserve"> (</w:t>
        </w:r>
        <w:r w:rsidRPr="00A55527">
          <w:rPr>
            <w:bCs/>
            <w:noProof/>
            <w:lang w:val="en-CA"/>
          </w:rPr>
          <w:t>depth_representation_info</w:t>
        </w:r>
        <w:r>
          <w:rPr>
            <w:bCs/>
            <w:noProof/>
            <w:lang w:val="en-CA"/>
          </w:rPr>
          <w:t>)</w:t>
        </w:r>
      </w:ins>
      <w:ins w:id="15" w:author="Ye-Kui Wang (yk1)" w:date="2021-02-18T11:59:00Z">
        <w:r>
          <w:rPr>
            <w:bCs/>
            <w:noProof/>
            <w:lang w:val="en-CA"/>
          </w:rPr>
          <w:t>, 179 (</w:t>
        </w:r>
      </w:ins>
      <w:ins w:id="16" w:author="Ye-Kui Wang (yk1)" w:date="2021-02-18T12:00:00Z">
        <w:r w:rsidRPr="00A55527">
          <w:rPr>
            <w:bCs/>
            <w:noProof/>
            <w:lang w:val="en-CA"/>
          </w:rPr>
          <w:t>multiview_acquisition_info</w:t>
        </w:r>
      </w:ins>
      <w:ins w:id="17" w:author="Ye-Kui Wang (yk1)" w:date="2021-02-18T11:59:00Z">
        <w:r>
          <w:rPr>
            <w:bCs/>
            <w:noProof/>
            <w:lang w:val="en-CA"/>
          </w:rPr>
          <w:t>)</w:t>
        </w:r>
      </w:ins>
      <w:ins w:id="18" w:author="Ye-Kui Wang (yk1)" w:date="2021-02-18T12:00:00Z">
        <w:r>
          <w:rPr>
            <w:bCs/>
            <w:noProof/>
            <w:lang w:val="en-CA"/>
          </w:rPr>
          <w:t xml:space="preserve">, </w:t>
        </w:r>
      </w:ins>
      <w:ins w:id="19" w:author="Ye-Kui Wang (yk1)" w:date="2021-02-19T17:18:00Z">
        <w:r w:rsidR="005C2B90">
          <w:rPr>
            <w:bCs/>
            <w:noProof/>
            <w:lang w:val="en-CA"/>
          </w:rPr>
          <w:t xml:space="preserve">and </w:t>
        </w:r>
      </w:ins>
      <w:ins w:id="20" w:author="Ye-Kui Wang (yk1)" w:date="2021-02-18T12:00:00Z">
        <w:r>
          <w:rPr>
            <w:bCs/>
            <w:noProof/>
            <w:lang w:val="en-CA"/>
          </w:rPr>
          <w:t>205 (</w:t>
        </w:r>
        <w:r w:rsidRPr="00A55527">
          <w:rPr>
            <w:bCs/>
            <w:noProof/>
            <w:lang w:val="en-CA"/>
          </w:rPr>
          <w:t>scalability_dimension</w:t>
        </w:r>
        <w:r>
          <w:rPr>
            <w:bCs/>
            <w:noProof/>
            <w:lang w:val="en-CA"/>
          </w:rPr>
          <w:t>_info)</w:t>
        </w:r>
      </w:ins>
      <w:ins w:id="21" w:author="Ye-Kui Wang (yk1)" w:date="2021-02-19T17:19:00Z">
        <w:r w:rsidR="005C2B90">
          <w:rPr>
            <w:bCs/>
            <w:noProof/>
            <w:lang w:val="en-CA"/>
          </w:rPr>
          <w:t xml:space="preserve"> (JVET-U0082</w:t>
        </w:r>
      </w:ins>
    </w:p>
    <w:p w14:paraId="0F6EF9F0" w14:textId="12DF0B71" w:rsidR="00373611" w:rsidRDefault="005C2B90" w:rsidP="00373611">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ins w:id="22" w:author="Ye-Kui Wang (yk1)" w:date="2021-02-18T14:30:00Z"/>
          <w:bCs/>
          <w:noProof/>
          <w:lang w:val="en-CA"/>
        </w:rPr>
      </w:pPr>
      <w:ins w:id="23" w:author="Ye-Kui Wang (yk1)" w:date="2021-02-19T17:19:00Z">
        <w:r>
          <w:rPr>
            <w:bCs/>
            <w:noProof/>
            <w:lang w:val="en-CA"/>
          </w:rPr>
          <w:t xml:space="preserve">Addition of SEI payload type value </w:t>
        </w:r>
      </w:ins>
      <w:ins w:id="24" w:author="Ye-Kui Wang (yk1)" w:date="2021-02-18T14:18:00Z">
        <w:r w:rsidR="002D698F">
          <w:rPr>
            <w:bCs/>
            <w:noProof/>
            <w:lang w:val="en-CA"/>
          </w:rPr>
          <w:t>206 (exte</w:t>
        </w:r>
      </w:ins>
      <w:ins w:id="25" w:author="Ye-Kui Wang (yk1)" w:date="2021-02-18T14:19:00Z">
        <w:r w:rsidR="002D698F">
          <w:rPr>
            <w:bCs/>
            <w:noProof/>
            <w:lang w:val="en-CA"/>
          </w:rPr>
          <w:t>nded_drap</w:t>
        </w:r>
      </w:ins>
      <w:ins w:id="26" w:author="Ye-Kui Wang (yk1)" w:date="2021-02-18T14:18:00Z">
        <w:r w:rsidR="002D698F" w:rsidRPr="00A55527">
          <w:rPr>
            <w:bCs/>
            <w:noProof/>
            <w:lang w:val="en-CA"/>
          </w:rPr>
          <w:t>_</w:t>
        </w:r>
      </w:ins>
      <w:ins w:id="27" w:author="Ye-Kui Wang (yk1)" w:date="2021-02-18T14:19:00Z">
        <w:r w:rsidR="002D698F" w:rsidRPr="00F10F23">
          <w:rPr>
            <w:noProof/>
          </w:rPr>
          <w:t>indication</w:t>
        </w:r>
      </w:ins>
      <w:ins w:id="28" w:author="Ye-Kui Wang (yk1)" w:date="2021-02-18T14:18:00Z">
        <w:r w:rsidR="002D698F">
          <w:rPr>
            <w:bCs/>
            <w:noProof/>
            <w:lang w:val="en-CA"/>
          </w:rPr>
          <w:t>)</w:t>
        </w:r>
      </w:ins>
      <w:ins w:id="29" w:author="Ye-Kui Wang (yk1)" w:date="2021-02-19T17:18:00Z">
        <w:r>
          <w:rPr>
            <w:bCs/>
            <w:noProof/>
            <w:lang w:val="en-CA"/>
          </w:rPr>
          <w:t xml:space="preserve"> </w:t>
        </w:r>
      </w:ins>
      <w:ins w:id="30" w:author="Ye-Kui Wang (yk1)" w:date="2021-02-19T17:19:00Z">
        <w:r>
          <w:rPr>
            <w:bCs/>
            <w:noProof/>
            <w:lang w:val="en-CA"/>
          </w:rPr>
          <w:t xml:space="preserve">and </w:t>
        </w:r>
      </w:ins>
      <w:ins w:id="31" w:author="Ye-Kui Wang (yk1)" w:date="2021-02-19T17:20:00Z">
        <w:r>
          <w:rPr>
            <w:bCs/>
            <w:noProof/>
            <w:lang w:val="en-CA"/>
          </w:rPr>
          <w:t xml:space="preserve">text on the </w:t>
        </w:r>
      </w:ins>
      <w:ins w:id="32" w:author="Ye-Kui Wang (yk1)" w:date="2021-02-19T17:18:00Z">
        <w:r>
          <w:rPr>
            <w:bCs/>
            <w:noProof/>
            <w:lang w:val="en-CA"/>
          </w:rPr>
          <w:t xml:space="preserve">use of </w:t>
        </w:r>
        <w:r w:rsidRPr="005C2B90">
          <w:rPr>
            <w:bCs/>
            <w:noProof/>
            <w:lang w:val="en-CA"/>
          </w:rPr>
          <w:t>the extended dependent random access point (EDRAP) indication SEI message</w:t>
        </w:r>
      </w:ins>
      <w:ins w:id="33" w:author="Ye-Kui Wang (yk1)" w:date="2021-02-18T15:26:00Z">
        <w:r w:rsidR="00FE2058">
          <w:rPr>
            <w:bCs/>
            <w:noProof/>
            <w:lang w:val="en-CA"/>
          </w:rPr>
          <w:t xml:space="preserve"> (JVET-U0084)</w:t>
        </w:r>
      </w:ins>
    </w:p>
    <w:p w14:paraId="5F09DA28" w14:textId="3CDA05AC" w:rsidR="00765A99" w:rsidRDefault="002039F7" w:rsidP="00765A99">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ins w:id="34" w:author="Ye-Kui Wang (yk1)" w:date="2021-02-18T15:50:00Z"/>
          <w:bCs/>
          <w:noProof/>
          <w:lang w:val="en-CA"/>
        </w:rPr>
      </w:pPr>
      <w:ins w:id="35" w:author="Ye-Kui Wang (yk1)" w:date="2021-02-18T15:48:00Z">
        <w:r>
          <w:rPr>
            <w:bCs/>
            <w:noProof/>
            <w:lang w:val="en-CA"/>
          </w:rPr>
          <w:t xml:space="preserve">Text changes </w:t>
        </w:r>
      </w:ins>
      <w:ins w:id="36" w:author="Ye-Kui Wang (yk1)" w:date="2021-02-18T15:49:00Z">
        <w:r>
          <w:rPr>
            <w:bCs/>
            <w:noProof/>
            <w:lang w:val="en-CA"/>
          </w:rPr>
          <w:t>for</w:t>
        </w:r>
      </w:ins>
      <w:ins w:id="37" w:author="Ye-Kui Wang (yk1)" w:date="2021-02-18T15:48:00Z">
        <w:r>
          <w:rPr>
            <w:bCs/>
            <w:noProof/>
            <w:lang w:val="en-CA"/>
          </w:rPr>
          <w:t xml:space="preserve"> inclusion of the </w:t>
        </w:r>
        <w:r w:rsidRPr="00DB59BB">
          <w:rPr>
            <w:szCs w:val="22"/>
            <w:lang w:val="en-CA"/>
          </w:rPr>
          <w:t>decoded picture hash</w:t>
        </w:r>
        <w:r w:rsidRPr="00765A99">
          <w:rPr>
            <w:bCs/>
            <w:noProof/>
            <w:lang w:val="en-CA"/>
          </w:rPr>
          <w:t xml:space="preserve"> </w:t>
        </w:r>
      </w:ins>
      <w:ins w:id="38" w:author="Ye-Kui Wang (yk1)" w:date="2021-02-18T15:50:00Z">
        <w:r>
          <w:rPr>
            <w:bCs/>
            <w:noProof/>
            <w:lang w:val="en-CA"/>
          </w:rPr>
          <w:t xml:space="preserve">SEI message </w:t>
        </w:r>
      </w:ins>
      <w:ins w:id="39" w:author="Ye-Kui Wang (yk1)" w:date="2021-02-18T15:48:00Z">
        <w:r>
          <w:rPr>
            <w:bCs/>
            <w:noProof/>
            <w:lang w:val="en-CA"/>
          </w:rPr>
          <w:t xml:space="preserve">to </w:t>
        </w:r>
      </w:ins>
      <w:ins w:id="40" w:author="Ye-Kui Wang (yk1)" w:date="2021-02-18T15:44:00Z">
        <w:r w:rsidR="00765A99" w:rsidRPr="00765A99">
          <w:rPr>
            <w:bCs/>
            <w:noProof/>
            <w:lang w:val="en-CA"/>
          </w:rPr>
          <w:t>the list VclAssociatedSeiList</w:t>
        </w:r>
        <w:r w:rsidR="00765A99">
          <w:rPr>
            <w:bCs/>
            <w:noProof/>
            <w:lang w:val="en-CA"/>
          </w:rPr>
          <w:t xml:space="preserve">, </w:t>
        </w:r>
      </w:ins>
      <w:ins w:id="41" w:author="Ye-Kui Wang (yk1)" w:date="2021-02-18T15:46:00Z">
        <w:r w:rsidR="00765A99">
          <w:rPr>
            <w:bCs/>
            <w:noProof/>
            <w:lang w:val="en-CA"/>
          </w:rPr>
          <w:t xml:space="preserve">not </w:t>
        </w:r>
        <w:r>
          <w:rPr>
            <w:bCs/>
            <w:noProof/>
            <w:lang w:val="en-CA"/>
          </w:rPr>
          <w:t xml:space="preserve">imposing the </w:t>
        </w:r>
      </w:ins>
      <w:ins w:id="42" w:author="Ye-Kui Wang (yk1)" w:date="2021-02-18T15:45:00Z">
        <w:r w:rsidR="00765A99">
          <w:rPr>
            <w:bCs/>
            <w:noProof/>
            <w:lang w:val="en-CA"/>
          </w:rPr>
          <w:t xml:space="preserve">same content </w:t>
        </w:r>
      </w:ins>
      <w:ins w:id="43" w:author="Ye-Kui Wang (yk1)" w:date="2021-02-18T15:46:00Z">
        <w:r>
          <w:rPr>
            <w:bCs/>
            <w:noProof/>
            <w:lang w:val="en-CA"/>
          </w:rPr>
          <w:t xml:space="preserve">requirement </w:t>
        </w:r>
      </w:ins>
      <w:ins w:id="44" w:author="Ye-Kui Wang (yk1)" w:date="2021-02-18T15:45:00Z">
        <w:r w:rsidR="00765A99">
          <w:rPr>
            <w:bCs/>
            <w:noProof/>
            <w:lang w:val="en-CA"/>
          </w:rPr>
          <w:t xml:space="preserve">for repeated </w:t>
        </w:r>
        <w:r w:rsidR="00765A99" w:rsidRPr="009D1516">
          <w:rPr>
            <w:lang w:val="en-CA"/>
          </w:rPr>
          <w:t>user-defined SEI messages</w:t>
        </w:r>
        <w:r w:rsidR="00765A99">
          <w:rPr>
            <w:lang w:val="en-CA"/>
          </w:rPr>
          <w:t xml:space="preserve">, </w:t>
        </w:r>
      </w:ins>
      <w:ins w:id="45" w:author="Ye-Kui Wang (yk1)" w:date="2021-02-18T15:46:00Z">
        <w:r>
          <w:rPr>
            <w:lang w:val="en-CA"/>
          </w:rPr>
          <w:t xml:space="preserve">and </w:t>
        </w:r>
      </w:ins>
      <w:ins w:id="46" w:author="Ye-Kui Wang (yk1)" w:date="2021-02-18T15:47:00Z">
        <w:r>
          <w:rPr>
            <w:lang w:val="en-CA"/>
          </w:rPr>
          <w:t xml:space="preserve">rules for </w:t>
        </w:r>
      </w:ins>
      <w:ins w:id="47" w:author="Ye-Kui Wang (yk1)" w:date="2021-02-18T15:46:00Z">
        <w:r>
          <w:rPr>
            <w:lang w:val="en-CA"/>
          </w:rPr>
          <w:t>inclusion of</w:t>
        </w:r>
      </w:ins>
      <w:ins w:id="48" w:author="Ye-Kui Wang (yk1)" w:date="2021-02-18T15:47:00Z">
        <w:r>
          <w:rPr>
            <w:lang w:val="en-CA"/>
          </w:rPr>
          <w:t xml:space="preserve"> SEI messages in prefix and suffix SEI NAL units </w:t>
        </w:r>
      </w:ins>
      <w:ins w:id="49" w:author="Ye-Kui Wang (yk1)" w:date="2021-02-18T15:44:00Z">
        <w:r w:rsidR="00765A99">
          <w:rPr>
            <w:bCs/>
            <w:noProof/>
            <w:lang w:val="en-CA"/>
          </w:rPr>
          <w:t>(</w:t>
        </w:r>
        <w:r w:rsidR="00765A99" w:rsidRPr="0033497D">
          <w:rPr>
            <w:bCs/>
            <w:noProof/>
            <w:lang w:val="en-CA"/>
          </w:rPr>
          <w:t>JVET-U00</w:t>
        </w:r>
      </w:ins>
      <w:ins w:id="50" w:author="Ye-Kui Wang (yk1)" w:date="2021-02-18T15:49:00Z">
        <w:r>
          <w:rPr>
            <w:bCs/>
            <w:noProof/>
            <w:lang w:val="en-CA"/>
          </w:rPr>
          <w:t>85</w:t>
        </w:r>
      </w:ins>
      <w:ins w:id="51" w:author="Ye-Kui Wang (yk1)" w:date="2021-02-18T15:44:00Z">
        <w:r w:rsidR="00765A99" w:rsidRPr="0033497D">
          <w:rPr>
            <w:bCs/>
            <w:noProof/>
            <w:lang w:val="en-CA"/>
          </w:rPr>
          <w:t>-v</w:t>
        </w:r>
      </w:ins>
      <w:ins w:id="52" w:author="Ye-Kui Wang (yk1)" w:date="2021-02-18T15:49:00Z">
        <w:r>
          <w:rPr>
            <w:bCs/>
            <w:noProof/>
            <w:lang w:val="en-CA"/>
          </w:rPr>
          <w:t>2</w:t>
        </w:r>
      </w:ins>
      <w:ins w:id="53" w:author="Ye-Kui Wang (yk1)" w:date="2021-02-18T15:44:00Z">
        <w:r w:rsidR="00765A99">
          <w:rPr>
            <w:bCs/>
            <w:noProof/>
            <w:lang w:val="en-CA"/>
          </w:rPr>
          <w:t>)</w:t>
        </w:r>
      </w:ins>
    </w:p>
    <w:p w14:paraId="13187825" w14:textId="5B61F9F2" w:rsidR="002039F7" w:rsidRPr="005A67F4" w:rsidRDefault="00B633E9" w:rsidP="00765A99">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ins w:id="54" w:author="Ye-Kui Wang (yk1)" w:date="2021-02-18T15:44:00Z"/>
          <w:bCs/>
          <w:noProof/>
          <w:lang w:val="en-CA"/>
        </w:rPr>
      </w:pPr>
      <w:ins w:id="55" w:author="Ye-Kui Wang (yk1)" w:date="2021-02-19T10:40:00Z">
        <w:r>
          <w:rPr>
            <w:bCs/>
            <w:noProof/>
            <w:lang w:val="en-CA"/>
          </w:rPr>
          <w:t>Fix</w:t>
        </w:r>
      </w:ins>
      <w:ins w:id="56" w:author="Ye-Kui Wang (yk1)" w:date="2021-02-19T10:41:00Z">
        <w:r>
          <w:rPr>
            <w:bCs/>
            <w:noProof/>
            <w:lang w:val="en-CA"/>
          </w:rPr>
          <w:t xml:space="preserve"> for </w:t>
        </w:r>
      </w:ins>
      <w:ins w:id="57" w:author="Ye-Kui Wang (yk1)" w:date="2021-02-19T10:40:00Z">
        <w:r>
          <w:rPr>
            <w:bCs/>
            <w:noProof/>
            <w:lang w:val="en-CA"/>
          </w:rPr>
          <w:t xml:space="preserve">ticket </w:t>
        </w:r>
      </w:ins>
      <w:ins w:id="58" w:author="Ye-Kui Wang (yk1)" w:date="2021-02-19T10:41:00Z">
        <w:r>
          <w:rPr>
            <w:bCs/>
            <w:noProof/>
            <w:lang w:val="en-CA"/>
          </w:rPr>
          <w:fldChar w:fldCharType="begin"/>
        </w:r>
        <w:r>
          <w:rPr>
            <w:bCs/>
            <w:noProof/>
            <w:lang w:val="en-CA"/>
          </w:rPr>
          <w:instrText xml:space="preserve"> HYPERLINK "https://jvet.hhi.fraunhofer.de/trac/vvc/ticket/1448" </w:instrText>
        </w:r>
        <w:r>
          <w:rPr>
            <w:bCs/>
            <w:noProof/>
            <w:lang w:val="en-CA"/>
          </w:rPr>
          <w:fldChar w:fldCharType="separate"/>
        </w:r>
        <w:r w:rsidRPr="00B633E9">
          <w:rPr>
            <w:rStyle w:val="Hyperlink"/>
            <w:bCs/>
            <w:noProof/>
            <w:lang w:val="en-CA"/>
          </w:rPr>
          <w:t>#1448</w:t>
        </w:r>
        <w:r>
          <w:rPr>
            <w:bCs/>
            <w:noProof/>
            <w:lang w:val="en-CA"/>
          </w:rPr>
          <w:fldChar w:fldCharType="end"/>
        </w:r>
      </w:ins>
    </w:p>
    <w:p w14:paraId="7871A4E8" w14:textId="63CA52AE" w:rsidR="006545C6" w:rsidRPr="00903CA8" w:rsidRDefault="006545C6" w:rsidP="006545C6">
      <w:pPr>
        <w:rPr>
          <w:noProof/>
          <w:lang w:val="en-CA"/>
        </w:rPr>
      </w:pPr>
      <w:r w:rsidRPr="00903CA8">
        <w:rPr>
          <w:noProof/>
          <w:lang w:val="en-CA"/>
        </w:rPr>
        <w:t>Draft 1 incorporated items:</w:t>
      </w:r>
    </w:p>
    <w:p w14:paraId="3AD0514B" w14:textId="6DF2F854" w:rsidR="006545C6" w:rsidRPr="00903CA8" w:rsidRDefault="006545C6" w:rsidP="006545C6">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bCs/>
          <w:noProof/>
          <w:lang w:val="en-CA"/>
        </w:rPr>
      </w:pPr>
      <w:r w:rsidRPr="00903CA8">
        <w:rPr>
          <w:noProof/>
          <w:lang w:val="en-CA"/>
        </w:rPr>
        <w:t>Addition of SEI manifest and SEI prefix indication SEI messages (JVET-T0056)</w:t>
      </w:r>
    </w:p>
    <w:p w14:paraId="64CB6B35" w14:textId="3429A84F" w:rsidR="006545C6" w:rsidRDefault="006545C6" w:rsidP="006545C6">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noProof/>
          <w:lang w:val="en-CA"/>
        </w:rPr>
      </w:pPr>
      <w:bookmarkStart w:id="59" w:name="_Hlk49532078"/>
      <w:r w:rsidRPr="00903CA8">
        <w:rPr>
          <w:noProof/>
          <w:lang w:val="en-CA"/>
        </w:rPr>
        <w:t>Addition of ExtensionBitsPresentFlag to the sei_payload( ) syntax and the vui_payload( ) syntax (JVET-T0048).</w:t>
      </w:r>
      <w:bookmarkEnd w:id="59"/>
    </w:p>
    <w:p w14:paraId="3D2AA116" w14:textId="24FE6CCE" w:rsidR="008C45DB" w:rsidRPr="00903CA8" w:rsidRDefault="008C45DB" w:rsidP="006545C6">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noProof/>
          <w:lang w:val="en-CA"/>
        </w:rPr>
      </w:pPr>
      <w:r>
        <w:rPr>
          <w:noProof/>
          <w:lang w:val="en-CA"/>
        </w:rPr>
        <w:t>Addition of Level 6.3 (JVET-T0065)</w:t>
      </w:r>
    </w:p>
    <w:p w14:paraId="1F4D2A9B" w14:textId="5700E073" w:rsidR="0034701F" w:rsidRPr="00903CA8" w:rsidRDefault="0034701F" w:rsidP="0034701F">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noProof/>
          <w:lang w:val="en-CA"/>
        </w:rPr>
      </w:pPr>
      <w:r>
        <w:rPr>
          <w:noProof/>
          <w:lang w:val="en-CA"/>
        </w:rPr>
        <w:t>Addition of payloadType value etc. for the annotated regions SEI message (JVET-T0053)</w:t>
      </w:r>
    </w:p>
    <w:p w14:paraId="1733A9F4" w14:textId="77777777" w:rsidR="006545C6" w:rsidRPr="00903CA8" w:rsidRDefault="006545C6" w:rsidP="00D6397E">
      <w:pPr>
        <w:rPr>
          <w:szCs w:val="22"/>
          <w:lang w:val="en-CA"/>
        </w:rPr>
      </w:pPr>
    </w:p>
    <w:p w14:paraId="6E343F01" w14:textId="77777777" w:rsidR="00D6397E" w:rsidRPr="00903CA8" w:rsidRDefault="00D6397E" w:rsidP="00D6397E">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b/>
          <w:bCs/>
          <w:kern w:val="32"/>
          <w:sz w:val="24"/>
          <w:szCs w:val="32"/>
          <w:lang w:val="en-CA" w:eastAsia="ja-JP"/>
        </w:rPr>
        <w:lastRenderedPageBreak/>
        <w:t>Changes to the specification text:</w:t>
      </w:r>
    </w:p>
    <w:p w14:paraId="05FAE6F4" w14:textId="2A20C0CB" w:rsidR="00724703" w:rsidRPr="00903CA8" w:rsidRDefault="00724703" w:rsidP="00724703">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t>Change clause 7.3.2.21 as follows (additions are yellow-highlighted):</w:t>
      </w:r>
    </w:p>
    <w:p w14:paraId="057AC36F" w14:textId="4D5B7496" w:rsidR="00724703" w:rsidRPr="00903CA8" w:rsidRDefault="00D92678" w:rsidP="00D92678">
      <w:pPr>
        <w:pStyle w:val="Heading4"/>
        <w:numPr>
          <w:ilvl w:val="0"/>
          <w:numId w:val="0"/>
        </w:numPr>
        <w:rPr>
          <w:rFonts w:eastAsia="SimSun"/>
          <w:sz w:val="20"/>
          <w:szCs w:val="20"/>
          <w:lang w:val="en-CA"/>
        </w:rPr>
      </w:pPr>
      <w:r w:rsidRPr="00903CA8">
        <w:rPr>
          <w:rFonts w:eastAsia="SimSun"/>
          <w:sz w:val="20"/>
          <w:szCs w:val="20"/>
          <w:lang w:val="en-CA"/>
        </w:rPr>
        <w:t>7.3.2.21</w:t>
      </w:r>
      <w:r w:rsidR="00724703" w:rsidRPr="00903CA8">
        <w:rPr>
          <w:rFonts w:eastAsia="SimSun"/>
          <w:sz w:val="20"/>
          <w:szCs w:val="20"/>
          <w:lang w:val="en-CA"/>
        </w:rPr>
        <w:tab/>
        <w:t>General SEI message syntax</w:t>
      </w:r>
    </w:p>
    <w:p w14:paraId="51A833EB" w14:textId="3D6F13A3" w:rsidR="00724703" w:rsidRPr="00903CA8" w:rsidRDefault="00724703" w:rsidP="00724703">
      <w:pPr>
        <w:keepNext/>
        <w:keepLines/>
        <w:rPr>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gridCol w:w="6"/>
      </w:tblGrid>
      <w:tr w:rsidR="00D92678" w:rsidRPr="00D92678" w14:paraId="4EA62AA9" w14:textId="77777777" w:rsidTr="006C78CF">
        <w:trPr>
          <w:gridAfter w:val="1"/>
          <w:wAfter w:w="6" w:type="dxa"/>
          <w:cantSplit/>
          <w:jc w:val="center"/>
        </w:trPr>
        <w:tc>
          <w:tcPr>
            <w:tcW w:w="7920" w:type="dxa"/>
          </w:tcPr>
          <w:p w14:paraId="45F19787" w14:textId="77777777" w:rsidR="00D92678" w:rsidRPr="00D92678" w:rsidRDefault="00D92678" w:rsidP="00D92678">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D92678">
              <w:rPr>
                <w:rFonts w:eastAsia="Malgun Gothic"/>
                <w:noProof/>
                <w:sz w:val="20"/>
                <w:lang w:val="en-CA"/>
              </w:rPr>
              <w:t>vui_payload( payloadSize ) {</w:t>
            </w:r>
          </w:p>
        </w:tc>
        <w:tc>
          <w:tcPr>
            <w:tcW w:w="1152" w:type="dxa"/>
          </w:tcPr>
          <w:p w14:paraId="604EEB4F" w14:textId="77777777" w:rsidR="00D92678" w:rsidRPr="00D92678" w:rsidRDefault="00D92678" w:rsidP="00D9267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b/>
                <w:bCs/>
                <w:noProof/>
                <w:sz w:val="20"/>
                <w:lang w:val="en-CA"/>
              </w:rPr>
            </w:pPr>
            <w:r w:rsidRPr="00D92678">
              <w:rPr>
                <w:rFonts w:eastAsia="Malgun Gothic"/>
                <w:b/>
                <w:bCs/>
                <w:noProof/>
                <w:sz w:val="20"/>
                <w:lang w:val="en-CA"/>
              </w:rPr>
              <w:t>Descriptor</w:t>
            </w:r>
          </w:p>
        </w:tc>
      </w:tr>
      <w:tr w:rsidR="00D92678" w:rsidRPr="00903CA8" w14:paraId="7F5BBFEE" w14:textId="77777777" w:rsidTr="006C78CF">
        <w:trPr>
          <w:cantSplit/>
          <w:jc w:val="center"/>
        </w:trPr>
        <w:tc>
          <w:tcPr>
            <w:tcW w:w="7920" w:type="dxa"/>
          </w:tcPr>
          <w:p w14:paraId="18EFC9E3" w14:textId="44E60728" w:rsidR="00D92678" w:rsidRPr="00903CA8" w:rsidRDefault="00D92678"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903CA8">
              <w:rPr>
                <w:rFonts w:eastAsia="DengXian"/>
                <w:sz w:val="20"/>
                <w:highlight w:val="yellow"/>
                <w:lang w:val="en-CA" w:eastAsia="zh-CN"/>
              </w:rPr>
              <w:tab/>
            </w:r>
            <w:proofErr w:type="spellStart"/>
            <w:r w:rsidR="007837C8" w:rsidRPr="00903CA8">
              <w:rPr>
                <w:rFonts w:eastAsia="DengXian"/>
                <w:sz w:val="20"/>
                <w:highlight w:val="yellow"/>
                <w:lang w:val="en-CA" w:eastAsia="zh-CN"/>
              </w:rPr>
              <w:t>Vui</w:t>
            </w:r>
            <w:r w:rsidRPr="00903CA8">
              <w:rPr>
                <w:rFonts w:eastAsia="DengXian"/>
                <w:sz w:val="20"/>
                <w:highlight w:val="yellow"/>
                <w:lang w:val="en-CA" w:eastAsia="zh-CN"/>
              </w:rPr>
              <w:t>Extension</w:t>
            </w:r>
            <w:r w:rsidRPr="00903CA8">
              <w:rPr>
                <w:rFonts w:eastAsia="Malgun Gothic"/>
                <w:noProof/>
                <w:sz w:val="20"/>
                <w:highlight w:val="yellow"/>
                <w:lang w:val="en-CA"/>
              </w:rPr>
              <w:t>BitsPresentFlag</w:t>
            </w:r>
            <w:proofErr w:type="spellEnd"/>
            <w:r w:rsidRPr="00903CA8">
              <w:rPr>
                <w:rFonts w:eastAsia="Malgun Gothic"/>
                <w:noProof/>
                <w:sz w:val="20"/>
                <w:highlight w:val="yellow"/>
                <w:lang w:val="en-CA"/>
              </w:rPr>
              <w:t xml:space="preserve"> = 0</w:t>
            </w:r>
          </w:p>
        </w:tc>
        <w:tc>
          <w:tcPr>
            <w:tcW w:w="1157" w:type="dxa"/>
            <w:gridSpan w:val="2"/>
          </w:tcPr>
          <w:p w14:paraId="4220CCC0" w14:textId="77777777" w:rsidR="00D92678" w:rsidRPr="00903CA8" w:rsidRDefault="00D92678"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
                <w:bCs/>
                <w:noProof/>
                <w:sz w:val="20"/>
                <w:lang w:val="en-CA"/>
              </w:rPr>
            </w:pPr>
          </w:p>
        </w:tc>
      </w:tr>
      <w:tr w:rsidR="00D92678" w:rsidRPr="00D92678" w14:paraId="0C36C2B3" w14:textId="77777777" w:rsidTr="006C78CF">
        <w:trPr>
          <w:gridAfter w:val="1"/>
          <w:wAfter w:w="6" w:type="dxa"/>
          <w:cantSplit/>
          <w:jc w:val="center"/>
        </w:trPr>
        <w:tc>
          <w:tcPr>
            <w:tcW w:w="7920" w:type="dxa"/>
          </w:tcPr>
          <w:p w14:paraId="57BF83FD"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D92678">
              <w:rPr>
                <w:rFonts w:eastAsia="Malgun Gothic"/>
                <w:b/>
                <w:bCs/>
                <w:noProof/>
                <w:sz w:val="20"/>
                <w:lang w:val="en-CA"/>
              </w:rPr>
              <w:tab/>
            </w:r>
            <w:r w:rsidRPr="00D92678">
              <w:rPr>
                <w:rFonts w:eastAsia="Malgun Gothic"/>
                <w:noProof/>
                <w:sz w:val="20"/>
                <w:lang w:val="en-CA"/>
              </w:rPr>
              <w:t>vui_parameters( payloadSize ) /* Specified in Rec. ITU-T H.274 | ISO/IEC 23002-7 */</w:t>
            </w:r>
          </w:p>
        </w:tc>
        <w:tc>
          <w:tcPr>
            <w:tcW w:w="1152" w:type="dxa"/>
          </w:tcPr>
          <w:p w14:paraId="69375EA5"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PMingLiU"/>
                <w:noProof/>
                <w:sz w:val="20"/>
                <w:lang w:val="en-CA" w:eastAsia="zh-TW"/>
              </w:rPr>
            </w:pPr>
          </w:p>
        </w:tc>
      </w:tr>
      <w:tr w:rsidR="00D92678" w:rsidRPr="00D92678" w14:paraId="5CB464A2" w14:textId="77777777" w:rsidTr="006C78CF">
        <w:trPr>
          <w:cantSplit/>
          <w:jc w:val="center"/>
        </w:trPr>
        <w:tc>
          <w:tcPr>
            <w:tcW w:w="7920" w:type="dxa"/>
          </w:tcPr>
          <w:p w14:paraId="2BD80FF1" w14:textId="5167F552"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92678">
              <w:rPr>
                <w:rFonts w:eastAsia="Malgun Gothic"/>
                <w:noProof/>
                <w:sz w:val="20"/>
                <w:lang w:val="en-CA"/>
              </w:rPr>
              <w:tab/>
            </w:r>
            <w:proofErr w:type="gramStart"/>
            <w:r w:rsidRPr="00D92678">
              <w:rPr>
                <w:rFonts w:eastAsia="Malgun Gothic"/>
                <w:noProof/>
                <w:sz w:val="20"/>
                <w:lang w:val="en-CA"/>
              </w:rPr>
              <w:t>if(</w:t>
            </w:r>
            <w:r w:rsidRPr="00903CA8">
              <w:rPr>
                <w:rFonts w:eastAsia="Malgun Gothic"/>
                <w:noProof/>
                <w:sz w:val="20"/>
                <w:lang w:val="en-CA"/>
              </w:rPr>
              <w:t xml:space="preserve"> </w:t>
            </w:r>
            <w:proofErr w:type="spellStart"/>
            <w:r w:rsidR="00903CA8" w:rsidRPr="00903CA8">
              <w:rPr>
                <w:rFonts w:eastAsia="DengXian"/>
                <w:sz w:val="20"/>
                <w:highlight w:val="yellow"/>
                <w:lang w:val="en-CA" w:eastAsia="zh-CN"/>
              </w:rPr>
              <w:t>VuiE</w:t>
            </w:r>
            <w:r w:rsidRPr="00903CA8">
              <w:rPr>
                <w:rFonts w:eastAsia="DengXian"/>
                <w:sz w:val="20"/>
                <w:highlight w:val="yellow"/>
                <w:lang w:val="en-CA" w:eastAsia="zh-CN"/>
              </w:rPr>
              <w:t>xtension</w:t>
            </w:r>
            <w:r w:rsidRPr="00903CA8">
              <w:rPr>
                <w:rFonts w:eastAsia="Malgun Gothic"/>
                <w:noProof/>
                <w:sz w:val="20"/>
                <w:highlight w:val="yellow"/>
                <w:lang w:val="en-CA"/>
              </w:rPr>
              <w:t>BitsPresentFlag</w:t>
            </w:r>
            <w:proofErr w:type="spellEnd"/>
            <w:proofErr w:type="gramEnd"/>
            <w:r w:rsidRPr="00903CA8">
              <w:rPr>
                <w:noProof/>
                <w:highlight w:val="yellow"/>
                <w:lang w:val="en-CA"/>
              </w:rPr>
              <w:t xml:space="preserve">  </w:t>
            </w:r>
            <w:r w:rsidRPr="00903CA8">
              <w:rPr>
                <w:rFonts w:eastAsia="Malgun Gothic"/>
                <w:noProof/>
                <w:sz w:val="20"/>
                <w:highlight w:val="yellow"/>
                <w:lang w:val="en-CA"/>
              </w:rPr>
              <w:t>| |</w:t>
            </w:r>
            <w:r w:rsidRPr="00903CA8">
              <w:rPr>
                <w:noProof/>
                <w:highlight w:val="yellow"/>
                <w:lang w:val="en-CA"/>
              </w:rPr>
              <w:t xml:space="preserve">  </w:t>
            </w:r>
            <w:r w:rsidRPr="00D92678">
              <w:rPr>
                <w:rFonts w:eastAsia="Malgun Gothic"/>
                <w:noProof/>
                <w:sz w:val="20"/>
                <w:lang w:val="en-CA"/>
              </w:rPr>
              <w:t>more_data_in_payload( ) ) {</w:t>
            </w:r>
          </w:p>
        </w:tc>
        <w:tc>
          <w:tcPr>
            <w:tcW w:w="1158" w:type="dxa"/>
            <w:gridSpan w:val="2"/>
          </w:tcPr>
          <w:p w14:paraId="1AE84BE6"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92678" w:rsidRPr="00D92678" w14:paraId="6FAAFF28" w14:textId="77777777" w:rsidTr="006C78CF">
        <w:trPr>
          <w:cantSplit/>
          <w:jc w:val="center"/>
        </w:trPr>
        <w:tc>
          <w:tcPr>
            <w:tcW w:w="7920" w:type="dxa"/>
          </w:tcPr>
          <w:p w14:paraId="0F858FE5"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92678">
              <w:rPr>
                <w:rFonts w:eastAsia="Malgun Gothic"/>
                <w:noProof/>
                <w:sz w:val="20"/>
                <w:lang w:val="en-CA"/>
              </w:rPr>
              <w:tab/>
            </w:r>
            <w:r w:rsidRPr="00D92678">
              <w:rPr>
                <w:rFonts w:eastAsia="Malgun Gothic"/>
                <w:noProof/>
                <w:sz w:val="20"/>
                <w:lang w:val="en-CA"/>
              </w:rPr>
              <w:tab/>
              <w:t>if( payload_extension_present( ) )</w:t>
            </w:r>
          </w:p>
        </w:tc>
        <w:tc>
          <w:tcPr>
            <w:tcW w:w="1158" w:type="dxa"/>
            <w:gridSpan w:val="2"/>
          </w:tcPr>
          <w:p w14:paraId="11EDED08"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92678" w:rsidRPr="00D92678" w14:paraId="27ECB7C7" w14:textId="77777777" w:rsidTr="006C78CF">
        <w:trPr>
          <w:cantSplit/>
          <w:jc w:val="center"/>
        </w:trPr>
        <w:tc>
          <w:tcPr>
            <w:tcW w:w="7920" w:type="dxa"/>
          </w:tcPr>
          <w:p w14:paraId="0E0B84AA"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b/>
                <w:noProof/>
                <w:sz w:val="20"/>
                <w:lang w:val="en-CA"/>
              </w:rPr>
            </w:pPr>
            <w:r w:rsidRPr="00D92678">
              <w:rPr>
                <w:rFonts w:eastAsia="Malgun Gothic"/>
                <w:noProof/>
                <w:sz w:val="20"/>
                <w:lang w:val="en-CA"/>
              </w:rPr>
              <w:tab/>
            </w:r>
            <w:r w:rsidRPr="00D92678">
              <w:rPr>
                <w:rFonts w:eastAsia="Malgun Gothic"/>
                <w:noProof/>
                <w:sz w:val="20"/>
                <w:lang w:val="en-CA"/>
              </w:rPr>
              <w:tab/>
            </w:r>
            <w:r w:rsidRPr="00D92678">
              <w:rPr>
                <w:rFonts w:eastAsia="Malgun Gothic"/>
                <w:noProof/>
                <w:sz w:val="20"/>
                <w:lang w:val="en-CA"/>
              </w:rPr>
              <w:tab/>
            </w:r>
            <w:r w:rsidRPr="00D92678">
              <w:rPr>
                <w:rFonts w:eastAsia="Malgun Gothic"/>
                <w:b/>
                <w:noProof/>
                <w:sz w:val="20"/>
                <w:lang w:val="en-CA"/>
              </w:rPr>
              <w:t>vui_reserved_payload_extension_data</w:t>
            </w:r>
          </w:p>
        </w:tc>
        <w:tc>
          <w:tcPr>
            <w:tcW w:w="1158" w:type="dxa"/>
            <w:gridSpan w:val="2"/>
          </w:tcPr>
          <w:p w14:paraId="6AED2D38"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D92678">
              <w:rPr>
                <w:rFonts w:eastAsia="Malgun Gothic"/>
                <w:bCs/>
                <w:noProof/>
                <w:sz w:val="20"/>
                <w:lang w:val="en-CA"/>
              </w:rPr>
              <w:t>u(v)</w:t>
            </w:r>
          </w:p>
        </w:tc>
      </w:tr>
      <w:tr w:rsidR="00D92678" w:rsidRPr="00D92678" w14:paraId="3ADF0381" w14:textId="77777777" w:rsidTr="006C78CF">
        <w:trPr>
          <w:cantSplit/>
          <w:jc w:val="center"/>
        </w:trPr>
        <w:tc>
          <w:tcPr>
            <w:tcW w:w="7920" w:type="dxa"/>
          </w:tcPr>
          <w:p w14:paraId="3F531FA4"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92678">
              <w:rPr>
                <w:rFonts w:eastAsia="Malgun Gothic"/>
                <w:noProof/>
                <w:sz w:val="20"/>
                <w:lang w:val="en-CA"/>
              </w:rPr>
              <w:tab/>
            </w:r>
            <w:r w:rsidRPr="00D92678">
              <w:rPr>
                <w:rFonts w:eastAsia="Malgun Gothic"/>
                <w:noProof/>
                <w:sz w:val="20"/>
                <w:lang w:val="en-CA"/>
              </w:rPr>
              <w:tab/>
            </w:r>
            <w:r w:rsidRPr="00D92678">
              <w:rPr>
                <w:rFonts w:eastAsia="Malgun Gothic"/>
                <w:b/>
                <w:noProof/>
                <w:sz w:val="20"/>
                <w:lang w:val="en-CA"/>
              </w:rPr>
              <w:t>vui_payload_bit_equal_to_one</w:t>
            </w:r>
            <w:r w:rsidRPr="00D92678">
              <w:rPr>
                <w:rFonts w:eastAsia="Malgun Gothic"/>
                <w:noProof/>
                <w:sz w:val="20"/>
                <w:lang w:val="en-CA"/>
              </w:rPr>
              <w:t xml:space="preserve"> /* equal to 1 */</w:t>
            </w:r>
          </w:p>
        </w:tc>
        <w:tc>
          <w:tcPr>
            <w:tcW w:w="1158" w:type="dxa"/>
            <w:gridSpan w:val="2"/>
          </w:tcPr>
          <w:p w14:paraId="72F1A1F4"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D92678">
              <w:rPr>
                <w:rFonts w:eastAsia="Malgun Gothic"/>
                <w:bCs/>
                <w:noProof/>
                <w:sz w:val="20"/>
                <w:lang w:val="en-CA"/>
              </w:rPr>
              <w:t>f(1)</w:t>
            </w:r>
          </w:p>
        </w:tc>
      </w:tr>
      <w:tr w:rsidR="00D92678" w:rsidRPr="00D92678" w14:paraId="6F846EBA" w14:textId="77777777" w:rsidTr="006C78CF">
        <w:trPr>
          <w:cantSplit/>
          <w:jc w:val="center"/>
        </w:trPr>
        <w:tc>
          <w:tcPr>
            <w:tcW w:w="7920" w:type="dxa"/>
          </w:tcPr>
          <w:p w14:paraId="18963B11"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92678">
              <w:rPr>
                <w:rFonts w:eastAsia="Malgun Gothic"/>
                <w:noProof/>
                <w:sz w:val="20"/>
                <w:lang w:val="en-CA"/>
              </w:rPr>
              <w:tab/>
            </w:r>
            <w:r w:rsidRPr="00D92678">
              <w:rPr>
                <w:rFonts w:eastAsia="Malgun Gothic"/>
                <w:noProof/>
                <w:sz w:val="20"/>
                <w:lang w:val="en-CA"/>
              </w:rPr>
              <w:tab/>
              <w:t>while( !byte_aligned( ) )</w:t>
            </w:r>
          </w:p>
        </w:tc>
        <w:tc>
          <w:tcPr>
            <w:tcW w:w="1158" w:type="dxa"/>
            <w:gridSpan w:val="2"/>
          </w:tcPr>
          <w:p w14:paraId="5664AE6D"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92678" w:rsidRPr="00D92678" w14:paraId="674F4FAC" w14:textId="77777777" w:rsidTr="006C78CF">
        <w:trPr>
          <w:cantSplit/>
          <w:jc w:val="center"/>
        </w:trPr>
        <w:tc>
          <w:tcPr>
            <w:tcW w:w="7920" w:type="dxa"/>
          </w:tcPr>
          <w:p w14:paraId="4698BB53"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92678">
              <w:rPr>
                <w:rFonts w:eastAsia="Malgun Gothic"/>
                <w:noProof/>
                <w:sz w:val="20"/>
                <w:lang w:val="en-CA"/>
              </w:rPr>
              <w:tab/>
            </w:r>
            <w:r w:rsidRPr="00D92678">
              <w:rPr>
                <w:rFonts w:eastAsia="Malgun Gothic"/>
                <w:noProof/>
                <w:sz w:val="20"/>
                <w:lang w:val="en-CA"/>
              </w:rPr>
              <w:tab/>
            </w:r>
            <w:r w:rsidRPr="00D92678">
              <w:rPr>
                <w:rFonts w:eastAsia="Malgun Gothic"/>
                <w:noProof/>
                <w:sz w:val="20"/>
                <w:lang w:val="en-CA"/>
              </w:rPr>
              <w:tab/>
            </w:r>
            <w:r w:rsidRPr="00D92678">
              <w:rPr>
                <w:rFonts w:eastAsia="Malgun Gothic"/>
                <w:b/>
                <w:noProof/>
                <w:sz w:val="20"/>
                <w:lang w:val="en-CA"/>
              </w:rPr>
              <w:t>vui_payload_bit_equal_to_zero</w:t>
            </w:r>
            <w:r w:rsidRPr="00D92678">
              <w:rPr>
                <w:rFonts w:eastAsia="Malgun Gothic"/>
                <w:noProof/>
                <w:sz w:val="20"/>
                <w:lang w:val="en-CA"/>
              </w:rPr>
              <w:t xml:space="preserve"> /* equal to 0 */</w:t>
            </w:r>
          </w:p>
        </w:tc>
        <w:tc>
          <w:tcPr>
            <w:tcW w:w="1158" w:type="dxa"/>
            <w:gridSpan w:val="2"/>
          </w:tcPr>
          <w:p w14:paraId="6C572C67"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D92678">
              <w:rPr>
                <w:rFonts w:eastAsia="Malgun Gothic"/>
                <w:bCs/>
                <w:noProof/>
                <w:sz w:val="20"/>
                <w:lang w:val="en-CA"/>
              </w:rPr>
              <w:t>f(1)</w:t>
            </w:r>
          </w:p>
        </w:tc>
      </w:tr>
      <w:tr w:rsidR="00D92678" w:rsidRPr="00D92678" w14:paraId="1D3785DC" w14:textId="77777777" w:rsidTr="006C78CF">
        <w:trPr>
          <w:cantSplit/>
          <w:jc w:val="center"/>
        </w:trPr>
        <w:tc>
          <w:tcPr>
            <w:tcW w:w="7920" w:type="dxa"/>
          </w:tcPr>
          <w:p w14:paraId="68B054D2" w14:textId="77777777" w:rsidR="00D92678" w:rsidRPr="00D92678" w:rsidRDefault="00D92678" w:rsidP="00D9267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D92678">
              <w:rPr>
                <w:rFonts w:eastAsia="Malgun Gothic"/>
                <w:bCs/>
                <w:noProof/>
                <w:sz w:val="20"/>
                <w:lang w:val="en-CA"/>
              </w:rPr>
              <w:tab/>
              <w:t>}</w:t>
            </w:r>
          </w:p>
        </w:tc>
        <w:tc>
          <w:tcPr>
            <w:tcW w:w="1158" w:type="dxa"/>
            <w:gridSpan w:val="2"/>
          </w:tcPr>
          <w:p w14:paraId="4FB2E63D"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
        </w:tc>
      </w:tr>
      <w:tr w:rsidR="00D92678" w:rsidRPr="00D92678" w14:paraId="2331470D" w14:textId="77777777" w:rsidTr="006C78CF">
        <w:trPr>
          <w:gridAfter w:val="1"/>
          <w:wAfter w:w="6" w:type="dxa"/>
          <w:cantSplit/>
          <w:jc w:val="center"/>
        </w:trPr>
        <w:tc>
          <w:tcPr>
            <w:tcW w:w="7920" w:type="dxa"/>
          </w:tcPr>
          <w:p w14:paraId="7616F846" w14:textId="77777777" w:rsidR="00D92678" w:rsidRPr="00D92678" w:rsidRDefault="00D92678" w:rsidP="00D92678">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D92678">
              <w:rPr>
                <w:rFonts w:eastAsia="Malgun Gothic"/>
                <w:noProof/>
                <w:sz w:val="20"/>
                <w:lang w:val="en-CA"/>
              </w:rPr>
              <w:t>}</w:t>
            </w:r>
          </w:p>
        </w:tc>
        <w:tc>
          <w:tcPr>
            <w:tcW w:w="1152" w:type="dxa"/>
          </w:tcPr>
          <w:p w14:paraId="6A3F8DD6" w14:textId="77777777" w:rsidR="00D92678" w:rsidRPr="00D92678" w:rsidRDefault="00D92678" w:rsidP="00D9267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sz w:val="20"/>
                <w:lang w:val="en-CA"/>
              </w:rPr>
            </w:pPr>
          </w:p>
        </w:tc>
      </w:tr>
    </w:tbl>
    <w:p w14:paraId="347F7E50" w14:textId="77777777" w:rsidR="00D92678" w:rsidRPr="00D92678" w:rsidRDefault="00D92678" w:rsidP="00D9267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3ED2F593" w14:textId="60AC24D0" w:rsidR="004E7720" w:rsidRDefault="004E7720" w:rsidP="004E772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ns w:id="60" w:author="Ye-Kui Wang (yk1)" w:date="2021-02-18T14:40:00Z"/>
          <w:rFonts w:eastAsia="SimSun"/>
          <w:i/>
          <w:noProof/>
          <w:sz w:val="24"/>
          <w:lang w:val="en-CA"/>
        </w:rPr>
      </w:pPr>
      <w:ins w:id="61" w:author="Ye-Kui Wang (yk1)" w:date="2021-02-18T14:40:00Z">
        <w:r>
          <w:rPr>
            <w:rFonts w:eastAsia="SimSun"/>
            <w:i/>
            <w:noProof/>
            <w:sz w:val="24"/>
            <w:lang w:val="en-CA"/>
          </w:rPr>
          <w:t>In clause 7.4.3.3, replace the following:</w:t>
        </w:r>
      </w:ins>
    </w:p>
    <w:p w14:paraId="1F8515A3" w14:textId="77777777" w:rsidR="004E7720" w:rsidRPr="004E7720" w:rsidRDefault="004E7720" w:rsidP="004E772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62" w:author="Ye-Kui Wang (yk1)" w:date="2021-02-18T14:42:00Z"/>
          <w:rFonts w:eastAsia="SimSun"/>
          <w:noProof/>
          <w:sz w:val="20"/>
          <w:lang w:val="en-GB"/>
        </w:rPr>
      </w:pPr>
      <w:ins w:id="63" w:author="Ye-Kui Wang (yk1)" w:date="2021-02-18T14:42:00Z">
        <w:r w:rsidRPr="004E7720">
          <w:rPr>
            <w:rFonts w:eastAsia="SimSun"/>
            <w:noProof/>
            <w:sz w:val="20"/>
            <w:lang w:val="en-GB"/>
          </w:rPr>
          <w:t>A VPS RBSP shall be available to the decoding process prior to it being referenced, included in at least one AU with TemporalId equal to 0 or provided through external means.</w:t>
        </w:r>
      </w:ins>
    </w:p>
    <w:p w14:paraId="4F9BCFC7" w14:textId="77777777" w:rsidR="004E7720" w:rsidRPr="004E7720" w:rsidRDefault="004E7720" w:rsidP="004E772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64" w:author="Ye-Kui Wang (yk1)" w:date="2021-02-18T14:42:00Z"/>
          <w:rFonts w:eastAsia="SimSun"/>
          <w:noProof/>
          <w:sz w:val="20"/>
          <w:lang w:val="en-GB"/>
        </w:rPr>
      </w:pPr>
      <w:ins w:id="65" w:author="Ye-Kui Wang (yk1)" w:date="2021-02-18T14:42:00Z">
        <w:r w:rsidRPr="004E7720">
          <w:rPr>
            <w:rFonts w:eastAsia="SimSun"/>
            <w:noProof/>
            <w:sz w:val="20"/>
            <w:lang w:val="en-GB"/>
          </w:rPr>
          <w:t>All VPS NAL units with a particular value of vps_video_parameter_set_id in a CVS shall have the same content.</w:t>
        </w:r>
      </w:ins>
    </w:p>
    <w:p w14:paraId="277EDCA9" w14:textId="77777777" w:rsidR="004E7720" w:rsidRPr="004E7720" w:rsidRDefault="004E7720" w:rsidP="004E77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66" w:author="Ye-Kui Wang (yk1)" w:date="2021-02-18T14:42:00Z"/>
          <w:rFonts w:eastAsia="SimSun"/>
          <w:noProof/>
          <w:sz w:val="20"/>
          <w:szCs w:val="22"/>
          <w:lang w:val="en-GB"/>
        </w:rPr>
      </w:pPr>
      <w:ins w:id="67" w:author="Ye-Kui Wang (yk1)" w:date="2021-02-18T14:42:00Z">
        <w:r w:rsidRPr="004E7720">
          <w:rPr>
            <w:rFonts w:eastAsia="SimSun"/>
            <w:b/>
            <w:noProof/>
            <w:sz w:val="20"/>
            <w:szCs w:val="22"/>
            <w:lang w:val="en-GB"/>
          </w:rPr>
          <w:t>vps_video_parameter_set_id</w:t>
        </w:r>
        <w:r w:rsidRPr="004E7720">
          <w:rPr>
            <w:rFonts w:eastAsia="SimSun"/>
            <w:noProof/>
            <w:sz w:val="20"/>
            <w:szCs w:val="22"/>
            <w:lang w:val="en-GB"/>
          </w:rPr>
          <w:t xml:space="preserve"> </w:t>
        </w:r>
        <w:r w:rsidRPr="004E7720">
          <w:rPr>
            <w:rFonts w:eastAsia="SimSun"/>
            <w:noProof/>
            <w:sz w:val="20"/>
            <w:lang w:val="en-GB" w:eastAsia="ko-KR"/>
          </w:rPr>
          <w:t xml:space="preserve">provides an identifier for the </w:t>
        </w:r>
        <w:r w:rsidRPr="004E7720">
          <w:rPr>
            <w:rFonts w:eastAsia="SimSun"/>
            <w:noProof/>
            <w:sz w:val="20"/>
            <w:szCs w:val="22"/>
            <w:lang w:val="en-GB"/>
          </w:rPr>
          <w:t>VPS for reference by other syntax elements. The value of vps_video_parameter_set_id shall be greater than 0.</w:t>
        </w:r>
      </w:ins>
    </w:p>
    <w:p w14:paraId="0C9E5960" w14:textId="42637FFB" w:rsidR="00961AF6" w:rsidRPr="004E7720" w:rsidRDefault="004E7720" w:rsidP="004E772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68" w:author="Ye-Kui Wang (yk1)" w:date="2021-02-18T14:39:00Z"/>
          <w:rFonts w:eastAsia="SimSun"/>
          <w:i/>
          <w:iCs/>
          <w:noProof/>
          <w:sz w:val="24"/>
          <w:szCs w:val="24"/>
          <w:lang w:val="en-GB"/>
        </w:rPr>
      </w:pPr>
      <w:ins w:id="69" w:author="Ye-Kui Wang (yk1)" w:date="2021-02-18T14:40:00Z">
        <w:r w:rsidRPr="004E7720">
          <w:rPr>
            <w:rFonts w:eastAsia="SimSun"/>
            <w:i/>
            <w:iCs/>
            <w:noProof/>
            <w:sz w:val="24"/>
            <w:szCs w:val="24"/>
            <w:lang w:val="en-GB"/>
          </w:rPr>
          <w:t>with the following:</w:t>
        </w:r>
      </w:ins>
    </w:p>
    <w:p w14:paraId="2557518F" w14:textId="77777777" w:rsidR="004E7720" w:rsidRPr="004E7720" w:rsidRDefault="004E7720" w:rsidP="004E772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70" w:author="Ye-Kui Wang (yk1)" w:date="2021-02-18T14:41:00Z"/>
          <w:rFonts w:eastAsia="SimSun"/>
          <w:noProof/>
          <w:sz w:val="20"/>
          <w:lang w:val="en-GB"/>
        </w:rPr>
      </w:pPr>
      <w:ins w:id="71" w:author="Ye-Kui Wang (yk1)" w:date="2021-02-18T14:41:00Z">
        <w:r w:rsidRPr="004E7720">
          <w:rPr>
            <w:rFonts w:eastAsia="SimSun"/>
            <w:noProof/>
            <w:sz w:val="20"/>
            <w:lang w:val="en-GB"/>
          </w:rPr>
          <w:t>A VPS RBSP shall be available to the decoding process, by inclusion in at least one AU with TemporalId equal to 0 or provided through external means, prior to it being referenced by either of the following:</w:t>
        </w:r>
      </w:ins>
    </w:p>
    <w:p w14:paraId="21E0B072" w14:textId="77777777" w:rsidR="004E7720" w:rsidRPr="004E7720" w:rsidRDefault="004E7720" w:rsidP="004E7720">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72" w:author="Ye-Kui Wang (yk1)" w:date="2021-02-18T14:41:00Z"/>
          <w:rFonts w:eastAsia="SimSun"/>
          <w:noProof/>
          <w:sz w:val="20"/>
          <w:lang w:val="en-GB"/>
        </w:rPr>
      </w:pPr>
      <w:ins w:id="73" w:author="Ye-Kui Wang (yk1)" w:date="2021-02-18T14:41:00Z">
        <w:r w:rsidRPr="004E7720">
          <w:rPr>
            <w:rFonts w:eastAsia="SimSun"/>
            <w:noProof/>
            <w:sz w:val="20"/>
            <w:lang w:val="en-GB"/>
          </w:rPr>
          <w:t>a PH NAL unit having a ph_pic_parameter_set_id that refers to a PPS with pps_seq_parameter_set_id equal to the value of sps_seq_parameter_set_id in an SPS NAL unit with sps_video_parameter_set_id equal to the value of vps_video_parameter_set_id in the VPS RBSP,</w:t>
        </w:r>
      </w:ins>
    </w:p>
    <w:p w14:paraId="43DDC28E" w14:textId="77777777" w:rsidR="004E7720" w:rsidRPr="004E7720" w:rsidRDefault="004E7720" w:rsidP="004E7720">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74" w:author="Ye-Kui Wang (yk1)" w:date="2021-02-18T14:41:00Z"/>
          <w:rFonts w:eastAsia="SimSun"/>
          <w:noProof/>
          <w:sz w:val="20"/>
          <w:lang w:val="en-GB"/>
        </w:rPr>
      </w:pPr>
      <w:ins w:id="75" w:author="Ye-Kui Wang (yk1)" w:date="2021-02-18T14:41:00Z">
        <w:r w:rsidRPr="004E7720">
          <w:rPr>
            <w:rFonts w:eastAsia="SimSun"/>
            <w:noProof/>
            <w:sz w:val="20"/>
            <w:lang w:val="en-GB"/>
          </w:rPr>
          <w:t>a coded</w:t>
        </w:r>
        <w:r w:rsidRPr="004E7720">
          <w:rPr>
            <w:rFonts w:eastAsia="SimSun"/>
            <w:bCs/>
            <w:noProof/>
            <w:sz w:val="20"/>
            <w:lang w:val="en-GB"/>
          </w:rPr>
          <w:t xml:space="preserve"> slice NAL unit having sh_picture_header_in_slice_header_flag equal to 1 with </w:t>
        </w:r>
        <w:r w:rsidRPr="004E7720">
          <w:rPr>
            <w:rFonts w:eastAsia="SimSun"/>
            <w:noProof/>
            <w:sz w:val="20"/>
            <w:lang w:val="en-GB"/>
          </w:rPr>
          <w:t>a ph_pic_parameter_set_id that refers to a PPS with pps_seq_parameter_set_id equal to the value of sps_seq_parameter_set_id in an SPS NAL unit with sps_video_parameter_set_id equal to the value of vps_video_parameter_set_id in the VPS RBSP.</w:t>
        </w:r>
      </w:ins>
    </w:p>
    <w:p w14:paraId="2D7DA3D2" w14:textId="77777777" w:rsidR="004E7720" w:rsidRPr="004E7720" w:rsidRDefault="004E7720" w:rsidP="004E772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76" w:author="Ye-Kui Wang (yk1)" w:date="2021-02-18T14:41:00Z"/>
          <w:rFonts w:eastAsia="SimSun"/>
          <w:noProof/>
          <w:sz w:val="20"/>
          <w:lang w:val="en-GB"/>
        </w:rPr>
      </w:pPr>
      <w:ins w:id="77" w:author="Ye-Kui Wang (yk1)" w:date="2021-02-18T14:41:00Z">
        <w:r w:rsidRPr="004E7720">
          <w:rPr>
            <w:rFonts w:eastAsia="SimSun"/>
            <w:noProof/>
            <w:sz w:val="20"/>
            <w:lang w:val="en-GB"/>
          </w:rPr>
          <w:t>Such a PH NAL unit or coded slice NAL unit references the previous VPS RBSP in decoding order (relative to the position of the PH NAL unit or coded slice NAL unit in decoding order) with that value of vps_video_parameter_set_id.</w:t>
        </w:r>
      </w:ins>
    </w:p>
    <w:p w14:paraId="480267C9" w14:textId="77777777" w:rsidR="004E7720" w:rsidRPr="004E7720" w:rsidRDefault="004E7720" w:rsidP="004E772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78" w:author="Ye-Kui Wang (yk1)" w:date="2021-02-18T14:41:00Z"/>
          <w:rFonts w:eastAsia="SimSun"/>
          <w:noProof/>
          <w:sz w:val="20"/>
          <w:lang w:val="en-GB"/>
        </w:rPr>
      </w:pPr>
      <w:bookmarkStart w:id="79" w:name="_Hlk25661225"/>
      <w:ins w:id="80" w:author="Ye-Kui Wang (yk1)" w:date="2021-02-18T14:41:00Z">
        <w:r w:rsidRPr="004E7720">
          <w:rPr>
            <w:rFonts w:eastAsia="SimSun"/>
            <w:noProof/>
            <w:sz w:val="20"/>
            <w:lang w:val="en-GB"/>
          </w:rPr>
          <w:t>All VPS NAL units with a particular value of vps_video_parameter_set_id in a CVS shall have the same content.</w:t>
        </w:r>
        <w:bookmarkEnd w:id="79"/>
      </w:ins>
    </w:p>
    <w:p w14:paraId="1F546236" w14:textId="77777777" w:rsidR="004E7720" w:rsidRPr="004E7720" w:rsidRDefault="004E7720" w:rsidP="004E77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81" w:author="Ye-Kui Wang (yk1)" w:date="2021-02-18T14:41:00Z"/>
          <w:rFonts w:eastAsia="SimSun"/>
          <w:noProof/>
          <w:sz w:val="20"/>
          <w:szCs w:val="22"/>
          <w:lang w:val="en-GB"/>
        </w:rPr>
      </w:pPr>
      <w:ins w:id="82" w:author="Ye-Kui Wang (yk1)" w:date="2021-02-18T14:41:00Z">
        <w:r w:rsidRPr="004E7720">
          <w:rPr>
            <w:rFonts w:eastAsia="SimSun"/>
            <w:b/>
            <w:noProof/>
            <w:sz w:val="20"/>
            <w:szCs w:val="22"/>
            <w:lang w:val="en-GB"/>
          </w:rPr>
          <w:t>vps_video_parameter_set_id</w:t>
        </w:r>
        <w:r w:rsidRPr="004E7720">
          <w:rPr>
            <w:rFonts w:eastAsia="SimSun"/>
            <w:noProof/>
            <w:sz w:val="20"/>
            <w:szCs w:val="22"/>
            <w:lang w:val="en-GB"/>
          </w:rPr>
          <w:t xml:space="preserve"> </w:t>
        </w:r>
        <w:r w:rsidRPr="004E7720">
          <w:rPr>
            <w:rFonts w:eastAsia="SimSun"/>
            <w:noProof/>
            <w:sz w:val="20"/>
            <w:lang w:val="en-GB" w:eastAsia="ko-KR"/>
          </w:rPr>
          <w:t xml:space="preserve">provides an identifier for the </w:t>
        </w:r>
        <w:r w:rsidRPr="004E7720">
          <w:rPr>
            <w:rFonts w:eastAsia="SimSun"/>
            <w:noProof/>
            <w:sz w:val="20"/>
            <w:szCs w:val="22"/>
            <w:lang w:val="en-GB"/>
          </w:rPr>
          <w:t>VPS for reference by other syntax elements. The value of vps_video_parameter_set_id shall be greater than 0.</w:t>
        </w:r>
      </w:ins>
    </w:p>
    <w:p w14:paraId="03488371" w14:textId="7E20919D" w:rsidR="004E7720" w:rsidRDefault="004E7720" w:rsidP="004E772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83" w:author="Ye-Kui Wang (yk1)" w:date="2021-02-18T14:43:00Z"/>
          <w:rFonts w:eastAsia="SimSun"/>
          <w:sz w:val="20"/>
          <w:lang w:val="en-GB"/>
        </w:rPr>
      </w:pPr>
      <w:ins w:id="84" w:author="Ye-Kui Wang (yk1)" w:date="2021-02-18T14:41:00Z">
        <w:r w:rsidRPr="004E7720">
          <w:rPr>
            <w:rFonts w:eastAsia="SimSun"/>
            <w:noProof/>
            <w:sz w:val="20"/>
            <w:lang w:val="en-GB"/>
          </w:rPr>
          <w:t xml:space="preserve">VPS NAL units, regardless of the </w:t>
        </w:r>
        <w:proofErr w:type="spellStart"/>
        <w:r w:rsidRPr="004E7720">
          <w:rPr>
            <w:rFonts w:eastAsia="SimSun"/>
            <w:sz w:val="20"/>
            <w:lang w:val="en-GB"/>
          </w:rPr>
          <w:t>nuh_layer_id</w:t>
        </w:r>
        <w:proofErr w:type="spellEnd"/>
        <w:r w:rsidRPr="004E7720">
          <w:rPr>
            <w:rFonts w:eastAsia="SimSun"/>
            <w:sz w:val="20"/>
            <w:lang w:val="en-GB"/>
          </w:rPr>
          <w:t xml:space="preserve"> values, share the same value space of </w:t>
        </w:r>
        <w:r w:rsidRPr="004E7720">
          <w:rPr>
            <w:rFonts w:eastAsia="SimSun"/>
            <w:noProof/>
            <w:sz w:val="20"/>
            <w:lang w:val="en-GB" w:eastAsia="ko-KR"/>
          </w:rPr>
          <w:t>vps_video_parameter_set_id</w:t>
        </w:r>
        <w:r w:rsidRPr="004E7720">
          <w:rPr>
            <w:rFonts w:eastAsia="SimSun"/>
            <w:sz w:val="20"/>
            <w:lang w:val="en-GB"/>
          </w:rPr>
          <w:t>.</w:t>
        </w:r>
      </w:ins>
    </w:p>
    <w:p w14:paraId="25D2D099" w14:textId="3C7ADA28" w:rsidR="00657619" w:rsidRDefault="00657619" w:rsidP="0065761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ns w:id="85" w:author="Ye-Kui Wang (yk1)" w:date="2021-02-18T14:43:00Z"/>
          <w:rFonts w:eastAsia="SimSun"/>
          <w:i/>
          <w:noProof/>
          <w:sz w:val="24"/>
          <w:lang w:val="en-CA"/>
        </w:rPr>
      </w:pPr>
      <w:ins w:id="86" w:author="Ye-Kui Wang (yk1)" w:date="2021-02-18T14:43:00Z">
        <w:r>
          <w:rPr>
            <w:rFonts w:eastAsia="SimSun"/>
            <w:i/>
            <w:noProof/>
            <w:sz w:val="24"/>
            <w:lang w:val="en-CA"/>
          </w:rPr>
          <w:lastRenderedPageBreak/>
          <w:t>In clause 7.4.3.</w:t>
        </w:r>
      </w:ins>
      <w:ins w:id="87" w:author="Ye-Kui Wang (yk1)" w:date="2021-02-18T15:03:00Z">
        <w:r w:rsidR="003D7C54">
          <w:rPr>
            <w:rFonts w:eastAsia="SimSun"/>
            <w:i/>
            <w:noProof/>
            <w:sz w:val="24"/>
            <w:lang w:val="en-CA"/>
          </w:rPr>
          <w:t>4</w:t>
        </w:r>
      </w:ins>
      <w:ins w:id="88" w:author="Ye-Kui Wang (yk1)" w:date="2021-02-18T14:43:00Z">
        <w:r>
          <w:rPr>
            <w:rFonts w:eastAsia="SimSun"/>
            <w:i/>
            <w:noProof/>
            <w:sz w:val="24"/>
            <w:lang w:val="en-CA"/>
          </w:rPr>
          <w:t>, replace the following:</w:t>
        </w:r>
      </w:ins>
    </w:p>
    <w:p w14:paraId="1CE46AE1" w14:textId="77777777" w:rsidR="005C7306" w:rsidRPr="005C7306" w:rsidRDefault="005C7306" w:rsidP="005C730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89" w:author="Ye-Kui Wang (yk1)" w:date="2021-02-18T15:04:00Z"/>
          <w:rFonts w:eastAsia="SimSun"/>
          <w:noProof/>
          <w:sz w:val="20"/>
          <w:lang w:val="en-GB"/>
        </w:rPr>
      </w:pPr>
      <w:ins w:id="90" w:author="Ye-Kui Wang (yk1)" w:date="2021-02-18T15:04:00Z">
        <w:r w:rsidRPr="005C7306">
          <w:rPr>
            <w:rFonts w:eastAsia="SimSun"/>
            <w:noProof/>
            <w:sz w:val="20"/>
            <w:lang w:val="en-GB"/>
          </w:rPr>
          <w:t>An SPS RBSP shall be available to the decoding process prior to it being referenced, included in at least one AU with TemporalId equal to 0 or provided through external means.</w:t>
        </w:r>
      </w:ins>
    </w:p>
    <w:p w14:paraId="3955C61C" w14:textId="77777777" w:rsidR="00657619" w:rsidRPr="004E7720" w:rsidRDefault="00657619" w:rsidP="00657619">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91" w:author="Ye-Kui Wang (yk1)" w:date="2021-02-18T14:43:00Z"/>
          <w:rFonts w:eastAsia="SimSun"/>
          <w:i/>
          <w:iCs/>
          <w:noProof/>
          <w:sz w:val="24"/>
          <w:szCs w:val="24"/>
          <w:lang w:val="en-GB"/>
        </w:rPr>
      </w:pPr>
      <w:ins w:id="92" w:author="Ye-Kui Wang (yk1)" w:date="2021-02-18T14:43:00Z">
        <w:r w:rsidRPr="004E7720">
          <w:rPr>
            <w:rFonts w:eastAsia="SimSun"/>
            <w:i/>
            <w:iCs/>
            <w:noProof/>
            <w:sz w:val="24"/>
            <w:szCs w:val="24"/>
            <w:lang w:val="en-GB"/>
          </w:rPr>
          <w:t>with the following:</w:t>
        </w:r>
      </w:ins>
    </w:p>
    <w:p w14:paraId="29D5D2AE" w14:textId="77777777" w:rsidR="005C7306" w:rsidRPr="005C7306" w:rsidRDefault="005C7306" w:rsidP="005C730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93" w:author="Ye-Kui Wang (yk1)" w:date="2021-02-18T15:03:00Z"/>
          <w:rFonts w:eastAsia="SimSun"/>
          <w:noProof/>
          <w:sz w:val="20"/>
          <w:lang w:val="en-GB"/>
        </w:rPr>
      </w:pPr>
      <w:ins w:id="94" w:author="Ye-Kui Wang (yk1)" w:date="2021-02-18T15:03:00Z">
        <w:r w:rsidRPr="005C7306">
          <w:rPr>
            <w:rFonts w:eastAsia="SimSun"/>
            <w:noProof/>
            <w:sz w:val="20"/>
            <w:lang w:val="en-GB"/>
          </w:rPr>
          <w:t>An SPS RBSP shall be available to the decoding process, by inclusion in at least one AU with TemporalId equal to 0 or provided through external means, prior to it being referenced by either of the following:</w:t>
        </w:r>
      </w:ins>
    </w:p>
    <w:p w14:paraId="0B0015A3" w14:textId="77777777" w:rsidR="005C7306" w:rsidRPr="005C7306" w:rsidRDefault="005C7306" w:rsidP="005C7306">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95" w:author="Ye-Kui Wang (yk1)" w:date="2021-02-18T15:03:00Z"/>
          <w:rFonts w:eastAsia="SimSun"/>
          <w:noProof/>
          <w:sz w:val="20"/>
          <w:lang w:val="en-GB"/>
        </w:rPr>
      </w:pPr>
      <w:ins w:id="96" w:author="Ye-Kui Wang (yk1)" w:date="2021-02-18T15:03:00Z">
        <w:r w:rsidRPr="005C7306">
          <w:rPr>
            <w:rFonts w:eastAsia="SimSun"/>
            <w:noProof/>
            <w:sz w:val="20"/>
            <w:lang w:val="en-GB"/>
          </w:rPr>
          <w:t>a PH NAL unit having a ph_pic_parameter_set_id that refers to a PPS with pps_seq_parameter_set_id equal to the value of sps_seq_parameter_set_id in the SPS RBSP,</w:t>
        </w:r>
      </w:ins>
    </w:p>
    <w:p w14:paraId="1D4AB914" w14:textId="77777777" w:rsidR="005C7306" w:rsidRPr="005C7306" w:rsidRDefault="005C7306" w:rsidP="005C7306">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97" w:author="Ye-Kui Wang (yk1)" w:date="2021-02-18T15:03:00Z"/>
          <w:rFonts w:eastAsia="SimSun"/>
          <w:noProof/>
          <w:sz w:val="20"/>
          <w:lang w:val="en-GB"/>
        </w:rPr>
      </w:pPr>
      <w:ins w:id="98" w:author="Ye-Kui Wang (yk1)" w:date="2021-02-18T15:03:00Z">
        <w:r w:rsidRPr="005C7306">
          <w:rPr>
            <w:rFonts w:eastAsia="SimSun"/>
            <w:noProof/>
            <w:sz w:val="20"/>
            <w:lang w:val="en-GB"/>
          </w:rPr>
          <w:t>a coded</w:t>
        </w:r>
        <w:r w:rsidRPr="005C7306">
          <w:rPr>
            <w:rFonts w:eastAsia="SimSun"/>
            <w:bCs/>
            <w:noProof/>
            <w:sz w:val="20"/>
            <w:lang w:val="en-GB"/>
          </w:rPr>
          <w:t xml:space="preserve"> slice NAL unit having sh_picture_header_in_slice_header_flag equal to 1 with a </w:t>
        </w:r>
        <w:r w:rsidRPr="005C7306">
          <w:rPr>
            <w:rFonts w:eastAsia="SimSun"/>
            <w:noProof/>
            <w:sz w:val="20"/>
            <w:lang w:val="en-GB"/>
          </w:rPr>
          <w:t>ph_pic_parameter_set_id that refers to a PPS with pps_seq_parameter_set_id equal to the value of sps_seq_parameter_set_id in the SPS RBSP.</w:t>
        </w:r>
      </w:ins>
    </w:p>
    <w:p w14:paraId="56AAE3D8" w14:textId="77777777" w:rsidR="005C7306" w:rsidRPr="005C7306" w:rsidRDefault="005C7306" w:rsidP="005C730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99" w:author="Ye-Kui Wang (yk1)" w:date="2021-02-18T15:03:00Z"/>
          <w:rFonts w:eastAsia="SimSun"/>
          <w:noProof/>
          <w:sz w:val="20"/>
          <w:lang w:val="en-GB"/>
        </w:rPr>
      </w:pPr>
      <w:ins w:id="100" w:author="Ye-Kui Wang (yk1)" w:date="2021-02-18T15:03:00Z">
        <w:r w:rsidRPr="005C7306">
          <w:rPr>
            <w:rFonts w:eastAsia="SimSun"/>
            <w:noProof/>
            <w:sz w:val="20"/>
            <w:lang w:val="en-GB"/>
          </w:rPr>
          <w:t>Such a PH NAL unit or coded slice NAL unit references the previous SPS RBSP in decoding order (relative to the position of the PH NAL unit or coded slice NAL unit in decoding order) with that value of sps_seq_parameter_set_id.</w:t>
        </w:r>
      </w:ins>
    </w:p>
    <w:p w14:paraId="45543968" w14:textId="6AFE74FD" w:rsidR="005C7306" w:rsidRDefault="005C7306" w:rsidP="005C7306">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ns w:id="101" w:author="Ye-Kui Wang (yk1)" w:date="2021-02-18T15:04:00Z"/>
          <w:rFonts w:eastAsia="SimSun"/>
          <w:i/>
          <w:noProof/>
          <w:sz w:val="24"/>
          <w:lang w:val="en-CA"/>
        </w:rPr>
      </w:pPr>
      <w:ins w:id="102" w:author="Ye-Kui Wang (yk1)" w:date="2021-02-18T15:04:00Z">
        <w:r>
          <w:rPr>
            <w:rFonts w:eastAsia="SimSun"/>
            <w:i/>
            <w:noProof/>
            <w:sz w:val="24"/>
            <w:lang w:val="en-CA"/>
          </w:rPr>
          <w:t>In clause 7.4.3.5, replace the following:</w:t>
        </w:r>
      </w:ins>
    </w:p>
    <w:p w14:paraId="2E96B12F" w14:textId="77777777" w:rsidR="005C7306" w:rsidRPr="005C7306" w:rsidRDefault="005C7306" w:rsidP="005C730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03" w:author="Ye-Kui Wang (yk1)" w:date="2021-02-18T15:05:00Z"/>
          <w:rFonts w:eastAsia="SimSun"/>
          <w:noProof/>
          <w:sz w:val="20"/>
          <w:lang w:val="en-GB"/>
        </w:rPr>
      </w:pPr>
      <w:ins w:id="104" w:author="Ye-Kui Wang (yk1)" w:date="2021-02-18T15:05:00Z">
        <w:r w:rsidRPr="005C7306">
          <w:rPr>
            <w:rFonts w:eastAsia="SimSun"/>
            <w:noProof/>
            <w:sz w:val="20"/>
            <w:lang w:val="en-GB"/>
          </w:rPr>
          <w:t>A PPS RBSP shall be available to the decoding process prior to it being referenced, included in at least one AU with TemporalId less than or equal to the TemporalId of the PPS NAL unit or provided through external means</w:t>
        </w:r>
        <w:r w:rsidRPr="005C7306">
          <w:rPr>
            <w:rFonts w:eastAsia="SimSun"/>
            <w:b/>
            <w:noProof/>
            <w:sz w:val="20"/>
            <w:lang w:val="en-GB"/>
          </w:rPr>
          <w:t>.</w:t>
        </w:r>
      </w:ins>
    </w:p>
    <w:p w14:paraId="531FC2CD" w14:textId="77777777" w:rsidR="005C7306" w:rsidRPr="004E7720" w:rsidRDefault="005C7306" w:rsidP="005C730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05" w:author="Ye-Kui Wang (yk1)" w:date="2021-02-18T15:04:00Z"/>
          <w:rFonts w:eastAsia="SimSun"/>
          <w:i/>
          <w:iCs/>
          <w:noProof/>
          <w:sz w:val="24"/>
          <w:szCs w:val="24"/>
          <w:lang w:val="en-GB"/>
        </w:rPr>
      </w:pPr>
      <w:ins w:id="106" w:author="Ye-Kui Wang (yk1)" w:date="2021-02-18T15:04:00Z">
        <w:r w:rsidRPr="004E7720">
          <w:rPr>
            <w:rFonts w:eastAsia="SimSun"/>
            <w:i/>
            <w:iCs/>
            <w:noProof/>
            <w:sz w:val="24"/>
            <w:szCs w:val="24"/>
            <w:lang w:val="en-GB"/>
          </w:rPr>
          <w:t>with the following:</w:t>
        </w:r>
      </w:ins>
    </w:p>
    <w:p w14:paraId="3622A9F7" w14:textId="77777777" w:rsidR="005C7306" w:rsidRPr="005C7306" w:rsidRDefault="005C7306" w:rsidP="005C730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07" w:author="Ye-Kui Wang (yk1)" w:date="2021-02-18T15:05:00Z"/>
          <w:rFonts w:eastAsia="SimSun"/>
          <w:noProof/>
          <w:sz w:val="20"/>
          <w:lang w:val="en-GB"/>
        </w:rPr>
      </w:pPr>
      <w:ins w:id="108" w:author="Ye-Kui Wang (yk1)" w:date="2021-02-18T15:05:00Z">
        <w:r w:rsidRPr="005C7306">
          <w:rPr>
            <w:rFonts w:eastAsia="SimSun"/>
            <w:noProof/>
            <w:sz w:val="20"/>
            <w:lang w:val="en-GB"/>
          </w:rPr>
          <w:t>A PPS RBSP shall be available to the decoding process, by inclusion in at least one AU with TemporalId less than or equal to the TemporalId of the PPS NAL unit or provided through external means, prior to it being referenced by either of the following:</w:t>
        </w:r>
      </w:ins>
    </w:p>
    <w:p w14:paraId="6ADF32D5" w14:textId="77777777" w:rsidR="005C7306" w:rsidRPr="005C7306" w:rsidRDefault="005C7306" w:rsidP="005C7306">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09" w:author="Ye-Kui Wang (yk1)" w:date="2021-02-18T15:05:00Z"/>
          <w:rFonts w:eastAsia="SimSun"/>
          <w:noProof/>
          <w:sz w:val="20"/>
          <w:lang w:val="en-GB"/>
        </w:rPr>
      </w:pPr>
      <w:ins w:id="110" w:author="Ye-Kui Wang (yk1)" w:date="2021-02-18T15:05:00Z">
        <w:r w:rsidRPr="005C7306">
          <w:rPr>
            <w:rFonts w:eastAsia="SimSun"/>
            <w:noProof/>
            <w:sz w:val="20"/>
            <w:lang w:val="en-GB"/>
          </w:rPr>
          <w:t>a PH NAL unit having ph_pic_parameter_set_id equal to the value of pps_pic_parameter_set_id in the PPS RBSP,</w:t>
        </w:r>
      </w:ins>
    </w:p>
    <w:p w14:paraId="0FAE07DF" w14:textId="77777777" w:rsidR="005C7306" w:rsidRPr="005C7306" w:rsidRDefault="005C7306" w:rsidP="005C7306">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1" w:author="Ye-Kui Wang (yk1)" w:date="2021-02-18T15:05:00Z"/>
          <w:rFonts w:eastAsia="SimSun"/>
          <w:noProof/>
          <w:sz w:val="20"/>
          <w:lang w:val="en-GB"/>
        </w:rPr>
      </w:pPr>
      <w:ins w:id="112" w:author="Ye-Kui Wang (yk1)" w:date="2021-02-18T15:05:00Z">
        <w:r w:rsidRPr="005C7306">
          <w:rPr>
            <w:rFonts w:eastAsia="SimSun"/>
            <w:noProof/>
            <w:sz w:val="20"/>
            <w:lang w:val="en-GB"/>
          </w:rPr>
          <w:t xml:space="preserve">a </w:t>
        </w:r>
        <w:r w:rsidRPr="005C7306">
          <w:rPr>
            <w:rFonts w:eastAsia="SimSun"/>
            <w:bCs/>
            <w:noProof/>
            <w:sz w:val="20"/>
            <w:lang w:val="en-GB"/>
          </w:rPr>
          <w:t xml:space="preserve">coded slice NAL unit having sh_picture_header_in_slice_header_flag equal to 1 with </w:t>
        </w:r>
        <w:r w:rsidRPr="005C7306">
          <w:rPr>
            <w:rFonts w:eastAsia="SimSun"/>
            <w:noProof/>
            <w:sz w:val="20"/>
            <w:lang w:val="en-GB"/>
          </w:rPr>
          <w:t>ph_pic_parameter_set_id equal to the value of pps_pic_parameter_set_id in the PPS RBSP</w:t>
        </w:r>
        <w:r w:rsidRPr="005C7306">
          <w:rPr>
            <w:rFonts w:eastAsia="SimSun"/>
            <w:bCs/>
            <w:noProof/>
            <w:sz w:val="20"/>
            <w:lang w:val="en-GB"/>
          </w:rPr>
          <w:t>.</w:t>
        </w:r>
      </w:ins>
    </w:p>
    <w:p w14:paraId="2270BE78" w14:textId="77777777" w:rsidR="005C7306" w:rsidRPr="005C7306" w:rsidRDefault="005C7306" w:rsidP="005C730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3" w:author="Ye-Kui Wang (yk1)" w:date="2021-02-18T15:05:00Z"/>
          <w:rFonts w:eastAsia="SimSun"/>
          <w:noProof/>
          <w:sz w:val="20"/>
          <w:lang w:val="en-GB"/>
        </w:rPr>
      </w:pPr>
      <w:ins w:id="114" w:author="Ye-Kui Wang (yk1)" w:date="2021-02-18T15:05:00Z">
        <w:r w:rsidRPr="005C7306">
          <w:rPr>
            <w:rFonts w:eastAsia="SimSun"/>
            <w:noProof/>
            <w:sz w:val="20"/>
            <w:lang w:val="en-GB"/>
          </w:rPr>
          <w:t>Such a PH NAL unit or coded slice NAL unit references the previous PPS RBSP in decoding order (relative to the position of the PH NAL unit or coded slice NAL unit in decoding order) with that value of pps_pic_parameter_set_id.</w:t>
        </w:r>
      </w:ins>
    </w:p>
    <w:p w14:paraId="1E1AF7C2" w14:textId="0308C1A0" w:rsidR="005C7306" w:rsidRDefault="005C7306" w:rsidP="005C7306">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ns w:id="115" w:author="Ye-Kui Wang (yk1)" w:date="2021-02-18T15:05:00Z"/>
          <w:rFonts w:eastAsia="SimSun"/>
          <w:i/>
          <w:noProof/>
          <w:sz w:val="24"/>
          <w:lang w:val="en-CA"/>
        </w:rPr>
      </w:pPr>
      <w:ins w:id="116" w:author="Ye-Kui Wang (yk1)" w:date="2021-02-18T15:05:00Z">
        <w:r>
          <w:rPr>
            <w:rFonts w:eastAsia="SimSun"/>
            <w:i/>
            <w:noProof/>
            <w:sz w:val="24"/>
            <w:lang w:val="en-CA"/>
          </w:rPr>
          <w:t>In clause 7.4.3.6, replace the following:</w:t>
        </w:r>
      </w:ins>
    </w:p>
    <w:p w14:paraId="1EBAF1AC" w14:textId="77777777" w:rsidR="005C7306" w:rsidRPr="005C7306" w:rsidRDefault="005C7306" w:rsidP="005C7306">
      <w:pPr>
        <w:tabs>
          <w:tab w:val="clear" w:pos="1800"/>
          <w:tab w:val="clear" w:pos="2160"/>
          <w:tab w:val="clear" w:pos="2520"/>
          <w:tab w:val="clear" w:pos="2880"/>
          <w:tab w:val="clear" w:pos="3240"/>
          <w:tab w:val="clear" w:pos="3600"/>
          <w:tab w:val="clear" w:pos="3960"/>
          <w:tab w:val="clear" w:pos="4320"/>
        </w:tabs>
        <w:rPr>
          <w:ins w:id="117" w:author="Ye-Kui Wang (yk1)" w:date="2021-02-18T15:06:00Z"/>
          <w:rFonts w:eastAsia="SimSun"/>
          <w:noProof/>
          <w:sz w:val="20"/>
          <w:lang w:val="en-GB"/>
        </w:rPr>
      </w:pPr>
      <w:ins w:id="118" w:author="Ye-Kui Wang (yk1)" w:date="2021-02-18T15:06:00Z">
        <w:r w:rsidRPr="005C7306">
          <w:rPr>
            <w:rFonts w:eastAsia="SimSun"/>
            <w:noProof/>
            <w:sz w:val="20"/>
            <w:lang w:val="en-GB"/>
          </w:rPr>
          <w:t>Each APS RBSP shall be available to the decoding process prior to it being referenced, included in at least one AU with TemporalId less than or equal to the TemporalId of the coded slice NAL unit that refers it or provided through external means.</w:t>
        </w:r>
      </w:ins>
    </w:p>
    <w:p w14:paraId="04D61AF8" w14:textId="77777777" w:rsidR="005C7306" w:rsidRPr="005C7306" w:rsidRDefault="005C7306" w:rsidP="005C730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9" w:author="Ye-Kui Wang (yk1)" w:date="2021-02-18T15:06:00Z"/>
          <w:rFonts w:eastAsia="SimSun"/>
          <w:noProof/>
          <w:sz w:val="20"/>
          <w:lang w:val="en-GB"/>
        </w:rPr>
      </w:pPr>
      <w:ins w:id="120" w:author="Ye-Kui Wang (yk1)" w:date="2021-02-18T15:06:00Z">
        <w:r w:rsidRPr="005C7306">
          <w:rPr>
            <w:rFonts w:eastAsia="SimSun"/>
            <w:noProof/>
            <w:sz w:val="20"/>
            <w:lang w:val="en-GB"/>
          </w:rPr>
          <w:t>All APS NAL units with a particular value of nal_unit_type, a particular value of aps_adaptation_parameter_set_id, and a particular value of aps_params_type within a PU shall have the same content.</w:t>
        </w:r>
      </w:ins>
    </w:p>
    <w:p w14:paraId="02FA4D1B" w14:textId="70734F81" w:rsidR="005C7306" w:rsidRPr="004E7720" w:rsidRDefault="005C7306" w:rsidP="005C730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21" w:author="Ye-Kui Wang (yk1)" w:date="2021-02-18T15:05:00Z"/>
          <w:rFonts w:eastAsia="SimSun"/>
          <w:i/>
          <w:iCs/>
          <w:noProof/>
          <w:sz w:val="24"/>
          <w:szCs w:val="24"/>
          <w:lang w:val="en-GB"/>
        </w:rPr>
      </w:pPr>
      <w:ins w:id="122" w:author="Ye-Kui Wang (yk1)" w:date="2021-02-18T15:05:00Z">
        <w:r w:rsidRPr="004E7720">
          <w:rPr>
            <w:rFonts w:eastAsia="SimSun"/>
            <w:i/>
            <w:iCs/>
            <w:noProof/>
            <w:sz w:val="24"/>
            <w:szCs w:val="24"/>
            <w:lang w:val="en-GB"/>
          </w:rPr>
          <w:t>with the following</w:t>
        </w:r>
      </w:ins>
      <w:ins w:id="123" w:author="Ye-Kui Wang (yk1)" w:date="2021-02-18T15:09:00Z">
        <w:r w:rsidR="00F21A0B">
          <w:rPr>
            <w:rFonts w:eastAsia="SimSun"/>
            <w:i/>
            <w:iCs/>
            <w:noProof/>
            <w:sz w:val="24"/>
            <w:szCs w:val="24"/>
            <w:lang w:val="en-GB"/>
          </w:rPr>
          <w:t xml:space="preserve"> and adjust the indices of the NOTEs</w:t>
        </w:r>
      </w:ins>
      <w:ins w:id="124" w:author="Ye-Kui Wang (yk1)" w:date="2021-02-18T15:05:00Z">
        <w:r w:rsidRPr="004E7720">
          <w:rPr>
            <w:rFonts w:eastAsia="SimSun"/>
            <w:i/>
            <w:iCs/>
            <w:noProof/>
            <w:sz w:val="24"/>
            <w:szCs w:val="24"/>
            <w:lang w:val="en-GB"/>
          </w:rPr>
          <w:t>:</w:t>
        </w:r>
      </w:ins>
    </w:p>
    <w:p w14:paraId="1D0E9E97" w14:textId="77777777" w:rsidR="005C7306" w:rsidRPr="005C7306" w:rsidRDefault="005C7306" w:rsidP="005C7306">
      <w:pPr>
        <w:tabs>
          <w:tab w:val="clear" w:pos="1800"/>
          <w:tab w:val="clear" w:pos="2160"/>
          <w:tab w:val="clear" w:pos="2520"/>
          <w:tab w:val="clear" w:pos="2880"/>
          <w:tab w:val="clear" w:pos="3240"/>
          <w:tab w:val="clear" w:pos="3600"/>
          <w:tab w:val="clear" w:pos="3960"/>
          <w:tab w:val="clear" w:pos="4320"/>
        </w:tabs>
        <w:rPr>
          <w:ins w:id="125" w:author="Ye-Kui Wang (yk1)" w:date="2021-02-18T15:06:00Z"/>
          <w:rFonts w:eastAsia="SimSun"/>
          <w:noProof/>
          <w:sz w:val="20"/>
          <w:lang w:val="en-GB"/>
        </w:rPr>
      </w:pPr>
      <w:ins w:id="126" w:author="Ye-Kui Wang (yk1)" w:date="2021-02-18T15:06:00Z">
        <w:r w:rsidRPr="005C7306">
          <w:rPr>
            <w:rFonts w:eastAsia="SimSun"/>
            <w:noProof/>
            <w:sz w:val="20"/>
            <w:lang w:val="en-GB"/>
          </w:rPr>
          <w:t>Each APS RBSP shall be available to the decoding process, by inclusion in at least one AU with TemporalId less than or equal to the TemporalId of the coded slice NAL unit that refers it or provided through external means, prior to it being referenced by any of the following:</w:t>
        </w:r>
      </w:ins>
    </w:p>
    <w:p w14:paraId="54E6B66F" w14:textId="77777777" w:rsidR="005C7306" w:rsidRPr="005C7306" w:rsidRDefault="005C7306" w:rsidP="005C7306">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27" w:author="Ye-Kui Wang (yk1)" w:date="2021-02-18T15:06:00Z"/>
          <w:rFonts w:eastAsia="SimSun"/>
          <w:noProof/>
          <w:sz w:val="20"/>
          <w:lang w:val="en-GB"/>
        </w:rPr>
      </w:pPr>
      <w:ins w:id="128" w:author="Ye-Kui Wang (yk1)" w:date="2021-02-18T15:06:00Z">
        <w:r w:rsidRPr="005C7306">
          <w:rPr>
            <w:rFonts w:eastAsia="SimSun"/>
            <w:noProof/>
            <w:sz w:val="20"/>
            <w:lang w:val="en-GB"/>
          </w:rPr>
          <w:t xml:space="preserve">a </w:t>
        </w:r>
        <w:r w:rsidRPr="005C7306">
          <w:rPr>
            <w:rFonts w:eastAsia="SimSun"/>
            <w:bCs/>
            <w:noProof/>
            <w:sz w:val="20"/>
            <w:lang w:val="en-GB"/>
          </w:rPr>
          <w:t xml:space="preserve">coded slice NAL unit in a PU with a </w:t>
        </w:r>
        <w:r w:rsidRPr="005C7306">
          <w:rPr>
            <w:rFonts w:eastAsia="SimSun"/>
            <w:noProof/>
            <w:sz w:val="20"/>
            <w:lang w:val="en-GB"/>
          </w:rPr>
          <w:t xml:space="preserve">PH NAL unit having a ph_alf_aps_id_luma[ i ] or ph_alf_aps_id_chroma or ph_alf_cc_cb_aps_id or ph_alf_cc_cr_aps_id syntax element that is present and equal to the aps_adaptation_parameter_set_id of an APS RBSP with aps_params_type equal to </w:t>
        </w:r>
        <w:r w:rsidRPr="005C7306">
          <w:rPr>
            <w:rFonts w:eastAsia="SimSun"/>
            <w:sz w:val="20"/>
            <w:lang w:val="en-GB"/>
          </w:rPr>
          <w:t>ALF_APS,</w:t>
        </w:r>
      </w:ins>
    </w:p>
    <w:p w14:paraId="31F1A747" w14:textId="77777777" w:rsidR="005C7306" w:rsidRPr="005C7306" w:rsidRDefault="005C7306" w:rsidP="005C7306">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29" w:author="Ye-Kui Wang (yk1)" w:date="2021-02-18T15:06:00Z"/>
          <w:rFonts w:eastAsia="SimSun"/>
          <w:noProof/>
          <w:sz w:val="20"/>
          <w:lang w:val="en-GB"/>
        </w:rPr>
      </w:pPr>
      <w:ins w:id="130" w:author="Ye-Kui Wang (yk1)" w:date="2021-02-18T15:06:00Z">
        <w:r w:rsidRPr="005C7306">
          <w:rPr>
            <w:rFonts w:eastAsia="SimSun"/>
            <w:noProof/>
            <w:sz w:val="20"/>
            <w:lang w:val="en-GB"/>
          </w:rPr>
          <w:t xml:space="preserve">a </w:t>
        </w:r>
        <w:r w:rsidRPr="005C7306">
          <w:rPr>
            <w:rFonts w:eastAsia="SimSun"/>
            <w:bCs/>
            <w:noProof/>
            <w:sz w:val="20"/>
            <w:lang w:val="en-GB"/>
          </w:rPr>
          <w:t xml:space="preserve">coded slice NAL unit in a PU having </w:t>
        </w:r>
        <w:r w:rsidRPr="005C7306">
          <w:rPr>
            <w:rFonts w:eastAsia="SimSun"/>
            <w:sz w:val="20"/>
            <w:lang w:val="en-GB"/>
          </w:rPr>
          <w:t xml:space="preserve">a PH NAL unit with a </w:t>
        </w:r>
        <w:proofErr w:type="spellStart"/>
        <w:r w:rsidRPr="005C7306">
          <w:rPr>
            <w:rFonts w:eastAsia="SimSun"/>
            <w:sz w:val="20"/>
            <w:lang w:val="en-GB"/>
          </w:rPr>
          <w:t>ph_lmcs_aps_id</w:t>
        </w:r>
        <w:proofErr w:type="spellEnd"/>
        <w:r w:rsidRPr="005C7306">
          <w:rPr>
            <w:rFonts w:eastAsia="SimSun"/>
            <w:sz w:val="20"/>
            <w:lang w:val="en-GB"/>
          </w:rPr>
          <w:t xml:space="preserve"> </w:t>
        </w:r>
        <w:r w:rsidRPr="005C7306">
          <w:rPr>
            <w:rFonts w:eastAsia="SimSun"/>
            <w:noProof/>
            <w:sz w:val="20"/>
            <w:lang w:val="en-GB"/>
          </w:rPr>
          <w:t xml:space="preserve">syntax element that is present and </w:t>
        </w:r>
        <w:r w:rsidRPr="005C7306">
          <w:rPr>
            <w:rFonts w:eastAsia="SimSun"/>
            <w:sz w:val="20"/>
            <w:lang w:val="en-GB"/>
          </w:rPr>
          <w:t xml:space="preserve">equal to the </w:t>
        </w:r>
        <w:r w:rsidRPr="005C7306">
          <w:rPr>
            <w:rFonts w:eastAsia="SimSun"/>
            <w:noProof/>
            <w:sz w:val="20"/>
            <w:lang w:val="en-GB"/>
          </w:rPr>
          <w:t>aps_adaptation_parameter_set_id of an APS RBSP with aps_params_type equal to</w:t>
        </w:r>
        <w:r w:rsidRPr="005C7306">
          <w:rPr>
            <w:rFonts w:eastAsia="SimSun"/>
            <w:bCs/>
            <w:kern w:val="2"/>
            <w:sz w:val="20"/>
            <w:lang w:val="en-GB" w:eastAsia="zh-CN"/>
          </w:rPr>
          <w:t xml:space="preserve"> LMCS</w:t>
        </w:r>
        <w:r w:rsidRPr="005C7306">
          <w:rPr>
            <w:rFonts w:eastAsia="SimSun"/>
            <w:kern w:val="2"/>
            <w:sz w:val="20"/>
            <w:lang w:val="en-GB" w:eastAsia="zh-CN"/>
          </w:rPr>
          <w:t>_APS,</w:t>
        </w:r>
      </w:ins>
    </w:p>
    <w:p w14:paraId="1EAB184D" w14:textId="77777777" w:rsidR="005C7306" w:rsidRPr="005C7306" w:rsidRDefault="005C7306" w:rsidP="005C7306">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31" w:author="Ye-Kui Wang (yk1)" w:date="2021-02-18T15:06:00Z"/>
          <w:rFonts w:eastAsia="SimSun"/>
          <w:noProof/>
          <w:sz w:val="20"/>
          <w:lang w:val="en-GB"/>
        </w:rPr>
      </w:pPr>
      <w:ins w:id="132" w:author="Ye-Kui Wang (yk1)" w:date="2021-02-18T15:06:00Z">
        <w:r w:rsidRPr="005C7306">
          <w:rPr>
            <w:rFonts w:eastAsia="SimSun"/>
            <w:noProof/>
            <w:sz w:val="20"/>
            <w:lang w:val="en-GB"/>
          </w:rPr>
          <w:t xml:space="preserve">a </w:t>
        </w:r>
        <w:r w:rsidRPr="005C7306">
          <w:rPr>
            <w:rFonts w:eastAsia="SimSun"/>
            <w:bCs/>
            <w:noProof/>
            <w:sz w:val="20"/>
            <w:lang w:val="en-GB"/>
          </w:rPr>
          <w:t xml:space="preserve">coded slice NAL unit in a PU having </w:t>
        </w:r>
        <w:r w:rsidRPr="005C7306">
          <w:rPr>
            <w:rFonts w:eastAsia="SimSun"/>
            <w:kern w:val="2"/>
            <w:sz w:val="20"/>
            <w:lang w:val="en-GB" w:eastAsia="zh-CN"/>
          </w:rPr>
          <w:t xml:space="preserve">a PH NAL unit with a </w:t>
        </w:r>
        <w:r w:rsidRPr="005C7306">
          <w:rPr>
            <w:rFonts w:eastAsia="SimSun"/>
            <w:bCs/>
            <w:noProof/>
            <w:sz w:val="20"/>
            <w:lang w:val="en-GB"/>
          </w:rPr>
          <w:t xml:space="preserve">ph_scaling_list_aps_id </w:t>
        </w:r>
        <w:r w:rsidRPr="005C7306">
          <w:rPr>
            <w:rFonts w:eastAsia="SimSun"/>
            <w:noProof/>
            <w:sz w:val="20"/>
            <w:lang w:val="en-GB"/>
          </w:rPr>
          <w:t xml:space="preserve">syntax element that is present and </w:t>
        </w:r>
        <w:r w:rsidRPr="005C7306">
          <w:rPr>
            <w:rFonts w:eastAsia="SimSun"/>
            <w:bCs/>
            <w:noProof/>
            <w:sz w:val="20"/>
            <w:lang w:val="en-GB"/>
          </w:rPr>
          <w:t xml:space="preserve">equal to the </w:t>
        </w:r>
        <w:r w:rsidRPr="005C7306">
          <w:rPr>
            <w:rFonts w:eastAsia="SimSun"/>
            <w:noProof/>
            <w:sz w:val="20"/>
            <w:lang w:val="en-GB"/>
          </w:rPr>
          <w:t>aps_adaptation_parameter_set_id of an APS RBSP with aps_params_type equal to</w:t>
        </w:r>
        <w:r w:rsidRPr="005C7306">
          <w:rPr>
            <w:rFonts w:eastAsia="SimSun"/>
            <w:bCs/>
            <w:noProof/>
            <w:sz w:val="20"/>
            <w:lang w:val="en-GB"/>
          </w:rPr>
          <w:t xml:space="preserve"> SCALING_APS,</w:t>
        </w:r>
      </w:ins>
    </w:p>
    <w:p w14:paraId="24CFFCB8" w14:textId="77777777" w:rsidR="005C7306" w:rsidRPr="005C7306" w:rsidRDefault="005C7306" w:rsidP="005C7306">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33" w:author="Ye-Kui Wang (yk1)" w:date="2021-02-18T15:06:00Z"/>
          <w:rFonts w:eastAsia="SimSun"/>
          <w:noProof/>
          <w:sz w:val="20"/>
          <w:lang w:val="en-GB"/>
        </w:rPr>
      </w:pPr>
      <w:ins w:id="134" w:author="Ye-Kui Wang (yk1)" w:date="2021-02-18T15:06:00Z">
        <w:r w:rsidRPr="005C7306">
          <w:rPr>
            <w:rFonts w:eastAsia="SimSun"/>
            <w:bCs/>
            <w:noProof/>
            <w:sz w:val="20"/>
            <w:lang w:val="en-GB"/>
          </w:rPr>
          <w:lastRenderedPageBreak/>
          <w:t xml:space="preserve">a coded slice NAL unit having a sh_alf_aps_id_luma[ i ] or sh_alf_aps_id_chroma or sh_alf_cc_cb_aps_id or sh_alf_cc_cr_aps_id </w:t>
        </w:r>
        <w:r w:rsidRPr="005C7306">
          <w:rPr>
            <w:rFonts w:eastAsia="SimSun"/>
            <w:noProof/>
            <w:sz w:val="20"/>
            <w:lang w:val="en-GB"/>
          </w:rPr>
          <w:t xml:space="preserve">syntax element that is present and equal to the aps_adaptation_parameter_set_id of an APS RBSP with aps_params_type equal to </w:t>
        </w:r>
        <w:r w:rsidRPr="005C7306">
          <w:rPr>
            <w:rFonts w:eastAsia="SimSun"/>
            <w:sz w:val="20"/>
            <w:lang w:val="en-GB"/>
          </w:rPr>
          <w:t>ALF_APS,</w:t>
        </w:r>
      </w:ins>
    </w:p>
    <w:p w14:paraId="5A1EE1E7" w14:textId="77777777" w:rsidR="005C7306" w:rsidRPr="005C7306" w:rsidRDefault="005C7306" w:rsidP="005C7306">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35" w:author="Ye-Kui Wang (yk1)" w:date="2021-02-18T15:06:00Z"/>
          <w:rFonts w:eastAsia="SimSun"/>
          <w:noProof/>
          <w:sz w:val="20"/>
          <w:lang w:val="en-GB"/>
        </w:rPr>
      </w:pPr>
      <w:ins w:id="136" w:author="Ye-Kui Wang (yk1)" w:date="2021-02-18T15:06:00Z">
        <w:r w:rsidRPr="005C7306">
          <w:rPr>
            <w:rFonts w:eastAsia="SimSun"/>
            <w:noProof/>
            <w:sz w:val="20"/>
            <w:lang w:val="en-GB"/>
          </w:rPr>
          <w:t xml:space="preserve">a </w:t>
        </w:r>
        <w:r w:rsidRPr="005C7306">
          <w:rPr>
            <w:rFonts w:eastAsia="SimSun"/>
            <w:bCs/>
            <w:noProof/>
            <w:sz w:val="20"/>
            <w:lang w:val="en-GB"/>
          </w:rPr>
          <w:t>coded slice NAL unit having sh_picture_header_in_slice_header_flag equal to 1 with</w:t>
        </w:r>
        <w:r w:rsidRPr="005C7306">
          <w:rPr>
            <w:rFonts w:eastAsia="SimSun"/>
            <w:noProof/>
            <w:sz w:val="20"/>
            <w:lang w:val="en-GB"/>
          </w:rPr>
          <w:t xml:space="preserve"> a ph_alf_aps_id_luma[ i ] or ph_alf_aps_id_chroma or ph_alf_cc_cb_aps_id or ph_alf_cc_cr_aps_id syntax element that is present and equal to the aps_adaptation_parameter_set_id of an APS RBSP with aps_params_type equal to </w:t>
        </w:r>
        <w:r w:rsidRPr="005C7306">
          <w:rPr>
            <w:rFonts w:eastAsia="SimSun"/>
            <w:sz w:val="20"/>
            <w:lang w:val="en-GB"/>
          </w:rPr>
          <w:t>ALF_APS,</w:t>
        </w:r>
      </w:ins>
    </w:p>
    <w:p w14:paraId="6DCD4A8F" w14:textId="77777777" w:rsidR="005C7306" w:rsidRPr="005C7306" w:rsidRDefault="005C7306" w:rsidP="005C7306">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37" w:author="Ye-Kui Wang (yk1)" w:date="2021-02-18T15:06:00Z"/>
          <w:rFonts w:eastAsia="SimSun"/>
          <w:noProof/>
          <w:sz w:val="20"/>
          <w:lang w:val="en-GB"/>
        </w:rPr>
      </w:pPr>
      <w:ins w:id="138" w:author="Ye-Kui Wang (yk1)" w:date="2021-02-18T15:06:00Z">
        <w:r w:rsidRPr="005C7306">
          <w:rPr>
            <w:rFonts w:eastAsia="SimSun"/>
            <w:noProof/>
            <w:sz w:val="20"/>
            <w:lang w:val="en-GB"/>
          </w:rPr>
          <w:t xml:space="preserve">a </w:t>
        </w:r>
        <w:r w:rsidRPr="005C7306">
          <w:rPr>
            <w:rFonts w:eastAsia="SimSun"/>
            <w:bCs/>
            <w:noProof/>
            <w:sz w:val="20"/>
            <w:lang w:val="en-GB"/>
          </w:rPr>
          <w:t xml:space="preserve">coded slice NAL unit having sh_picture_header_in_slice_header_flag equal to 1 </w:t>
        </w:r>
        <w:r w:rsidRPr="005C7306">
          <w:rPr>
            <w:rFonts w:eastAsia="SimSun"/>
            <w:sz w:val="20"/>
            <w:lang w:val="en-GB"/>
          </w:rPr>
          <w:t xml:space="preserve">with a </w:t>
        </w:r>
        <w:proofErr w:type="spellStart"/>
        <w:r w:rsidRPr="005C7306">
          <w:rPr>
            <w:rFonts w:eastAsia="SimSun"/>
            <w:sz w:val="20"/>
            <w:lang w:val="en-GB"/>
          </w:rPr>
          <w:t>ph_lmcs_aps_id</w:t>
        </w:r>
        <w:proofErr w:type="spellEnd"/>
        <w:r w:rsidRPr="005C7306">
          <w:rPr>
            <w:rFonts w:eastAsia="SimSun"/>
            <w:sz w:val="20"/>
            <w:lang w:val="en-GB"/>
          </w:rPr>
          <w:t xml:space="preserve"> </w:t>
        </w:r>
        <w:r w:rsidRPr="005C7306">
          <w:rPr>
            <w:rFonts w:eastAsia="SimSun"/>
            <w:noProof/>
            <w:sz w:val="20"/>
            <w:lang w:val="en-GB"/>
          </w:rPr>
          <w:t xml:space="preserve">syntax element that is present and </w:t>
        </w:r>
        <w:r w:rsidRPr="005C7306">
          <w:rPr>
            <w:rFonts w:eastAsia="SimSun"/>
            <w:sz w:val="20"/>
            <w:lang w:val="en-GB"/>
          </w:rPr>
          <w:t xml:space="preserve">equal to the </w:t>
        </w:r>
        <w:r w:rsidRPr="005C7306">
          <w:rPr>
            <w:rFonts w:eastAsia="SimSun"/>
            <w:noProof/>
            <w:sz w:val="20"/>
            <w:lang w:val="en-GB"/>
          </w:rPr>
          <w:t>aps_adaptation_parameter_set_id of an APS RBSP with aps_params_type equal to</w:t>
        </w:r>
        <w:r w:rsidRPr="005C7306">
          <w:rPr>
            <w:rFonts w:eastAsia="SimSun"/>
            <w:bCs/>
            <w:kern w:val="2"/>
            <w:sz w:val="20"/>
            <w:lang w:val="en-GB" w:eastAsia="zh-CN"/>
          </w:rPr>
          <w:t xml:space="preserve"> LMCS</w:t>
        </w:r>
        <w:r w:rsidRPr="005C7306">
          <w:rPr>
            <w:rFonts w:eastAsia="SimSun"/>
            <w:kern w:val="2"/>
            <w:sz w:val="20"/>
            <w:lang w:val="en-GB" w:eastAsia="zh-CN"/>
          </w:rPr>
          <w:t>_APS,</w:t>
        </w:r>
      </w:ins>
    </w:p>
    <w:p w14:paraId="77B24283" w14:textId="77777777" w:rsidR="005C7306" w:rsidRPr="005C7306" w:rsidRDefault="005C7306" w:rsidP="005C7306">
      <w:pPr>
        <w:numPr>
          <w:ilvl w:val="0"/>
          <w:numId w:val="1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39" w:author="Ye-Kui Wang (yk1)" w:date="2021-02-18T15:06:00Z"/>
          <w:rFonts w:eastAsia="SimSun"/>
          <w:noProof/>
          <w:sz w:val="20"/>
          <w:lang w:val="en-GB"/>
        </w:rPr>
      </w:pPr>
      <w:ins w:id="140" w:author="Ye-Kui Wang (yk1)" w:date="2021-02-18T15:06:00Z">
        <w:r w:rsidRPr="005C7306">
          <w:rPr>
            <w:rFonts w:eastAsia="SimSun"/>
            <w:noProof/>
            <w:sz w:val="20"/>
            <w:lang w:val="en-GB"/>
          </w:rPr>
          <w:t xml:space="preserve">a </w:t>
        </w:r>
        <w:r w:rsidRPr="005C7306">
          <w:rPr>
            <w:rFonts w:eastAsia="SimSun"/>
            <w:bCs/>
            <w:noProof/>
            <w:sz w:val="20"/>
            <w:lang w:val="en-GB"/>
          </w:rPr>
          <w:t xml:space="preserve">coded slice NAL unit having sh_picture_header_in_slice_header_flag equal to 1 </w:t>
        </w:r>
        <w:r w:rsidRPr="005C7306">
          <w:rPr>
            <w:rFonts w:eastAsia="SimSun"/>
            <w:kern w:val="2"/>
            <w:sz w:val="20"/>
            <w:lang w:val="en-GB" w:eastAsia="zh-CN"/>
          </w:rPr>
          <w:t xml:space="preserve">with a </w:t>
        </w:r>
        <w:r w:rsidRPr="005C7306">
          <w:rPr>
            <w:rFonts w:eastAsia="SimSun"/>
            <w:bCs/>
            <w:noProof/>
            <w:sz w:val="20"/>
            <w:lang w:val="en-GB"/>
          </w:rPr>
          <w:t xml:space="preserve">ph_scaling_list_aps_id </w:t>
        </w:r>
        <w:r w:rsidRPr="005C7306">
          <w:rPr>
            <w:rFonts w:eastAsia="SimSun"/>
            <w:noProof/>
            <w:sz w:val="20"/>
            <w:lang w:val="en-GB"/>
          </w:rPr>
          <w:t xml:space="preserve">syntax element that is present and </w:t>
        </w:r>
        <w:r w:rsidRPr="005C7306">
          <w:rPr>
            <w:rFonts w:eastAsia="SimSun"/>
            <w:bCs/>
            <w:noProof/>
            <w:sz w:val="20"/>
            <w:lang w:val="en-GB"/>
          </w:rPr>
          <w:t xml:space="preserve">equal to the </w:t>
        </w:r>
        <w:r w:rsidRPr="005C7306">
          <w:rPr>
            <w:rFonts w:eastAsia="SimSun"/>
            <w:noProof/>
            <w:sz w:val="20"/>
            <w:lang w:val="en-GB"/>
          </w:rPr>
          <w:t>aps_adaptation_parameter_set_id of an APS RBSP with aps_params_type equal to</w:t>
        </w:r>
        <w:r w:rsidRPr="005C7306">
          <w:rPr>
            <w:rFonts w:eastAsia="SimSun"/>
            <w:bCs/>
            <w:noProof/>
            <w:sz w:val="20"/>
            <w:lang w:val="en-GB"/>
          </w:rPr>
          <w:t xml:space="preserve"> SCALING_APS</w:t>
        </w:r>
        <w:r w:rsidRPr="005C7306">
          <w:rPr>
            <w:rFonts w:eastAsia="SimSun"/>
            <w:noProof/>
            <w:sz w:val="20"/>
            <w:lang w:val="en-GB"/>
          </w:rPr>
          <w:t>.</w:t>
        </w:r>
      </w:ins>
    </w:p>
    <w:p w14:paraId="0CAE9175" w14:textId="77777777" w:rsidR="005C7306" w:rsidRPr="005C7306" w:rsidRDefault="005C7306" w:rsidP="005C730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41" w:author="Ye-Kui Wang (yk1)" w:date="2021-02-18T15:06:00Z"/>
          <w:rFonts w:eastAsia="SimSun"/>
          <w:noProof/>
          <w:sz w:val="18"/>
          <w:szCs w:val="18"/>
          <w:lang w:val="en-GB"/>
        </w:rPr>
      </w:pPr>
      <w:ins w:id="142" w:author="Ye-Kui Wang (yk1)" w:date="2021-02-18T15:06:00Z">
        <w:r w:rsidRPr="005C7306">
          <w:rPr>
            <w:rFonts w:eastAsia="SimSun"/>
            <w:noProof/>
            <w:sz w:val="20"/>
            <w:lang w:val="en-GB"/>
          </w:rPr>
          <w:t>Such a coded slice NAL unit references the previous APS RBSP in decoding order (relative to the position of the coded slice NAL unit in decoding order) with the corresponding values of aps_adaptation_parameter_set_id and aps_params_type.</w:t>
        </w:r>
      </w:ins>
    </w:p>
    <w:p w14:paraId="200EDE58" w14:textId="77777777" w:rsidR="005C7306" w:rsidRPr="005C7306" w:rsidRDefault="005C7306" w:rsidP="005C730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43" w:author="Ye-Kui Wang (yk1)" w:date="2021-02-18T15:06:00Z"/>
          <w:rFonts w:eastAsia="SimSun"/>
          <w:noProof/>
          <w:sz w:val="20"/>
          <w:lang w:val="en-GB"/>
        </w:rPr>
      </w:pPr>
      <w:ins w:id="144" w:author="Ye-Kui Wang (yk1)" w:date="2021-02-18T15:06:00Z">
        <w:r w:rsidRPr="005C7306">
          <w:rPr>
            <w:rFonts w:eastAsia="SimSun"/>
            <w:noProof/>
            <w:sz w:val="20"/>
            <w:lang w:val="en-GB"/>
          </w:rPr>
          <w:t>All APS NAL units with a particular value of nal_unit_type, a particular value of aps_adaptation_parameter_set_id, and a particular value of aps_params_type within a PU shall have the same content.</w:t>
        </w:r>
      </w:ins>
    </w:p>
    <w:p w14:paraId="75748937" w14:textId="5FAB3C1D" w:rsidR="005C7306" w:rsidRPr="005C7306" w:rsidRDefault="005C7306" w:rsidP="005C73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ins w:id="145" w:author="Ye-Kui Wang (yk1)" w:date="2021-02-18T15:06:00Z"/>
          <w:rFonts w:eastAsia="SimSun"/>
          <w:noProof/>
          <w:sz w:val="18"/>
          <w:szCs w:val="18"/>
          <w:lang w:val="en-GB"/>
        </w:rPr>
      </w:pPr>
      <w:ins w:id="146" w:author="Ye-Kui Wang (yk1)" w:date="2021-02-18T15:06:00Z">
        <w:r w:rsidRPr="005C7306">
          <w:rPr>
            <w:rFonts w:eastAsia="SimSun"/>
            <w:noProof/>
            <w:sz w:val="18"/>
            <w:szCs w:val="18"/>
            <w:lang w:val="en-GB"/>
          </w:rPr>
          <w:t>NOTE 1 – The content of an APS RBSP in a suffix APS NAL unit and the content of a prefix APS NAL unit with the same values of aps_adaptation_parameter_set_id (and aps_params_type) in the same PU can be different. When a suffix APS NAL unit is present in a PU, its APS RBSP cannot be referenced by the decoding process of that PU, since the suffix APS NAL unit cannot precede the PH NAL unit or any coded slice NAL units of that PU (see clause 7.4.2.4.4). However, the APS RBSP in a suffix APS NAL unit can be referenced by the decoding process of subsequent PUs in the bitstream (if any).</w:t>
        </w:r>
      </w:ins>
    </w:p>
    <w:p w14:paraId="4EB213E2" w14:textId="571CFC34" w:rsidR="00933332" w:rsidRPr="004E7720" w:rsidRDefault="00933332" w:rsidP="00933332">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47" w:author="Ye-Kui Wang (yk1)" w:date="2021-02-18T15:07:00Z"/>
          <w:rFonts w:eastAsia="SimSun"/>
          <w:i/>
          <w:iCs/>
          <w:noProof/>
          <w:sz w:val="24"/>
          <w:szCs w:val="24"/>
          <w:lang w:val="en-GB"/>
        </w:rPr>
      </w:pPr>
      <w:ins w:id="148" w:author="Ye-Kui Wang (yk1)" w:date="2021-02-18T15:07:00Z">
        <w:r>
          <w:rPr>
            <w:rFonts w:eastAsia="SimSun"/>
            <w:i/>
            <w:iCs/>
            <w:noProof/>
            <w:sz w:val="24"/>
            <w:szCs w:val="24"/>
            <w:lang w:val="en-GB"/>
          </w:rPr>
          <w:t xml:space="preserve">And replace the </w:t>
        </w:r>
        <w:r w:rsidRPr="004E7720">
          <w:rPr>
            <w:rFonts w:eastAsia="SimSun"/>
            <w:i/>
            <w:iCs/>
            <w:noProof/>
            <w:sz w:val="24"/>
            <w:szCs w:val="24"/>
            <w:lang w:val="en-GB"/>
          </w:rPr>
          <w:t>following:</w:t>
        </w:r>
      </w:ins>
    </w:p>
    <w:p w14:paraId="1E70B2C3" w14:textId="1D0F1F88" w:rsidR="00933332" w:rsidRPr="00933332" w:rsidRDefault="00933332" w:rsidP="0093333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ins w:id="149" w:author="Ye-Kui Wang (yk1)" w:date="2021-02-18T15:09:00Z"/>
          <w:rFonts w:eastAsia="SimSun"/>
          <w:sz w:val="18"/>
          <w:szCs w:val="18"/>
          <w:lang w:val="en-GB"/>
        </w:rPr>
      </w:pPr>
      <w:ins w:id="150" w:author="Ye-Kui Wang (yk1)" w:date="2021-02-18T15:09:00Z">
        <w:r w:rsidRPr="00933332">
          <w:rPr>
            <w:rFonts w:eastAsia="SimSun"/>
            <w:sz w:val="18"/>
            <w:szCs w:val="18"/>
            <w:lang w:val="en-GB"/>
          </w:rPr>
          <w:t>NOTE </w:t>
        </w:r>
      </w:ins>
      <w:ins w:id="151" w:author="Ye-Kui Wang (yk1)" w:date="2021-02-18T15:10:00Z">
        <w:r w:rsidR="00F21A0B">
          <w:rPr>
            <w:rFonts w:eastAsia="SimSun"/>
            <w:sz w:val="18"/>
            <w:szCs w:val="18"/>
            <w:lang w:val="en-GB"/>
          </w:rPr>
          <w:t>4</w:t>
        </w:r>
      </w:ins>
      <w:ins w:id="152" w:author="Ye-Kui Wang (yk1)" w:date="2021-02-18T15:09:00Z">
        <w:r w:rsidRPr="00933332">
          <w:rPr>
            <w:rFonts w:eastAsia="SimSun"/>
            <w:noProof/>
            <w:sz w:val="18"/>
            <w:lang w:val="en-GB"/>
          </w:rPr>
          <w:t> </w:t>
        </w:r>
        <w:r w:rsidRPr="00933332">
          <w:rPr>
            <w:rFonts w:eastAsia="SimSun"/>
            <w:sz w:val="18"/>
            <w:szCs w:val="18"/>
            <w:lang w:val="en-GB"/>
          </w:rPr>
          <w:t xml:space="preserve">– A suffix APS NAL unit associated with a particular VCL NAL unit (this VCL NAL unit precedes the suffix APS NAL unit in decoding order) is not for use by the </w:t>
        </w:r>
        <w:proofErr w:type="gramStart"/>
        <w:r w:rsidRPr="00933332">
          <w:rPr>
            <w:rFonts w:eastAsia="SimSun"/>
            <w:sz w:val="18"/>
            <w:szCs w:val="18"/>
            <w:lang w:val="en-GB"/>
          </w:rPr>
          <w:t>particular VCL NAL</w:t>
        </w:r>
        <w:proofErr w:type="gramEnd"/>
        <w:r w:rsidRPr="00933332">
          <w:rPr>
            <w:rFonts w:eastAsia="SimSun"/>
            <w:sz w:val="18"/>
            <w:szCs w:val="18"/>
            <w:lang w:val="en-GB"/>
          </w:rPr>
          <w:t xml:space="preserve"> unit, but for use by VCL NAL units following the suffix APS NAL unit in decoding order.</w:t>
        </w:r>
      </w:ins>
    </w:p>
    <w:p w14:paraId="20B1B4D2" w14:textId="77777777" w:rsidR="00933332" w:rsidRPr="004E7720" w:rsidRDefault="00933332" w:rsidP="00933332">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53" w:author="Ye-Kui Wang (yk1)" w:date="2021-02-18T15:07:00Z"/>
          <w:rFonts w:eastAsia="SimSun"/>
          <w:i/>
          <w:iCs/>
          <w:noProof/>
          <w:sz w:val="24"/>
          <w:szCs w:val="24"/>
          <w:lang w:val="en-GB"/>
        </w:rPr>
      </w:pPr>
      <w:ins w:id="154" w:author="Ye-Kui Wang (yk1)" w:date="2021-02-18T15:07:00Z">
        <w:r w:rsidRPr="004E7720">
          <w:rPr>
            <w:rFonts w:eastAsia="SimSun"/>
            <w:i/>
            <w:iCs/>
            <w:noProof/>
            <w:sz w:val="24"/>
            <w:szCs w:val="24"/>
            <w:lang w:val="en-GB"/>
          </w:rPr>
          <w:t>with the following:</w:t>
        </w:r>
      </w:ins>
    </w:p>
    <w:p w14:paraId="378459B3" w14:textId="552AC2FB" w:rsidR="00933332" w:rsidRPr="00933332" w:rsidRDefault="00933332" w:rsidP="0093333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ins w:id="155" w:author="Ye-Kui Wang (yk1)" w:date="2021-02-18T15:08:00Z"/>
          <w:rFonts w:eastAsia="SimSun"/>
          <w:sz w:val="18"/>
          <w:szCs w:val="18"/>
          <w:lang w:val="en-GB"/>
        </w:rPr>
      </w:pPr>
      <w:ins w:id="156" w:author="Ye-Kui Wang (yk1)" w:date="2021-02-18T15:08:00Z">
        <w:r w:rsidRPr="00933332">
          <w:rPr>
            <w:rFonts w:eastAsia="SimSun"/>
            <w:sz w:val="18"/>
            <w:szCs w:val="18"/>
            <w:lang w:val="en-GB"/>
          </w:rPr>
          <w:t>NOTE </w:t>
        </w:r>
        <w:r w:rsidRPr="00933332">
          <w:rPr>
            <w:rFonts w:eastAsia="SimSun"/>
            <w:noProof/>
            <w:sz w:val="18"/>
            <w:lang w:val="en-GB"/>
          </w:rPr>
          <w:t>4 </w:t>
        </w:r>
        <w:r w:rsidRPr="00933332">
          <w:rPr>
            <w:rFonts w:eastAsia="SimSun"/>
            <w:sz w:val="18"/>
            <w:szCs w:val="18"/>
            <w:lang w:val="en-GB"/>
          </w:rPr>
          <w:t>– A suffix APS NAL unit associated with a particular VCL NAL unit (a VCL NAL unit that precedes the suffix APS NAL unit in decoding order and is the last VCL NAL unit of the PU containing that VCL NAL unit) is not for use in the decoding process of that particular VCL NAL unit or any other VCL NAL unit of the PU containing that particular VCL NAL unit, but rather is for use in the decoding process of VCL NAL units of PUs that follow the suffix APS NAL unit in decoding order (if any).</w:t>
        </w:r>
      </w:ins>
    </w:p>
    <w:p w14:paraId="69CE98DA" w14:textId="150B7D25" w:rsidR="004D3503" w:rsidRDefault="004D3503" w:rsidP="004D3503">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ns w:id="157" w:author="Ye-Kui Wang (yk1)" w:date="2021-02-18T15:13:00Z"/>
          <w:rFonts w:eastAsia="SimSun"/>
          <w:i/>
          <w:noProof/>
          <w:sz w:val="24"/>
          <w:lang w:val="en-CA"/>
        </w:rPr>
      </w:pPr>
      <w:ins w:id="158" w:author="Ye-Kui Wang (yk1)" w:date="2021-02-18T15:13:00Z">
        <w:r>
          <w:rPr>
            <w:rFonts w:eastAsia="SimSun"/>
            <w:i/>
            <w:noProof/>
            <w:sz w:val="24"/>
            <w:lang w:val="en-CA"/>
          </w:rPr>
          <w:t xml:space="preserve">In clause 8.1.2, </w:t>
        </w:r>
      </w:ins>
      <w:ins w:id="159" w:author="Ye-Kui Wang (yk1)" w:date="2021-02-18T15:14:00Z">
        <w:r w:rsidR="00451445">
          <w:rPr>
            <w:rFonts w:eastAsia="SimSun"/>
            <w:i/>
            <w:noProof/>
            <w:sz w:val="24"/>
            <w:lang w:val="en-CA"/>
          </w:rPr>
          <w:t>make the following changes</w:t>
        </w:r>
      </w:ins>
      <w:ins w:id="160" w:author="Ye-Kui Wang (yk1)" w:date="2021-02-18T15:15:00Z">
        <w:r w:rsidR="00451445">
          <w:rPr>
            <w:rFonts w:eastAsia="SimSun"/>
            <w:i/>
            <w:noProof/>
            <w:sz w:val="24"/>
            <w:lang w:val="en-CA"/>
          </w:rPr>
          <w:t xml:space="preserve"> (additions are highlighted in yellow)</w:t>
        </w:r>
      </w:ins>
      <w:ins w:id="161" w:author="Ye-Kui Wang (yk1)" w:date="2021-02-18T15:14:00Z">
        <w:r w:rsidR="00451445">
          <w:rPr>
            <w:rFonts w:eastAsia="SimSun"/>
            <w:i/>
            <w:noProof/>
            <w:sz w:val="24"/>
            <w:lang w:val="en-CA"/>
          </w:rPr>
          <w:t>:</w:t>
        </w:r>
      </w:ins>
    </w:p>
    <w:p w14:paraId="2281BDE6" w14:textId="19698318" w:rsidR="004D3503" w:rsidRPr="004D3503" w:rsidRDefault="004D3503" w:rsidP="004D3503">
      <w:pPr>
        <w:numPr>
          <w:ilvl w:val="0"/>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num" w:pos="2500"/>
        </w:tabs>
        <w:rPr>
          <w:ins w:id="162" w:author="Ye-Kui Wang (yk1)" w:date="2021-02-18T15:13:00Z"/>
          <w:rFonts w:eastAsia="SimSun"/>
          <w:noProof/>
          <w:sz w:val="20"/>
          <w:lang w:val="en-GB"/>
        </w:rPr>
      </w:pPr>
      <w:ins w:id="163" w:author="Ye-Kui Wang (yk1)" w:date="2021-02-18T15:13:00Z">
        <w:r w:rsidRPr="004D3503">
          <w:rPr>
            <w:rFonts w:eastAsia="SimSun"/>
            <w:noProof/>
            <w:sz w:val="20"/>
            <w:lang w:val="en-GB"/>
          </w:rPr>
          <w:t xml:space="preserve">The processes in clauses 8.4, 8.5, 8.6, 8.7, and 8.8 specify decoding processes using syntax elements in all syntax structure layers. </w:t>
        </w:r>
        <w:r w:rsidRPr="00451445">
          <w:rPr>
            <w:rFonts w:eastAsia="SimSun"/>
            <w:noProof/>
            <w:sz w:val="20"/>
            <w:highlight w:val="yellow"/>
            <w:lang w:val="en-GB"/>
          </w:rPr>
          <w:t>When any NAL units are present in a PU that follow the last VCL NAL unit of the picture in decoding order, their decoding is deferred until after all slices of the current picture have been decoded and the in-loop filter processes of clause 8.8 have been applied.</w:t>
        </w:r>
        <w:r w:rsidRPr="004D3503">
          <w:rPr>
            <w:rFonts w:eastAsia="SimSun"/>
            <w:noProof/>
            <w:sz w:val="20"/>
            <w:lang w:val="en-GB"/>
          </w:rPr>
          <w:t xml:space="preserve"> It is a requirement of bitstream conformance that the coded slices of the picture shall contain slice data for every CTU of the picture, such that the division of the picture into slices, and the division of the slices into CTUs each forms a partitioning of the picture.</w:t>
        </w:r>
      </w:ins>
    </w:p>
    <w:p w14:paraId="665EF1A0" w14:textId="156D0056" w:rsidR="004D3503" w:rsidRPr="004D3503" w:rsidDel="008E7D52" w:rsidRDefault="004D3503" w:rsidP="004D3503">
      <w:pPr>
        <w:numPr>
          <w:ilvl w:val="0"/>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num" w:pos="2500"/>
        </w:tabs>
        <w:ind w:left="700"/>
        <w:rPr>
          <w:ins w:id="164" w:author="Ye-Kui Wang (yk1)" w:date="2021-02-18T15:13:00Z"/>
          <w:rFonts w:eastAsia="SimSun"/>
          <w:noProof/>
          <w:sz w:val="20"/>
          <w:lang w:val="en-GB"/>
        </w:rPr>
      </w:pPr>
      <w:ins w:id="165" w:author="Ye-Kui Wang (yk1)" w:date="2021-02-18T15:13:00Z">
        <w:r w:rsidRPr="004D3503">
          <w:rPr>
            <w:rFonts w:eastAsia="SimSun"/>
            <w:noProof/>
            <w:sz w:val="20"/>
            <w:lang w:val="en-GB"/>
          </w:rPr>
          <w:t xml:space="preserve">After all slices of the current picture have been decoded, </w:t>
        </w:r>
        <w:r w:rsidRPr="00451445">
          <w:rPr>
            <w:rFonts w:eastAsia="SimSun"/>
            <w:noProof/>
            <w:sz w:val="20"/>
            <w:highlight w:val="yellow"/>
            <w:lang w:val="en-GB"/>
          </w:rPr>
          <w:t>the in-loop filter processes of clause 8.8 have been applied, and all remaining NAL units of the PU have been decoded, the current decoded picture is marked as "used for short-term reference",</w:t>
        </w:r>
        <w:r w:rsidRPr="004D3503">
          <w:rPr>
            <w:rFonts w:eastAsia="SimSun"/>
            <w:noProof/>
            <w:sz w:val="20"/>
            <w:lang w:val="en-GB"/>
          </w:rPr>
          <w:t xml:space="preserve"> the picture referred to by each ILRP entry, when present, in RefPicList[ 0 ] or RefPicList[ 1 ] is marked as "used for short-term reference", and t</w:t>
        </w:r>
        <w:r w:rsidRPr="004D3503" w:rsidDel="008E7D52">
          <w:rPr>
            <w:rFonts w:eastAsia="SimSun"/>
            <w:noProof/>
            <w:sz w:val="20"/>
            <w:lang w:val="en-GB"/>
          </w:rPr>
          <w:t>he variable PictureOutputFlag of the current picture is derived as follows:</w:t>
        </w:r>
      </w:ins>
    </w:p>
    <w:p w14:paraId="427F39A2" w14:textId="77777777" w:rsidR="00657619" w:rsidRPr="004E7720" w:rsidRDefault="00657619" w:rsidP="004E772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66" w:author="Ye-Kui Wang (yk1)" w:date="2021-02-18T14:41:00Z"/>
          <w:rFonts w:eastAsia="SimSun"/>
          <w:noProof/>
          <w:sz w:val="20"/>
          <w:szCs w:val="22"/>
          <w:lang w:val="en-GB"/>
        </w:rPr>
      </w:pPr>
    </w:p>
    <w:p w14:paraId="6375DB31" w14:textId="3E16CD34" w:rsidR="000864B8" w:rsidRPr="00903CA8" w:rsidRDefault="000864B8" w:rsidP="000864B8">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lastRenderedPageBreak/>
        <w:t>Change clause A.4.1 as follows (additions are yellow-highlighted):</w:t>
      </w:r>
    </w:p>
    <w:p w14:paraId="3B66C9A2" w14:textId="055C4D5E" w:rsidR="000864B8" w:rsidRPr="00903CA8" w:rsidRDefault="000864B8" w:rsidP="000864B8">
      <w:pPr>
        <w:pStyle w:val="Heading3"/>
        <w:numPr>
          <w:ilvl w:val="0"/>
          <w:numId w:val="0"/>
        </w:numPr>
        <w:rPr>
          <w:rFonts w:eastAsia="SimSun"/>
          <w:sz w:val="20"/>
          <w:szCs w:val="20"/>
          <w:lang w:val="en-CA"/>
        </w:rPr>
      </w:pPr>
      <w:r w:rsidRPr="00903CA8">
        <w:rPr>
          <w:rFonts w:eastAsia="SimSun"/>
          <w:sz w:val="20"/>
          <w:szCs w:val="20"/>
          <w:lang w:val="en-CA"/>
        </w:rPr>
        <w:t>A.4.1</w:t>
      </w:r>
      <w:r w:rsidRPr="00903CA8">
        <w:rPr>
          <w:rFonts w:eastAsia="SimSun"/>
          <w:sz w:val="20"/>
          <w:szCs w:val="20"/>
          <w:lang w:val="en-CA"/>
        </w:rPr>
        <w:tab/>
        <w:t>General tier and level limits</w:t>
      </w:r>
    </w:p>
    <w:p w14:paraId="4110B224" w14:textId="02415B1C" w:rsidR="000864B8" w:rsidRPr="00903CA8" w:rsidRDefault="000864B8" w:rsidP="00AC161B">
      <w:pPr>
        <w:keepNext/>
        <w:rPr>
          <w:rFonts w:eastAsia="Malgun Gothic"/>
          <w:lang w:val="en-CA"/>
        </w:rPr>
      </w:pPr>
      <w:r w:rsidRPr="00903CA8">
        <w:rPr>
          <w:rFonts w:eastAsia="Malgun Gothic"/>
          <w:lang w:val="en-CA"/>
        </w:rPr>
        <w:t>...</w:t>
      </w:r>
    </w:p>
    <w:p w14:paraId="792B1494" w14:textId="4B450046" w:rsidR="000864B8" w:rsidRPr="000864B8" w:rsidRDefault="000864B8" w:rsidP="000864B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rFonts w:eastAsia="SimSun"/>
          <w:b/>
          <w:noProof/>
          <w:sz w:val="20"/>
          <w:lang w:val="en-CA"/>
        </w:rPr>
      </w:pPr>
      <w:bookmarkStart w:id="167" w:name="_Ref384691783"/>
      <w:bookmarkStart w:id="168" w:name="_Ref397963780"/>
      <w:bookmarkStart w:id="169" w:name="_Ref399010340"/>
      <w:bookmarkStart w:id="170" w:name="_Ref399010579"/>
      <w:bookmarkStart w:id="171" w:name="_Toc415476507"/>
      <w:bookmarkStart w:id="172" w:name="_Toc423602568"/>
      <w:bookmarkStart w:id="173" w:name="_Toc423602742"/>
      <w:bookmarkStart w:id="174" w:name="_Toc501130635"/>
      <w:bookmarkStart w:id="175" w:name="_Toc503770643"/>
      <w:bookmarkStart w:id="176" w:name="_Toc50057480"/>
      <w:r w:rsidRPr="000864B8">
        <w:rPr>
          <w:rFonts w:eastAsia="SimSun"/>
          <w:b/>
          <w:sz w:val="20"/>
          <w:lang w:val="en-CA"/>
        </w:rPr>
        <w:t>Table </w:t>
      </w:r>
      <w:r w:rsidRPr="00903CA8">
        <w:rPr>
          <w:rFonts w:eastAsia="SimSun"/>
          <w:b/>
          <w:sz w:val="20"/>
          <w:lang w:val="en-CA"/>
        </w:rPr>
        <w:t>135</w:t>
      </w:r>
      <w:bookmarkEnd w:id="167"/>
      <w:r w:rsidRPr="000864B8">
        <w:rPr>
          <w:rFonts w:eastAsia="SimSun"/>
          <w:b/>
          <w:noProof/>
          <w:sz w:val="20"/>
          <w:lang w:val="en-CA"/>
        </w:rPr>
        <w:t xml:space="preserve"> – General tier and level limits</w:t>
      </w:r>
      <w:bookmarkEnd w:id="168"/>
      <w:bookmarkEnd w:id="169"/>
      <w:bookmarkEnd w:id="170"/>
      <w:bookmarkEnd w:id="171"/>
      <w:bookmarkEnd w:id="172"/>
      <w:bookmarkEnd w:id="173"/>
      <w:bookmarkEnd w:id="174"/>
      <w:bookmarkEnd w:id="175"/>
      <w:bookmarkEnd w:id="1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63"/>
        <w:gridCol w:w="1152"/>
        <w:gridCol w:w="864"/>
        <w:gridCol w:w="864"/>
        <w:gridCol w:w="864"/>
        <w:gridCol w:w="720"/>
        <w:gridCol w:w="720"/>
      </w:tblGrid>
      <w:tr w:rsidR="000864B8" w:rsidRPr="000864B8" w14:paraId="65F272F1" w14:textId="77777777" w:rsidTr="006C78CF">
        <w:trPr>
          <w:cantSplit/>
          <w:trHeight w:val="1584"/>
          <w:jc w:val="center"/>
        </w:trPr>
        <w:tc>
          <w:tcPr>
            <w:tcW w:w="720" w:type="dxa"/>
            <w:vMerge w:val="restart"/>
            <w:textDirection w:val="tbRl"/>
          </w:tcPr>
          <w:p w14:paraId="04C1772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noProof/>
                <w:sz w:val="18"/>
                <w:szCs w:val="18"/>
                <w:lang w:val="en-CA" w:eastAsia="ja-JP"/>
              </w:rPr>
              <w:t>Level</w:t>
            </w:r>
          </w:p>
        </w:tc>
        <w:tc>
          <w:tcPr>
            <w:tcW w:w="563" w:type="dxa"/>
            <w:vMerge w:val="restart"/>
            <w:textDirection w:val="tbRl"/>
          </w:tcPr>
          <w:p w14:paraId="0D045FD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noProof/>
                <w:sz w:val="18"/>
                <w:szCs w:val="18"/>
                <w:lang w:val="en-CA" w:eastAsia="ja-JP"/>
              </w:rPr>
              <w:t>general_level_idc value*</w:t>
            </w:r>
          </w:p>
        </w:tc>
        <w:tc>
          <w:tcPr>
            <w:tcW w:w="1152" w:type="dxa"/>
            <w:vMerge w:val="restart"/>
            <w:textDirection w:val="tbRl"/>
          </w:tcPr>
          <w:p w14:paraId="7BDDAB0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noProof/>
                <w:sz w:val="18"/>
                <w:szCs w:val="18"/>
                <w:lang w:val="en-CA" w:eastAsia="ja-JP"/>
              </w:rPr>
              <w:t>Max luma picture size MaxLumaPs (samples)</w:t>
            </w:r>
          </w:p>
        </w:tc>
        <w:tc>
          <w:tcPr>
            <w:tcW w:w="1728" w:type="dxa"/>
            <w:gridSpan w:val="2"/>
            <w:textDirection w:val="tbRl"/>
            <w:vAlign w:val="center"/>
          </w:tcPr>
          <w:p w14:paraId="01F7D37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noProof/>
                <w:sz w:val="18"/>
                <w:szCs w:val="18"/>
                <w:lang w:val="en-CA" w:eastAsia="ja-JP"/>
              </w:rPr>
              <w:t>Max CPB size MaxCPB (CpbVclFactor or CpbNalFactor bits)</w:t>
            </w:r>
          </w:p>
        </w:tc>
        <w:tc>
          <w:tcPr>
            <w:tcW w:w="864" w:type="dxa"/>
            <w:vMerge w:val="restart"/>
            <w:textDirection w:val="tbRl"/>
          </w:tcPr>
          <w:p w14:paraId="1B772EB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noProof/>
                <w:sz w:val="18"/>
                <w:szCs w:val="18"/>
                <w:lang w:val="en-CA" w:eastAsia="ja-JP"/>
              </w:rPr>
              <w:t>Max slices per AU MaxSlicesPerAu</w:t>
            </w:r>
          </w:p>
        </w:tc>
        <w:tc>
          <w:tcPr>
            <w:tcW w:w="720" w:type="dxa"/>
            <w:vMerge w:val="restart"/>
            <w:textDirection w:val="tbRl"/>
          </w:tcPr>
          <w:p w14:paraId="4647800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bCs/>
                <w:noProof/>
                <w:sz w:val="18"/>
                <w:szCs w:val="18"/>
                <w:lang w:val="en-CA" w:eastAsia="ja-JP"/>
              </w:rPr>
              <w:t>Max # of tiles MaxTilesPerAu</w:t>
            </w:r>
          </w:p>
        </w:tc>
        <w:tc>
          <w:tcPr>
            <w:tcW w:w="720" w:type="dxa"/>
            <w:vMerge w:val="restart"/>
            <w:textDirection w:val="tbRl"/>
          </w:tcPr>
          <w:p w14:paraId="4006F50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0864B8">
              <w:rPr>
                <w:rFonts w:eastAsia="SimSun"/>
                <w:b/>
                <w:bCs/>
                <w:noProof/>
                <w:sz w:val="18"/>
                <w:szCs w:val="18"/>
                <w:lang w:val="en-CA" w:eastAsia="ja-JP"/>
              </w:rPr>
              <w:t>Max # of tile columns MaxTileCols</w:t>
            </w:r>
          </w:p>
        </w:tc>
      </w:tr>
      <w:tr w:rsidR="000864B8" w:rsidRPr="000864B8" w14:paraId="4F9244BD" w14:textId="77777777" w:rsidTr="006C78CF">
        <w:trPr>
          <w:cantSplit/>
          <w:trHeight w:val="1134"/>
          <w:jc w:val="center"/>
        </w:trPr>
        <w:tc>
          <w:tcPr>
            <w:tcW w:w="720" w:type="dxa"/>
            <w:vMerge/>
          </w:tcPr>
          <w:p w14:paraId="2130753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563" w:type="dxa"/>
            <w:vMerge/>
          </w:tcPr>
          <w:p w14:paraId="5B0EC8B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1152" w:type="dxa"/>
            <w:vMerge/>
          </w:tcPr>
          <w:p w14:paraId="6137756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864" w:type="dxa"/>
            <w:textDirection w:val="tbRl"/>
          </w:tcPr>
          <w:p w14:paraId="27A0484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rPr>
                <w:rFonts w:eastAsia="SimSun"/>
                <w:b/>
                <w:noProof/>
                <w:sz w:val="18"/>
                <w:szCs w:val="18"/>
                <w:lang w:val="en-CA" w:eastAsia="ja-JP"/>
              </w:rPr>
            </w:pPr>
            <w:r w:rsidRPr="000864B8">
              <w:rPr>
                <w:rFonts w:eastAsia="SimSun"/>
                <w:b/>
                <w:noProof/>
                <w:sz w:val="18"/>
                <w:szCs w:val="18"/>
                <w:lang w:val="en-CA" w:eastAsia="ja-JP"/>
              </w:rPr>
              <w:t>Main tier</w:t>
            </w:r>
          </w:p>
        </w:tc>
        <w:tc>
          <w:tcPr>
            <w:tcW w:w="864" w:type="dxa"/>
            <w:textDirection w:val="tbRl"/>
          </w:tcPr>
          <w:p w14:paraId="4B01FE1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rPr>
                <w:rFonts w:eastAsia="SimSun"/>
                <w:b/>
                <w:noProof/>
                <w:sz w:val="18"/>
                <w:szCs w:val="18"/>
                <w:lang w:val="en-CA" w:eastAsia="ja-JP"/>
              </w:rPr>
            </w:pPr>
            <w:r w:rsidRPr="000864B8">
              <w:rPr>
                <w:rFonts w:eastAsia="SimSun"/>
                <w:b/>
                <w:noProof/>
                <w:sz w:val="18"/>
                <w:szCs w:val="18"/>
                <w:lang w:val="en-CA" w:eastAsia="ja-JP"/>
              </w:rPr>
              <w:t>High tier</w:t>
            </w:r>
          </w:p>
        </w:tc>
        <w:tc>
          <w:tcPr>
            <w:tcW w:w="864" w:type="dxa"/>
            <w:vMerge/>
          </w:tcPr>
          <w:p w14:paraId="267ED0C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720" w:type="dxa"/>
            <w:vMerge/>
          </w:tcPr>
          <w:p w14:paraId="6A1CB3F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720" w:type="dxa"/>
            <w:vMerge/>
          </w:tcPr>
          <w:p w14:paraId="6A30073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r>
      <w:tr w:rsidR="000864B8" w:rsidRPr="000864B8" w14:paraId="11D69494" w14:textId="77777777" w:rsidTr="006C78CF">
        <w:trPr>
          <w:jc w:val="center"/>
        </w:trPr>
        <w:tc>
          <w:tcPr>
            <w:tcW w:w="720" w:type="dxa"/>
          </w:tcPr>
          <w:p w14:paraId="3963EC7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0864B8">
              <w:rPr>
                <w:rFonts w:eastAsia="SimSun"/>
                <w:b/>
                <w:noProof/>
                <w:sz w:val="18"/>
                <w:szCs w:val="18"/>
                <w:lang w:val="en-CA" w:eastAsia="ja-JP"/>
              </w:rPr>
              <w:t>1.0</w:t>
            </w:r>
          </w:p>
        </w:tc>
        <w:tc>
          <w:tcPr>
            <w:tcW w:w="563" w:type="dxa"/>
          </w:tcPr>
          <w:p w14:paraId="49744B7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16</w:t>
            </w:r>
          </w:p>
        </w:tc>
        <w:tc>
          <w:tcPr>
            <w:tcW w:w="1152" w:type="dxa"/>
          </w:tcPr>
          <w:p w14:paraId="0D807FE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 xml:space="preserve">36 864 </w:t>
            </w:r>
          </w:p>
        </w:tc>
        <w:tc>
          <w:tcPr>
            <w:tcW w:w="864" w:type="dxa"/>
          </w:tcPr>
          <w:p w14:paraId="15B6BE8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350</w:t>
            </w:r>
          </w:p>
        </w:tc>
        <w:tc>
          <w:tcPr>
            <w:tcW w:w="864" w:type="dxa"/>
          </w:tcPr>
          <w:p w14:paraId="1EB8B23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w:t>
            </w:r>
          </w:p>
        </w:tc>
        <w:tc>
          <w:tcPr>
            <w:tcW w:w="864" w:type="dxa"/>
            <w:vAlign w:val="center"/>
          </w:tcPr>
          <w:p w14:paraId="2E9A9C8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16</w:t>
            </w:r>
          </w:p>
        </w:tc>
        <w:tc>
          <w:tcPr>
            <w:tcW w:w="720" w:type="dxa"/>
          </w:tcPr>
          <w:p w14:paraId="7C740D7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w:t>
            </w:r>
          </w:p>
        </w:tc>
        <w:tc>
          <w:tcPr>
            <w:tcW w:w="720" w:type="dxa"/>
          </w:tcPr>
          <w:p w14:paraId="0B352B9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w:t>
            </w:r>
          </w:p>
        </w:tc>
      </w:tr>
      <w:tr w:rsidR="000864B8" w:rsidRPr="000864B8" w14:paraId="351ED7E5" w14:textId="77777777" w:rsidTr="006C78CF">
        <w:trPr>
          <w:jc w:val="center"/>
        </w:trPr>
        <w:tc>
          <w:tcPr>
            <w:tcW w:w="720" w:type="dxa"/>
          </w:tcPr>
          <w:p w14:paraId="700EBF3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0864B8">
              <w:rPr>
                <w:rFonts w:eastAsia="SimSun"/>
                <w:b/>
                <w:noProof/>
                <w:sz w:val="18"/>
                <w:szCs w:val="18"/>
                <w:lang w:val="en-CA" w:eastAsia="ja-JP"/>
              </w:rPr>
              <w:t>2.0</w:t>
            </w:r>
          </w:p>
        </w:tc>
        <w:tc>
          <w:tcPr>
            <w:tcW w:w="563" w:type="dxa"/>
          </w:tcPr>
          <w:p w14:paraId="00CB8053"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32</w:t>
            </w:r>
          </w:p>
        </w:tc>
        <w:tc>
          <w:tcPr>
            <w:tcW w:w="1152" w:type="dxa"/>
          </w:tcPr>
          <w:p w14:paraId="1A0698B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 xml:space="preserve">122 880 </w:t>
            </w:r>
          </w:p>
        </w:tc>
        <w:tc>
          <w:tcPr>
            <w:tcW w:w="864" w:type="dxa"/>
          </w:tcPr>
          <w:p w14:paraId="0A1C7C0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1 500</w:t>
            </w:r>
          </w:p>
        </w:tc>
        <w:tc>
          <w:tcPr>
            <w:tcW w:w="864" w:type="dxa"/>
          </w:tcPr>
          <w:p w14:paraId="01CF8AC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w:t>
            </w:r>
          </w:p>
        </w:tc>
        <w:tc>
          <w:tcPr>
            <w:tcW w:w="864" w:type="dxa"/>
            <w:vAlign w:val="center"/>
          </w:tcPr>
          <w:p w14:paraId="120AB44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16</w:t>
            </w:r>
          </w:p>
        </w:tc>
        <w:tc>
          <w:tcPr>
            <w:tcW w:w="720" w:type="dxa"/>
          </w:tcPr>
          <w:p w14:paraId="3FB3567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w:t>
            </w:r>
          </w:p>
        </w:tc>
        <w:tc>
          <w:tcPr>
            <w:tcW w:w="720" w:type="dxa"/>
          </w:tcPr>
          <w:p w14:paraId="5E09B2D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w:t>
            </w:r>
          </w:p>
        </w:tc>
      </w:tr>
      <w:tr w:rsidR="000864B8" w:rsidRPr="000864B8" w14:paraId="0B49E638" w14:textId="77777777" w:rsidTr="006C78CF">
        <w:trPr>
          <w:jc w:val="center"/>
        </w:trPr>
        <w:tc>
          <w:tcPr>
            <w:tcW w:w="720" w:type="dxa"/>
          </w:tcPr>
          <w:p w14:paraId="7B4D345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0864B8">
              <w:rPr>
                <w:rFonts w:eastAsia="SimSun"/>
                <w:b/>
                <w:noProof/>
                <w:sz w:val="18"/>
                <w:szCs w:val="18"/>
                <w:lang w:val="en-CA" w:eastAsia="ja-JP"/>
              </w:rPr>
              <w:t>2.1</w:t>
            </w:r>
          </w:p>
        </w:tc>
        <w:tc>
          <w:tcPr>
            <w:tcW w:w="563" w:type="dxa"/>
          </w:tcPr>
          <w:p w14:paraId="5BDE111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35</w:t>
            </w:r>
          </w:p>
        </w:tc>
        <w:tc>
          <w:tcPr>
            <w:tcW w:w="1152" w:type="dxa"/>
          </w:tcPr>
          <w:p w14:paraId="7142D31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245 760</w:t>
            </w:r>
          </w:p>
        </w:tc>
        <w:tc>
          <w:tcPr>
            <w:tcW w:w="864" w:type="dxa"/>
          </w:tcPr>
          <w:p w14:paraId="2BA9A9A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sz w:val="20"/>
                <w:lang w:val="en-CA"/>
              </w:rPr>
            </w:pPr>
            <w:r w:rsidRPr="000864B8">
              <w:rPr>
                <w:rFonts w:eastAsia="SimSun"/>
                <w:noProof/>
                <w:sz w:val="18"/>
                <w:szCs w:val="18"/>
                <w:lang w:val="en-CA" w:eastAsia="ja-JP"/>
              </w:rPr>
              <w:t>3 000</w:t>
            </w:r>
          </w:p>
        </w:tc>
        <w:tc>
          <w:tcPr>
            <w:tcW w:w="864" w:type="dxa"/>
          </w:tcPr>
          <w:p w14:paraId="26DDFC1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ascii="TimesNewRomanPSMT" w:eastAsia="SimSun" w:hAnsi="TimesNewRomanPSMT" w:cs="TimesNewRomanPSMT"/>
                <w:noProof/>
                <w:sz w:val="18"/>
                <w:szCs w:val="18"/>
                <w:lang w:val="en-CA" w:eastAsia="en-GB"/>
              </w:rPr>
            </w:pPr>
            <w:r w:rsidRPr="000864B8">
              <w:rPr>
                <w:rFonts w:eastAsia="SimSun"/>
                <w:noProof/>
                <w:sz w:val="18"/>
                <w:szCs w:val="18"/>
                <w:lang w:val="en-CA" w:eastAsia="ja-JP"/>
              </w:rPr>
              <w:t>-</w:t>
            </w:r>
          </w:p>
        </w:tc>
        <w:tc>
          <w:tcPr>
            <w:tcW w:w="864" w:type="dxa"/>
            <w:vAlign w:val="center"/>
          </w:tcPr>
          <w:p w14:paraId="2D1C5CA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20</w:t>
            </w:r>
          </w:p>
        </w:tc>
        <w:tc>
          <w:tcPr>
            <w:tcW w:w="720" w:type="dxa"/>
          </w:tcPr>
          <w:p w14:paraId="341ABD1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sz w:val="20"/>
                <w:lang w:val="en-CA"/>
              </w:rPr>
            </w:pPr>
            <w:r w:rsidRPr="000864B8">
              <w:rPr>
                <w:rFonts w:eastAsia="SimSun"/>
                <w:noProof/>
                <w:sz w:val="18"/>
                <w:szCs w:val="18"/>
                <w:lang w:val="en-CA" w:eastAsia="ja-JP"/>
              </w:rPr>
              <w:t>1</w:t>
            </w:r>
          </w:p>
        </w:tc>
        <w:tc>
          <w:tcPr>
            <w:tcW w:w="720" w:type="dxa"/>
          </w:tcPr>
          <w:p w14:paraId="00D5206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sz w:val="20"/>
                <w:lang w:val="en-CA"/>
              </w:rPr>
            </w:pPr>
            <w:r w:rsidRPr="000864B8">
              <w:rPr>
                <w:rFonts w:eastAsia="SimSun"/>
                <w:noProof/>
                <w:sz w:val="18"/>
                <w:szCs w:val="18"/>
                <w:lang w:val="en-CA" w:eastAsia="ja-JP"/>
              </w:rPr>
              <w:t>1</w:t>
            </w:r>
          </w:p>
        </w:tc>
      </w:tr>
      <w:tr w:rsidR="000864B8" w:rsidRPr="000864B8" w14:paraId="4C5C8A58" w14:textId="77777777" w:rsidTr="006C78CF">
        <w:trPr>
          <w:jc w:val="center"/>
        </w:trPr>
        <w:tc>
          <w:tcPr>
            <w:tcW w:w="720" w:type="dxa"/>
          </w:tcPr>
          <w:p w14:paraId="2D11A60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3.0</w:t>
            </w:r>
          </w:p>
        </w:tc>
        <w:tc>
          <w:tcPr>
            <w:tcW w:w="563" w:type="dxa"/>
          </w:tcPr>
          <w:p w14:paraId="191BE61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0864B8">
              <w:rPr>
                <w:rFonts w:eastAsia="SimSun"/>
                <w:noProof/>
                <w:sz w:val="18"/>
                <w:szCs w:val="18"/>
                <w:lang w:val="en-CA"/>
              </w:rPr>
              <w:t>48</w:t>
            </w:r>
          </w:p>
        </w:tc>
        <w:tc>
          <w:tcPr>
            <w:tcW w:w="1152" w:type="dxa"/>
          </w:tcPr>
          <w:p w14:paraId="5E564293"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rPr>
              <w:t>552 960</w:t>
            </w:r>
          </w:p>
        </w:tc>
        <w:tc>
          <w:tcPr>
            <w:tcW w:w="864" w:type="dxa"/>
          </w:tcPr>
          <w:p w14:paraId="2E44F78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rPr>
              <w:t>6 000</w:t>
            </w:r>
          </w:p>
        </w:tc>
        <w:tc>
          <w:tcPr>
            <w:tcW w:w="864" w:type="dxa"/>
          </w:tcPr>
          <w:p w14:paraId="26D8CA6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w:t>
            </w:r>
          </w:p>
        </w:tc>
        <w:tc>
          <w:tcPr>
            <w:tcW w:w="864" w:type="dxa"/>
            <w:vAlign w:val="center"/>
          </w:tcPr>
          <w:p w14:paraId="65DA0C3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30</w:t>
            </w:r>
          </w:p>
        </w:tc>
        <w:tc>
          <w:tcPr>
            <w:tcW w:w="720" w:type="dxa"/>
          </w:tcPr>
          <w:p w14:paraId="79136D4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w:t>
            </w:r>
          </w:p>
        </w:tc>
        <w:tc>
          <w:tcPr>
            <w:tcW w:w="720" w:type="dxa"/>
          </w:tcPr>
          <w:p w14:paraId="7954FC3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w:t>
            </w:r>
          </w:p>
        </w:tc>
      </w:tr>
      <w:tr w:rsidR="000864B8" w:rsidRPr="000864B8" w14:paraId="1A965660" w14:textId="77777777" w:rsidTr="006C78CF">
        <w:trPr>
          <w:jc w:val="center"/>
        </w:trPr>
        <w:tc>
          <w:tcPr>
            <w:tcW w:w="720" w:type="dxa"/>
          </w:tcPr>
          <w:p w14:paraId="15342D0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3.1</w:t>
            </w:r>
          </w:p>
        </w:tc>
        <w:tc>
          <w:tcPr>
            <w:tcW w:w="563" w:type="dxa"/>
          </w:tcPr>
          <w:p w14:paraId="0DAF73CE"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51</w:t>
            </w:r>
          </w:p>
        </w:tc>
        <w:tc>
          <w:tcPr>
            <w:tcW w:w="1152" w:type="dxa"/>
          </w:tcPr>
          <w:p w14:paraId="1EFA63A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983 040</w:t>
            </w:r>
          </w:p>
        </w:tc>
        <w:tc>
          <w:tcPr>
            <w:tcW w:w="864" w:type="dxa"/>
          </w:tcPr>
          <w:p w14:paraId="06CDD1E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10 000</w:t>
            </w:r>
          </w:p>
        </w:tc>
        <w:tc>
          <w:tcPr>
            <w:tcW w:w="864" w:type="dxa"/>
          </w:tcPr>
          <w:p w14:paraId="20F9D19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w:t>
            </w:r>
          </w:p>
        </w:tc>
        <w:tc>
          <w:tcPr>
            <w:tcW w:w="864" w:type="dxa"/>
            <w:vAlign w:val="center"/>
          </w:tcPr>
          <w:p w14:paraId="2AEAB62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40</w:t>
            </w:r>
          </w:p>
        </w:tc>
        <w:tc>
          <w:tcPr>
            <w:tcW w:w="720" w:type="dxa"/>
          </w:tcPr>
          <w:p w14:paraId="095A81E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9</w:t>
            </w:r>
          </w:p>
        </w:tc>
        <w:tc>
          <w:tcPr>
            <w:tcW w:w="720" w:type="dxa"/>
          </w:tcPr>
          <w:p w14:paraId="7037752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w:t>
            </w:r>
          </w:p>
        </w:tc>
      </w:tr>
      <w:tr w:rsidR="000864B8" w:rsidRPr="000864B8" w14:paraId="4E7F26A0" w14:textId="77777777" w:rsidTr="006C78CF">
        <w:trPr>
          <w:jc w:val="center"/>
        </w:trPr>
        <w:tc>
          <w:tcPr>
            <w:tcW w:w="720" w:type="dxa"/>
          </w:tcPr>
          <w:p w14:paraId="147C686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4.0</w:t>
            </w:r>
          </w:p>
        </w:tc>
        <w:tc>
          <w:tcPr>
            <w:tcW w:w="563" w:type="dxa"/>
          </w:tcPr>
          <w:p w14:paraId="03BF2FB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64</w:t>
            </w:r>
          </w:p>
        </w:tc>
        <w:tc>
          <w:tcPr>
            <w:tcW w:w="1152" w:type="dxa"/>
          </w:tcPr>
          <w:p w14:paraId="5896143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2 228 224</w:t>
            </w:r>
          </w:p>
        </w:tc>
        <w:tc>
          <w:tcPr>
            <w:tcW w:w="864" w:type="dxa"/>
          </w:tcPr>
          <w:p w14:paraId="109327B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12 000</w:t>
            </w:r>
          </w:p>
        </w:tc>
        <w:tc>
          <w:tcPr>
            <w:tcW w:w="864" w:type="dxa"/>
          </w:tcPr>
          <w:p w14:paraId="7866D91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30 000</w:t>
            </w:r>
          </w:p>
        </w:tc>
        <w:tc>
          <w:tcPr>
            <w:tcW w:w="864" w:type="dxa"/>
            <w:vAlign w:val="center"/>
          </w:tcPr>
          <w:p w14:paraId="1CA22F4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75</w:t>
            </w:r>
          </w:p>
        </w:tc>
        <w:tc>
          <w:tcPr>
            <w:tcW w:w="720" w:type="dxa"/>
          </w:tcPr>
          <w:p w14:paraId="14FB8E9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25</w:t>
            </w:r>
          </w:p>
        </w:tc>
        <w:tc>
          <w:tcPr>
            <w:tcW w:w="720" w:type="dxa"/>
          </w:tcPr>
          <w:p w14:paraId="1199A5E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5</w:t>
            </w:r>
          </w:p>
        </w:tc>
      </w:tr>
      <w:tr w:rsidR="000864B8" w:rsidRPr="000864B8" w14:paraId="409F683F" w14:textId="77777777" w:rsidTr="006C78CF">
        <w:trPr>
          <w:jc w:val="center"/>
        </w:trPr>
        <w:tc>
          <w:tcPr>
            <w:tcW w:w="720" w:type="dxa"/>
          </w:tcPr>
          <w:p w14:paraId="7EF9A46F"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4.1</w:t>
            </w:r>
          </w:p>
        </w:tc>
        <w:tc>
          <w:tcPr>
            <w:tcW w:w="563" w:type="dxa"/>
          </w:tcPr>
          <w:p w14:paraId="4A262E2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67</w:t>
            </w:r>
          </w:p>
        </w:tc>
        <w:tc>
          <w:tcPr>
            <w:tcW w:w="1152" w:type="dxa"/>
          </w:tcPr>
          <w:p w14:paraId="35C4B94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2 228 224</w:t>
            </w:r>
          </w:p>
        </w:tc>
        <w:tc>
          <w:tcPr>
            <w:tcW w:w="864" w:type="dxa"/>
          </w:tcPr>
          <w:p w14:paraId="570493F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20 000</w:t>
            </w:r>
          </w:p>
        </w:tc>
        <w:tc>
          <w:tcPr>
            <w:tcW w:w="864" w:type="dxa"/>
          </w:tcPr>
          <w:p w14:paraId="65AE176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50 000</w:t>
            </w:r>
          </w:p>
        </w:tc>
        <w:tc>
          <w:tcPr>
            <w:tcW w:w="864" w:type="dxa"/>
            <w:vAlign w:val="center"/>
          </w:tcPr>
          <w:p w14:paraId="62C53AC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75</w:t>
            </w:r>
          </w:p>
        </w:tc>
        <w:tc>
          <w:tcPr>
            <w:tcW w:w="720" w:type="dxa"/>
          </w:tcPr>
          <w:p w14:paraId="436D25D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25</w:t>
            </w:r>
          </w:p>
        </w:tc>
        <w:tc>
          <w:tcPr>
            <w:tcW w:w="720" w:type="dxa"/>
          </w:tcPr>
          <w:p w14:paraId="4D513D0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5</w:t>
            </w:r>
          </w:p>
        </w:tc>
      </w:tr>
      <w:tr w:rsidR="000864B8" w:rsidRPr="000864B8" w14:paraId="51EA535D" w14:textId="77777777" w:rsidTr="006C78CF">
        <w:trPr>
          <w:jc w:val="center"/>
        </w:trPr>
        <w:tc>
          <w:tcPr>
            <w:tcW w:w="720" w:type="dxa"/>
          </w:tcPr>
          <w:p w14:paraId="3E6F1AE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5.0</w:t>
            </w:r>
          </w:p>
        </w:tc>
        <w:tc>
          <w:tcPr>
            <w:tcW w:w="563" w:type="dxa"/>
          </w:tcPr>
          <w:p w14:paraId="47678D2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80</w:t>
            </w:r>
          </w:p>
        </w:tc>
        <w:tc>
          <w:tcPr>
            <w:tcW w:w="1152" w:type="dxa"/>
          </w:tcPr>
          <w:p w14:paraId="6A9EA8FE"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8 912 896</w:t>
            </w:r>
          </w:p>
        </w:tc>
        <w:tc>
          <w:tcPr>
            <w:tcW w:w="864" w:type="dxa"/>
          </w:tcPr>
          <w:p w14:paraId="63C60F5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25 000</w:t>
            </w:r>
          </w:p>
        </w:tc>
        <w:tc>
          <w:tcPr>
            <w:tcW w:w="864" w:type="dxa"/>
          </w:tcPr>
          <w:p w14:paraId="404721C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100 000</w:t>
            </w:r>
          </w:p>
        </w:tc>
        <w:tc>
          <w:tcPr>
            <w:tcW w:w="864" w:type="dxa"/>
            <w:vAlign w:val="center"/>
          </w:tcPr>
          <w:p w14:paraId="03E7600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200</w:t>
            </w:r>
          </w:p>
        </w:tc>
        <w:tc>
          <w:tcPr>
            <w:tcW w:w="720" w:type="dxa"/>
          </w:tcPr>
          <w:p w14:paraId="5E5ACD3E"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110</w:t>
            </w:r>
          </w:p>
        </w:tc>
        <w:tc>
          <w:tcPr>
            <w:tcW w:w="720" w:type="dxa"/>
          </w:tcPr>
          <w:p w14:paraId="5C80BD4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w:t>
            </w:r>
          </w:p>
        </w:tc>
      </w:tr>
      <w:tr w:rsidR="000864B8" w:rsidRPr="000864B8" w14:paraId="3D3CA49B" w14:textId="77777777" w:rsidTr="006C78CF">
        <w:trPr>
          <w:jc w:val="center"/>
        </w:trPr>
        <w:tc>
          <w:tcPr>
            <w:tcW w:w="720" w:type="dxa"/>
          </w:tcPr>
          <w:p w14:paraId="258CF95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5.1</w:t>
            </w:r>
          </w:p>
        </w:tc>
        <w:tc>
          <w:tcPr>
            <w:tcW w:w="563" w:type="dxa"/>
          </w:tcPr>
          <w:p w14:paraId="2C456CC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83</w:t>
            </w:r>
          </w:p>
        </w:tc>
        <w:tc>
          <w:tcPr>
            <w:tcW w:w="1152" w:type="dxa"/>
          </w:tcPr>
          <w:p w14:paraId="7E6B95D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8 912 896</w:t>
            </w:r>
          </w:p>
        </w:tc>
        <w:tc>
          <w:tcPr>
            <w:tcW w:w="864" w:type="dxa"/>
          </w:tcPr>
          <w:p w14:paraId="005F464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40 000</w:t>
            </w:r>
          </w:p>
        </w:tc>
        <w:tc>
          <w:tcPr>
            <w:tcW w:w="864" w:type="dxa"/>
          </w:tcPr>
          <w:p w14:paraId="6216B82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160 000</w:t>
            </w:r>
          </w:p>
        </w:tc>
        <w:tc>
          <w:tcPr>
            <w:tcW w:w="864" w:type="dxa"/>
            <w:vAlign w:val="center"/>
          </w:tcPr>
          <w:p w14:paraId="1CA28A4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200</w:t>
            </w:r>
          </w:p>
        </w:tc>
        <w:tc>
          <w:tcPr>
            <w:tcW w:w="720" w:type="dxa"/>
          </w:tcPr>
          <w:p w14:paraId="229FA82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110</w:t>
            </w:r>
          </w:p>
        </w:tc>
        <w:tc>
          <w:tcPr>
            <w:tcW w:w="720" w:type="dxa"/>
          </w:tcPr>
          <w:p w14:paraId="62038CC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w:t>
            </w:r>
          </w:p>
        </w:tc>
      </w:tr>
      <w:tr w:rsidR="000864B8" w:rsidRPr="000864B8" w14:paraId="44BA8202" w14:textId="77777777" w:rsidTr="006C78CF">
        <w:trPr>
          <w:jc w:val="center"/>
        </w:trPr>
        <w:tc>
          <w:tcPr>
            <w:tcW w:w="720" w:type="dxa"/>
          </w:tcPr>
          <w:p w14:paraId="5A83A0E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5.2</w:t>
            </w:r>
          </w:p>
        </w:tc>
        <w:tc>
          <w:tcPr>
            <w:tcW w:w="563" w:type="dxa"/>
          </w:tcPr>
          <w:p w14:paraId="06BFB80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86</w:t>
            </w:r>
          </w:p>
        </w:tc>
        <w:tc>
          <w:tcPr>
            <w:tcW w:w="1152" w:type="dxa"/>
          </w:tcPr>
          <w:p w14:paraId="0403815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8 912 896</w:t>
            </w:r>
          </w:p>
        </w:tc>
        <w:tc>
          <w:tcPr>
            <w:tcW w:w="864" w:type="dxa"/>
          </w:tcPr>
          <w:p w14:paraId="1584D0A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60 000</w:t>
            </w:r>
          </w:p>
        </w:tc>
        <w:tc>
          <w:tcPr>
            <w:tcW w:w="864" w:type="dxa"/>
          </w:tcPr>
          <w:p w14:paraId="234644EE"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240 000</w:t>
            </w:r>
          </w:p>
        </w:tc>
        <w:tc>
          <w:tcPr>
            <w:tcW w:w="864" w:type="dxa"/>
            <w:vAlign w:val="center"/>
          </w:tcPr>
          <w:p w14:paraId="59CF2E4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200</w:t>
            </w:r>
          </w:p>
        </w:tc>
        <w:tc>
          <w:tcPr>
            <w:tcW w:w="720" w:type="dxa"/>
          </w:tcPr>
          <w:p w14:paraId="7C2E84F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110</w:t>
            </w:r>
          </w:p>
        </w:tc>
        <w:tc>
          <w:tcPr>
            <w:tcW w:w="720" w:type="dxa"/>
          </w:tcPr>
          <w:p w14:paraId="1FB02CF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w:t>
            </w:r>
          </w:p>
        </w:tc>
      </w:tr>
      <w:tr w:rsidR="000864B8" w:rsidRPr="000864B8" w14:paraId="7989BCB5" w14:textId="77777777" w:rsidTr="006C78CF">
        <w:trPr>
          <w:jc w:val="center"/>
        </w:trPr>
        <w:tc>
          <w:tcPr>
            <w:tcW w:w="720" w:type="dxa"/>
          </w:tcPr>
          <w:p w14:paraId="421A64FD"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6.0</w:t>
            </w:r>
          </w:p>
        </w:tc>
        <w:tc>
          <w:tcPr>
            <w:tcW w:w="563" w:type="dxa"/>
          </w:tcPr>
          <w:p w14:paraId="09A104B9"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96</w:t>
            </w:r>
          </w:p>
        </w:tc>
        <w:tc>
          <w:tcPr>
            <w:tcW w:w="1152" w:type="dxa"/>
          </w:tcPr>
          <w:p w14:paraId="013ED34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35 651 584</w:t>
            </w:r>
          </w:p>
        </w:tc>
        <w:tc>
          <w:tcPr>
            <w:tcW w:w="864" w:type="dxa"/>
          </w:tcPr>
          <w:p w14:paraId="623BE26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80 000</w:t>
            </w:r>
          </w:p>
        </w:tc>
        <w:tc>
          <w:tcPr>
            <w:tcW w:w="864" w:type="dxa"/>
          </w:tcPr>
          <w:p w14:paraId="2E691ED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240 000</w:t>
            </w:r>
          </w:p>
        </w:tc>
        <w:tc>
          <w:tcPr>
            <w:tcW w:w="864" w:type="dxa"/>
            <w:vAlign w:val="center"/>
          </w:tcPr>
          <w:p w14:paraId="11D14E3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600</w:t>
            </w:r>
          </w:p>
        </w:tc>
        <w:tc>
          <w:tcPr>
            <w:tcW w:w="720" w:type="dxa"/>
          </w:tcPr>
          <w:p w14:paraId="25B15BB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440</w:t>
            </w:r>
          </w:p>
        </w:tc>
        <w:tc>
          <w:tcPr>
            <w:tcW w:w="720" w:type="dxa"/>
          </w:tcPr>
          <w:p w14:paraId="2018FC0A"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20</w:t>
            </w:r>
          </w:p>
        </w:tc>
      </w:tr>
      <w:tr w:rsidR="000864B8" w:rsidRPr="000864B8" w14:paraId="31B30FFB" w14:textId="77777777" w:rsidTr="006C78CF">
        <w:trPr>
          <w:jc w:val="center"/>
        </w:trPr>
        <w:tc>
          <w:tcPr>
            <w:tcW w:w="720" w:type="dxa"/>
          </w:tcPr>
          <w:p w14:paraId="34196AFC"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6.1</w:t>
            </w:r>
          </w:p>
        </w:tc>
        <w:tc>
          <w:tcPr>
            <w:tcW w:w="563" w:type="dxa"/>
          </w:tcPr>
          <w:p w14:paraId="4E2A098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99</w:t>
            </w:r>
          </w:p>
        </w:tc>
        <w:tc>
          <w:tcPr>
            <w:tcW w:w="1152" w:type="dxa"/>
          </w:tcPr>
          <w:p w14:paraId="3DBB9066"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35 651 584</w:t>
            </w:r>
          </w:p>
        </w:tc>
        <w:tc>
          <w:tcPr>
            <w:tcW w:w="864" w:type="dxa"/>
          </w:tcPr>
          <w:p w14:paraId="5F9F808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120 000</w:t>
            </w:r>
          </w:p>
        </w:tc>
        <w:tc>
          <w:tcPr>
            <w:tcW w:w="864" w:type="dxa"/>
          </w:tcPr>
          <w:p w14:paraId="0512B554"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480 000</w:t>
            </w:r>
          </w:p>
        </w:tc>
        <w:tc>
          <w:tcPr>
            <w:tcW w:w="864" w:type="dxa"/>
            <w:vAlign w:val="center"/>
          </w:tcPr>
          <w:p w14:paraId="39C31BC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600</w:t>
            </w:r>
          </w:p>
        </w:tc>
        <w:tc>
          <w:tcPr>
            <w:tcW w:w="720" w:type="dxa"/>
          </w:tcPr>
          <w:p w14:paraId="0D0D66FB"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440</w:t>
            </w:r>
          </w:p>
        </w:tc>
        <w:tc>
          <w:tcPr>
            <w:tcW w:w="720" w:type="dxa"/>
          </w:tcPr>
          <w:p w14:paraId="56345BD0"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20</w:t>
            </w:r>
          </w:p>
        </w:tc>
      </w:tr>
      <w:tr w:rsidR="000864B8" w:rsidRPr="000864B8" w14:paraId="1FB152EC" w14:textId="77777777" w:rsidTr="006C78CF">
        <w:trPr>
          <w:jc w:val="center"/>
        </w:trPr>
        <w:tc>
          <w:tcPr>
            <w:tcW w:w="720" w:type="dxa"/>
          </w:tcPr>
          <w:p w14:paraId="3D78ECB8"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b/>
                <w:noProof/>
                <w:sz w:val="18"/>
                <w:szCs w:val="18"/>
                <w:lang w:val="en-CA" w:eastAsia="ja-JP"/>
              </w:rPr>
              <w:t>6.2</w:t>
            </w:r>
          </w:p>
        </w:tc>
        <w:tc>
          <w:tcPr>
            <w:tcW w:w="563" w:type="dxa"/>
          </w:tcPr>
          <w:p w14:paraId="631E353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102</w:t>
            </w:r>
          </w:p>
        </w:tc>
        <w:tc>
          <w:tcPr>
            <w:tcW w:w="1152" w:type="dxa"/>
          </w:tcPr>
          <w:p w14:paraId="18EB9DA7"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35 651 584</w:t>
            </w:r>
          </w:p>
        </w:tc>
        <w:tc>
          <w:tcPr>
            <w:tcW w:w="864" w:type="dxa"/>
          </w:tcPr>
          <w:p w14:paraId="220BC50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180 000</w:t>
            </w:r>
          </w:p>
        </w:tc>
        <w:tc>
          <w:tcPr>
            <w:tcW w:w="864" w:type="dxa"/>
          </w:tcPr>
          <w:p w14:paraId="389210E2"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800 000</w:t>
            </w:r>
          </w:p>
        </w:tc>
        <w:tc>
          <w:tcPr>
            <w:tcW w:w="864" w:type="dxa"/>
            <w:vAlign w:val="center"/>
          </w:tcPr>
          <w:p w14:paraId="569E6D3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bCs/>
                <w:noProof/>
                <w:sz w:val="18"/>
                <w:szCs w:val="18"/>
                <w:lang w:val="en-CA"/>
              </w:rPr>
              <w:t>600</w:t>
            </w:r>
          </w:p>
        </w:tc>
        <w:tc>
          <w:tcPr>
            <w:tcW w:w="720" w:type="dxa"/>
          </w:tcPr>
          <w:p w14:paraId="16CFC865"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440</w:t>
            </w:r>
          </w:p>
        </w:tc>
        <w:tc>
          <w:tcPr>
            <w:tcW w:w="720" w:type="dxa"/>
          </w:tcPr>
          <w:p w14:paraId="3C478B21" w14:textId="77777777" w:rsidR="000864B8" w:rsidRPr="000864B8" w:rsidRDefault="000864B8" w:rsidP="000864B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0864B8">
              <w:rPr>
                <w:rFonts w:eastAsia="SimSun"/>
                <w:noProof/>
                <w:sz w:val="18"/>
                <w:szCs w:val="18"/>
                <w:lang w:val="en-CA" w:eastAsia="ja-JP"/>
              </w:rPr>
              <w:t>20</w:t>
            </w:r>
          </w:p>
        </w:tc>
      </w:tr>
      <w:tr w:rsidR="000864B8" w:rsidRPr="00903CA8" w14:paraId="593ECA5B" w14:textId="77777777" w:rsidTr="006C78CF">
        <w:trPr>
          <w:jc w:val="center"/>
        </w:trPr>
        <w:tc>
          <w:tcPr>
            <w:tcW w:w="720" w:type="dxa"/>
          </w:tcPr>
          <w:p w14:paraId="0400FDA1" w14:textId="77777777" w:rsidR="000864B8" w:rsidRPr="00903CA8" w:rsidRDefault="000864B8" w:rsidP="006C78CF">
            <w:pPr>
              <w:keepNext/>
              <w:spacing w:before="40" w:after="40"/>
              <w:jc w:val="left"/>
              <w:rPr>
                <w:noProof/>
                <w:sz w:val="18"/>
                <w:szCs w:val="18"/>
                <w:highlight w:val="yellow"/>
                <w:lang w:val="en-CA" w:eastAsia="ja-JP"/>
              </w:rPr>
            </w:pPr>
            <w:r w:rsidRPr="00903CA8">
              <w:rPr>
                <w:b/>
                <w:noProof/>
                <w:sz w:val="18"/>
                <w:szCs w:val="18"/>
                <w:highlight w:val="yellow"/>
                <w:lang w:val="en-CA" w:eastAsia="ja-JP"/>
              </w:rPr>
              <w:t>6.3</w:t>
            </w:r>
          </w:p>
        </w:tc>
        <w:tc>
          <w:tcPr>
            <w:tcW w:w="563" w:type="dxa"/>
          </w:tcPr>
          <w:p w14:paraId="350EB386" w14:textId="77777777"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105</w:t>
            </w:r>
          </w:p>
        </w:tc>
        <w:tc>
          <w:tcPr>
            <w:tcW w:w="1152" w:type="dxa"/>
          </w:tcPr>
          <w:p w14:paraId="1009F1B3" w14:textId="1827A918"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80 216 064</w:t>
            </w:r>
          </w:p>
        </w:tc>
        <w:tc>
          <w:tcPr>
            <w:tcW w:w="864" w:type="dxa"/>
          </w:tcPr>
          <w:p w14:paraId="688A2795" w14:textId="34A5F501"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240 000</w:t>
            </w:r>
          </w:p>
        </w:tc>
        <w:tc>
          <w:tcPr>
            <w:tcW w:w="864" w:type="dxa"/>
          </w:tcPr>
          <w:p w14:paraId="171D6AE1" w14:textId="036C4008"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800 000</w:t>
            </w:r>
          </w:p>
        </w:tc>
        <w:tc>
          <w:tcPr>
            <w:tcW w:w="864" w:type="dxa"/>
            <w:vAlign w:val="center"/>
          </w:tcPr>
          <w:p w14:paraId="5E99F4DB" w14:textId="6AE1342B" w:rsidR="000864B8" w:rsidRPr="00903CA8" w:rsidRDefault="000864B8" w:rsidP="006C78CF">
            <w:pPr>
              <w:keepNext/>
              <w:spacing w:before="40" w:after="40"/>
              <w:jc w:val="right"/>
              <w:rPr>
                <w:noProof/>
                <w:sz w:val="18"/>
                <w:szCs w:val="18"/>
                <w:highlight w:val="yellow"/>
                <w:lang w:val="en-CA" w:eastAsia="ja-JP"/>
              </w:rPr>
            </w:pPr>
            <w:r w:rsidRPr="00903CA8">
              <w:rPr>
                <w:bCs/>
                <w:noProof/>
                <w:sz w:val="18"/>
                <w:szCs w:val="18"/>
                <w:highlight w:val="yellow"/>
                <w:lang w:val="en-CA"/>
              </w:rPr>
              <w:t>1 000</w:t>
            </w:r>
          </w:p>
        </w:tc>
        <w:tc>
          <w:tcPr>
            <w:tcW w:w="720" w:type="dxa"/>
          </w:tcPr>
          <w:p w14:paraId="53535B76" w14:textId="77777777"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990</w:t>
            </w:r>
          </w:p>
        </w:tc>
        <w:tc>
          <w:tcPr>
            <w:tcW w:w="720" w:type="dxa"/>
          </w:tcPr>
          <w:p w14:paraId="3FE898E8" w14:textId="77777777" w:rsidR="000864B8" w:rsidRPr="00903CA8" w:rsidRDefault="000864B8" w:rsidP="006C78CF">
            <w:pPr>
              <w:keepNext/>
              <w:spacing w:before="40" w:after="40"/>
              <w:jc w:val="right"/>
              <w:rPr>
                <w:noProof/>
                <w:sz w:val="18"/>
                <w:szCs w:val="18"/>
                <w:highlight w:val="yellow"/>
                <w:lang w:val="en-CA" w:eastAsia="ja-JP"/>
              </w:rPr>
            </w:pPr>
            <w:r w:rsidRPr="00903CA8">
              <w:rPr>
                <w:noProof/>
                <w:sz w:val="18"/>
                <w:szCs w:val="18"/>
                <w:highlight w:val="yellow"/>
                <w:lang w:val="en-CA" w:eastAsia="ja-JP"/>
              </w:rPr>
              <w:t>30</w:t>
            </w:r>
          </w:p>
        </w:tc>
      </w:tr>
      <w:tr w:rsidR="000864B8" w:rsidRPr="000864B8" w14:paraId="1A277D85" w14:textId="77777777" w:rsidTr="006C78CF">
        <w:trPr>
          <w:jc w:val="center"/>
        </w:trPr>
        <w:tc>
          <w:tcPr>
            <w:tcW w:w="6467" w:type="dxa"/>
            <w:gridSpan w:val="8"/>
          </w:tcPr>
          <w:p w14:paraId="70C6EAB8" w14:textId="77777777" w:rsidR="000864B8" w:rsidRPr="000864B8" w:rsidRDefault="000864B8" w:rsidP="000864B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0864B8">
              <w:rPr>
                <w:rFonts w:eastAsia="SimSun"/>
                <w:noProof/>
                <w:sz w:val="18"/>
                <w:szCs w:val="18"/>
                <w:lang w:val="en-CA" w:eastAsia="ja-JP"/>
              </w:rPr>
              <w:t>* The level numbers in this table are in the form of "majorNum.minorNum", and the value of general_level_idc for each of the levels is equal to majorNum * 16 + minorNum * 3.</w:t>
            </w:r>
          </w:p>
        </w:tc>
      </w:tr>
    </w:tbl>
    <w:p w14:paraId="5BE34032" w14:textId="08DF30A0" w:rsidR="000864B8" w:rsidRPr="00903CA8" w:rsidRDefault="000864B8" w:rsidP="000864B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p>
    <w:p w14:paraId="5053935E" w14:textId="0A99155E" w:rsidR="000864B8" w:rsidRPr="00903CA8" w:rsidRDefault="000864B8" w:rsidP="000864B8">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lastRenderedPageBreak/>
        <w:t>Change clause A.4.2 as follows (additions are yellow-highlighted):</w:t>
      </w:r>
    </w:p>
    <w:p w14:paraId="31496B5F" w14:textId="055A438E" w:rsidR="000864B8" w:rsidRPr="00903CA8" w:rsidRDefault="000864B8" w:rsidP="000864B8">
      <w:pPr>
        <w:pStyle w:val="Heading3"/>
        <w:numPr>
          <w:ilvl w:val="0"/>
          <w:numId w:val="0"/>
        </w:numPr>
        <w:rPr>
          <w:rFonts w:eastAsia="SimSun"/>
          <w:sz w:val="20"/>
          <w:szCs w:val="20"/>
          <w:lang w:val="en-CA"/>
        </w:rPr>
      </w:pPr>
      <w:r w:rsidRPr="00903CA8">
        <w:rPr>
          <w:rFonts w:eastAsia="SimSun"/>
          <w:sz w:val="20"/>
          <w:szCs w:val="20"/>
          <w:lang w:val="en-CA"/>
        </w:rPr>
        <w:t>A.4.2</w:t>
      </w:r>
      <w:r w:rsidRPr="00903CA8">
        <w:rPr>
          <w:rFonts w:eastAsia="SimSun"/>
          <w:sz w:val="20"/>
          <w:szCs w:val="20"/>
          <w:lang w:val="en-CA"/>
        </w:rPr>
        <w:tab/>
        <w:t>Profile-specific level limits</w:t>
      </w:r>
    </w:p>
    <w:p w14:paraId="68A8D667" w14:textId="77777777" w:rsidR="000864B8" w:rsidRPr="00903CA8" w:rsidRDefault="000864B8" w:rsidP="00903CA8">
      <w:pPr>
        <w:keepNext/>
        <w:rPr>
          <w:rFonts w:eastAsia="Malgun Gothic"/>
          <w:lang w:val="en-CA"/>
        </w:rPr>
      </w:pPr>
      <w:r w:rsidRPr="00903CA8">
        <w:rPr>
          <w:rFonts w:eastAsia="Malgun Gothic"/>
          <w:lang w:val="en-CA"/>
        </w:rPr>
        <w:t>...</w:t>
      </w:r>
    </w:p>
    <w:p w14:paraId="25B64E6D" w14:textId="77777777" w:rsidR="00C70921" w:rsidRPr="00C70921" w:rsidRDefault="00C70921" w:rsidP="00C7092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rFonts w:eastAsia="SimSun"/>
          <w:b/>
          <w:sz w:val="20"/>
          <w:lang w:val="en-CA"/>
        </w:rPr>
      </w:pPr>
      <w:bookmarkStart w:id="177" w:name="_Ref384535561"/>
      <w:bookmarkStart w:id="178" w:name="_Ref384535554"/>
      <w:bookmarkStart w:id="179" w:name="_Toc390728426"/>
      <w:bookmarkStart w:id="180" w:name="_Toc415476505"/>
      <w:bookmarkStart w:id="181" w:name="_Toc423602566"/>
      <w:bookmarkStart w:id="182" w:name="_Toc423602740"/>
      <w:bookmarkStart w:id="183" w:name="_Toc501130631"/>
      <w:bookmarkStart w:id="184" w:name="_Toc503770639"/>
      <w:bookmarkStart w:id="185" w:name="_Toc50057481"/>
      <w:bookmarkStart w:id="186" w:name="_Ref316797941"/>
      <w:r w:rsidRPr="00C70921">
        <w:rPr>
          <w:rFonts w:eastAsia="SimSun"/>
          <w:b/>
          <w:sz w:val="20"/>
          <w:lang w:val="en-CA"/>
        </w:rPr>
        <w:t>Table </w:t>
      </w:r>
      <w:r w:rsidRPr="00C70921">
        <w:rPr>
          <w:rFonts w:eastAsia="SimSun"/>
          <w:b/>
          <w:sz w:val="20"/>
          <w:lang w:val="en-CA"/>
        </w:rPr>
        <w:fldChar w:fldCharType="begin" w:fldLock="1"/>
      </w:r>
      <w:r w:rsidRPr="00C70921">
        <w:rPr>
          <w:rFonts w:eastAsia="SimSun"/>
          <w:b/>
          <w:sz w:val="20"/>
          <w:lang w:val="en-CA"/>
        </w:rPr>
        <w:instrText xml:space="preserve"> SEQ Table \* ARABIC </w:instrText>
      </w:r>
      <w:r w:rsidRPr="00C70921">
        <w:rPr>
          <w:rFonts w:eastAsia="SimSun"/>
          <w:b/>
          <w:sz w:val="20"/>
          <w:lang w:val="en-CA"/>
        </w:rPr>
        <w:fldChar w:fldCharType="separate"/>
      </w:r>
      <w:r w:rsidRPr="00C70921">
        <w:rPr>
          <w:rFonts w:eastAsia="SimSun"/>
          <w:b/>
          <w:noProof/>
          <w:sz w:val="20"/>
          <w:lang w:val="en-CA"/>
        </w:rPr>
        <w:t>136</w:t>
      </w:r>
      <w:r w:rsidRPr="00C70921">
        <w:rPr>
          <w:rFonts w:eastAsia="SimSun"/>
          <w:b/>
          <w:sz w:val="20"/>
          <w:lang w:val="en-CA"/>
        </w:rPr>
        <w:fldChar w:fldCharType="end"/>
      </w:r>
      <w:bookmarkEnd w:id="177"/>
      <w:r w:rsidRPr="00C70921">
        <w:rPr>
          <w:rFonts w:eastAsia="SimSun"/>
          <w:b/>
          <w:sz w:val="20"/>
          <w:lang w:val="en-CA"/>
        </w:rPr>
        <w:t xml:space="preserve"> – </w:t>
      </w:r>
      <w:bookmarkEnd w:id="178"/>
      <w:bookmarkEnd w:id="179"/>
      <w:bookmarkEnd w:id="180"/>
      <w:bookmarkEnd w:id="181"/>
      <w:bookmarkEnd w:id="182"/>
      <w:bookmarkEnd w:id="183"/>
      <w:bookmarkEnd w:id="184"/>
      <w:r w:rsidRPr="00C70921">
        <w:rPr>
          <w:rFonts w:eastAsia="SimSun"/>
          <w:b/>
          <w:sz w:val="20"/>
          <w:lang w:val="en-CA"/>
        </w:rPr>
        <w:t>Tier and level limits for the video profiles</w:t>
      </w:r>
      <w:bookmarkEnd w:id="185"/>
    </w:p>
    <w:tbl>
      <w:tblPr>
        <w:tblW w:w="0" w:type="auto"/>
        <w:jc w:val="center"/>
        <w:tblLayout w:type="fixed"/>
        <w:tblLook w:val="04A0" w:firstRow="1" w:lastRow="0" w:firstColumn="1" w:lastColumn="0" w:noHBand="0" w:noVBand="1"/>
      </w:tblPr>
      <w:tblGrid>
        <w:gridCol w:w="576"/>
        <w:gridCol w:w="1296"/>
        <w:gridCol w:w="864"/>
        <w:gridCol w:w="864"/>
        <w:gridCol w:w="720"/>
        <w:gridCol w:w="720"/>
      </w:tblGrid>
      <w:tr w:rsidR="00C70921" w:rsidRPr="00C70921" w14:paraId="5C15C80A" w14:textId="77777777" w:rsidTr="006C78CF">
        <w:trPr>
          <w:trHeight w:val="1727"/>
          <w:jc w:val="center"/>
        </w:trPr>
        <w:tc>
          <w:tcPr>
            <w:tcW w:w="576" w:type="dxa"/>
            <w:vMerge w:val="restart"/>
            <w:tcBorders>
              <w:top w:val="single" w:sz="4" w:space="0" w:color="auto"/>
              <w:left w:val="single" w:sz="4" w:space="0" w:color="auto"/>
              <w:bottom w:val="single" w:sz="4" w:space="0" w:color="auto"/>
              <w:right w:val="single" w:sz="4" w:space="0" w:color="auto"/>
            </w:tcBorders>
            <w:textDirection w:val="tbRl"/>
          </w:tcPr>
          <w:p w14:paraId="5DEB725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C70921">
              <w:rPr>
                <w:rFonts w:eastAsia="SimSun"/>
                <w:b/>
                <w:noProof/>
                <w:sz w:val="18"/>
                <w:szCs w:val="18"/>
                <w:lang w:val="en-CA" w:eastAsia="ja-JP"/>
              </w:rPr>
              <w:t>Level</w:t>
            </w:r>
          </w:p>
        </w:tc>
        <w:tc>
          <w:tcPr>
            <w:tcW w:w="1296" w:type="dxa"/>
            <w:vMerge w:val="restart"/>
            <w:tcBorders>
              <w:top w:val="single" w:sz="4" w:space="0" w:color="auto"/>
              <w:left w:val="single" w:sz="4" w:space="0" w:color="auto"/>
              <w:bottom w:val="single" w:sz="4" w:space="0" w:color="auto"/>
              <w:right w:val="single" w:sz="4" w:space="0" w:color="auto"/>
            </w:tcBorders>
            <w:textDirection w:val="tbRl"/>
          </w:tcPr>
          <w:p w14:paraId="2C8DEC5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highlight w:val="yellow"/>
                <w:lang w:val="en-CA" w:eastAsia="ja-JP"/>
              </w:rPr>
            </w:pPr>
            <w:r w:rsidRPr="00C70921">
              <w:rPr>
                <w:rFonts w:eastAsia="SimSun"/>
                <w:b/>
                <w:noProof/>
                <w:sz w:val="18"/>
                <w:szCs w:val="18"/>
                <w:lang w:val="en-CA" w:eastAsia="ja-JP"/>
              </w:rPr>
              <w:t>Max luma sample rate MaxLumaSr</w:t>
            </w:r>
            <w:r w:rsidRPr="00C70921">
              <w:rPr>
                <w:rFonts w:eastAsia="SimSun"/>
                <w:b/>
                <w:noProof/>
                <w:sz w:val="18"/>
                <w:szCs w:val="18"/>
                <w:lang w:val="en-CA" w:eastAsia="ja-JP"/>
              </w:rPr>
              <w:br/>
              <w:t>(samples/sec)</w:t>
            </w:r>
          </w:p>
        </w:tc>
        <w:tc>
          <w:tcPr>
            <w:tcW w:w="1728" w:type="dxa"/>
            <w:gridSpan w:val="2"/>
            <w:tcBorders>
              <w:top w:val="single" w:sz="4" w:space="0" w:color="auto"/>
              <w:left w:val="single" w:sz="4" w:space="0" w:color="auto"/>
              <w:bottom w:val="single" w:sz="4" w:space="0" w:color="auto"/>
              <w:right w:val="single" w:sz="4" w:space="0" w:color="auto"/>
            </w:tcBorders>
            <w:textDirection w:val="tbRl"/>
          </w:tcPr>
          <w:p w14:paraId="5BB087B1"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C70921">
              <w:rPr>
                <w:rFonts w:eastAsia="SimSun"/>
                <w:b/>
                <w:noProof/>
                <w:sz w:val="18"/>
                <w:szCs w:val="18"/>
                <w:lang w:val="en-CA" w:eastAsia="ja-JP"/>
              </w:rPr>
              <w:t>Max bit rate MaxBR (BrVclFactor or BrNalFactor bits/s)</w:t>
            </w:r>
          </w:p>
        </w:tc>
        <w:tc>
          <w:tcPr>
            <w:tcW w:w="1440" w:type="dxa"/>
            <w:gridSpan w:val="2"/>
            <w:tcBorders>
              <w:top w:val="single" w:sz="4" w:space="0" w:color="auto"/>
              <w:left w:val="single" w:sz="4" w:space="0" w:color="auto"/>
              <w:bottom w:val="single" w:sz="4" w:space="0" w:color="auto"/>
              <w:right w:val="single" w:sz="4" w:space="0" w:color="auto"/>
            </w:tcBorders>
            <w:textDirection w:val="tbRl"/>
          </w:tcPr>
          <w:p w14:paraId="1E52731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jc w:val="left"/>
              <w:rPr>
                <w:rFonts w:eastAsia="SimSun"/>
                <w:b/>
                <w:noProof/>
                <w:sz w:val="18"/>
                <w:szCs w:val="18"/>
                <w:lang w:val="en-CA" w:eastAsia="ja-JP"/>
              </w:rPr>
            </w:pPr>
            <w:r w:rsidRPr="00C70921">
              <w:rPr>
                <w:rFonts w:eastAsia="SimSun"/>
                <w:b/>
                <w:noProof/>
                <w:sz w:val="18"/>
                <w:szCs w:val="18"/>
                <w:lang w:val="en-CA" w:eastAsia="ja-JP"/>
              </w:rPr>
              <w:t>Min compression ratio MinCrBase</w:t>
            </w:r>
          </w:p>
        </w:tc>
      </w:tr>
      <w:tr w:rsidR="00C70921" w:rsidRPr="00C70921" w14:paraId="3C41ACA3" w14:textId="77777777" w:rsidTr="006C78CF">
        <w:trPr>
          <w:trHeight w:val="1134"/>
          <w:jc w:val="center"/>
        </w:trPr>
        <w:tc>
          <w:tcPr>
            <w:tcW w:w="576" w:type="dxa"/>
            <w:vMerge/>
            <w:tcBorders>
              <w:top w:val="single" w:sz="4" w:space="0" w:color="auto"/>
              <w:left w:val="single" w:sz="4" w:space="0" w:color="auto"/>
              <w:bottom w:val="single" w:sz="4" w:space="0" w:color="auto"/>
              <w:right w:val="single" w:sz="4" w:space="0" w:color="auto"/>
            </w:tcBorders>
          </w:tcPr>
          <w:p w14:paraId="4AA8188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1296" w:type="dxa"/>
            <w:vMerge/>
            <w:tcBorders>
              <w:top w:val="single" w:sz="4" w:space="0" w:color="auto"/>
              <w:left w:val="single" w:sz="4" w:space="0" w:color="auto"/>
              <w:bottom w:val="single" w:sz="4" w:space="0" w:color="auto"/>
              <w:right w:val="single" w:sz="4" w:space="0" w:color="auto"/>
            </w:tcBorders>
          </w:tcPr>
          <w:p w14:paraId="2DC2A8CC"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p>
        </w:tc>
        <w:tc>
          <w:tcPr>
            <w:tcW w:w="864" w:type="dxa"/>
            <w:tcBorders>
              <w:top w:val="single" w:sz="4" w:space="0" w:color="auto"/>
              <w:left w:val="single" w:sz="4" w:space="0" w:color="auto"/>
              <w:bottom w:val="single" w:sz="4" w:space="0" w:color="auto"/>
              <w:right w:val="single" w:sz="4" w:space="0" w:color="auto"/>
            </w:tcBorders>
            <w:textDirection w:val="tbRl"/>
          </w:tcPr>
          <w:p w14:paraId="1FD2703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rPr>
                <w:rFonts w:eastAsia="SimSun"/>
                <w:b/>
                <w:noProof/>
                <w:sz w:val="18"/>
                <w:szCs w:val="18"/>
                <w:lang w:val="en-CA" w:eastAsia="ja-JP"/>
              </w:rPr>
            </w:pPr>
            <w:r w:rsidRPr="00C70921">
              <w:rPr>
                <w:rFonts w:eastAsia="SimSun"/>
                <w:b/>
                <w:noProof/>
                <w:sz w:val="18"/>
                <w:szCs w:val="18"/>
                <w:lang w:val="en-CA" w:eastAsia="ja-JP"/>
              </w:rPr>
              <w:t>Main tier</w:t>
            </w:r>
          </w:p>
        </w:tc>
        <w:tc>
          <w:tcPr>
            <w:tcW w:w="864" w:type="dxa"/>
            <w:tcBorders>
              <w:top w:val="single" w:sz="4" w:space="0" w:color="auto"/>
              <w:left w:val="single" w:sz="4" w:space="0" w:color="auto"/>
              <w:bottom w:val="single" w:sz="4" w:space="0" w:color="auto"/>
              <w:right w:val="single" w:sz="4" w:space="0" w:color="auto"/>
            </w:tcBorders>
            <w:textDirection w:val="tbRl"/>
          </w:tcPr>
          <w:p w14:paraId="6727496A"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ind w:left="113" w:right="113"/>
              <w:rPr>
                <w:rFonts w:eastAsia="SimSun"/>
                <w:b/>
                <w:noProof/>
                <w:sz w:val="18"/>
                <w:szCs w:val="18"/>
                <w:lang w:val="en-CA" w:eastAsia="ja-JP"/>
              </w:rPr>
            </w:pPr>
            <w:r w:rsidRPr="00C70921">
              <w:rPr>
                <w:rFonts w:eastAsia="SimSun"/>
                <w:b/>
                <w:noProof/>
                <w:sz w:val="18"/>
                <w:szCs w:val="18"/>
                <w:lang w:val="en-CA" w:eastAsia="ja-JP"/>
              </w:rPr>
              <w:t>High tier</w:t>
            </w:r>
          </w:p>
        </w:tc>
        <w:tc>
          <w:tcPr>
            <w:tcW w:w="720" w:type="dxa"/>
            <w:tcBorders>
              <w:top w:val="single" w:sz="4" w:space="0" w:color="auto"/>
              <w:left w:val="single" w:sz="4" w:space="0" w:color="auto"/>
              <w:bottom w:val="single" w:sz="4" w:space="0" w:color="auto"/>
              <w:right w:val="single" w:sz="4" w:space="0" w:color="auto"/>
            </w:tcBorders>
            <w:textDirection w:val="tbRl"/>
          </w:tcPr>
          <w:p w14:paraId="69384F22"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r w:rsidRPr="00C70921">
              <w:rPr>
                <w:rFonts w:eastAsia="SimSun"/>
                <w:b/>
                <w:noProof/>
                <w:sz w:val="18"/>
                <w:szCs w:val="18"/>
                <w:lang w:val="en-CA" w:eastAsia="ja-JP"/>
              </w:rPr>
              <w:t>Main tier</w:t>
            </w:r>
          </w:p>
        </w:tc>
        <w:tc>
          <w:tcPr>
            <w:tcW w:w="720" w:type="dxa"/>
            <w:tcBorders>
              <w:top w:val="single" w:sz="4" w:space="0" w:color="auto"/>
              <w:left w:val="single" w:sz="4" w:space="0" w:color="auto"/>
              <w:bottom w:val="single" w:sz="4" w:space="0" w:color="auto"/>
              <w:right w:val="single" w:sz="4" w:space="0" w:color="auto"/>
            </w:tcBorders>
            <w:textDirection w:val="tbRl"/>
          </w:tcPr>
          <w:p w14:paraId="3040AD3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rPr>
                <w:rFonts w:eastAsia="SimSun"/>
                <w:b/>
                <w:noProof/>
                <w:sz w:val="18"/>
                <w:szCs w:val="18"/>
                <w:lang w:val="en-CA" w:eastAsia="ja-JP"/>
              </w:rPr>
            </w:pPr>
            <w:r w:rsidRPr="00C70921">
              <w:rPr>
                <w:rFonts w:eastAsia="SimSun"/>
                <w:b/>
                <w:noProof/>
                <w:sz w:val="18"/>
                <w:szCs w:val="18"/>
                <w:lang w:val="en-CA" w:eastAsia="ja-JP"/>
              </w:rPr>
              <w:t>High tier</w:t>
            </w:r>
          </w:p>
        </w:tc>
      </w:tr>
      <w:tr w:rsidR="00C70921" w:rsidRPr="00C70921" w14:paraId="5DF10C9B"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Borders>
              <w:top w:val="single" w:sz="4" w:space="0" w:color="auto"/>
            </w:tcBorders>
          </w:tcPr>
          <w:p w14:paraId="3E88AFA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C70921">
              <w:rPr>
                <w:rFonts w:eastAsia="SimSun"/>
                <w:b/>
                <w:noProof/>
                <w:sz w:val="18"/>
                <w:szCs w:val="18"/>
                <w:lang w:val="en-CA" w:eastAsia="ja-JP"/>
              </w:rPr>
              <w:t>1.0</w:t>
            </w:r>
          </w:p>
        </w:tc>
        <w:tc>
          <w:tcPr>
            <w:tcW w:w="1296" w:type="dxa"/>
            <w:tcBorders>
              <w:top w:val="single" w:sz="4" w:space="0" w:color="auto"/>
            </w:tcBorders>
          </w:tcPr>
          <w:p w14:paraId="1CC74341"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rPr>
              <w:t xml:space="preserve">552 960 </w:t>
            </w:r>
          </w:p>
        </w:tc>
        <w:tc>
          <w:tcPr>
            <w:tcW w:w="864" w:type="dxa"/>
            <w:tcBorders>
              <w:top w:val="single" w:sz="4" w:space="0" w:color="auto"/>
            </w:tcBorders>
          </w:tcPr>
          <w:p w14:paraId="236BE730"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128</w:t>
            </w:r>
          </w:p>
        </w:tc>
        <w:tc>
          <w:tcPr>
            <w:tcW w:w="864" w:type="dxa"/>
            <w:tcBorders>
              <w:top w:val="single" w:sz="4" w:space="0" w:color="auto"/>
            </w:tcBorders>
          </w:tcPr>
          <w:p w14:paraId="7D90D65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w:t>
            </w:r>
          </w:p>
        </w:tc>
        <w:tc>
          <w:tcPr>
            <w:tcW w:w="720" w:type="dxa"/>
            <w:tcBorders>
              <w:top w:val="single" w:sz="4" w:space="0" w:color="auto"/>
            </w:tcBorders>
          </w:tcPr>
          <w:p w14:paraId="387C4A8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c>
          <w:tcPr>
            <w:tcW w:w="720" w:type="dxa"/>
            <w:tcBorders>
              <w:top w:val="single" w:sz="4" w:space="0" w:color="auto"/>
            </w:tcBorders>
          </w:tcPr>
          <w:p w14:paraId="13452033"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r>
      <w:tr w:rsidR="00C70921" w:rsidRPr="00C70921" w14:paraId="634DDC89"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037D8C7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C70921">
              <w:rPr>
                <w:rFonts w:eastAsia="SimSun"/>
                <w:b/>
                <w:noProof/>
                <w:sz w:val="18"/>
                <w:szCs w:val="18"/>
                <w:lang w:val="en-CA" w:eastAsia="ja-JP"/>
              </w:rPr>
              <w:t>2.0</w:t>
            </w:r>
          </w:p>
        </w:tc>
        <w:tc>
          <w:tcPr>
            <w:tcW w:w="1296" w:type="dxa"/>
          </w:tcPr>
          <w:p w14:paraId="0282C298"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rPr>
              <w:t xml:space="preserve">3 686 400 </w:t>
            </w:r>
          </w:p>
        </w:tc>
        <w:tc>
          <w:tcPr>
            <w:tcW w:w="864" w:type="dxa"/>
          </w:tcPr>
          <w:p w14:paraId="6D700361"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1 500</w:t>
            </w:r>
          </w:p>
        </w:tc>
        <w:tc>
          <w:tcPr>
            <w:tcW w:w="864" w:type="dxa"/>
          </w:tcPr>
          <w:p w14:paraId="7D3E88F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w:t>
            </w:r>
          </w:p>
        </w:tc>
        <w:tc>
          <w:tcPr>
            <w:tcW w:w="720" w:type="dxa"/>
          </w:tcPr>
          <w:p w14:paraId="631A404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c>
          <w:tcPr>
            <w:tcW w:w="720" w:type="dxa"/>
          </w:tcPr>
          <w:p w14:paraId="0120D311"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r>
      <w:tr w:rsidR="00C70921" w:rsidRPr="00C70921" w14:paraId="4BDB6E3F"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3D1257C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lang w:val="en-CA" w:eastAsia="ja-JP"/>
              </w:rPr>
            </w:pPr>
            <w:r w:rsidRPr="00C70921">
              <w:rPr>
                <w:rFonts w:eastAsia="SimSun"/>
                <w:b/>
                <w:noProof/>
                <w:sz w:val="18"/>
                <w:szCs w:val="18"/>
                <w:lang w:val="en-CA" w:eastAsia="ja-JP"/>
              </w:rPr>
              <w:t>2.1</w:t>
            </w:r>
          </w:p>
        </w:tc>
        <w:tc>
          <w:tcPr>
            <w:tcW w:w="1296" w:type="dxa"/>
          </w:tcPr>
          <w:p w14:paraId="03BF253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C70921">
              <w:rPr>
                <w:rFonts w:eastAsia="SimSun"/>
                <w:noProof/>
                <w:sz w:val="18"/>
                <w:szCs w:val="18"/>
                <w:lang w:val="en-CA"/>
              </w:rPr>
              <w:t>7 372 800</w:t>
            </w:r>
          </w:p>
        </w:tc>
        <w:tc>
          <w:tcPr>
            <w:tcW w:w="864" w:type="dxa"/>
          </w:tcPr>
          <w:p w14:paraId="5703B5B3"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sz w:val="20"/>
                <w:lang w:val="en-CA"/>
              </w:rPr>
            </w:pPr>
            <w:r w:rsidRPr="00C70921">
              <w:rPr>
                <w:rFonts w:eastAsia="SimSun"/>
                <w:noProof/>
                <w:sz w:val="18"/>
                <w:szCs w:val="18"/>
                <w:lang w:val="en-CA" w:eastAsia="ja-JP"/>
              </w:rPr>
              <w:t>3 000</w:t>
            </w:r>
          </w:p>
        </w:tc>
        <w:tc>
          <w:tcPr>
            <w:tcW w:w="864" w:type="dxa"/>
          </w:tcPr>
          <w:p w14:paraId="445E847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w:t>
            </w:r>
          </w:p>
        </w:tc>
        <w:tc>
          <w:tcPr>
            <w:tcW w:w="720" w:type="dxa"/>
          </w:tcPr>
          <w:p w14:paraId="790DC843"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c>
          <w:tcPr>
            <w:tcW w:w="720" w:type="dxa"/>
          </w:tcPr>
          <w:p w14:paraId="20C8A12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sz w:val="20"/>
                <w:lang w:val="en-CA"/>
              </w:rPr>
            </w:pPr>
            <w:r w:rsidRPr="00C70921">
              <w:rPr>
                <w:rFonts w:eastAsia="SimSun"/>
                <w:noProof/>
                <w:sz w:val="18"/>
                <w:szCs w:val="18"/>
                <w:lang w:val="en-CA" w:eastAsia="ja-JP"/>
              </w:rPr>
              <w:t>2</w:t>
            </w:r>
          </w:p>
        </w:tc>
      </w:tr>
      <w:tr w:rsidR="00C70921" w:rsidRPr="00C70921" w14:paraId="011AC1AC"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3C21443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3.0</w:t>
            </w:r>
          </w:p>
        </w:tc>
        <w:tc>
          <w:tcPr>
            <w:tcW w:w="1296" w:type="dxa"/>
          </w:tcPr>
          <w:p w14:paraId="63440B2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rPr>
              <w:t>16 588 800</w:t>
            </w:r>
          </w:p>
        </w:tc>
        <w:tc>
          <w:tcPr>
            <w:tcW w:w="864" w:type="dxa"/>
          </w:tcPr>
          <w:p w14:paraId="446D21C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rPr>
            </w:pPr>
            <w:r w:rsidRPr="00C70921">
              <w:rPr>
                <w:rFonts w:eastAsia="SimSun"/>
                <w:noProof/>
                <w:sz w:val="18"/>
                <w:szCs w:val="18"/>
                <w:lang w:val="en-CA"/>
              </w:rPr>
              <w:t>6 000</w:t>
            </w:r>
          </w:p>
        </w:tc>
        <w:tc>
          <w:tcPr>
            <w:tcW w:w="864" w:type="dxa"/>
          </w:tcPr>
          <w:p w14:paraId="29B588C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w:t>
            </w:r>
          </w:p>
        </w:tc>
        <w:tc>
          <w:tcPr>
            <w:tcW w:w="720" w:type="dxa"/>
          </w:tcPr>
          <w:p w14:paraId="344C86E5"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c>
          <w:tcPr>
            <w:tcW w:w="720" w:type="dxa"/>
          </w:tcPr>
          <w:p w14:paraId="76DFC1C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r>
      <w:tr w:rsidR="00C70921" w:rsidRPr="00C70921" w14:paraId="77FC4BF3"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7A84A20C"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3.1</w:t>
            </w:r>
          </w:p>
        </w:tc>
        <w:tc>
          <w:tcPr>
            <w:tcW w:w="1296" w:type="dxa"/>
          </w:tcPr>
          <w:p w14:paraId="4D4999E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33 177 600</w:t>
            </w:r>
          </w:p>
        </w:tc>
        <w:tc>
          <w:tcPr>
            <w:tcW w:w="864" w:type="dxa"/>
          </w:tcPr>
          <w:p w14:paraId="1BA1F562"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10 000</w:t>
            </w:r>
          </w:p>
        </w:tc>
        <w:tc>
          <w:tcPr>
            <w:tcW w:w="864" w:type="dxa"/>
          </w:tcPr>
          <w:p w14:paraId="2F4F6880"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w:t>
            </w:r>
          </w:p>
        </w:tc>
        <w:tc>
          <w:tcPr>
            <w:tcW w:w="720" w:type="dxa"/>
          </w:tcPr>
          <w:p w14:paraId="1468BD4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c>
          <w:tcPr>
            <w:tcW w:w="720" w:type="dxa"/>
          </w:tcPr>
          <w:p w14:paraId="11334C21"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w:t>
            </w:r>
          </w:p>
        </w:tc>
      </w:tr>
      <w:tr w:rsidR="00C70921" w:rsidRPr="00C70921" w14:paraId="71B45C36"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24FAB1CC"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4.0</w:t>
            </w:r>
          </w:p>
        </w:tc>
        <w:tc>
          <w:tcPr>
            <w:tcW w:w="1296" w:type="dxa"/>
          </w:tcPr>
          <w:p w14:paraId="4083B72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66 846 720</w:t>
            </w:r>
          </w:p>
        </w:tc>
        <w:tc>
          <w:tcPr>
            <w:tcW w:w="864" w:type="dxa"/>
          </w:tcPr>
          <w:p w14:paraId="1816170E"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12 000</w:t>
            </w:r>
          </w:p>
        </w:tc>
        <w:tc>
          <w:tcPr>
            <w:tcW w:w="864" w:type="dxa"/>
          </w:tcPr>
          <w:p w14:paraId="227F3D4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30 000</w:t>
            </w:r>
          </w:p>
        </w:tc>
        <w:tc>
          <w:tcPr>
            <w:tcW w:w="720" w:type="dxa"/>
          </w:tcPr>
          <w:p w14:paraId="065F2B7C"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c>
          <w:tcPr>
            <w:tcW w:w="720" w:type="dxa"/>
          </w:tcPr>
          <w:p w14:paraId="0C13E13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53694B96"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2F428445"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4.1</w:t>
            </w:r>
          </w:p>
        </w:tc>
        <w:tc>
          <w:tcPr>
            <w:tcW w:w="1296" w:type="dxa"/>
          </w:tcPr>
          <w:p w14:paraId="25D92043"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133 693 440</w:t>
            </w:r>
          </w:p>
        </w:tc>
        <w:tc>
          <w:tcPr>
            <w:tcW w:w="864" w:type="dxa"/>
          </w:tcPr>
          <w:p w14:paraId="15B771F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20 000</w:t>
            </w:r>
          </w:p>
        </w:tc>
        <w:tc>
          <w:tcPr>
            <w:tcW w:w="864" w:type="dxa"/>
          </w:tcPr>
          <w:p w14:paraId="399C29C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50 000</w:t>
            </w:r>
          </w:p>
        </w:tc>
        <w:tc>
          <w:tcPr>
            <w:tcW w:w="720" w:type="dxa"/>
          </w:tcPr>
          <w:p w14:paraId="36FCC790"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c>
          <w:tcPr>
            <w:tcW w:w="720" w:type="dxa"/>
          </w:tcPr>
          <w:p w14:paraId="1A809F3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5F3887E7"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0985995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5.0</w:t>
            </w:r>
          </w:p>
        </w:tc>
        <w:tc>
          <w:tcPr>
            <w:tcW w:w="1296" w:type="dxa"/>
          </w:tcPr>
          <w:p w14:paraId="6557EB3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267 386 880</w:t>
            </w:r>
          </w:p>
        </w:tc>
        <w:tc>
          <w:tcPr>
            <w:tcW w:w="864" w:type="dxa"/>
          </w:tcPr>
          <w:p w14:paraId="78E712D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25 000</w:t>
            </w:r>
          </w:p>
        </w:tc>
        <w:tc>
          <w:tcPr>
            <w:tcW w:w="864" w:type="dxa"/>
          </w:tcPr>
          <w:p w14:paraId="53CB947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100 000</w:t>
            </w:r>
          </w:p>
        </w:tc>
        <w:tc>
          <w:tcPr>
            <w:tcW w:w="720" w:type="dxa"/>
          </w:tcPr>
          <w:p w14:paraId="440C179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6</w:t>
            </w:r>
          </w:p>
        </w:tc>
        <w:tc>
          <w:tcPr>
            <w:tcW w:w="720" w:type="dxa"/>
          </w:tcPr>
          <w:p w14:paraId="1EF2AF3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0EC43878"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16C2883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5.1</w:t>
            </w:r>
          </w:p>
        </w:tc>
        <w:tc>
          <w:tcPr>
            <w:tcW w:w="1296" w:type="dxa"/>
          </w:tcPr>
          <w:p w14:paraId="3FF0F4B5"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534 773 760</w:t>
            </w:r>
          </w:p>
        </w:tc>
        <w:tc>
          <w:tcPr>
            <w:tcW w:w="864" w:type="dxa"/>
          </w:tcPr>
          <w:p w14:paraId="19E8A33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40 000</w:t>
            </w:r>
          </w:p>
        </w:tc>
        <w:tc>
          <w:tcPr>
            <w:tcW w:w="864" w:type="dxa"/>
          </w:tcPr>
          <w:p w14:paraId="0CCA3832"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160 000</w:t>
            </w:r>
          </w:p>
        </w:tc>
        <w:tc>
          <w:tcPr>
            <w:tcW w:w="720" w:type="dxa"/>
          </w:tcPr>
          <w:p w14:paraId="44DA870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w:t>
            </w:r>
          </w:p>
        </w:tc>
        <w:tc>
          <w:tcPr>
            <w:tcW w:w="720" w:type="dxa"/>
          </w:tcPr>
          <w:p w14:paraId="0E7A8EC8"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508BF51D"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18B714B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5.2</w:t>
            </w:r>
          </w:p>
        </w:tc>
        <w:tc>
          <w:tcPr>
            <w:tcW w:w="1296" w:type="dxa"/>
          </w:tcPr>
          <w:p w14:paraId="42A237AC"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1 069 547 520</w:t>
            </w:r>
          </w:p>
        </w:tc>
        <w:tc>
          <w:tcPr>
            <w:tcW w:w="864" w:type="dxa"/>
          </w:tcPr>
          <w:p w14:paraId="643EAC1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60 000</w:t>
            </w:r>
          </w:p>
        </w:tc>
        <w:tc>
          <w:tcPr>
            <w:tcW w:w="864" w:type="dxa"/>
          </w:tcPr>
          <w:p w14:paraId="535D73DB"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240 000</w:t>
            </w:r>
          </w:p>
        </w:tc>
        <w:tc>
          <w:tcPr>
            <w:tcW w:w="720" w:type="dxa"/>
          </w:tcPr>
          <w:p w14:paraId="43326F8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w:t>
            </w:r>
          </w:p>
        </w:tc>
        <w:tc>
          <w:tcPr>
            <w:tcW w:w="720" w:type="dxa"/>
          </w:tcPr>
          <w:p w14:paraId="00EE49A5"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510C631A"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24473FE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6.0</w:t>
            </w:r>
          </w:p>
        </w:tc>
        <w:tc>
          <w:tcPr>
            <w:tcW w:w="1296" w:type="dxa"/>
          </w:tcPr>
          <w:p w14:paraId="5C6AD16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1 069 547 520</w:t>
            </w:r>
          </w:p>
        </w:tc>
        <w:tc>
          <w:tcPr>
            <w:tcW w:w="864" w:type="dxa"/>
          </w:tcPr>
          <w:p w14:paraId="08F0A335"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60 000</w:t>
            </w:r>
          </w:p>
        </w:tc>
        <w:tc>
          <w:tcPr>
            <w:tcW w:w="864" w:type="dxa"/>
          </w:tcPr>
          <w:p w14:paraId="12B1D79D"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240 000</w:t>
            </w:r>
          </w:p>
        </w:tc>
        <w:tc>
          <w:tcPr>
            <w:tcW w:w="720" w:type="dxa"/>
          </w:tcPr>
          <w:p w14:paraId="4BA94DB8"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w:t>
            </w:r>
          </w:p>
        </w:tc>
        <w:tc>
          <w:tcPr>
            <w:tcW w:w="720" w:type="dxa"/>
          </w:tcPr>
          <w:p w14:paraId="391761B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1328CC33"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6342AA12"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6.1</w:t>
            </w:r>
          </w:p>
        </w:tc>
        <w:tc>
          <w:tcPr>
            <w:tcW w:w="1296" w:type="dxa"/>
          </w:tcPr>
          <w:p w14:paraId="0F835546"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2 139 095 040</w:t>
            </w:r>
          </w:p>
        </w:tc>
        <w:tc>
          <w:tcPr>
            <w:tcW w:w="864" w:type="dxa"/>
          </w:tcPr>
          <w:p w14:paraId="3C6B2503"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120 000</w:t>
            </w:r>
          </w:p>
        </w:tc>
        <w:tc>
          <w:tcPr>
            <w:tcW w:w="864" w:type="dxa"/>
          </w:tcPr>
          <w:p w14:paraId="7577C1F9"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480 000</w:t>
            </w:r>
          </w:p>
        </w:tc>
        <w:tc>
          <w:tcPr>
            <w:tcW w:w="720" w:type="dxa"/>
          </w:tcPr>
          <w:p w14:paraId="0E595E2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w:t>
            </w:r>
          </w:p>
        </w:tc>
        <w:tc>
          <w:tcPr>
            <w:tcW w:w="720" w:type="dxa"/>
          </w:tcPr>
          <w:p w14:paraId="157DB8D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tr w:rsidR="00C70921" w:rsidRPr="00C70921" w14:paraId="602DE1C9" w14:textId="77777777" w:rsidTr="006C78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Pr>
          <w:p w14:paraId="1F2E8DEE"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noProof/>
                <w:sz w:val="18"/>
                <w:szCs w:val="18"/>
                <w:lang w:val="en-CA" w:eastAsia="ja-JP"/>
              </w:rPr>
            </w:pPr>
            <w:r w:rsidRPr="00C70921">
              <w:rPr>
                <w:rFonts w:eastAsia="SimSun"/>
                <w:b/>
                <w:noProof/>
                <w:sz w:val="18"/>
                <w:szCs w:val="18"/>
                <w:lang w:val="en-CA" w:eastAsia="ja-JP"/>
              </w:rPr>
              <w:t>6.2</w:t>
            </w:r>
          </w:p>
        </w:tc>
        <w:tc>
          <w:tcPr>
            <w:tcW w:w="1296" w:type="dxa"/>
          </w:tcPr>
          <w:p w14:paraId="5807AF4A"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4 278 190 080</w:t>
            </w:r>
          </w:p>
        </w:tc>
        <w:tc>
          <w:tcPr>
            <w:tcW w:w="864" w:type="dxa"/>
          </w:tcPr>
          <w:p w14:paraId="39DC7CD4"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240 000</w:t>
            </w:r>
          </w:p>
        </w:tc>
        <w:tc>
          <w:tcPr>
            <w:tcW w:w="864" w:type="dxa"/>
          </w:tcPr>
          <w:p w14:paraId="5AADADC7"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800 000</w:t>
            </w:r>
          </w:p>
        </w:tc>
        <w:tc>
          <w:tcPr>
            <w:tcW w:w="720" w:type="dxa"/>
          </w:tcPr>
          <w:p w14:paraId="53F08030"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8</w:t>
            </w:r>
          </w:p>
        </w:tc>
        <w:tc>
          <w:tcPr>
            <w:tcW w:w="720" w:type="dxa"/>
          </w:tcPr>
          <w:p w14:paraId="4C72838F" w14:textId="77777777" w:rsidR="00C70921" w:rsidRPr="00C70921"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C70921">
              <w:rPr>
                <w:rFonts w:eastAsia="SimSun"/>
                <w:noProof/>
                <w:sz w:val="18"/>
                <w:szCs w:val="18"/>
                <w:lang w:val="en-CA" w:eastAsia="ja-JP"/>
              </w:rPr>
              <w:t>4</w:t>
            </w:r>
          </w:p>
        </w:tc>
      </w:tr>
      <w:bookmarkEnd w:id="186"/>
      <w:tr w:rsidR="00903CA8" w:rsidRPr="00903CA8" w14:paraId="19437FC0" w14:textId="77777777" w:rsidTr="00C709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Borders>
              <w:top w:val="single" w:sz="4" w:space="0" w:color="auto"/>
              <w:left w:val="single" w:sz="4" w:space="0" w:color="auto"/>
              <w:bottom w:val="single" w:sz="4" w:space="0" w:color="auto"/>
              <w:right w:val="single" w:sz="4" w:space="0" w:color="auto"/>
            </w:tcBorders>
          </w:tcPr>
          <w:p w14:paraId="167CEDBA" w14:textId="77777777"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left"/>
              <w:rPr>
                <w:rFonts w:eastAsia="SimSun"/>
                <w:b/>
                <w:noProof/>
                <w:sz w:val="18"/>
                <w:szCs w:val="18"/>
                <w:highlight w:val="yellow"/>
                <w:lang w:val="en-CA" w:eastAsia="ja-JP"/>
              </w:rPr>
            </w:pPr>
            <w:r w:rsidRPr="00903CA8">
              <w:rPr>
                <w:rFonts w:eastAsia="SimSun"/>
                <w:b/>
                <w:noProof/>
                <w:sz w:val="18"/>
                <w:szCs w:val="18"/>
                <w:highlight w:val="yellow"/>
                <w:lang w:val="en-CA" w:eastAsia="ja-JP"/>
              </w:rPr>
              <w:t>6.3</w:t>
            </w:r>
          </w:p>
        </w:tc>
        <w:tc>
          <w:tcPr>
            <w:tcW w:w="1296" w:type="dxa"/>
            <w:tcBorders>
              <w:top w:val="single" w:sz="4" w:space="0" w:color="auto"/>
              <w:left w:val="single" w:sz="4" w:space="0" w:color="auto"/>
              <w:bottom w:val="single" w:sz="4" w:space="0" w:color="auto"/>
              <w:right w:val="single" w:sz="4" w:space="0" w:color="auto"/>
            </w:tcBorders>
          </w:tcPr>
          <w:p w14:paraId="51B8C2D3" w14:textId="7CB3329A"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highlight w:val="yellow"/>
                <w:lang w:val="en-CA" w:eastAsia="ja-JP"/>
              </w:rPr>
            </w:pPr>
            <w:r w:rsidRPr="00903CA8">
              <w:rPr>
                <w:rFonts w:eastAsia="SimSun"/>
                <w:noProof/>
                <w:sz w:val="18"/>
                <w:szCs w:val="18"/>
                <w:highlight w:val="yellow"/>
                <w:lang w:val="en-CA" w:eastAsia="ja-JP"/>
              </w:rPr>
              <w:t>4 812 963 840</w:t>
            </w:r>
          </w:p>
        </w:tc>
        <w:tc>
          <w:tcPr>
            <w:tcW w:w="864" w:type="dxa"/>
            <w:tcBorders>
              <w:top w:val="single" w:sz="4" w:space="0" w:color="auto"/>
              <w:left w:val="single" w:sz="4" w:space="0" w:color="auto"/>
              <w:bottom w:val="single" w:sz="4" w:space="0" w:color="auto"/>
              <w:right w:val="single" w:sz="4" w:space="0" w:color="auto"/>
            </w:tcBorders>
          </w:tcPr>
          <w:p w14:paraId="3816F2B8" w14:textId="77777777"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highlight w:val="yellow"/>
                <w:lang w:val="en-CA" w:eastAsia="ja-JP"/>
              </w:rPr>
            </w:pPr>
            <w:r w:rsidRPr="00903CA8">
              <w:rPr>
                <w:rFonts w:eastAsia="SimSun"/>
                <w:noProof/>
                <w:sz w:val="18"/>
                <w:szCs w:val="18"/>
                <w:highlight w:val="yellow"/>
                <w:lang w:val="en-CA" w:eastAsia="ja-JP"/>
              </w:rPr>
              <w:t>320 000</w:t>
            </w:r>
          </w:p>
        </w:tc>
        <w:tc>
          <w:tcPr>
            <w:tcW w:w="864" w:type="dxa"/>
            <w:tcBorders>
              <w:top w:val="single" w:sz="4" w:space="0" w:color="auto"/>
              <w:left w:val="single" w:sz="4" w:space="0" w:color="auto"/>
              <w:bottom w:val="single" w:sz="4" w:space="0" w:color="auto"/>
              <w:right w:val="single" w:sz="4" w:space="0" w:color="auto"/>
            </w:tcBorders>
          </w:tcPr>
          <w:p w14:paraId="636A3D0E" w14:textId="77777777"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highlight w:val="yellow"/>
                <w:lang w:val="en-CA" w:eastAsia="ja-JP"/>
              </w:rPr>
            </w:pPr>
            <w:r w:rsidRPr="00903CA8">
              <w:rPr>
                <w:rFonts w:eastAsia="SimSun"/>
                <w:noProof/>
                <w:sz w:val="18"/>
                <w:szCs w:val="18"/>
                <w:highlight w:val="yellow"/>
                <w:lang w:val="en-CA" w:eastAsia="ja-JP"/>
              </w:rPr>
              <w:t>800 000</w:t>
            </w:r>
          </w:p>
        </w:tc>
        <w:tc>
          <w:tcPr>
            <w:tcW w:w="720" w:type="dxa"/>
            <w:tcBorders>
              <w:top w:val="single" w:sz="4" w:space="0" w:color="auto"/>
              <w:left w:val="single" w:sz="4" w:space="0" w:color="auto"/>
              <w:bottom w:val="single" w:sz="4" w:space="0" w:color="auto"/>
              <w:right w:val="single" w:sz="4" w:space="0" w:color="auto"/>
            </w:tcBorders>
          </w:tcPr>
          <w:p w14:paraId="7DB53579" w14:textId="77777777"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highlight w:val="yellow"/>
                <w:lang w:val="en-CA" w:eastAsia="ja-JP"/>
              </w:rPr>
            </w:pPr>
            <w:r w:rsidRPr="00903CA8">
              <w:rPr>
                <w:rFonts w:eastAsia="SimSun"/>
                <w:noProof/>
                <w:sz w:val="18"/>
                <w:szCs w:val="18"/>
                <w:highlight w:val="yellow"/>
                <w:lang w:val="en-CA" w:eastAsia="ja-JP"/>
              </w:rPr>
              <w:t>8</w:t>
            </w:r>
          </w:p>
        </w:tc>
        <w:tc>
          <w:tcPr>
            <w:tcW w:w="720" w:type="dxa"/>
            <w:tcBorders>
              <w:top w:val="single" w:sz="4" w:space="0" w:color="auto"/>
              <w:left w:val="single" w:sz="4" w:space="0" w:color="auto"/>
              <w:bottom w:val="single" w:sz="4" w:space="0" w:color="auto"/>
              <w:right w:val="single" w:sz="4" w:space="0" w:color="auto"/>
            </w:tcBorders>
          </w:tcPr>
          <w:p w14:paraId="2BD158AC" w14:textId="77777777" w:rsidR="00C70921" w:rsidRPr="00903CA8" w:rsidRDefault="00C70921" w:rsidP="00C7092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right"/>
              <w:rPr>
                <w:rFonts w:eastAsia="SimSun"/>
                <w:noProof/>
                <w:sz w:val="18"/>
                <w:szCs w:val="18"/>
                <w:lang w:val="en-CA" w:eastAsia="ja-JP"/>
              </w:rPr>
            </w:pPr>
            <w:r w:rsidRPr="00903CA8">
              <w:rPr>
                <w:rFonts w:eastAsia="SimSun"/>
                <w:noProof/>
                <w:sz w:val="18"/>
                <w:szCs w:val="18"/>
                <w:highlight w:val="yellow"/>
                <w:lang w:val="en-CA" w:eastAsia="ja-JP"/>
              </w:rPr>
              <w:t>4</w:t>
            </w:r>
          </w:p>
        </w:tc>
      </w:tr>
    </w:tbl>
    <w:p w14:paraId="6EBD4F89" w14:textId="77777777" w:rsidR="00C70921" w:rsidRPr="00903CA8" w:rsidRDefault="00C70921" w:rsidP="000864B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p>
    <w:p w14:paraId="4B7993CE" w14:textId="4F612901" w:rsidR="00C70921" w:rsidRDefault="00C70921" w:rsidP="000864B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87" w:author="Ye-Kui Wang (yk1)" w:date="2021-02-18T15:56:00Z"/>
          <w:rFonts w:eastAsia="SimSun"/>
          <w:noProof/>
          <w:sz w:val="20"/>
          <w:lang w:val="en-CA"/>
        </w:rPr>
      </w:pPr>
      <w:r w:rsidRPr="00903CA8">
        <w:rPr>
          <w:rFonts w:eastAsia="SimSun"/>
          <w:noProof/>
          <w:sz w:val="20"/>
          <w:lang w:val="en-CA"/>
        </w:rPr>
        <w:t>...</w:t>
      </w:r>
    </w:p>
    <w:p w14:paraId="050ACEA8" w14:textId="512E83CC" w:rsidR="00282F18" w:rsidRPr="00903CA8" w:rsidRDefault="00282F18" w:rsidP="00282F18">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ns w:id="188" w:author="Ye-Kui Wang (yk1)" w:date="2021-02-18T15:57:00Z"/>
          <w:rFonts w:eastAsia="SimSun"/>
          <w:i/>
          <w:noProof/>
          <w:sz w:val="24"/>
          <w:lang w:val="en-CA"/>
        </w:rPr>
      </w:pPr>
      <w:ins w:id="189" w:author="Ye-Kui Wang (yk1)" w:date="2021-02-18T15:57:00Z">
        <w:r>
          <w:rPr>
            <w:rFonts w:eastAsia="SimSun"/>
            <w:i/>
            <w:noProof/>
            <w:sz w:val="24"/>
            <w:lang w:val="en-CA"/>
          </w:rPr>
          <w:t xml:space="preserve">In </w:t>
        </w:r>
        <w:r w:rsidRPr="00903CA8">
          <w:rPr>
            <w:rFonts w:eastAsia="SimSun"/>
            <w:i/>
            <w:noProof/>
            <w:sz w:val="24"/>
            <w:lang w:val="en-CA"/>
          </w:rPr>
          <w:t xml:space="preserve">clause </w:t>
        </w:r>
        <w:r>
          <w:rPr>
            <w:rFonts w:eastAsia="SimSun"/>
            <w:i/>
            <w:noProof/>
            <w:sz w:val="24"/>
            <w:lang w:val="en-CA"/>
          </w:rPr>
          <w:t xml:space="preserve">C.6, step 4, make the following changes </w:t>
        </w:r>
        <w:r w:rsidRPr="00903CA8">
          <w:rPr>
            <w:rFonts w:eastAsia="SimSun"/>
            <w:i/>
            <w:noProof/>
            <w:sz w:val="24"/>
            <w:lang w:val="en-CA"/>
          </w:rPr>
          <w:t>(additions are yellow-highlighted):</w:t>
        </w:r>
      </w:ins>
    </w:p>
    <w:p w14:paraId="3CB15AA0" w14:textId="3B12036C" w:rsidR="00282F18" w:rsidRPr="00282F18" w:rsidRDefault="00282F18" w:rsidP="00282F1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800" w:hanging="400"/>
        <w:rPr>
          <w:ins w:id="190" w:author="Ye-Kui Wang (yk1)" w:date="2021-02-18T15:57:00Z"/>
          <w:rFonts w:eastAsia="SimSun"/>
          <w:noProof/>
          <w:sz w:val="20"/>
          <w:lang w:val="en-GB"/>
        </w:rPr>
      </w:pPr>
      <w:ins w:id="191" w:author="Ye-Kui Wang (yk1)" w:date="2021-02-18T15:57:00Z">
        <w:r w:rsidRPr="00282F18">
          <w:rPr>
            <w:rFonts w:eastAsia="SimSun"/>
            <w:noProof/>
            <w:sz w:val="20"/>
            <w:lang w:val="en-GB"/>
          </w:rPr>
          <w:t>–</w:t>
        </w:r>
        <w:r w:rsidRPr="00282F18">
          <w:rPr>
            <w:rFonts w:eastAsia="SimSun"/>
            <w:noProof/>
            <w:sz w:val="20"/>
            <w:lang w:val="en-GB"/>
          </w:rPr>
          <w:tab/>
          <w:t xml:space="preserve">nal_unit_type is equal to </w:t>
        </w:r>
        <w:r w:rsidRPr="00282F18">
          <w:rPr>
            <w:rFonts w:eastAsia="SimSun"/>
            <w:noProof/>
            <w:sz w:val="20"/>
            <w:highlight w:val="yellow"/>
            <w:lang w:val="en-GB"/>
          </w:rPr>
          <w:t>PREFIX_</w:t>
        </w:r>
        <w:r w:rsidRPr="00282F18">
          <w:rPr>
            <w:rFonts w:eastAsia="SimSun"/>
            <w:noProof/>
            <w:sz w:val="20"/>
            <w:lang w:val="en-GB"/>
          </w:rPr>
          <w:t xml:space="preserve">APS_NUT, </w:t>
        </w:r>
      </w:ins>
      <w:ins w:id="192" w:author="Ye-Kui Wang (yk1)" w:date="2021-02-18T15:58:00Z">
        <w:r>
          <w:rPr>
            <w:rFonts w:eastAsia="SimSun"/>
            <w:noProof/>
            <w:sz w:val="20"/>
            <w:highlight w:val="yellow"/>
            <w:lang w:val="en-GB"/>
          </w:rPr>
          <w:t>SUFFIX</w:t>
        </w:r>
        <w:r w:rsidRPr="00282F18">
          <w:rPr>
            <w:rFonts w:eastAsia="SimSun"/>
            <w:noProof/>
            <w:sz w:val="20"/>
            <w:highlight w:val="yellow"/>
            <w:lang w:val="en-GB"/>
          </w:rPr>
          <w:t>_APS_NUT,</w:t>
        </w:r>
        <w:r w:rsidRPr="00282F18">
          <w:rPr>
            <w:rFonts w:eastAsia="SimSun"/>
            <w:noProof/>
            <w:sz w:val="20"/>
            <w:lang w:val="en-GB"/>
          </w:rPr>
          <w:t xml:space="preserve"> </w:t>
        </w:r>
      </w:ins>
      <w:ins w:id="193" w:author="Ye-Kui Wang (yk1)" w:date="2021-02-18T15:57:00Z">
        <w:r w:rsidRPr="00282F18">
          <w:rPr>
            <w:rFonts w:eastAsia="SimSun"/>
            <w:noProof/>
            <w:sz w:val="20"/>
            <w:lang w:val="en-GB"/>
          </w:rPr>
          <w:t>TRAIL_NUT, STSA_NUT, RADL_NUT, or RASL_NUT, or nal_unit_type is equal to GDR_NUT and the associated ph_recovery_poc_cnt is greater than 0.</w:t>
        </w:r>
      </w:ins>
    </w:p>
    <w:p w14:paraId="5D6EF71C" w14:textId="77777777" w:rsidR="00282F18" w:rsidRPr="000864B8" w:rsidRDefault="00282F18" w:rsidP="000864B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p>
    <w:p w14:paraId="4B97C5C3" w14:textId="5F57FC8F" w:rsidR="00D6397E" w:rsidRPr="00903CA8" w:rsidRDefault="00CC0670" w:rsidP="00D6397E">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t xml:space="preserve">Change </w:t>
      </w:r>
      <w:r w:rsidR="00F86F11" w:rsidRPr="00903CA8">
        <w:rPr>
          <w:rFonts w:eastAsia="SimSun"/>
          <w:i/>
          <w:noProof/>
          <w:sz w:val="24"/>
          <w:lang w:val="en-CA"/>
        </w:rPr>
        <w:t xml:space="preserve">clause </w:t>
      </w:r>
      <w:r w:rsidR="00D6397E" w:rsidRPr="00903CA8">
        <w:rPr>
          <w:rFonts w:eastAsia="SimSun"/>
          <w:i/>
          <w:noProof/>
          <w:sz w:val="24"/>
          <w:lang w:val="en-CA"/>
        </w:rPr>
        <w:t>D.2.1</w:t>
      </w:r>
      <w:r w:rsidR="00F86F11" w:rsidRPr="00903CA8">
        <w:rPr>
          <w:rFonts w:eastAsia="SimSun"/>
          <w:i/>
          <w:noProof/>
          <w:sz w:val="24"/>
          <w:lang w:val="en-CA"/>
        </w:rPr>
        <w:t xml:space="preserve"> as follows</w:t>
      </w:r>
      <w:r w:rsidR="005260D4" w:rsidRPr="00903CA8">
        <w:rPr>
          <w:rFonts w:eastAsia="SimSun"/>
          <w:i/>
          <w:noProof/>
          <w:sz w:val="24"/>
          <w:lang w:val="en-CA"/>
        </w:rPr>
        <w:t xml:space="preserve"> (additions are yellow-highlighted)</w:t>
      </w:r>
      <w:r w:rsidR="00D6397E" w:rsidRPr="00903CA8">
        <w:rPr>
          <w:rFonts w:eastAsia="SimSun"/>
          <w:i/>
          <w:noProof/>
          <w:sz w:val="24"/>
          <w:lang w:val="en-CA"/>
        </w:rPr>
        <w:t>:</w:t>
      </w:r>
    </w:p>
    <w:p w14:paraId="188AA27C" w14:textId="77777777" w:rsidR="00D6397E" w:rsidRPr="00903CA8" w:rsidRDefault="00D6397E" w:rsidP="001903F3">
      <w:pPr>
        <w:pStyle w:val="Heading3"/>
        <w:numPr>
          <w:ilvl w:val="0"/>
          <w:numId w:val="0"/>
        </w:numPr>
        <w:rPr>
          <w:rFonts w:eastAsia="SimSun"/>
          <w:sz w:val="20"/>
          <w:szCs w:val="20"/>
          <w:lang w:val="en-CA"/>
        </w:rPr>
      </w:pPr>
      <w:bookmarkStart w:id="194" w:name="_Ref399007788"/>
      <w:bookmarkStart w:id="195" w:name="_Toc452007389"/>
      <w:r w:rsidRPr="00903CA8">
        <w:rPr>
          <w:rFonts w:eastAsia="SimSun"/>
          <w:sz w:val="20"/>
          <w:szCs w:val="20"/>
          <w:lang w:val="en-CA"/>
        </w:rPr>
        <w:t>D.2.1</w:t>
      </w:r>
      <w:r w:rsidRPr="00903CA8">
        <w:rPr>
          <w:rFonts w:eastAsia="SimSun"/>
          <w:sz w:val="20"/>
          <w:szCs w:val="20"/>
          <w:lang w:val="en-CA"/>
        </w:rPr>
        <w:tab/>
        <w:t>General SEI message syntax</w:t>
      </w:r>
      <w:bookmarkEnd w:id="194"/>
      <w:bookmarkEnd w:id="195"/>
    </w:p>
    <w:p w14:paraId="417EBE6E" w14:textId="77777777" w:rsidR="00F86F11" w:rsidRPr="00903CA8" w:rsidRDefault="00F86F11" w:rsidP="001903F3">
      <w:pPr>
        <w:keepNext/>
        <w:keepLines/>
        <w:rPr>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86F11" w:rsidRPr="00903CA8" w14:paraId="6C88F8B6" w14:textId="77777777" w:rsidTr="0034701F">
        <w:trPr>
          <w:cantSplit/>
          <w:jc w:val="center"/>
        </w:trPr>
        <w:tc>
          <w:tcPr>
            <w:tcW w:w="7920" w:type="dxa"/>
          </w:tcPr>
          <w:p w14:paraId="365C4D7D" w14:textId="77777777" w:rsidR="00F86F11" w:rsidRPr="00903CA8" w:rsidRDefault="00F86F11" w:rsidP="00F86F1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sei_payload( payloadType, payloadSize ) {</w:t>
            </w:r>
          </w:p>
        </w:tc>
        <w:tc>
          <w:tcPr>
            <w:tcW w:w="1157" w:type="dxa"/>
          </w:tcPr>
          <w:p w14:paraId="0E1591D9" w14:textId="77777777" w:rsidR="00F86F11" w:rsidRPr="00903CA8" w:rsidRDefault="00F86F11" w:rsidP="00F86F1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903CA8">
              <w:rPr>
                <w:rFonts w:eastAsia="Malgun Gothic"/>
                <w:b/>
                <w:bCs/>
                <w:noProof/>
                <w:sz w:val="20"/>
                <w:lang w:val="en-CA"/>
              </w:rPr>
              <w:t>Descriptor</w:t>
            </w:r>
          </w:p>
        </w:tc>
      </w:tr>
      <w:tr w:rsidR="00FB1750" w:rsidRPr="00903CA8" w14:paraId="0E0DBF29" w14:textId="77777777" w:rsidTr="0034701F">
        <w:trPr>
          <w:cantSplit/>
          <w:jc w:val="center"/>
        </w:trPr>
        <w:tc>
          <w:tcPr>
            <w:tcW w:w="7920" w:type="dxa"/>
          </w:tcPr>
          <w:p w14:paraId="5AA4E757" w14:textId="68EA08DE" w:rsidR="00FB1750" w:rsidRPr="00903CA8" w:rsidRDefault="00FB1750"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903CA8">
              <w:rPr>
                <w:rFonts w:eastAsia="DengXian"/>
                <w:sz w:val="20"/>
                <w:highlight w:val="yellow"/>
                <w:lang w:val="en-CA" w:eastAsia="zh-CN"/>
              </w:rPr>
              <w:tab/>
            </w:r>
            <w:proofErr w:type="spellStart"/>
            <w:r w:rsidR="007837C8" w:rsidRPr="00903CA8">
              <w:rPr>
                <w:rFonts w:eastAsia="DengXian"/>
                <w:sz w:val="20"/>
                <w:highlight w:val="yellow"/>
                <w:lang w:val="en-CA" w:eastAsia="zh-CN"/>
              </w:rPr>
              <w:t>Sei</w:t>
            </w:r>
            <w:r w:rsidRPr="00903CA8">
              <w:rPr>
                <w:rFonts w:eastAsia="DengXian"/>
                <w:sz w:val="20"/>
                <w:highlight w:val="yellow"/>
                <w:lang w:val="en-CA" w:eastAsia="zh-CN"/>
              </w:rPr>
              <w:t>Extension</w:t>
            </w:r>
            <w:r w:rsidRPr="00903CA8">
              <w:rPr>
                <w:rFonts w:eastAsia="Malgun Gothic"/>
                <w:noProof/>
                <w:sz w:val="20"/>
                <w:highlight w:val="yellow"/>
                <w:lang w:val="en-CA"/>
              </w:rPr>
              <w:t>BitsPresentFlag</w:t>
            </w:r>
            <w:proofErr w:type="spellEnd"/>
            <w:r w:rsidRPr="00903CA8">
              <w:rPr>
                <w:rFonts w:eastAsia="Malgun Gothic"/>
                <w:noProof/>
                <w:sz w:val="20"/>
                <w:highlight w:val="yellow"/>
                <w:lang w:val="en-CA"/>
              </w:rPr>
              <w:t xml:space="preserve"> = 0</w:t>
            </w:r>
          </w:p>
        </w:tc>
        <w:tc>
          <w:tcPr>
            <w:tcW w:w="1157" w:type="dxa"/>
          </w:tcPr>
          <w:p w14:paraId="034BCD40" w14:textId="77777777" w:rsidR="00FB1750" w:rsidRPr="00903CA8" w:rsidRDefault="00FB175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
                <w:bCs/>
                <w:noProof/>
                <w:sz w:val="20"/>
                <w:lang w:val="en-CA"/>
              </w:rPr>
            </w:pPr>
          </w:p>
        </w:tc>
      </w:tr>
      <w:tr w:rsidR="00F86F11" w:rsidRPr="00903CA8" w14:paraId="72547287" w14:textId="77777777" w:rsidTr="0034701F">
        <w:trPr>
          <w:cantSplit/>
          <w:jc w:val="center"/>
        </w:trPr>
        <w:tc>
          <w:tcPr>
            <w:tcW w:w="7920" w:type="dxa"/>
          </w:tcPr>
          <w:p w14:paraId="5DBA57E0" w14:textId="77777777"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lastRenderedPageBreak/>
              <w:tab/>
              <w:t>if( nal_unit_type  = =  PREFIX_SEI_NUT )</w:t>
            </w:r>
          </w:p>
        </w:tc>
        <w:tc>
          <w:tcPr>
            <w:tcW w:w="1157" w:type="dxa"/>
          </w:tcPr>
          <w:p w14:paraId="50CA0CA8"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
                <w:bCs/>
                <w:noProof/>
                <w:sz w:val="20"/>
                <w:lang w:val="en-CA"/>
              </w:rPr>
            </w:pPr>
          </w:p>
        </w:tc>
      </w:tr>
      <w:tr w:rsidR="00F86F11" w:rsidRPr="00903CA8" w14:paraId="222EBC35" w14:textId="77777777" w:rsidTr="0034701F">
        <w:trPr>
          <w:cantSplit/>
          <w:jc w:val="center"/>
        </w:trPr>
        <w:tc>
          <w:tcPr>
            <w:tcW w:w="7920" w:type="dxa"/>
          </w:tcPr>
          <w:p w14:paraId="2CBA9BA8" w14:textId="5B12BC86"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r>
            <w:r w:rsidR="005260D4" w:rsidRPr="00903CA8">
              <w:rPr>
                <w:rFonts w:eastAsia="Malgun Gothic"/>
                <w:noProof/>
                <w:sz w:val="20"/>
                <w:lang w:val="en-CA"/>
              </w:rPr>
              <w:t>...</w:t>
            </w:r>
          </w:p>
        </w:tc>
        <w:tc>
          <w:tcPr>
            <w:tcW w:w="1157" w:type="dxa"/>
          </w:tcPr>
          <w:p w14:paraId="0DF24431"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6B13F0" w:rsidRPr="00F10F23" w14:paraId="72D72AF1" w14:textId="77777777" w:rsidTr="000A3E0E">
        <w:trPr>
          <w:cantSplit/>
          <w:jc w:val="center"/>
          <w:ins w:id="196" w:author="Ye-Kui Wang (yk1)" w:date="2021-02-18T11:54:00Z"/>
        </w:trPr>
        <w:tc>
          <w:tcPr>
            <w:tcW w:w="7920" w:type="dxa"/>
            <w:tcBorders>
              <w:top w:val="single" w:sz="4" w:space="0" w:color="auto"/>
              <w:left w:val="single" w:sz="4" w:space="0" w:color="auto"/>
              <w:bottom w:val="single" w:sz="4" w:space="0" w:color="auto"/>
              <w:right w:val="single" w:sz="4" w:space="0" w:color="auto"/>
            </w:tcBorders>
          </w:tcPr>
          <w:p w14:paraId="4ABAE8C2" w14:textId="6F4B662B" w:rsidR="006B13F0" w:rsidRPr="00F10F23" w:rsidRDefault="006B13F0" w:rsidP="000A3E0E">
            <w:pPr>
              <w:pStyle w:val="tablesyntax"/>
              <w:keepNext w:val="0"/>
              <w:keepLines w:val="0"/>
              <w:rPr>
                <w:ins w:id="197" w:author="Ye-Kui Wang (yk1)" w:date="2021-02-18T11:54:00Z"/>
                <w:noProof/>
              </w:rPr>
            </w:pPr>
            <w:ins w:id="198" w:author="Ye-Kui Wang (yk1)" w:date="2021-02-18T11:54:00Z">
              <w:r w:rsidRPr="00903CA8">
                <w:rPr>
                  <w:noProof/>
                  <w:highlight w:val="yellow"/>
                  <w:lang w:val="en-CA"/>
                </w:rPr>
                <w:tab/>
              </w:r>
              <w:r w:rsidRPr="00903CA8">
                <w:rPr>
                  <w:noProof/>
                  <w:highlight w:val="yellow"/>
                  <w:lang w:val="en-CA"/>
                </w:rPr>
                <w:tab/>
              </w:r>
              <w:r w:rsidRPr="002364B0">
                <w:rPr>
                  <w:highlight w:val="yellow"/>
                </w:rPr>
                <w:t xml:space="preserve">else </w:t>
              </w:r>
              <w:proofErr w:type="gramStart"/>
              <w:r w:rsidRPr="002364B0">
                <w:rPr>
                  <w:highlight w:val="yellow"/>
                </w:rPr>
                <w:t>if( payloadType</w:t>
              </w:r>
              <w:proofErr w:type="gramEnd"/>
              <w:r w:rsidRPr="002364B0">
                <w:rPr>
                  <w:highlight w:val="yellow"/>
                </w:rPr>
                <w:t xml:space="preserve">  = =  </w:t>
              </w:r>
              <w:r>
                <w:rPr>
                  <w:highlight w:val="yellow"/>
                </w:rPr>
                <w:t xml:space="preserve">165 </w:t>
              </w:r>
              <w:r w:rsidRPr="00A16EF7">
                <w:rPr>
                  <w:highlight w:val="yellow"/>
                </w:rPr>
                <w:t xml:space="preserve">) </w:t>
              </w:r>
              <w:r w:rsidRPr="00A16EF7">
                <w:rPr>
                  <w:noProof/>
                  <w:highlight w:val="yellow"/>
                </w:rPr>
                <w:t>/* Specified in Rec. ITU-T H.274 | ISO/IEC 23002-7 */</w:t>
              </w:r>
            </w:ins>
          </w:p>
        </w:tc>
        <w:tc>
          <w:tcPr>
            <w:tcW w:w="1157" w:type="dxa"/>
            <w:tcBorders>
              <w:top w:val="single" w:sz="4" w:space="0" w:color="auto"/>
              <w:left w:val="single" w:sz="4" w:space="0" w:color="auto"/>
              <w:bottom w:val="single" w:sz="4" w:space="0" w:color="auto"/>
              <w:right w:val="single" w:sz="4" w:space="0" w:color="auto"/>
            </w:tcBorders>
          </w:tcPr>
          <w:p w14:paraId="7F8029F9" w14:textId="77777777" w:rsidR="006B13F0" w:rsidRPr="00F10F23" w:rsidRDefault="006B13F0" w:rsidP="000A3E0E">
            <w:pPr>
              <w:pStyle w:val="tableheading"/>
              <w:keepNext w:val="0"/>
              <w:keepLines w:val="0"/>
              <w:overflowPunct/>
              <w:autoSpaceDE/>
              <w:autoSpaceDN/>
              <w:adjustRightInd/>
              <w:jc w:val="center"/>
              <w:textAlignment w:val="auto"/>
              <w:rPr>
                <w:ins w:id="199" w:author="Ye-Kui Wang (yk1)" w:date="2021-02-18T11:54:00Z"/>
                <w:b w:val="0"/>
                <w:noProof/>
              </w:rPr>
            </w:pPr>
          </w:p>
        </w:tc>
      </w:tr>
      <w:tr w:rsidR="006B13F0" w:rsidRPr="00F10F23" w14:paraId="04FA62C8" w14:textId="77777777" w:rsidTr="000A3E0E">
        <w:trPr>
          <w:cantSplit/>
          <w:jc w:val="center"/>
          <w:ins w:id="200" w:author="Ye-Kui Wang (yk1)" w:date="2021-02-18T11:54:00Z"/>
        </w:trPr>
        <w:tc>
          <w:tcPr>
            <w:tcW w:w="7920" w:type="dxa"/>
            <w:tcBorders>
              <w:top w:val="single" w:sz="4" w:space="0" w:color="auto"/>
              <w:left w:val="single" w:sz="4" w:space="0" w:color="auto"/>
              <w:bottom w:val="single" w:sz="4" w:space="0" w:color="auto"/>
              <w:right w:val="single" w:sz="4" w:space="0" w:color="auto"/>
            </w:tcBorders>
          </w:tcPr>
          <w:p w14:paraId="4397588F" w14:textId="76CCE53F" w:rsidR="006B13F0" w:rsidRPr="00F10F23" w:rsidRDefault="006B13F0" w:rsidP="000A3E0E">
            <w:pPr>
              <w:pStyle w:val="tablesyntax"/>
              <w:keepNext w:val="0"/>
              <w:keepLines w:val="0"/>
              <w:rPr>
                <w:ins w:id="201" w:author="Ye-Kui Wang (yk1)" w:date="2021-02-18T11:54:00Z"/>
                <w:noProof/>
              </w:rPr>
            </w:pPr>
            <w:ins w:id="202" w:author="Ye-Kui Wang (yk1)" w:date="2021-02-18T11:54:00Z">
              <w:r w:rsidRPr="00903CA8">
                <w:rPr>
                  <w:noProof/>
                  <w:highlight w:val="yellow"/>
                  <w:lang w:val="en-CA"/>
                </w:rPr>
                <w:tab/>
              </w:r>
              <w:r w:rsidRPr="00903CA8">
                <w:rPr>
                  <w:noProof/>
                  <w:highlight w:val="yellow"/>
                  <w:lang w:val="en-CA"/>
                </w:rPr>
                <w:tab/>
              </w:r>
              <w:r w:rsidRPr="00903CA8">
                <w:rPr>
                  <w:noProof/>
                  <w:highlight w:val="yellow"/>
                  <w:lang w:val="en-CA"/>
                </w:rPr>
                <w:tab/>
              </w:r>
              <w:r w:rsidRPr="006B13F0">
                <w:rPr>
                  <w:noProof/>
                  <w:highlight w:val="yellow"/>
                  <w:lang w:val="en-US"/>
                </w:rPr>
                <w:t>alpha_channel_info(</w:t>
              </w:r>
              <w:r>
                <w:rPr>
                  <w:noProof/>
                  <w:highlight w:val="yellow"/>
                  <w:lang w:val="en-US"/>
                </w:rPr>
                <w:t xml:space="preserve"> </w:t>
              </w:r>
              <w:r w:rsidRPr="006B13F0">
                <w:rPr>
                  <w:noProof/>
                  <w:highlight w:val="yellow"/>
                  <w:lang w:val="en-US"/>
                </w:rPr>
                <w:t>payloadSize</w:t>
              </w:r>
              <w:r>
                <w:rPr>
                  <w:noProof/>
                  <w:highlight w:val="yellow"/>
                  <w:lang w:val="en-US"/>
                </w:rPr>
                <w:t xml:space="preserve"> </w:t>
              </w:r>
              <w:r w:rsidRPr="006B13F0">
                <w:rPr>
                  <w:noProof/>
                  <w:highlight w:val="yellow"/>
                  <w:lang w:val="en-US"/>
                </w:rPr>
                <w:t>)</w:t>
              </w:r>
            </w:ins>
          </w:p>
        </w:tc>
        <w:tc>
          <w:tcPr>
            <w:tcW w:w="1157" w:type="dxa"/>
            <w:tcBorders>
              <w:top w:val="single" w:sz="4" w:space="0" w:color="auto"/>
              <w:left w:val="single" w:sz="4" w:space="0" w:color="auto"/>
              <w:bottom w:val="single" w:sz="4" w:space="0" w:color="auto"/>
              <w:right w:val="single" w:sz="4" w:space="0" w:color="auto"/>
            </w:tcBorders>
          </w:tcPr>
          <w:p w14:paraId="202D4D47" w14:textId="77777777" w:rsidR="006B13F0" w:rsidRPr="00F10F23" w:rsidRDefault="006B13F0" w:rsidP="000A3E0E">
            <w:pPr>
              <w:pStyle w:val="tableheading"/>
              <w:keepNext w:val="0"/>
              <w:keepLines w:val="0"/>
              <w:overflowPunct/>
              <w:autoSpaceDE/>
              <w:autoSpaceDN/>
              <w:adjustRightInd/>
              <w:jc w:val="center"/>
              <w:textAlignment w:val="auto"/>
              <w:rPr>
                <w:ins w:id="203" w:author="Ye-Kui Wang (yk1)" w:date="2021-02-18T11:54:00Z"/>
                <w:b w:val="0"/>
                <w:noProof/>
              </w:rPr>
            </w:pPr>
          </w:p>
        </w:tc>
      </w:tr>
      <w:tr w:rsidR="00F86F11" w:rsidRPr="00903CA8" w14:paraId="68D2C3D6"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65060CC0" w14:textId="77777777"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t>else if( payloadType  = =  168 ) /*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34241F55"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F86F11" w:rsidRPr="00903CA8" w14:paraId="6BFFC10F"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78AFDF47" w14:textId="77777777"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r>
            <w:r w:rsidRPr="00903CA8">
              <w:rPr>
                <w:rFonts w:eastAsia="Malgun Gothic"/>
                <w:noProof/>
                <w:sz w:val="20"/>
                <w:lang w:val="en-CA"/>
              </w:rPr>
              <w:tab/>
              <w:t>frame_field_info( payloadSize )</w:t>
            </w:r>
          </w:p>
        </w:tc>
        <w:tc>
          <w:tcPr>
            <w:tcW w:w="1157" w:type="dxa"/>
            <w:tcBorders>
              <w:top w:val="single" w:sz="4" w:space="0" w:color="auto"/>
              <w:left w:val="single" w:sz="4" w:space="0" w:color="auto"/>
              <w:bottom w:val="single" w:sz="4" w:space="0" w:color="auto"/>
              <w:right w:val="single" w:sz="4" w:space="0" w:color="auto"/>
            </w:tcBorders>
          </w:tcPr>
          <w:p w14:paraId="0E158E46"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6B13F0" w:rsidRPr="00F10F23" w14:paraId="73264344" w14:textId="77777777" w:rsidTr="000A3E0E">
        <w:trPr>
          <w:cantSplit/>
          <w:jc w:val="center"/>
          <w:ins w:id="204" w:author="Ye-Kui Wang (yk1)" w:date="2021-02-18T11:53:00Z"/>
        </w:trPr>
        <w:tc>
          <w:tcPr>
            <w:tcW w:w="7920" w:type="dxa"/>
            <w:tcBorders>
              <w:top w:val="single" w:sz="4" w:space="0" w:color="auto"/>
              <w:left w:val="single" w:sz="4" w:space="0" w:color="auto"/>
              <w:bottom w:val="single" w:sz="4" w:space="0" w:color="auto"/>
              <w:right w:val="single" w:sz="4" w:space="0" w:color="auto"/>
            </w:tcBorders>
          </w:tcPr>
          <w:p w14:paraId="263130DF" w14:textId="582078A7" w:rsidR="006B13F0" w:rsidRPr="00F10F23" w:rsidRDefault="006B13F0" w:rsidP="000A3E0E">
            <w:pPr>
              <w:pStyle w:val="tablesyntax"/>
              <w:keepNext w:val="0"/>
              <w:keepLines w:val="0"/>
              <w:rPr>
                <w:ins w:id="205" w:author="Ye-Kui Wang (yk1)" w:date="2021-02-18T11:53:00Z"/>
                <w:noProof/>
              </w:rPr>
            </w:pPr>
            <w:ins w:id="206" w:author="Ye-Kui Wang (yk1)" w:date="2021-02-18T11:53:00Z">
              <w:r w:rsidRPr="00903CA8">
                <w:rPr>
                  <w:noProof/>
                  <w:highlight w:val="yellow"/>
                  <w:lang w:val="en-CA"/>
                </w:rPr>
                <w:tab/>
              </w:r>
              <w:r w:rsidRPr="00903CA8">
                <w:rPr>
                  <w:noProof/>
                  <w:highlight w:val="yellow"/>
                  <w:lang w:val="en-CA"/>
                </w:rPr>
                <w:tab/>
              </w:r>
              <w:r w:rsidRPr="002364B0">
                <w:rPr>
                  <w:highlight w:val="yellow"/>
                </w:rPr>
                <w:t xml:space="preserve">else </w:t>
              </w:r>
              <w:proofErr w:type="gramStart"/>
              <w:r w:rsidRPr="002364B0">
                <w:rPr>
                  <w:highlight w:val="yellow"/>
                </w:rPr>
                <w:t>if( payloadType</w:t>
              </w:r>
              <w:proofErr w:type="gramEnd"/>
              <w:r w:rsidRPr="002364B0">
                <w:rPr>
                  <w:highlight w:val="yellow"/>
                </w:rPr>
                <w:t xml:space="preserve">  = =  </w:t>
              </w:r>
              <w:r>
                <w:rPr>
                  <w:highlight w:val="yellow"/>
                </w:rPr>
                <w:t xml:space="preserve">177 </w:t>
              </w:r>
              <w:r w:rsidRPr="00A16EF7">
                <w:rPr>
                  <w:highlight w:val="yellow"/>
                </w:rPr>
                <w:t xml:space="preserve">) </w:t>
              </w:r>
              <w:r w:rsidRPr="00A16EF7">
                <w:rPr>
                  <w:noProof/>
                  <w:highlight w:val="yellow"/>
                </w:rPr>
                <w:t>/* Specified in Rec. ITU-T H.274 | ISO/IEC 23002-7 */</w:t>
              </w:r>
            </w:ins>
          </w:p>
        </w:tc>
        <w:tc>
          <w:tcPr>
            <w:tcW w:w="1157" w:type="dxa"/>
            <w:tcBorders>
              <w:top w:val="single" w:sz="4" w:space="0" w:color="auto"/>
              <w:left w:val="single" w:sz="4" w:space="0" w:color="auto"/>
              <w:bottom w:val="single" w:sz="4" w:space="0" w:color="auto"/>
              <w:right w:val="single" w:sz="4" w:space="0" w:color="auto"/>
            </w:tcBorders>
          </w:tcPr>
          <w:p w14:paraId="482CA0EB" w14:textId="77777777" w:rsidR="006B13F0" w:rsidRPr="00F10F23" w:rsidRDefault="006B13F0" w:rsidP="000A3E0E">
            <w:pPr>
              <w:pStyle w:val="tableheading"/>
              <w:keepNext w:val="0"/>
              <w:keepLines w:val="0"/>
              <w:overflowPunct/>
              <w:autoSpaceDE/>
              <w:autoSpaceDN/>
              <w:adjustRightInd/>
              <w:jc w:val="center"/>
              <w:textAlignment w:val="auto"/>
              <w:rPr>
                <w:ins w:id="207" w:author="Ye-Kui Wang (yk1)" w:date="2021-02-18T11:53:00Z"/>
                <w:b w:val="0"/>
                <w:noProof/>
              </w:rPr>
            </w:pPr>
          </w:p>
        </w:tc>
      </w:tr>
      <w:tr w:rsidR="006B13F0" w:rsidRPr="00F10F23" w14:paraId="1EBAC265" w14:textId="77777777" w:rsidTr="000A3E0E">
        <w:trPr>
          <w:cantSplit/>
          <w:jc w:val="center"/>
          <w:ins w:id="208" w:author="Ye-Kui Wang (yk1)" w:date="2021-02-18T11:53:00Z"/>
        </w:trPr>
        <w:tc>
          <w:tcPr>
            <w:tcW w:w="7920" w:type="dxa"/>
            <w:tcBorders>
              <w:top w:val="single" w:sz="4" w:space="0" w:color="auto"/>
              <w:left w:val="single" w:sz="4" w:space="0" w:color="auto"/>
              <w:bottom w:val="single" w:sz="4" w:space="0" w:color="auto"/>
              <w:right w:val="single" w:sz="4" w:space="0" w:color="auto"/>
            </w:tcBorders>
          </w:tcPr>
          <w:p w14:paraId="1DEF7720" w14:textId="51C4E1E5" w:rsidR="006B13F0" w:rsidRPr="00F10F23" w:rsidRDefault="006B13F0" w:rsidP="000A3E0E">
            <w:pPr>
              <w:pStyle w:val="tablesyntax"/>
              <w:keepNext w:val="0"/>
              <w:keepLines w:val="0"/>
              <w:rPr>
                <w:ins w:id="209" w:author="Ye-Kui Wang (yk1)" w:date="2021-02-18T11:53:00Z"/>
                <w:noProof/>
              </w:rPr>
            </w:pPr>
            <w:ins w:id="210" w:author="Ye-Kui Wang (yk1)" w:date="2021-02-18T11:53:00Z">
              <w:r w:rsidRPr="00903CA8">
                <w:rPr>
                  <w:noProof/>
                  <w:highlight w:val="yellow"/>
                  <w:lang w:val="en-CA"/>
                </w:rPr>
                <w:tab/>
              </w:r>
              <w:r w:rsidRPr="00903CA8">
                <w:rPr>
                  <w:noProof/>
                  <w:highlight w:val="yellow"/>
                  <w:lang w:val="en-CA"/>
                </w:rPr>
                <w:tab/>
              </w:r>
              <w:r w:rsidRPr="00903CA8">
                <w:rPr>
                  <w:noProof/>
                  <w:highlight w:val="yellow"/>
                  <w:lang w:val="en-CA"/>
                </w:rPr>
                <w:tab/>
              </w:r>
              <w:r w:rsidRPr="006B13F0">
                <w:rPr>
                  <w:noProof/>
                  <w:highlight w:val="yellow"/>
                  <w:lang w:val="en-US"/>
                </w:rPr>
                <w:t>depth_representation_info(</w:t>
              </w:r>
            </w:ins>
            <w:ins w:id="211" w:author="Ye-Kui Wang (yk1)" w:date="2021-02-18T11:55:00Z">
              <w:r>
                <w:rPr>
                  <w:noProof/>
                  <w:highlight w:val="yellow"/>
                  <w:lang w:val="en-US"/>
                </w:rPr>
                <w:t xml:space="preserve"> </w:t>
              </w:r>
            </w:ins>
            <w:ins w:id="212" w:author="Ye-Kui Wang (yk1)" w:date="2021-02-18T11:53:00Z">
              <w:r w:rsidRPr="006B13F0">
                <w:rPr>
                  <w:noProof/>
                  <w:highlight w:val="yellow"/>
                  <w:lang w:val="en-US"/>
                </w:rPr>
                <w:t>payloadSize</w:t>
              </w:r>
            </w:ins>
            <w:ins w:id="213" w:author="Ye-Kui Wang (yk1)" w:date="2021-02-18T11:55:00Z">
              <w:r>
                <w:rPr>
                  <w:noProof/>
                  <w:highlight w:val="yellow"/>
                  <w:lang w:val="en-US"/>
                </w:rPr>
                <w:t xml:space="preserve"> </w:t>
              </w:r>
            </w:ins>
            <w:ins w:id="214" w:author="Ye-Kui Wang (yk1)" w:date="2021-02-18T11:53:00Z">
              <w:r w:rsidRPr="006B13F0">
                <w:rPr>
                  <w:noProof/>
                  <w:highlight w:val="yellow"/>
                  <w:lang w:val="en-US"/>
                </w:rPr>
                <w:t>)</w:t>
              </w:r>
            </w:ins>
          </w:p>
        </w:tc>
        <w:tc>
          <w:tcPr>
            <w:tcW w:w="1157" w:type="dxa"/>
            <w:tcBorders>
              <w:top w:val="single" w:sz="4" w:space="0" w:color="auto"/>
              <w:left w:val="single" w:sz="4" w:space="0" w:color="auto"/>
              <w:bottom w:val="single" w:sz="4" w:space="0" w:color="auto"/>
              <w:right w:val="single" w:sz="4" w:space="0" w:color="auto"/>
            </w:tcBorders>
          </w:tcPr>
          <w:p w14:paraId="06B9BE00" w14:textId="77777777" w:rsidR="006B13F0" w:rsidRPr="00F10F23" w:rsidRDefault="006B13F0" w:rsidP="000A3E0E">
            <w:pPr>
              <w:pStyle w:val="tableheading"/>
              <w:keepNext w:val="0"/>
              <w:keepLines w:val="0"/>
              <w:overflowPunct/>
              <w:autoSpaceDE/>
              <w:autoSpaceDN/>
              <w:adjustRightInd/>
              <w:jc w:val="center"/>
              <w:textAlignment w:val="auto"/>
              <w:rPr>
                <w:ins w:id="215" w:author="Ye-Kui Wang (yk1)" w:date="2021-02-18T11:53:00Z"/>
                <w:b w:val="0"/>
                <w:noProof/>
              </w:rPr>
            </w:pPr>
          </w:p>
        </w:tc>
      </w:tr>
      <w:tr w:rsidR="00126038" w:rsidRPr="00F10F23" w14:paraId="5CB1EE66" w14:textId="77777777" w:rsidTr="000A3E0E">
        <w:trPr>
          <w:cantSplit/>
          <w:jc w:val="center"/>
          <w:ins w:id="216" w:author="Ye-Kui Wang (yk1)" w:date="2021-02-18T11:51:00Z"/>
        </w:trPr>
        <w:tc>
          <w:tcPr>
            <w:tcW w:w="7920" w:type="dxa"/>
            <w:tcBorders>
              <w:top w:val="single" w:sz="4" w:space="0" w:color="auto"/>
              <w:left w:val="single" w:sz="4" w:space="0" w:color="auto"/>
              <w:bottom w:val="single" w:sz="4" w:space="0" w:color="auto"/>
              <w:right w:val="single" w:sz="4" w:space="0" w:color="auto"/>
            </w:tcBorders>
          </w:tcPr>
          <w:p w14:paraId="1AC1A157" w14:textId="1EBC5DE1" w:rsidR="00126038" w:rsidRPr="00F10F23" w:rsidRDefault="00126038" w:rsidP="000A3E0E">
            <w:pPr>
              <w:pStyle w:val="tablesyntax"/>
              <w:keepNext w:val="0"/>
              <w:keepLines w:val="0"/>
              <w:rPr>
                <w:ins w:id="217" w:author="Ye-Kui Wang (yk1)" w:date="2021-02-18T11:51:00Z"/>
                <w:noProof/>
              </w:rPr>
            </w:pPr>
            <w:ins w:id="218" w:author="Ye-Kui Wang (yk1)" w:date="2021-02-18T11:51:00Z">
              <w:r w:rsidRPr="00903CA8">
                <w:rPr>
                  <w:noProof/>
                  <w:highlight w:val="yellow"/>
                  <w:lang w:val="en-CA"/>
                </w:rPr>
                <w:tab/>
              </w:r>
              <w:r w:rsidRPr="00903CA8">
                <w:rPr>
                  <w:noProof/>
                  <w:highlight w:val="yellow"/>
                  <w:lang w:val="en-CA"/>
                </w:rPr>
                <w:tab/>
              </w:r>
              <w:r w:rsidRPr="002364B0">
                <w:rPr>
                  <w:highlight w:val="yellow"/>
                </w:rPr>
                <w:t xml:space="preserve">else </w:t>
              </w:r>
              <w:proofErr w:type="gramStart"/>
              <w:r w:rsidRPr="002364B0">
                <w:rPr>
                  <w:highlight w:val="yellow"/>
                </w:rPr>
                <w:t>if( payloadType</w:t>
              </w:r>
              <w:proofErr w:type="gramEnd"/>
              <w:r w:rsidRPr="002364B0">
                <w:rPr>
                  <w:highlight w:val="yellow"/>
                </w:rPr>
                <w:t xml:space="preserve">  = =  </w:t>
              </w:r>
              <w:r>
                <w:rPr>
                  <w:highlight w:val="yellow"/>
                </w:rPr>
                <w:t xml:space="preserve">179 </w:t>
              </w:r>
              <w:r w:rsidRPr="00A16EF7">
                <w:rPr>
                  <w:highlight w:val="yellow"/>
                </w:rPr>
                <w:t xml:space="preserve">) </w:t>
              </w:r>
              <w:r w:rsidRPr="00A16EF7">
                <w:rPr>
                  <w:noProof/>
                  <w:highlight w:val="yellow"/>
                </w:rPr>
                <w:t>/* Specified in Rec. ITU-T H.274 | ISO/IEC 23002-7 */</w:t>
              </w:r>
            </w:ins>
          </w:p>
        </w:tc>
        <w:tc>
          <w:tcPr>
            <w:tcW w:w="1157" w:type="dxa"/>
            <w:tcBorders>
              <w:top w:val="single" w:sz="4" w:space="0" w:color="auto"/>
              <w:left w:val="single" w:sz="4" w:space="0" w:color="auto"/>
              <w:bottom w:val="single" w:sz="4" w:space="0" w:color="auto"/>
              <w:right w:val="single" w:sz="4" w:space="0" w:color="auto"/>
            </w:tcBorders>
          </w:tcPr>
          <w:p w14:paraId="115749AB" w14:textId="77777777" w:rsidR="00126038" w:rsidRPr="00F10F23" w:rsidRDefault="00126038" w:rsidP="000A3E0E">
            <w:pPr>
              <w:pStyle w:val="tableheading"/>
              <w:keepNext w:val="0"/>
              <w:keepLines w:val="0"/>
              <w:overflowPunct/>
              <w:autoSpaceDE/>
              <w:autoSpaceDN/>
              <w:adjustRightInd/>
              <w:jc w:val="center"/>
              <w:textAlignment w:val="auto"/>
              <w:rPr>
                <w:ins w:id="219" w:author="Ye-Kui Wang (yk1)" w:date="2021-02-18T11:51:00Z"/>
                <w:b w:val="0"/>
                <w:noProof/>
              </w:rPr>
            </w:pPr>
          </w:p>
        </w:tc>
      </w:tr>
      <w:tr w:rsidR="00126038" w:rsidRPr="00F10F23" w14:paraId="08B82999" w14:textId="77777777" w:rsidTr="000A3E0E">
        <w:trPr>
          <w:cantSplit/>
          <w:jc w:val="center"/>
          <w:ins w:id="220" w:author="Ye-Kui Wang (yk1)" w:date="2021-02-18T11:51:00Z"/>
        </w:trPr>
        <w:tc>
          <w:tcPr>
            <w:tcW w:w="7920" w:type="dxa"/>
            <w:tcBorders>
              <w:top w:val="single" w:sz="4" w:space="0" w:color="auto"/>
              <w:left w:val="single" w:sz="4" w:space="0" w:color="auto"/>
              <w:bottom w:val="single" w:sz="4" w:space="0" w:color="auto"/>
              <w:right w:val="single" w:sz="4" w:space="0" w:color="auto"/>
            </w:tcBorders>
          </w:tcPr>
          <w:p w14:paraId="3113B19F" w14:textId="59609968" w:rsidR="00126038" w:rsidRPr="00F10F23" w:rsidRDefault="00126038" w:rsidP="000A3E0E">
            <w:pPr>
              <w:pStyle w:val="tablesyntax"/>
              <w:keepNext w:val="0"/>
              <w:keepLines w:val="0"/>
              <w:rPr>
                <w:ins w:id="221" w:author="Ye-Kui Wang (yk1)" w:date="2021-02-18T11:51:00Z"/>
                <w:noProof/>
              </w:rPr>
            </w:pPr>
            <w:ins w:id="222" w:author="Ye-Kui Wang (yk1)" w:date="2021-02-18T11:51:00Z">
              <w:r w:rsidRPr="00903CA8">
                <w:rPr>
                  <w:noProof/>
                  <w:highlight w:val="yellow"/>
                  <w:lang w:val="en-CA"/>
                </w:rPr>
                <w:tab/>
              </w:r>
              <w:r w:rsidRPr="00903CA8">
                <w:rPr>
                  <w:noProof/>
                  <w:highlight w:val="yellow"/>
                  <w:lang w:val="en-CA"/>
                </w:rPr>
                <w:tab/>
              </w:r>
              <w:r w:rsidRPr="00903CA8">
                <w:rPr>
                  <w:noProof/>
                  <w:highlight w:val="yellow"/>
                  <w:lang w:val="en-CA"/>
                </w:rPr>
                <w:tab/>
              </w:r>
            </w:ins>
            <w:ins w:id="223" w:author="Ye-Kui Wang (yk1)" w:date="2021-02-18T11:52:00Z">
              <w:r w:rsidR="006B13F0" w:rsidRPr="006B13F0">
                <w:rPr>
                  <w:noProof/>
                  <w:highlight w:val="yellow"/>
                  <w:lang w:val="en-US"/>
                </w:rPr>
                <w:t>multiview_acquisition_info( payloadSize )</w:t>
              </w:r>
            </w:ins>
          </w:p>
        </w:tc>
        <w:tc>
          <w:tcPr>
            <w:tcW w:w="1157" w:type="dxa"/>
            <w:tcBorders>
              <w:top w:val="single" w:sz="4" w:space="0" w:color="auto"/>
              <w:left w:val="single" w:sz="4" w:space="0" w:color="auto"/>
              <w:bottom w:val="single" w:sz="4" w:space="0" w:color="auto"/>
              <w:right w:val="single" w:sz="4" w:space="0" w:color="auto"/>
            </w:tcBorders>
          </w:tcPr>
          <w:p w14:paraId="5B91F02F" w14:textId="77777777" w:rsidR="00126038" w:rsidRPr="00F10F23" w:rsidRDefault="00126038" w:rsidP="000A3E0E">
            <w:pPr>
              <w:pStyle w:val="tableheading"/>
              <w:keepNext w:val="0"/>
              <w:keepLines w:val="0"/>
              <w:overflowPunct/>
              <w:autoSpaceDE/>
              <w:autoSpaceDN/>
              <w:adjustRightInd/>
              <w:jc w:val="center"/>
              <w:textAlignment w:val="auto"/>
              <w:rPr>
                <w:ins w:id="224" w:author="Ye-Kui Wang (yk1)" w:date="2021-02-18T11:51:00Z"/>
                <w:b w:val="0"/>
                <w:noProof/>
              </w:rPr>
            </w:pPr>
          </w:p>
        </w:tc>
      </w:tr>
      <w:tr w:rsidR="005260D4" w:rsidRPr="00903CA8" w14:paraId="3A31DBED"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31D9C1B2" w14:textId="0671AF64" w:rsidR="005260D4" w:rsidRPr="00903CA8" w:rsidRDefault="005260D4"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highlight w:val="yellow"/>
                <w:lang w:val="en-CA"/>
              </w:rPr>
            </w:pPr>
            <w:r w:rsidRPr="00903CA8">
              <w:rPr>
                <w:rFonts w:eastAsia="Malgun Gothic"/>
                <w:noProof/>
                <w:sz w:val="20"/>
                <w:highlight w:val="yellow"/>
                <w:lang w:val="en-CA"/>
              </w:rPr>
              <w:tab/>
            </w:r>
            <w:r w:rsidRPr="00903CA8">
              <w:rPr>
                <w:rFonts w:eastAsia="Malgun Gothic"/>
                <w:noProof/>
                <w:sz w:val="20"/>
                <w:highlight w:val="yellow"/>
                <w:lang w:val="en-CA"/>
              </w:rPr>
              <w:tab/>
              <w:t>else if( payloadType  = =  200 )</w:t>
            </w:r>
          </w:p>
        </w:tc>
        <w:tc>
          <w:tcPr>
            <w:tcW w:w="1157" w:type="dxa"/>
            <w:tcBorders>
              <w:top w:val="single" w:sz="4" w:space="0" w:color="auto"/>
              <w:left w:val="single" w:sz="4" w:space="0" w:color="auto"/>
              <w:bottom w:val="single" w:sz="4" w:space="0" w:color="auto"/>
              <w:right w:val="single" w:sz="4" w:space="0" w:color="auto"/>
            </w:tcBorders>
          </w:tcPr>
          <w:p w14:paraId="09E891E6" w14:textId="77777777" w:rsidR="005260D4" w:rsidRPr="00903CA8" w:rsidRDefault="005260D4"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CA"/>
              </w:rPr>
            </w:pPr>
          </w:p>
        </w:tc>
      </w:tr>
      <w:tr w:rsidR="005260D4" w:rsidRPr="00903CA8" w14:paraId="0404FE4E"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25CEF5DB" w14:textId="77777777" w:rsidR="005260D4" w:rsidRPr="00903CA8" w:rsidRDefault="005260D4"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highlight w:val="yellow"/>
                <w:lang w:val="en-CA"/>
              </w:rPr>
            </w:pPr>
            <w:r w:rsidRPr="00903CA8">
              <w:rPr>
                <w:rFonts w:eastAsia="Malgun Gothic"/>
                <w:noProof/>
                <w:sz w:val="20"/>
                <w:highlight w:val="yellow"/>
                <w:lang w:val="en-CA"/>
              </w:rPr>
              <w:tab/>
            </w:r>
            <w:r w:rsidRPr="00903CA8">
              <w:rPr>
                <w:rFonts w:eastAsia="Malgun Gothic"/>
                <w:noProof/>
                <w:sz w:val="20"/>
                <w:highlight w:val="yellow"/>
                <w:lang w:val="en-CA"/>
              </w:rPr>
              <w:tab/>
            </w:r>
            <w:r w:rsidRPr="00903CA8">
              <w:rPr>
                <w:rFonts w:eastAsia="Malgun Gothic"/>
                <w:noProof/>
                <w:sz w:val="20"/>
                <w:highlight w:val="yellow"/>
                <w:lang w:val="en-CA"/>
              </w:rPr>
              <w:tab/>
              <w:t>sei_manifest( payloadSize )</w:t>
            </w:r>
          </w:p>
        </w:tc>
        <w:tc>
          <w:tcPr>
            <w:tcW w:w="1157" w:type="dxa"/>
            <w:tcBorders>
              <w:top w:val="single" w:sz="4" w:space="0" w:color="auto"/>
              <w:left w:val="single" w:sz="4" w:space="0" w:color="auto"/>
              <w:bottom w:val="single" w:sz="4" w:space="0" w:color="auto"/>
              <w:right w:val="single" w:sz="4" w:space="0" w:color="auto"/>
            </w:tcBorders>
          </w:tcPr>
          <w:p w14:paraId="0FBA9579" w14:textId="77777777" w:rsidR="005260D4" w:rsidRPr="00903CA8" w:rsidRDefault="005260D4"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CA"/>
              </w:rPr>
            </w:pPr>
          </w:p>
        </w:tc>
      </w:tr>
      <w:tr w:rsidR="005260D4" w:rsidRPr="00903CA8" w14:paraId="7696A90E"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4E9CA46B" w14:textId="77777777" w:rsidR="005260D4" w:rsidRPr="00903CA8" w:rsidRDefault="005260D4"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highlight w:val="yellow"/>
                <w:lang w:val="en-CA"/>
              </w:rPr>
            </w:pPr>
            <w:r w:rsidRPr="00903CA8">
              <w:rPr>
                <w:rFonts w:eastAsia="Malgun Gothic"/>
                <w:noProof/>
                <w:sz w:val="20"/>
                <w:highlight w:val="yellow"/>
                <w:lang w:val="en-CA"/>
              </w:rPr>
              <w:tab/>
            </w:r>
            <w:r w:rsidRPr="00903CA8">
              <w:rPr>
                <w:rFonts w:eastAsia="Malgun Gothic"/>
                <w:noProof/>
                <w:sz w:val="20"/>
                <w:highlight w:val="yellow"/>
                <w:lang w:val="en-CA"/>
              </w:rPr>
              <w:tab/>
              <w:t>else if( payloadType  = =  201 )</w:t>
            </w:r>
          </w:p>
        </w:tc>
        <w:tc>
          <w:tcPr>
            <w:tcW w:w="1157" w:type="dxa"/>
            <w:tcBorders>
              <w:top w:val="single" w:sz="4" w:space="0" w:color="auto"/>
              <w:left w:val="single" w:sz="4" w:space="0" w:color="auto"/>
              <w:bottom w:val="single" w:sz="4" w:space="0" w:color="auto"/>
              <w:right w:val="single" w:sz="4" w:space="0" w:color="auto"/>
            </w:tcBorders>
          </w:tcPr>
          <w:p w14:paraId="6A5C6B8B" w14:textId="77777777" w:rsidR="005260D4" w:rsidRPr="00903CA8" w:rsidRDefault="005260D4"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CA"/>
              </w:rPr>
            </w:pPr>
          </w:p>
        </w:tc>
      </w:tr>
      <w:tr w:rsidR="005260D4" w:rsidRPr="00903CA8" w14:paraId="0FB7194F"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0CE07E11" w14:textId="77777777" w:rsidR="005260D4" w:rsidRPr="00903CA8" w:rsidRDefault="005260D4" w:rsidP="006C78C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highlight w:val="yellow"/>
                <w:lang w:val="en-CA"/>
              </w:rPr>
              <w:tab/>
            </w:r>
            <w:r w:rsidRPr="00903CA8">
              <w:rPr>
                <w:rFonts w:eastAsia="Malgun Gothic"/>
                <w:noProof/>
                <w:sz w:val="20"/>
                <w:highlight w:val="yellow"/>
                <w:lang w:val="en-CA"/>
              </w:rPr>
              <w:tab/>
            </w:r>
            <w:r w:rsidRPr="00903CA8">
              <w:rPr>
                <w:rFonts w:eastAsia="Malgun Gothic"/>
                <w:noProof/>
                <w:sz w:val="20"/>
                <w:highlight w:val="yellow"/>
                <w:lang w:val="en-CA"/>
              </w:rPr>
              <w:tab/>
              <w:t>sei_prefix_indication( payloadSize )</w:t>
            </w:r>
          </w:p>
        </w:tc>
        <w:tc>
          <w:tcPr>
            <w:tcW w:w="1157" w:type="dxa"/>
            <w:tcBorders>
              <w:top w:val="single" w:sz="4" w:space="0" w:color="auto"/>
              <w:left w:val="single" w:sz="4" w:space="0" w:color="auto"/>
              <w:bottom w:val="single" w:sz="4" w:space="0" w:color="auto"/>
              <w:right w:val="single" w:sz="4" w:space="0" w:color="auto"/>
            </w:tcBorders>
          </w:tcPr>
          <w:p w14:paraId="1B510EF2" w14:textId="77777777" w:rsidR="005260D4" w:rsidRPr="00903CA8" w:rsidRDefault="005260D4"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34701F" w:rsidRPr="00F10F23" w14:paraId="5C6A82E5"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02B081C3" w14:textId="24558F63" w:rsidR="0034701F" w:rsidRPr="00F10F23" w:rsidRDefault="00DC08CE" w:rsidP="006C78CF">
            <w:pPr>
              <w:pStyle w:val="tablesyntax"/>
              <w:keepNext w:val="0"/>
              <w:keepLines w:val="0"/>
              <w:rPr>
                <w:noProof/>
              </w:rPr>
            </w:pPr>
            <w:ins w:id="225" w:author="Ye-Kui Wang (yk1)" w:date="2021-02-18T11:46:00Z">
              <w:r w:rsidRPr="00903CA8">
                <w:rPr>
                  <w:noProof/>
                  <w:highlight w:val="yellow"/>
                  <w:lang w:val="en-CA"/>
                </w:rPr>
                <w:tab/>
              </w:r>
              <w:r w:rsidRPr="00903CA8">
                <w:rPr>
                  <w:noProof/>
                  <w:highlight w:val="yellow"/>
                  <w:lang w:val="en-CA"/>
                </w:rPr>
                <w:tab/>
              </w:r>
            </w:ins>
            <w:del w:id="226" w:author="Ye-Kui Wang (yk1)" w:date="2021-02-18T11:46:00Z">
              <w:r w:rsidR="0034701F" w:rsidRPr="00F10F23" w:rsidDel="00DC08CE">
                <w:rPr>
                  <w:noProof/>
                </w:rPr>
                <w:tab/>
              </w:r>
              <w:r w:rsidR="0034701F" w:rsidRPr="00F10F23" w:rsidDel="00DC08CE">
                <w:rPr>
                  <w:noProof/>
                </w:rPr>
                <w:tab/>
              </w:r>
            </w:del>
            <w:r w:rsidR="0034701F" w:rsidRPr="002364B0">
              <w:rPr>
                <w:highlight w:val="yellow"/>
              </w:rPr>
              <w:t xml:space="preserve">else </w:t>
            </w:r>
            <w:proofErr w:type="gramStart"/>
            <w:r w:rsidR="0034701F" w:rsidRPr="002364B0">
              <w:rPr>
                <w:highlight w:val="yellow"/>
              </w:rPr>
              <w:t>if( payloadType</w:t>
            </w:r>
            <w:proofErr w:type="gramEnd"/>
            <w:r w:rsidR="0034701F" w:rsidRPr="002364B0">
              <w:rPr>
                <w:highlight w:val="yellow"/>
              </w:rPr>
              <w:t xml:space="preserve">  = =  </w:t>
            </w:r>
            <w:r w:rsidR="0034701F" w:rsidRPr="00A16EF7">
              <w:rPr>
                <w:highlight w:val="yellow"/>
              </w:rPr>
              <w:t>202</w:t>
            </w:r>
            <w:ins w:id="227" w:author="Ye-Kui Wang (yk1)" w:date="2021-02-18T11:47:00Z">
              <w:r>
                <w:rPr>
                  <w:highlight w:val="yellow"/>
                </w:rPr>
                <w:t xml:space="preserve"> </w:t>
              </w:r>
            </w:ins>
            <w:r w:rsidR="0034701F" w:rsidRPr="00A16EF7">
              <w:rPr>
                <w:highlight w:val="yellow"/>
              </w:rPr>
              <w:t xml:space="preserve">) </w:t>
            </w:r>
            <w:r w:rsidR="0034701F" w:rsidRPr="00A16EF7">
              <w:rPr>
                <w:noProof/>
                <w:highlight w:val="yellow"/>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486EC438" w14:textId="77777777" w:rsidR="0034701F" w:rsidRPr="00F10F23" w:rsidRDefault="0034701F" w:rsidP="006C78CF">
            <w:pPr>
              <w:pStyle w:val="tableheading"/>
              <w:keepNext w:val="0"/>
              <w:keepLines w:val="0"/>
              <w:overflowPunct/>
              <w:autoSpaceDE/>
              <w:autoSpaceDN/>
              <w:adjustRightInd/>
              <w:jc w:val="center"/>
              <w:textAlignment w:val="auto"/>
              <w:rPr>
                <w:b w:val="0"/>
                <w:noProof/>
              </w:rPr>
            </w:pPr>
          </w:p>
        </w:tc>
      </w:tr>
      <w:tr w:rsidR="0034701F" w:rsidRPr="00F10F23" w14:paraId="3C1E083E"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7D2C60E8" w14:textId="5D5FC474" w:rsidR="0034701F" w:rsidRPr="00F10F23" w:rsidRDefault="00DC08CE" w:rsidP="006C78CF">
            <w:pPr>
              <w:pStyle w:val="tablesyntax"/>
              <w:keepNext w:val="0"/>
              <w:keepLines w:val="0"/>
              <w:rPr>
                <w:noProof/>
              </w:rPr>
            </w:pPr>
            <w:ins w:id="228" w:author="Ye-Kui Wang (yk1)" w:date="2021-02-18T11:46:00Z">
              <w:r w:rsidRPr="00903CA8">
                <w:rPr>
                  <w:noProof/>
                  <w:highlight w:val="yellow"/>
                  <w:lang w:val="en-CA"/>
                </w:rPr>
                <w:tab/>
              </w:r>
              <w:r w:rsidRPr="00903CA8">
                <w:rPr>
                  <w:noProof/>
                  <w:highlight w:val="yellow"/>
                  <w:lang w:val="en-CA"/>
                </w:rPr>
                <w:tab/>
              </w:r>
              <w:r w:rsidRPr="00903CA8">
                <w:rPr>
                  <w:noProof/>
                  <w:highlight w:val="yellow"/>
                  <w:lang w:val="en-CA"/>
                </w:rPr>
                <w:tab/>
              </w:r>
            </w:ins>
            <w:del w:id="229" w:author="Ye-Kui Wang (yk1)" w:date="2021-02-18T11:46:00Z">
              <w:r w:rsidR="0034701F" w:rsidRPr="00F10F23" w:rsidDel="00DC08CE">
                <w:rPr>
                  <w:noProof/>
                </w:rPr>
                <w:tab/>
              </w:r>
              <w:r w:rsidR="0034701F" w:rsidRPr="00F10F23" w:rsidDel="00DC08CE">
                <w:rPr>
                  <w:noProof/>
                </w:rPr>
                <w:tab/>
              </w:r>
              <w:r w:rsidR="0034701F" w:rsidRPr="00F10F23" w:rsidDel="00DC08CE">
                <w:rPr>
                  <w:noProof/>
                </w:rPr>
                <w:tab/>
              </w:r>
            </w:del>
            <w:proofErr w:type="spellStart"/>
            <w:r w:rsidR="0034701F" w:rsidRPr="002364B0">
              <w:rPr>
                <w:highlight w:val="yellow"/>
              </w:rPr>
              <w:t>annotated_</w:t>
            </w:r>
            <w:proofErr w:type="gramStart"/>
            <w:r w:rsidR="0034701F" w:rsidRPr="002364B0">
              <w:rPr>
                <w:highlight w:val="yellow"/>
              </w:rPr>
              <w:t>regions</w:t>
            </w:r>
            <w:proofErr w:type="spellEnd"/>
            <w:r w:rsidR="0034701F" w:rsidRPr="002364B0">
              <w:rPr>
                <w:highlight w:val="yellow"/>
              </w:rPr>
              <w:t xml:space="preserve">( </w:t>
            </w:r>
            <w:proofErr w:type="spellStart"/>
            <w:r w:rsidR="0034701F" w:rsidRPr="002364B0">
              <w:rPr>
                <w:highlight w:val="yellow"/>
              </w:rPr>
              <w:t>payloadSize</w:t>
            </w:r>
            <w:proofErr w:type="spellEnd"/>
            <w:proofErr w:type="gramEnd"/>
            <w:r w:rsidR="0034701F" w:rsidRPr="002364B0">
              <w:rPr>
                <w:highlight w:val="yellow"/>
              </w:rPr>
              <w:t xml:space="preserve"> )</w:t>
            </w:r>
          </w:p>
        </w:tc>
        <w:tc>
          <w:tcPr>
            <w:tcW w:w="1157" w:type="dxa"/>
            <w:tcBorders>
              <w:top w:val="single" w:sz="4" w:space="0" w:color="auto"/>
              <w:left w:val="single" w:sz="4" w:space="0" w:color="auto"/>
              <w:bottom w:val="single" w:sz="4" w:space="0" w:color="auto"/>
              <w:right w:val="single" w:sz="4" w:space="0" w:color="auto"/>
            </w:tcBorders>
          </w:tcPr>
          <w:p w14:paraId="2A8E9CB1" w14:textId="77777777" w:rsidR="0034701F" w:rsidRPr="00F10F23" w:rsidRDefault="0034701F" w:rsidP="006C78CF">
            <w:pPr>
              <w:pStyle w:val="tableheading"/>
              <w:keepNext w:val="0"/>
              <w:keepLines w:val="0"/>
              <w:overflowPunct/>
              <w:autoSpaceDE/>
              <w:autoSpaceDN/>
              <w:adjustRightInd/>
              <w:jc w:val="center"/>
              <w:textAlignment w:val="auto"/>
              <w:rPr>
                <w:b w:val="0"/>
                <w:noProof/>
              </w:rPr>
            </w:pPr>
          </w:p>
        </w:tc>
      </w:tr>
      <w:tr w:rsidR="00F86F11" w:rsidRPr="00903CA8" w14:paraId="1588EE52"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4D9E4E0A" w14:textId="77777777"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t>else if( payloadType  = =  203 )</w:t>
            </w:r>
          </w:p>
        </w:tc>
        <w:tc>
          <w:tcPr>
            <w:tcW w:w="1157" w:type="dxa"/>
            <w:tcBorders>
              <w:top w:val="single" w:sz="4" w:space="0" w:color="auto"/>
              <w:left w:val="single" w:sz="4" w:space="0" w:color="auto"/>
              <w:bottom w:val="single" w:sz="4" w:space="0" w:color="auto"/>
              <w:right w:val="single" w:sz="4" w:space="0" w:color="auto"/>
            </w:tcBorders>
          </w:tcPr>
          <w:p w14:paraId="4D24BD8F"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F86F11" w:rsidRPr="00903CA8" w14:paraId="3F9F68DB"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412B6B53" w14:textId="77777777"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r>
            <w:r w:rsidRPr="00903CA8">
              <w:rPr>
                <w:rFonts w:eastAsia="Malgun Gothic"/>
                <w:noProof/>
                <w:sz w:val="20"/>
                <w:lang w:val="en-CA"/>
              </w:rPr>
              <w:tab/>
              <w:t>subpic_level_info( payloadSize )</w:t>
            </w:r>
          </w:p>
        </w:tc>
        <w:tc>
          <w:tcPr>
            <w:tcW w:w="1157" w:type="dxa"/>
            <w:tcBorders>
              <w:top w:val="single" w:sz="4" w:space="0" w:color="auto"/>
              <w:left w:val="single" w:sz="4" w:space="0" w:color="auto"/>
              <w:bottom w:val="single" w:sz="4" w:space="0" w:color="auto"/>
              <w:right w:val="single" w:sz="4" w:space="0" w:color="auto"/>
            </w:tcBorders>
          </w:tcPr>
          <w:p w14:paraId="39C11716"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C08CE" w:rsidRPr="00812270" w14:paraId="39E0A924" w14:textId="77777777" w:rsidTr="000A3E0E">
        <w:trPr>
          <w:cantSplit/>
          <w:jc w:val="center"/>
          <w:ins w:id="230" w:author="Ye-Kui Wang (yk1)" w:date="2021-02-18T11:46:00Z"/>
        </w:trPr>
        <w:tc>
          <w:tcPr>
            <w:tcW w:w="7920" w:type="dxa"/>
            <w:tcBorders>
              <w:top w:val="single" w:sz="4" w:space="0" w:color="auto"/>
              <w:left w:val="single" w:sz="4" w:space="0" w:color="auto"/>
              <w:bottom w:val="single" w:sz="4" w:space="0" w:color="auto"/>
              <w:right w:val="single" w:sz="4" w:space="0" w:color="auto"/>
            </w:tcBorders>
          </w:tcPr>
          <w:p w14:paraId="4D770BB1" w14:textId="77777777" w:rsidR="00DC08CE" w:rsidRPr="00812270" w:rsidRDefault="00DC08CE" w:rsidP="000A3E0E">
            <w:pPr>
              <w:pStyle w:val="tablesyntax"/>
              <w:keepNext w:val="0"/>
              <w:keepLines w:val="0"/>
              <w:rPr>
                <w:ins w:id="231" w:author="Ye-Kui Wang (yk1)" w:date="2021-02-18T11:46:00Z"/>
                <w:noProof/>
                <w:lang w:val="fr-CH"/>
              </w:rPr>
            </w:pPr>
            <w:ins w:id="232" w:author="Ye-Kui Wang (yk1)" w:date="2021-02-18T11:46:00Z">
              <w:r w:rsidRPr="00F10F23">
                <w:rPr>
                  <w:noProof/>
                </w:rPr>
                <w:tab/>
              </w:r>
              <w:r w:rsidRPr="00F10F23">
                <w:rPr>
                  <w:noProof/>
                </w:rPr>
                <w:tab/>
                <w:t xml:space="preserve">else if( payloadType  = =  204 ) /* Specified in Rec. </w:t>
              </w:r>
              <w:r w:rsidRPr="00812270">
                <w:rPr>
                  <w:noProof/>
                  <w:lang w:val="fr-CH"/>
                </w:rPr>
                <w:t>ITU-T H.274 | ISO/IEC 23002-7 */</w:t>
              </w:r>
            </w:ins>
          </w:p>
        </w:tc>
        <w:tc>
          <w:tcPr>
            <w:tcW w:w="1157" w:type="dxa"/>
            <w:tcBorders>
              <w:top w:val="single" w:sz="4" w:space="0" w:color="auto"/>
              <w:left w:val="single" w:sz="4" w:space="0" w:color="auto"/>
              <w:bottom w:val="single" w:sz="4" w:space="0" w:color="auto"/>
              <w:right w:val="single" w:sz="4" w:space="0" w:color="auto"/>
            </w:tcBorders>
          </w:tcPr>
          <w:p w14:paraId="6B085639" w14:textId="77777777" w:rsidR="00DC08CE" w:rsidRPr="00812270" w:rsidRDefault="00DC08CE" w:rsidP="000A3E0E">
            <w:pPr>
              <w:pStyle w:val="tableheading"/>
              <w:keepNext w:val="0"/>
              <w:keepLines w:val="0"/>
              <w:overflowPunct/>
              <w:autoSpaceDE/>
              <w:autoSpaceDN/>
              <w:adjustRightInd/>
              <w:jc w:val="center"/>
              <w:textAlignment w:val="auto"/>
              <w:rPr>
                <w:ins w:id="233" w:author="Ye-Kui Wang (yk1)" w:date="2021-02-18T11:46:00Z"/>
                <w:b w:val="0"/>
                <w:noProof/>
                <w:lang w:val="fr-CH"/>
              </w:rPr>
            </w:pPr>
          </w:p>
        </w:tc>
      </w:tr>
      <w:tr w:rsidR="00DC08CE" w:rsidRPr="00F10F23" w14:paraId="1073C439" w14:textId="77777777" w:rsidTr="000A3E0E">
        <w:trPr>
          <w:cantSplit/>
          <w:jc w:val="center"/>
          <w:ins w:id="234" w:author="Ye-Kui Wang (yk1)" w:date="2021-02-18T11:46:00Z"/>
        </w:trPr>
        <w:tc>
          <w:tcPr>
            <w:tcW w:w="7920" w:type="dxa"/>
            <w:tcBorders>
              <w:top w:val="single" w:sz="4" w:space="0" w:color="auto"/>
              <w:left w:val="single" w:sz="4" w:space="0" w:color="auto"/>
              <w:bottom w:val="single" w:sz="4" w:space="0" w:color="auto"/>
              <w:right w:val="single" w:sz="4" w:space="0" w:color="auto"/>
            </w:tcBorders>
          </w:tcPr>
          <w:p w14:paraId="7AC59B39" w14:textId="77777777" w:rsidR="00DC08CE" w:rsidRPr="00F10F23" w:rsidRDefault="00DC08CE" w:rsidP="000A3E0E">
            <w:pPr>
              <w:pStyle w:val="tablesyntax"/>
              <w:keepNext w:val="0"/>
              <w:keepLines w:val="0"/>
              <w:rPr>
                <w:ins w:id="235" w:author="Ye-Kui Wang (yk1)" w:date="2021-02-18T11:46:00Z"/>
                <w:noProof/>
              </w:rPr>
            </w:pPr>
            <w:ins w:id="236" w:author="Ye-Kui Wang (yk1)" w:date="2021-02-18T11:46:00Z">
              <w:r w:rsidRPr="00812270">
                <w:rPr>
                  <w:noProof/>
                  <w:lang w:val="fr-CH"/>
                </w:rPr>
                <w:tab/>
              </w:r>
              <w:r w:rsidRPr="00812270">
                <w:rPr>
                  <w:noProof/>
                  <w:lang w:val="fr-CH"/>
                </w:rPr>
                <w:tab/>
              </w:r>
              <w:r w:rsidRPr="00812270">
                <w:rPr>
                  <w:noProof/>
                  <w:lang w:val="fr-CH"/>
                </w:rPr>
                <w:tab/>
              </w:r>
              <w:r w:rsidRPr="00F10F23">
                <w:rPr>
                  <w:noProof/>
                </w:rPr>
                <w:t>sample_aspect_ratio_info( payloadSize )</w:t>
              </w:r>
            </w:ins>
          </w:p>
        </w:tc>
        <w:tc>
          <w:tcPr>
            <w:tcW w:w="1157" w:type="dxa"/>
            <w:tcBorders>
              <w:top w:val="single" w:sz="4" w:space="0" w:color="auto"/>
              <w:left w:val="single" w:sz="4" w:space="0" w:color="auto"/>
              <w:bottom w:val="single" w:sz="4" w:space="0" w:color="auto"/>
              <w:right w:val="single" w:sz="4" w:space="0" w:color="auto"/>
            </w:tcBorders>
          </w:tcPr>
          <w:p w14:paraId="09E0CF0C" w14:textId="77777777" w:rsidR="00DC08CE" w:rsidRPr="00F10F23" w:rsidRDefault="00DC08CE" w:rsidP="000A3E0E">
            <w:pPr>
              <w:pStyle w:val="tableheading"/>
              <w:keepNext w:val="0"/>
              <w:keepLines w:val="0"/>
              <w:overflowPunct/>
              <w:autoSpaceDE/>
              <w:autoSpaceDN/>
              <w:adjustRightInd/>
              <w:jc w:val="center"/>
              <w:textAlignment w:val="auto"/>
              <w:rPr>
                <w:ins w:id="237" w:author="Ye-Kui Wang (yk1)" w:date="2021-02-18T11:46:00Z"/>
                <w:b w:val="0"/>
                <w:noProof/>
              </w:rPr>
            </w:pPr>
          </w:p>
        </w:tc>
      </w:tr>
      <w:tr w:rsidR="00DC08CE" w:rsidRPr="00F10F23" w14:paraId="449575C8" w14:textId="77777777" w:rsidTr="000A3E0E">
        <w:trPr>
          <w:cantSplit/>
          <w:jc w:val="center"/>
          <w:ins w:id="238" w:author="Ye-Kui Wang (yk1)" w:date="2021-02-18T11:47:00Z"/>
        </w:trPr>
        <w:tc>
          <w:tcPr>
            <w:tcW w:w="7920" w:type="dxa"/>
            <w:tcBorders>
              <w:top w:val="single" w:sz="4" w:space="0" w:color="auto"/>
              <w:left w:val="single" w:sz="4" w:space="0" w:color="auto"/>
              <w:bottom w:val="single" w:sz="4" w:space="0" w:color="auto"/>
              <w:right w:val="single" w:sz="4" w:space="0" w:color="auto"/>
            </w:tcBorders>
          </w:tcPr>
          <w:p w14:paraId="421E7BD3" w14:textId="7BB50F1E" w:rsidR="00DC08CE" w:rsidRPr="00F10F23" w:rsidRDefault="00DC08CE" w:rsidP="000A3E0E">
            <w:pPr>
              <w:pStyle w:val="tablesyntax"/>
              <w:keepNext w:val="0"/>
              <w:keepLines w:val="0"/>
              <w:rPr>
                <w:ins w:id="239" w:author="Ye-Kui Wang (yk1)" w:date="2021-02-18T11:47:00Z"/>
                <w:noProof/>
              </w:rPr>
            </w:pPr>
            <w:ins w:id="240" w:author="Ye-Kui Wang (yk1)" w:date="2021-02-18T11:47:00Z">
              <w:r w:rsidRPr="00903CA8">
                <w:rPr>
                  <w:noProof/>
                  <w:highlight w:val="yellow"/>
                  <w:lang w:val="en-CA"/>
                </w:rPr>
                <w:tab/>
              </w:r>
              <w:r w:rsidRPr="00903CA8">
                <w:rPr>
                  <w:noProof/>
                  <w:highlight w:val="yellow"/>
                  <w:lang w:val="en-CA"/>
                </w:rPr>
                <w:tab/>
              </w:r>
              <w:r w:rsidRPr="002364B0">
                <w:rPr>
                  <w:highlight w:val="yellow"/>
                </w:rPr>
                <w:t xml:space="preserve">else </w:t>
              </w:r>
              <w:proofErr w:type="gramStart"/>
              <w:r w:rsidRPr="002364B0">
                <w:rPr>
                  <w:highlight w:val="yellow"/>
                </w:rPr>
                <w:t>if( payloadType</w:t>
              </w:r>
              <w:proofErr w:type="gramEnd"/>
              <w:r w:rsidRPr="002364B0">
                <w:rPr>
                  <w:highlight w:val="yellow"/>
                </w:rPr>
                <w:t xml:space="preserve">  = =  </w:t>
              </w:r>
              <w:r w:rsidRPr="00A16EF7">
                <w:rPr>
                  <w:highlight w:val="yellow"/>
                </w:rPr>
                <w:t>20</w:t>
              </w:r>
              <w:r>
                <w:rPr>
                  <w:highlight w:val="yellow"/>
                </w:rPr>
                <w:t xml:space="preserve">5 </w:t>
              </w:r>
              <w:r w:rsidRPr="00A16EF7">
                <w:rPr>
                  <w:highlight w:val="yellow"/>
                </w:rPr>
                <w:t xml:space="preserve">) </w:t>
              </w:r>
              <w:r w:rsidRPr="00A16EF7">
                <w:rPr>
                  <w:noProof/>
                  <w:highlight w:val="yellow"/>
                </w:rPr>
                <w:t>/* Specified in Rec. ITU-T H.274 | ISO/IEC 23002-7 */</w:t>
              </w:r>
            </w:ins>
          </w:p>
        </w:tc>
        <w:tc>
          <w:tcPr>
            <w:tcW w:w="1157" w:type="dxa"/>
            <w:tcBorders>
              <w:top w:val="single" w:sz="4" w:space="0" w:color="auto"/>
              <w:left w:val="single" w:sz="4" w:space="0" w:color="auto"/>
              <w:bottom w:val="single" w:sz="4" w:space="0" w:color="auto"/>
              <w:right w:val="single" w:sz="4" w:space="0" w:color="auto"/>
            </w:tcBorders>
          </w:tcPr>
          <w:p w14:paraId="26812C83" w14:textId="77777777" w:rsidR="00DC08CE" w:rsidRPr="00F10F23" w:rsidRDefault="00DC08CE" w:rsidP="000A3E0E">
            <w:pPr>
              <w:pStyle w:val="tableheading"/>
              <w:keepNext w:val="0"/>
              <w:keepLines w:val="0"/>
              <w:overflowPunct/>
              <w:autoSpaceDE/>
              <w:autoSpaceDN/>
              <w:adjustRightInd/>
              <w:jc w:val="center"/>
              <w:textAlignment w:val="auto"/>
              <w:rPr>
                <w:ins w:id="241" w:author="Ye-Kui Wang (yk1)" w:date="2021-02-18T11:47:00Z"/>
                <w:b w:val="0"/>
                <w:noProof/>
              </w:rPr>
            </w:pPr>
          </w:p>
        </w:tc>
      </w:tr>
      <w:tr w:rsidR="00DC08CE" w:rsidRPr="00F10F23" w14:paraId="41819C4A" w14:textId="77777777" w:rsidTr="000A3E0E">
        <w:trPr>
          <w:cantSplit/>
          <w:jc w:val="center"/>
          <w:ins w:id="242" w:author="Ye-Kui Wang (yk1)" w:date="2021-02-18T11:47:00Z"/>
        </w:trPr>
        <w:tc>
          <w:tcPr>
            <w:tcW w:w="7920" w:type="dxa"/>
            <w:tcBorders>
              <w:top w:val="single" w:sz="4" w:space="0" w:color="auto"/>
              <w:left w:val="single" w:sz="4" w:space="0" w:color="auto"/>
              <w:bottom w:val="single" w:sz="4" w:space="0" w:color="auto"/>
              <w:right w:val="single" w:sz="4" w:space="0" w:color="auto"/>
            </w:tcBorders>
          </w:tcPr>
          <w:p w14:paraId="34D44B7B" w14:textId="59A2D081" w:rsidR="00DC08CE" w:rsidRPr="00F10F23" w:rsidRDefault="00DC08CE" w:rsidP="000A3E0E">
            <w:pPr>
              <w:pStyle w:val="tablesyntax"/>
              <w:keepNext w:val="0"/>
              <w:keepLines w:val="0"/>
              <w:rPr>
                <w:ins w:id="243" w:author="Ye-Kui Wang (yk1)" w:date="2021-02-18T11:47:00Z"/>
                <w:noProof/>
              </w:rPr>
            </w:pPr>
            <w:ins w:id="244" w:author="Ye-Kui Wang (yk1)" w:date="2021-02-18T11:47:00Z">
              <w:r w:rsidRPr="00903CA8">
                <w:rPr>
                  <w:noProof/>
                  <w:highlight w:val="yellow"/>
                  <w:lang w:val="en-CA"/>
                </w:rPr>
                <w:tab/>
              </w:r>
              <w:r w:rsidRPr="00903CA8">
                <w:rPr>
                  <w:noProof/>
                  <w:highlight w:val="yellow"/>
                  <w:lang w:val="en-CA"/>
                </w:rPr>
                <w:tab/>
              </w:r>
              <w:r w:rsidRPr="00903CA8">
                <w:rPr>
                  <w:noProof/>
                  <w:highlight w:val="yellow"/>
                  <w:lang w:val="en-CA"/>
                </w:rPr>
                <w:tab/>
              </w:r>
            </w:ins>
            <w:proofErr w:type="spellStart"/>
            <w:ins w:id="245" w:author="Ye-Kui Wang (yk1)" w:date="2021-02-18T11:48:00Z">
              <w:r w:rsidRPr="00DC08CE">
                <w:rPr>
                  <w:highlight w:val="yellow"/>
                  <w:lang w:val="en-CA"/>
                </w:rPr>
                <w:t>scalability_dimension</w:t>
              </w:r>
            </w:ins>
            <w:ins w:id="246" w:author="Ye-Kui Wang (yk1)" w:date="2021-02-18T12:00:00Z">
              <w:r w:rsidR="00A55527">
                <w:rPr>
                  <w:highlight w:val="yellow"/>
                  <w:lang w:val="en-CA"/>
                </w:rPr>
                <w:t>_</w:t>
              </w:r>
              <w:proofErr w:type="gramStart"/>
              <w:r w:rsidR="00A55527">
                <w:rPr>
                  <w:highlight w:val="yellow"/>
                  <w:lang w:val="en-CA"/>
                </w:rPr>
                <w:t>info</w:t>
              </w:r>
            </w:ins>
            <w:proofErr w:type="spellEnd"/>
            <w:ins w:id="247" w:author="Ye-Kui Wang (yk1)" w:date="2021-02-18T11:48:00Z">
              <w:r w:rsidRPr="00DC08CE">
                <w:rPr>
                  <w:highlight w:val="yellow"/>
                  <w:lang w:val="en-CA"/>
                </w:rPr>
                <w:t xml:space="preserve">( </w:t>
              </w:r>
              <w:proofErr w:type="spellStart"/>
              <w:r w:rsidRPr="00DC08CE">
                <w:rPr>
                  <w:highlight w:val="yellow"/>
                  <w:lang w:val="en-CA"/>
                </w:rPr>
                <w:t>payloadSize</w:t>
              </w:r>
              <w:proofErr w:type="spellEnd"/>
              <w:proofErr w:type="gramEnd"/>
              <w:r w:rsidRPr="00DC08CE">
                <w:rPr>
                  <w:highlight w:val="yellow"/>
                  <w:lang w:val="en-CA"/>
                </w:rPr>
                <w:t xml:space="preserve"> )</w:t>
              </w:r>
            </w:ins>
          </w:p>
        </w:tc>
        <w:tc>
          <w:tcPr>
            <w:tcW w:w="1157" w:type="dxa"/>
            <w:tcBorders>
              <w:top w:val="single" w:sz="4" w:space="0" w:color="auto"/>
              <w:left w:val="single" w:sz="4" w:space="0" w:color="auto"/>
              <w:bottom w:val="single" w:sz="4" w:space="0" w:color="auto"/>
              <w:right w:val="single" w:sz="4" w:space="0" w:color="auto"/>
            </w:tcBorders>
          </w:tcPr>
          <w:p w14:paraId="4F606EA5" w14:textId="77777777" w:rsidR="00DC08CE" w:rsidRPr="00F10F23" w:rsidRDefault="00DC08CE" w:rsidP="000A3E0E">
            <w:pPr>
              <w:pStyle w:val="tableheading"/>
              <w:keepNext w:val="0"/>
              <w:keepLines w:val="0"/>
              <w:overflowPunct/>
              <w:autoSpaceDE/>
              <w:autoSpaceDN/>
              <w:adjustRightInd/>
              <w:jc w:val="center"/>
              <w:textAlignment w:val="auto"/>
              <w:rPr>
                <w:ins w:id="248" w:author="Ye-Kui Wang (yk1)" w:date="2021-02-18T11:47:00Z"/>
                <w:b w:val="0"/>
                <w:noProof/>
              </w:rPr>
            </w:pPr>
          </w:p>
        </w:tc>
      </w:tr>
      <w:tr w:rsidR="002D698F" w:rsidRPr="00F10F23" w14:paraId="5F2F063D" w14:textId="77777777" w:rsidTr="000A3E0E">
        <w:trPr>
          <w:cantSplit/>
          <w:jc w:val="center"/>
          <w:ins w:id="249" w:author="Ye-Kui Wang (yk1)" w:date="2021-02-18T14:20:00Z"/>
        </w:trPr>
        <w:tc>
          <w:tcPr>
            <w:tcW w:w="7920" w:type="dxa"/>
            <w:tcBorders>
              <w:top w:val="single" w:sz="4" w:space="0" w:color="auto"/>
              <w:left w:val="single" w:sz="4" w:space="0" w:color="auto"/>
              <w:bottom w:val="single" w:sz="4" w:space="0" w:color="auto"/>
              <w:right w:val="single" w:sz="4" w:space="0" w:color="auto"/>
            </w:tcBorders>
          </w:tcPr>
          <w:p w14:paraId="20240D2C" w14:textId="3D1A7E42" w:rsidR="002D698F" w:rsidRPr="00F10F23" w:rsidRDefault="002D698F" w:rsidP="000A3E0E">
            <w:pPr>
              <w:pStyle w:val="tablesyntax"/>
              <w:keepNext w:val="0"/>
              <w:keepLines w:val="0"/>
              <w:rPr>
                <w:ins w:id="250" w:author="Ye-Kui Wang (yk1)" w:date="2021-02-18T14:20:00Z"/>
                <w:noProof/>
              </w:rPr>
            </w:pPr>
            <w:ins w:id="251" w:author="Ye-Kui Wang (yk1)" w:date="2021-02-18T14:20:00Z">
              <w:r w:rsidRPr="00903CA8">
                <w:rPr>
                  <w:noProof/>
                  <w:highlight w:val="yellow"/>
                  <w:lang w:val="en-CA"/>
                </w:rPr>
                <w:tab/>
              </w:r>
              <w:r w:rsidRPr="00903CA8">
                <w:rPr>
                  <w:noProof/>
                  <w:highlight w:val="yellow"/>
                  <w:lang w:val="en-CA"/>
                </w:rPr>
                <w:tab/>
              </w:r>
              <w:r w:rsidRPr="002364B0">
                <w:rPr>
                  <w:highlight w:val="yellow"/>
                </w:rPr>
                <w:t xml:space="preserve">else </w:t>
              </w:r>
              <w:proofErr w:type="gramStart"/>
              <w:r w:rsidRPr="002364B0">
                <w:rPr>
                  <w:highlight w:val="yellow"/>
                </w:rPr>
                <w:t>if( payloadType</w:t>
              </w:r>
              <w:proofErr w:type="gramEnd"/>
              <w:r w:rsidRPr="002364B0">
                <w:rPr>
                  <w:highlight w:val="yellow"/>
                </w:rPr>
                <w:t xml:space="preserve">  = =  </w:t>
              </w:r>
              <w:r w:rsidRPr="00A16EF7">
                <w:rPr>
                  <w:highlight w:val="yellow"/>
                </w:rPr>
                <w:t>20</w:t>
              </w:r>
              <w:r>
                <w:rPr>
                  <w:highlight w:val="yellow"/>
                </w:rPr>
                <w:t xml:space="preserve">6 </w:t>
              </w:r>
              <w:r w:rsidRPr="00A16EF7">
                <w:rPr>
                  <w:highlight w:val="yellow"/>
                </w:rPr>
                <w:t xml:space="preserve">) </w:t>
              </w:r>
              <w:r w:rsidRPr="00A16EF7">
                <w:rPr>
                  <w:noProof/>
                  <w:highlight w:val="yellow"/>
                </w:rPr>
                <w:t>/* Specified in Rec. ITU-T H.274 | ISO/IEC 23002-7 */</w:t>
              </w:r>
            </w:ins>
          </w:p>
        </w:tc>
        <w:tc>
          <w:tcPr>
            <w:tcW w:w="1157" w:type="dxa"/>
            <w:tcBorders>
              <w:top w:val="single" w:sz="4" w:space="0" w:color="auto"/>
              <w:left w:val="single" w:sz="4" w:space="0" w:color="auto"/>
              <w:bottom w:val="single" w:sz="4" w:space="0" w:color="auto"/>
              <w:right w:val="single" w:sz="4" w:space="0" w:color="auto"/>
            </w:tcBorders>
          </w:tcPr>
          <w:p w14:paraId="221A1F49" w14:textId="77777777" w:rsidR="002D698F" w:rsidRPr="00F10F23" w:rsidRDefault="002D698F" w:rsidP="000A3E0E">
            <w:pPr>
              <w:pStyle w:val="tableheading"/>
              <w:keepNext w:val="0"/>
              <w:keepLines w:val="0"/>
              <w:overflowPunct/>
              <w:autoSpaceDE/>
              <w:autoSpaceDN/>
              <w:adjustRightInd/>
              <w:jc w:val="center"/>
              <w:textAlignment w:val="auto"/>
              <w:rPr>
                <w:ins w:id="252" w:author="Ye-Kui Wang (yk1)" w:date="2021-02-18T14:20:00Z"/>
                <w:b w:val="0"/>
                <w:noProof/>
              </w:rPr>
            </w:pPr>
          </w:p>
        </w:tc>
      </w:tr>
      <w:tr w:rsidR="002D698F" w:rsidRPr="00F10F23" w14:paraId="0E0A9B23" w14:textId="77777777" w:rsidTr="000A3E0E">
        <w:trPr>
          <w:cantSplit/>
          <w:jc w:val="center"/>
          <w:ins w:id="253" w:author="Ye-Kui Wang (yk1)" w:date="2021-02-18T14:20:00Z"/>
        </w:trPr>
        <w:tc>
          <w:tcPr>
            <w:tcW w:w="7920" w:type="dxa"/>
            <w:tcBorders>
              <w:top w:val="single" w:sz="4" w:space="0" w:color="auto"/>
              <w:left w:val="single" w:sz="4" w:space="0" w:color="auto"/>
              <w:bottom w:val="single" w:sz="4" w:space="0" w:color="auto"/>
              <w:right w:val="single" w:sz="4" w:space="0" w:color="auto"/>
            </w:tcBorders>
          </w:tcPr>
          <w:p w14:paraId="2A0F4062" w14:textId="029E95DB" w:rsidR="002D698F" w:rsidRPr="00F10F23" w:rsidRDefault="002D698F" w:rsidP="000A3E0E">
            <w:pPr>
              <w:pStyle w:val="tablesyntax"/>
              <w:keepNext w:val="0"/>
              <w:keepLines w:val="0"/>
              <w:rPr>
                <w:ins w:id="254" w:author="Ye-Kui Wang (yk1)" w:date="2021-02-18T14:20:00Z"/>
                <w:noProof/>
              </w:rPr>
            </w:pPr>
            <w:ins w:id="255" w:author="Ye-Kui Wang (yk1)" w:date="2021-02-18T14:20:00Z">
              <w:r w:rsidRPr="00903CA8">
                <w:rPr>
                  <w:noProof/>
                  <w:highlight w:val="yellow"/>
                  <w:lang w:val="en-CA"/>
                </w:rPr>
                <w:tab/>
              </w:r>
              <w:r w:rsidRPr="00903CA8">
                <w:rPr>
                  <w:noProof/>
                  <w:highlight w:val="yellow"/>
                  <w:lang w:val="en-CA"/>
                </w:rPr>
                <w:tab/>
              </w:r>
              <w:r w:rsidRPr="00903CA8">
                <w:rPr>
                  <w:noProof/>
                  <w:highlight w:val="yellow"/>
                  <w:lang w:val="en-CA"/>
                </w:rPr>
                <w:tab/>
              </w:r>
              <w:proofErr w:type="spellStart"/>
              <w:r w:rsidRPr="002D698F">
                <w:rPr>
                  <w:bCs/>
                  <w:highlight w:val="yellow"/>
                  <w:lang w:val="en-CA"/>
                </w:rPr>
                <w:t>extended_drap</w:t>
              </w:r>
              <w:proofErr w:type="spellEnd"/>
              <w:r w:rsidRPr="002D698F">
                <w:rPr>
                  <w:bCs/>
                  <w:highlight w:val="yellow"/>
                  <w:lang w:val="en-CA"/>
                </w:rPr>
                <w:t>_</w:t>
              </w:r>
              <w:proofErr w:type="gramStart"/>
              <w:r w:rsidRPr="002D698F">
                <w:rPr>
                  <w:highlight w:val="yellow"/>
                  <w:lang w:val="en-US"/>
                </w:rPr>
                <w:t>indication</w:t>
              </w:r>
              <w:r w:rsidRPr="00DC08CE">
                <w:rPr>
                  <w:highlight w:val="yellow"/>
                  <w:lang w:val="en-CA"/>
                </w:rPr>
                <w:t xml:space="preserve">( </w:t>
              </w:r>
              <w:proofErr w:type="spellStart"/>
              <w:r w:rsidRPr="00DC08CE">
                <w:rPr>
                  <w:highlight w:val="yellow"/>
                  <w:lang w:val="en-CA"/>
                </w:rPr>
                <w:t>payloadSize</w:t>
              </w:r>
              <w:proofErr w:type="spellEnd"/>
              <w:proofErr w:type="gramEnd"/>
              <w:r w:rsidRPr="00DC08CE">
                <w:rPr>
                  <w:highlight w:val="yellow"/>
                  <w:lang w:val="en-CA"/>
                </w:rPr>
                <w:t xml:space="preserve"> )</w:t>
              </w:r>
            </w:ins>
          </w:p>
        </w:tc>
        <w:tc>
          <w:tcPr>
            <w:tcW w:w="1157" w:type="dxa"/>
            <w:tcBorders>
              <w:top w:val="single" w:sz="4" w:space="0" w:color="auto"/>
              <w:left w:val="single" w:sz="4" w:space="0" w:color="auto"/>
              <w:bottom w:val="single" w:sz="4" w:space="0" w:color="auto"/>
              <w:right w:val="single" w:sz="4" w:space="0" w:color="auto"/>
            </w:tcBorders>
          </w:tcPr>
          <w:p w14:paraId="2625AA7F" w14:textId="77777777" w:rsidR="002D698F" w:rsidRPr="00F10F23" w:rsidRDefault="002D698F" w:rsidP="000A3E0E">
            <w:pPr>
              <w:pStyle w:val="tableheading"/>
              <w:keepNext w:val="0"/>
              <w:keepLines w:val="0"/>
              <w:overflowPunct/>
              <w:autoSpaceDE/>
              <w:autoSpaceDN/>
              <w:adjustRightInd/>
              <w:jc w:val="center"/>
              <w:textAlignment w:val="auto"/>
              <w:rPr>
                <w:ins w:id="256" w:author="Ye-Kui Wang (yk1)" w:date="2021-02-18T14:20:00Z"/>
                <w:b w:val="0"/>
                <w:noProof/>
              </w:rPr>
            </w:pPr>
          </w:p>
        </w:tc>
      </w:tr>
      <w:tr w:rsidR="00DC08CE" w:rsidRPr="00F10F23" w14:paraId="77B198D2" w14:textId="77777777" w:rsidTr="000A3E0E">
        <w:trPr>
          <w:cantSplit/>
          <w:jc w:val="center"/>
          <w:ins w:id="257" w:author="Ye-Kui Wang (yk1)" w:date="2021-02-18T11:46:00Z"/>
        </w:trPr>
        <w:tc>
          <w:tcPr>
            <w:tcW w:w="7920" w:type="dxa"/>
          </w:tcPr>
          <w:p w14:paraId="443B6F69" w14:textId="77777777" w:rsidR="00DC08CE" w:rsidRPr="00F10F23" w:rsidRDefault="00DC08CE" w:rsidP="000A3E0E">
            <w:pPr>
              <w:pStyle w:val="tablesyntax"/>
              <w:keepNext w:val="0"/>
              <w:keepLines w:val="0"/>
              <w:rPr>
                <w:ins w:id="258" w:author="Ye-Kui Wang (yk1)" w:date="2021-02-18T11:46:00Z"/>
                <w:noProof/>
              </w:rPr>
            </w:pPr>
            <w:ins w:id="259" w:author="Ye-Kui Wang (yk1)" w:date="2021-02-18T11:46:00Z">
              <w:r w:rsidRPr="00F10F23">
                <w:rPr>
                  <w:noProof/>
                </w:rPr>
                <w:tab/>
              </w:r>
              <w:r w:rsidRPr="00F10F23">
                <w:rPr>
                  <w:noProof/>
                </w:rPr>
                <w:tab/>
                <w:t>else                                             /* Specified in Rec. ITU-T H.274 | ISO/IEC 23002-7 */</w:t>
              </w:r>
            </w:ins>
          </w:p>
        </w:tc>
        <w:tc>
          <w:tcPr>
            <w:tcW w:w="1157" w:type="dxa"/>
          </w:tcPr>
          <w:p w14:paraId="372DEB88" w14:textId="77777777" w:rsidR="00DC08CE" w:rsidRPr="00F10F23" w:rsidRDefault="00DC08CE" w:rsidP="000A3E0E">
            <w:pPr>
              <w:pStyle w:val="tableheading"/>
              <w:keepNext w:val="0"/>
              <w:keepLines w:val="0"/>
              <w:overflowPunct/>
              <w:autoSpaceDE/>
              <w:autoSpaceDN/>
              <w:adjustRightInd/>
              <w:jc w:val="center"/>
              <w:textAlignment w:val="auto"/>
              <w:rPr>
                <w:ins w:id="260" w:author="Ye-Kui Wang (yk1)" w:date="2021-02-18T11:46:00Z"/>
                <w:b w:val="0"/>
                <w:noProof/>
              </w:rPr>
            </w:pPr>
          </w:p>
        </w:tc>
      </w:tr>
      <w:tr w:rsidR="00DC08CE" w:rsidRPr="00F10F23" w14:paraId="446C62EC" w14:textId="77777777" w:rsidTr="000A3E0E">
        <w:trPr>
          <w:cantSplit/>
          <w:jc w:val="center"/>
          <w:ins w:id="261" w:author="Ye-Kui Wang (yk1)" w:date="2021-02-18T11:46:00Z"/>
        </w:trPr>
        <w:tc>
          <w:tcPr>
            <w:tcW w:w="7920" w:type="dxa"/>
          </w:tcPr>
          <w:p w14:paraId="73409703" w14:textId="77777777" w:rsidR="00DC08CE" w:rsidRPr="00F10F23" w:rsidRDefault="00DC08CE" w:rsidP="000A3E0E">
            <w:pPr>
              <w:pStyle w:val="tablesyntax"/>
              <w:keepNext w:val="0"/>
              <w:keepLines w:val="0"/>
              <w:rPr>
                <w:ins w:id="262" w:author="Ye-Kui Wang (yk1)" w:date="2021-02-18T11:46:00Z"/>
                <w:noProof/>
              </w:rPr>
            </w:pPr>
            <w:ins w:id="263" w:author="Ye-Kui Wang (yk1)" w:date="2021-02-18T11:46:00Z">
              <w:r w:rsidRPr="00F10F23">
                <w:rPr>
                  <w:noProof/>
                </w:rPr>
                <w:tab/>
              </w:r>
              <w:r w:rsidRPr="00F10F23">
                <w:rPr>
                  <w:noProof/>
                </w:rPr>
                <w:tab/>
              </w:r>
              <w:r w:rsidRPr="00F10F23">
                <w:rPr>
                  <w:noProof/>
                </w:rPr>
                <w:tab/>
                <w:t>reserved_message( payloadSize )</w:t>
              </w:r>
            </w:ins>
          </w:p>
        </w:tc>
        <w:tc>
          <w:tcPr>
            <w:tcW w:w="1157" w:type="dxa"/>
          </w:tcPr>
          <w:p w14:paraId="0FEE4F7F" w14:textId="77777777" w:rsidR="00DC08CE" w:rsidRPr="00F10F23" w:rsidRDefault="00DC08CE" w:rsidP="000A3E0E">
            <w:pPr>
              <w:pStyle w:val="tableheading"/>
              <w:keepNext w:val="0"/>
              <w:keepLines w:val="0"/>
              <w:overflowPunct/>
              <w:autoSpaceDE/>
              <w:autoSpaceDN/>
              <w:adjustRightInd/>
              <w:jc w:val="center"/>
              <w:textAlignment w:val="auto"/>
              <w:rPr>
                <w:ins w:id="264" w:author="Ye-Kui Wang (yk1)" w:date="2021-02-18T11:46:00Z"/>
                <w:b w:val="0"/>
                <w:noProof/>
              </w:rPr>
            </w:pPr>
          </w:p>
        </w:tc>
      </w:tr>
      <w:tr w:rsidR="00F86F11" w:rsidRPr="00903CA8" w14:paraId="3D1BE6E0" w14:textId="77777777" w:rsidTr="0034701F">
        <w:trPr>
          <w:cantSplit/>
          <w:jc w:val="center"/>
        </w:trPr>
        <w:tc>
          <w:tcPr>
            <w:tcW w:w="7920" w:type="dxa"/>
            <w:tcBorders>
              <w:top w:val="single" w:sz="4" w:space="0" w:color="auto"/>
              <w:left w:val="single" w:sz="4" w:space="0" w:color="auto"/>
              <w:bottom w:val="single" w:sz="4" w:space="0" w:color="auto"/>
              <w:right w:val="single" w:sz="4" w:space="0" w:color="auto"/>
            </w:tcBorders>
          </w:tcPr>
          <w:p w14:paraId="6186666F" w14:textId="3AA4F612" w:rsidR="00F86F11" w:rsidRPr="00903CA8" w:rsidRDefault="00F86F11" w:rsidP="00F86F1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ab/>
            </w:r>
            <w:r w:rsidRPr="00903CA8">
              <w:rPr>
                <w:rFonts w:eastAsia="Malgun Gothic"/>
                <w:noProof/>
                <w:sz w:val="20"/>
                <w:lang w:val="en-CA"/>
              </w:rPr>
              <w:tab/>
            </w:r>
            <w:r w:rsidR="005260D4" w:rsidRPr="00903CA8">
              <w:rPr>
                <w:rFonts w:eastAsia="Malgun Gothic"/>
                <w:noProof/>
                <w:sz w:val="20"/>
                <w:lang w:val="en-CA"/>
              </w:rPr>
              <w:t>...</w:t>
            </w:r>
          </w:p>
        </w:tc>
        <w:tc>
          <w:tcPr>
            <w:tcW w:w="1157" w:type="dxa"/>
            <w:tcBorders>
              <w:top w:val="single" w:sz="4" w:space="0" w:color="auto"/>
              <w:left w:val="single" w:sz="4" w:space="0" w:color="auto"/>
              <w:bottom w:val="single" w:sz="4" w:space="0" w:color="auto"/>
              <w:right w:val="single" w:sz="4" w:space="0" w:color="auto"/>
            </w:tcBorders>
          </w:tcPr>
          <w:p w14:paraId="7C149819" w14:textId="7777777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CC0670" w:rsidRPr="00903CA8" w14:paraId="11BCE470" w14:textId="77777777" w:rsidTr="0034701F">
        <w:trPr>
          <w:cantSplit/>
          <w:jc w:val="center"/>
        </w:trPr>
        <w:tc>
          <w:tcPr>
            <w:tcW w:w="7920" w:type="dxa"/>
          </w:tcPr>
          <w:p w14:paraId="43AA3797" w14:textId="7E6A06EC" w:rsidR="00CC0670" w:rsidRPr="00903CA8" w:rsidRDefault="00CC0670" w:rsidP="006C78CF">
            <w:pPr>
              <w:pStyle w:val="tablesyntax"/>
              <w:keepNext w:val="0"/>
              <w:keepLines w:val="0"/>
              <w:rPr>
                <w:noProof/>
                <w:lang w:val="en-CA"/>
              </w:rPr>
            </w:pPr>
            <w:r w:rsidRPr="00903CA8">
              <w:rPr>
                <w:noProof/>
                <w:lang w:val="en-CA"/>
              </w:rPr>
              <w:tab/>
            </w:r>
            <w:proofErr w:type="gramStart"/>
            <w:r w:rsidRPr="00903CA8">
              <w:rPr>
                <w:noProof/>
                <w:lang w:val="en-CA"/>
              </w:rPr>
              <w:t>if(</w:t>
            </w:r>
            <w:r w:rsidR="00D92678" w:rsidRPr="00903CA8">
              <w:rPr>
                <w:noProof/>
                <w:lang w:val="en-CA"/>
              </w:rPr>
              <w:t xml:space="preserve"> </w:t>
            </w:r>
            <w:proofErr w:type="spellStart"/>
            <w:r w:rsidR="007837C8" w:rsidRPr="00903CA8">
              <w:rPr>
                <w:rFonts w:eastAsia="DengXian"/>
                <w:highlight w:val="yellow"/>
                <w:lang w:val="en-CA" w:eastAsia="zh-CN"/>
              </w:rPr>
              <w:t>SeiE</w:t>
            </w:r>
            <w:r w:rsidR="00FB1750" w:rsidRPr="00903CA8">
              <w:rPr>
                <w:rFonts w:eastAsia="DengXian"/>
                <w:highlight w:val="yellow"/>
                <w:lang w:val="en-CA" w:eastAsia="zh-CN"/>
              </w:rPr>
              <w:t>xtension</w:t>
            </w:r>
            <w:r w:rsidR="00FB1750" w:rsidRPr="00903CA8">
              <w:rPr>
                <w:noProof/>
                <w:highlight w:val="yellow"/>
                <w:lang w:val="en-CA"/>
              </w:rPr>
              <w:t>BitsPresentFlag</w:t>
            </w:r>
            <w:proofErr w:type="spellEnd"/>
            <w:proofErr w:type="gramEnd"/>
            <w:r w:rsidR="00FB1750" w:rsidRPr="00903CA8">
              <w:rPr>
                <w:noProof/>
                <w:highlight w:val="yellow"/>
                <w:lang w:val="en-CA"/>
              </w:rPr>
              <w:t xml:space="preserve">  | |  </w:t>
            </w:r>
            <w:r w:rsidRPr="00903CA8">
              <w:rPr>
                <w:noProof/>
                <w:lang w:val="en-CA"/>
              </w:rPr>
              <w:t>more_data_in_payload( ) ) {</w:t>
            </w:r>
          </w:p>
        </w:tc>
        <w:tc>
          <w:tcPr>
            <w:tcW w:w="1157" w:type="dxa"/>
          </w:tcPr>
          <w:p w14:paraId="74238547"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p>
        </w:tc>
      </w:tr>
      <w:tr w:rsidR="00CC0670" w:rsidRPr="00903CA8" w14:paraId="341DD38D" w14:textId="77777777" w:rsidTr="0034701F">
        <w:trPr>
          <w:cantSplit/>
          <w:jc w:val="center"/>
        </w:trPr>
        <w:tc>
          <w:tcPr>
            <w:tcW w:w="7920" w:type="dxa"/>
          </w:tcPr>
          <w:p w14:paraId="1694690B" w14:textId="77777777" w:rsidR="00CC0670" w:rsidRPr="00903CA8" w:rsidRDefault="00CC0670" w:rsidP="006C78CF">
            <w:pPr>
              <w:pStyle w:val="tablesyntax"/>
              <w:keepNext w:val="0"/>
              <w:keepLines w:val="0"/>
              <w:rPr>
                <w:noProof/>
                <w:lang w:val="en-CA"/>
              </w:rPr>
            </w:pPr>
            <w:r w:rsidRPr="00903CA8">
              <w:rPr>
                <w:noProof/>
                <w:lang w:val="en-CA"/>
              </w:rPr>
              <w:tab/>
            </w:r>
            <w:r w:rsidRPr="00903CA8">
              <w:rPr>
                <w:noProof/>
                <w:lang w:val="en-CA"/>
              </w:rPr>
              <w:tab/>
              <w:t>if( payload_extension_present( ) )</w:t>
            </w:r>
          </w:p>
        </w:tc>
        <w:tc>
          <w:tcPr>
            <w:tcW w:w="1157" w:type="dxa"/>
          </w:tcPr>
          <w:p w14:paraId="568E81FE"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p>
        </w:tc>
      </w:tr>
      <w:tr w:rsidR="00CC0670" w:rsidRPr="00903CA8" w14:paraId="3AB3C8E7" w14:textId="77777777" w:rsidTr="0034701F">
        <w:trPr>
          <w:cantSplit/>
          <w:jc w:val="center"/>
        </w:trPr>
        <w:tc>
          <w:tcPr>
            <w:tcW w:w="7920" w:type="dxa"/>
          </w:tcPr>
          <w:p w14:paraId="77499FBC" w14:textId="77777777" w:rsidR="00CC0670" w:rsidRPr="00903CA8" w:rsidRDefault="00CC0670" w:rsidP="006C78CF">
            <w:pPr>
              <w:pStyle w:val="tablesyntax"/>
              <w:keepNext w:val="0"/>
              <w:keepLines w:val="0"/>
              <w:rPr>
                <w:b/>
                <w:noProof/>
                <w:lang w:val="en-CA"/>
              </w:rPr>
            </w:pPr>
            <w:r w:rsidRPr="00903CA8">
              <w:rPr>
                <w:noProof/>
                <w:lang w:val="en-CA"/>
              </w:rPr>
              <w:tab/>
            </w:r>
            <w:r w:rsidRPr="00903CA8">
              <w:rPr>
                <w:noProof/>
                <w:lang w:val="en-CA"/>
              </w:rPr>
              <w:tab/>
            </w:r>
            <w:r w:rsidRPr="00903CA8">
              <w:rPr>
                <w:noProof/>
                <w:lang w:val="en-CA"/>
              </w:rPr>
              <w:tab/>
            </w:r>
            <w:r w:rsidRPr="00903CA8">
              <w:rPr>
                <w:b/>
                <w:bCs/>
                <w:noProof/>
                <w:lang w:val="en-CA"/>
              </w:rPr>
              <w:t>sei_</w:t>
            </w:r>
            <w:r w:rsidRPr="00903CA8">
              <w:rPr>
                <w:b/>
                <w:noProof/>
                <w:lang w:val="en-CA"/>
              </w:rPr>
              <w:t>reserved_payload_extension_data</w:t>
            </w:r>
          </w:p>
        </w:tc>
        <w:tc>
          <w:tcPr>
            <w:tcW w:w="1157" w:type="dxa"/>
          </w:tcPr>
          <w:p w14:paraId="5E81F57E"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r w:rsidRPr="00903CA8">
              <w:rPr>
                <w:b w:val="0"/>
                <w:noProof/>
                <w:lang w:val="en-CA"/>
              </w:rPr>
              <w:t>u(v)</w:t>
            </w:r>
          </w:p>
        </w:tc>
      </w:tr>
      <w:tr w:rsidR="00CC0670" w:rsidRPr="00903CA8" w14:paraId="5554F3EB" w14:textId="77777777" w:rsidTr="0034701F">
        <w:trPr>
          <w:cantSplit/>
          <w:jc w:val="center"/>
        </w:trPr>
        <w:tc>
          <w:tcPr>
            <w:tcW w:w="7920" w:type="dxa"/>
          </w:tcPr>
          <w:p w14:paraId="1E2F0F80" w14:textId="77777777" w:rsidR="00CC0670" w:rsidRPr="00903CA8" w:rsidRDefault="00CC0670" w:rsidP="006C78CF">
            <w:pPr>
              <w:pStyle w:val="tablesyntax"/>
              <w:keepNext w:val="0"/>
              <w:keepLines w:val="0"/>
              <w:rPr>
                <w:noProof/>
                <w:lang w:val="en-CA"/>
              </w:rPr>
            </w:pPr>
            <w:r w:rsidRPr="00903CA8">
              <w:rPr>
                <w:noProof/>
                <w:lang w:val="en-CA"/>
              </w:rPr>
              <w:tab/>
            </w:r>
            <w:r w:rsidRPr="00903CA8">
              <w:rPr>
                <w:noProof/>
                <w:lang w:val="en-CA"/>
              </w:rPr>
              <w:tab/>
            </w:r>
            <w:bookmarkStart w:id="265" w:name="_Hlk45616095"/>
            <w:r w:rsidRPr="00903CA8">
              <w:rPr>
                <w:b/>
                <w:bCs/>
                <w:noProof/>
                <w:lang w:val="en-CA"/>
              </w:rPr>
              <w:t>sei_</w:t>
            </w:r>
            <w:r w:rsidRPr="00903CA8">
              <w:rPr>
                <w:b/>
                <w:noProof/>
                <w:lang w:val="en-CA"/>
              </w:rPr>
              <w:t>payload_bit_equal_to_one</w:t>
            </w:r>
            <w:bookmarkEnd w:id="265"/>
            <w:r w:rsidRPr="00903CA8">
              <w:rPr>
                <w:noProof/>
                <w:lang w:val="en-CA"/>
              </w:rPr>
              <w:t xml:space="preserve"> /* equal to 1 */</w:t>
            </w:r>
          </w:p>
        </w:tc>
        <w:tc>
          <w:tcPr>
            <w:tcW w:w="1157" w:type="dxa"/>
          </w:tcPr>
          <w:p w14:paraId="0E726337"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r w:rsidRPr="00903CA8">
              <w:rPr>
                <w:b w:val="0"/>
                <w:noProof/>
                <w:lang w:val="en-CA"/>
              </w:rPr>
              <w:t>f(1)</w:t>
            </w:r>
          </w:p>
        </w:tc>
      </w:tr>
      <w:tr w:rsidR="00CC0670" w:rsidRPr="00903CA8" w14:paraId="637C1CE8" w14:textId="77777777" w:rsidTr="0034701F">
        <w:trPr>
          <w:cantSplit/>
          <w:jc w:val="center"/>
        </w:trPr>
        <w:tc>
          <w:tcPr>
            <w:tcW w:w="7920" w:type="dxa"/>
          </w:tcPr>
          <w:p w14:paraId="371E6E64" w14:textId="77777777" w:rsidR="00CC0670" w:rsidRPr="00903CA8" w:rsidRDefault="00CC0670" w:rsidP="006C78CF">
            <w:pPr>
              <w:pStyle w:val="tablesyntax"/>
              <w:keepNext w:val="0"/>
              <w:keepLines w:val="0"/>
              <w:rPr>
                <w:noProof/>
                <w:lang w:val="en-CA"/>
              </w:rPr>
            </w:pPr>
            <w:r w:rsidRPr="00903CA8">
              <w:rPr>
                <w:noProof/>
                <w:lang w:val="en-CA"/>
              </w:rPr>
              <w:tab/>
            </w:r>
            <w:r w:rsidRPr="00903CA8">
              <w:rPr>
                <w:noProof/>
                <w:lang w:val="en-CA"/>
              </w:rPr>
              <w:tab/>
              <w:t>while( !byte_aligned( ) )</w:t>
            </w:r>
          </w:p>
        </w:tc>
        <w:tc>
          <w:tcPr>
            <w:tcW w:w="1157" w:type="dxa"/>
          </w:tcPr>
          <w:p w14:paraId="257DBB03"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p>
        </w:tc>
      </w:tr>
      <w:tr w:rsidR="00CC0670" w:rsidRPr="00903CA8" w14:paraId="0E2CA34F" w14:textId="77777777" w:rsidTr="0034701F">
        <w:trPr>
          <w:cantSplit/>
          <w:jc w:val="center"/>
        </w:trPr>
        <w:tc>
          <w:tcPr>
            <w:tcW w:w="7920" w:type="dxa"/>
          </w:tcPr>
          <w:p w14:paraId="2B6DE0AD" w14:textId="77777777" w:rsidR="00CC0670" w:rsidRPr="00903CA8" w:rsidRDefault="00CC0670" w:rsidP="006C78CF">
            <w:pPr>
              <w:pStyle w:val="tablesyntax"/>
              <w:keepNext w:val="0"/>
              <w:keepLines w:val="0"/>
              <w:rPr>
                <w:noProof/>
                <w:lang w:val="en-CA"/>
              </w:rPr>
            </w:pPr>
            <w:r w:rsidRPr="00903CA8">
              <w:rPr>
                <w:noProof/>
                <w:lang w:val="en-CA"/>
              </w:rPr>
              <w:tab/>
            </w:r>
            <w:r w:rsidRPr="00903CA8">
              <w:rPr>
                <w:noProof/>
                <w:lang w:val="en-CA"/>
              </w:rPr>
              <w:tab/>
            </w:r>
            <w:r w:rsidRPr="00903CA8">
              <w:rPr>
                <w:noProof/>
                <w:lang w:val="en-CA"/>
              </w:rPr>
              <w:tab/>
            </w:r>
            <w:r w:rsidRPr="00903CA8">
              <w:rPr>
                <w:b/>
                <w:bCs/>
                <w:noProof/>
                <w:lang w:val="en-CA"/>
              </w:rPr>
              <w:t>sei_</w:t>
            </w:r>
            <w:r w:rsidRPr="00903CA8">
              <w:rPr>
                <w:b/>
                <w:noProof/>
                <w:lang w:val="en-CA"/>
              </w:rPr>
              <w:t>payload_bit_equal_to_zero</w:t>
            </w:r>
            <w:r w:rsidRPr="00903CA8">
              <w:rPr>
                <w:noProof/>
                <w:lang w:val="en-CA"/>
              </w:rPr>
              <w:t xml:space="preserve"> /* equal to 0 */</w:t>
            </w:r>
          </w:p>
        </w:tc>
        <w:tc>
          <w:tcPr>
            <w:tcW w:w="1157" w:type="dxa"/>
          </w:tcPr>
          <w:p w14:paraId="31511202"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r w:rsidRPr="00903CA8">
              <w:rPr>
                <w:b w:val="0"/>
                <w:noProof/>
                <w:lang w:val="en-CA"/>
              </w:rPr>
              <w:t>f(1)</w:t>
            </w:r>
          </w:p>
        </w:tc>
      </w:tr>
      <w:tr w:rsidR="00CC0670" w:rsidRPr="00903CA8" w14:paraId="12BD828C" w14:textId="77777777" w:rsidTr="0034701F">
        <w:trPr>
          <w:cantSplit/>
          <w:jc w:val="center"/>
        </w:trPr>
        <w:tc>
          <w:tcPr>
            <w:tcW w:w="7920" w:type="dxa"/>
          </w:tcPr>
          <w:p w14:paraId="6181B33D" w14:textId="77777777" w:rsidR="00CC0670" w:rsidRPr="00903CA8" w:rsidRDefault="00CC0670" w:rsidP="006C78CF">
            <w:pPr>
              <w:pStyle w:val="tablesyntax"/>
              <w:keepNext w:val="0"/>
              <w:keepLines w:val="0"/>
              <w:rPr>
                <w:noProof/>
                <w:lang w:val="en-CA"/>
              </w:rPr>
            </w:pPr>
            <w:r w:rsidRPr="00903CA8">
              <w:rPr>
                <w:noProof/>
                <w:lang w:val="en-CA"/>
              </w:rPr>
              <w:tab/>
              <w:t>}</w:t>
            </w:r>
          </w:p>
        </w:tc>
        <w:tc>
          <w:tcPr>
            <w:tcW w:w="1157" w:type="dxa"/>
          </w:tcPr>
          <w:p w14:paraId="47C60513" w14:textId="77777777" w:rsidR="00CC0670" w:rsidRPr="00903CA8" w:rsidRDefault="00CC0670" w:rsidP="006C78CF">
            <w:pPr>
              <w:pStyle w:val="tableheading"/>
              <w:keepNext w:val="0"/>
              <w:keepLines w:val="0"/>
              <w:overflowPunct/>
              <w:autoSpaceDE/>
              <w:autoSpaceDN/>
              <w:adjustRightInd/>
              <w:jc w:val="center"/>
              <w:textAlignment w:val="auto"/>
              <w:rPr>
                <w:b w:val="0"/>
                <w:noProof/>
                <w:lang w:val="en-CA"/>
              </w:rPr>
            </w:pPr>
          </w:p>
        </w:tc>
      </w:tr>
      <w:tr w:rsidR="00F86F11" w:rsidRPr="00903CA8" w14:paraId="689442F9" w14:textId="77777777" w:rsidTr="0034701F">
        <w:trPr>
          <w:cantSplit/>
          <w:jc w:val="center"/>
        </w:trPr>
        <w:tc>
          <w:tcPr>
            <w:tcW w:w="7920" w:type="dxa"/>
          </w:tcPr>
          <w:p w14:paraId="7C0584A1" w14:textId="77777777" w:rsidR="00F86F11" w:rsidRPr="00903CA8" w:rsidRDefault="00F86F11" w:rsidP="00F86F1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03CA8">
              <w:rPr>
                <w:rFonts w:eastAsia="Malgun Gothic"/>
                <w:noProof/>
                <w:sz w:val="20"/>
                <w:lang w:val="en-CA"/>
              </w:rPr>
              <w:t>}</w:t>
            </w:r>
          </w:p>
        </w:tc>
        <w:tc>
          <w:tcPr>
            <w:tcW w:w="1157" w:type="dxa"/>
          </w:tcPr>
          <w:p w14:paraId="7ABE10B7" w14:textId="77777777" w:rsidR="00F86F11" w:rsidRPr="00903CA8" w:rsidRDefault="00F86F11" w:rsidP="00F86F1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bl>
    <w:p w14:paraId="1ADA4C76" w14:textId="64F4AFD7" w:rsidR="00F86F11" w:rsidRPr="00903CA8" w:rsidRDefault="00F86F1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p>
    <w:p w14:paraId="28C502CA" w14:textId="0DF07763" w:rsidR="00846A2A" w:rsidRPr="00903CA8" w:rsidRDefault="00CC0670" w:rsidP="00846A2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lastRenderedPageBreak/>
        <w:t xml:space="preserve">Change </w:t>
      </w:r>
      <w:r w:rsidR="00846A2A" w:rsidRPr="00903CA8">
        <w:rPr>
          <w:rFonts w:eastAsia="SimSun"/>
          <w:i/>
          <w:noProof/>
          <w:sz w:val="24"/>
          <w:lang w:val="en-CA"/>
        </w:rPr>
        <w:t>clause D.2.2</w:t>
      </w:r>
      <w:r w:rsidRPr="00903CA8">
        <w:rPr>
          <w:rFonts w:eastAsia="SimSun"/>
          <w:i/>
          <w:noProof/>
          <w:sz w:val="24"/>
          <w:lang w:val="en-CA"/>
        </w:rPr>
        <w:t xml:space="preserve"> as follows (additions are yellow-highlighted)</w:t>
      </w:r>
      <w:r w:rsidR="00846A2A" w:rsidRPr="00903CA8">
        <w:rPr>
          <w:rFonts w:eastAsia="SimSun"/>
          <w:i/>
          <w:noProof/>
          <w:sz w:val="24"/>
          <w:lang w:val="en-CA"/>
        </w:rPr>
        <w:t>:</w:t>
      </w:r>
    </w:p>
    <w:p w14:paraId="2908D015" w14:textId="28F274EA" w:rsidR="00846A2A" w:rsidRPr="00903CA8" w:rsidRDefault="00846A2A" w:rsidP="00846A2A">
      <w:pPr>
        <w:pStyle w:val="Heading3"/>
        <w:numPr>
          <w:ilvl w:val="0"/>
          <w:numId w:val="0"/>
        </w:numPr>
        <w:rPr>
          <w:rFonts w:eastAsia="SimSun"/>
          <w:sz w:val="20"/>
          <w:szCs w:val="20"/>
          <w:lang w:val="en-CA"/>
        </w:rPr>
      </w:pPr>
      <w:r w:rsidRPr="00903CA8">
        <w:rPr>
          <w:rFonts w:eastAsia="SimSun"/>
          <w:sz w:val="20"/>
          <w:szCs w:val="20"/>
          <w:lang w:val="en-CA"/>
        </w:rPr>
        <w:t>D.2.2</w:t>
      </w:r>
      <w:r w:rsidRPr="00903CA8">
        <w:rPr>
          <w:rFonts w:eastAsia="SimSun"/>
          <w:sz w:val="20"/>
          <w:szCs w:val="20"/>
          <w:lang w:val="en-CA"/>
        </w:rPr>
        <w:tab/>
        <w:t>General SEI message semantics</w:t>
      </w:r>
    </w:p>
    <w:p w14:paraId="1A0ABB6D" w14:textId="700DCA38" w:rsidR="00846A2A" w:rsidRPr="00903CA8" w:rsidRDefault="00E34C71" w:rsidP="00AC161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03CA8">
        <w:rPr>
          <w:rFonts w:eastAsia="SimSun"/>
          <w:noProof/>
          <w:sz w:val="20"/>
          <w:lang w:val="en-CA"/>
        </w:rPr>
        <w:t>...</w:t>
      </w:r>
    </w:p>
    <w:p w14:paraId="0706DE8E" w14:textId="77777777" w:rsidR="00CC0670" w:rsidRPr="00CC0670" w:rsidRDefault="00CC0670" w:rsidP="00CC067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rFonts w:eastAsia="SimSun"/>
          <w:b/>
          <w:noProof/>
          <w:sz w:val="20"/>
          <w:lang w:val="en-CA"/>
        </w:rPr>
      </w:pPr>
      <w:bookmarkStart w:id="266" w:name="_Ref349227778"/>
      <w:bookmarkStart w:id="267" w:name="_Toc50057487"/>
      <w:r w:rsidRPr="00CC0670">
        <w:rPr>
          <w:rFonts w:eastAsia="SimSun"/>
          <w:b/>
          <w:noProof/>
          <w:sz w:val="20"/>
          <w:lang w:val="en-CA"/>
        </w:rPr>
        <w:t>Table </w:t>
      </w:r>
      <w:r w:rsidRPr="00903CA8">
        <w:rPr>
          <w:rFonts w:eastAsia="SimSun"/>
          <w:b/>
          <w:noProof/>
          <w:sz w:val="20"/>
          <w:lang w:val="en-CA"/>
        </w:rPr>
        <w:t>142</w:t>
      </w:r>
      <w:bookmarkEnd w:id="266"/>
      <w:r w:rsidRPr="00CC0670">
        <w:rPr>
          <w:rFonts w:eastAsia="SimSun"/>
          <w:b/>
          <w:noProof/>
          <w:sz w:val="20"/>
          <w:lang w:val="en-CA"/>
        </w:rPr>
        <w:t xml:space="preserve"> – Persistence scope of SEI messages (informative)</w:t>
      </w:r>
      <w:bookmarkEnd w:id="267"/>
    </w:p>
    <w:tbl>
      <w:tblPr>
        <w:tblStyle w:val="TableGrid"/>
        <w:tblW w:w="8820" w:type="dxa"/>
        <w:tblInd w:w="445" w:type="dxa"/>
        <w:tblLook w:val="04A0" w:firstRow="1" w:lastRow="0" w:firstColumn="1" w:lastColumn="0" w:noHBand="0" w:noVBand="1"/>
      </w:tblPr>
      <w:tblGrid>
        <w:gridCol w:w="3420"/>
        <w:gridCol w:w="5400"/>
      </w:tblGrid>
      <w:tr w:rsidR="00CC0670" w:rsidRPr="00CC0670" w14:paraId="47D15BC6" w14:textId="77777777" w:rsidTr="006C78CF">
        <w:tc>
          <w:tcPr>
            <w:tcW w:w="3420" w:type="dxa"/>
          </w:tcPr>
          <w:p w14:paraId="2D9497EC" w14:textId="77777777" w:rsidR="00CC0670" w:rsidRPr="00CC0670" w:rsidRDefault="00CC0670" w:rsidP="006C78C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b/>
                <w:bCs/>
                <w:noProof/>
                <w:sz w:val="20"/>
                <w:lang w:val="en-CA"/>
              </w:rPr>
            </w:pPr>
            <w:bookmarkStart w:id="268" w:name="_Hlk46400857"/>
            <w:r w:rsidRPr="00CC0670">
              <w:rPr>
                <w:rFonts w:ascii="Times New Roman" w:hAnsi="Times New Roman"/>
                <w:b/>
                <w:bCs/>
                <w:noProof/>
                <w:sz w:val="20"/>
                <w:lang w:val="en-CA" w:eastAsia="ja-JP"/>
              </w:rPr>
              <w:t>SEI message</w:t>
            </w:r>
          </w:p>
        </w:tc>
        <w:tc>
          <w:tcPr>
            <w:tcW w:w="5400" w:type="dxa"/>
          </w:tcPr>
          <w:p w14:paraId="38950443" w14:textId="77777777" w:rsidR="00CC0670" w:rsidRPr="00CC0670" w:rsidRDefault="00CC0670" w:rsidP="006C78C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b/>
                <w:bCs/>
                <w:noProof/>
                <w:sz w:val="20"/>
                <w:lang w:val="en-CA"/>
              </w:rPr>
            </w:pPr>
            <w:r w:rsidRPr="00CC0670">
              <w:rPr>
                <w:rFonts w:ascii="Times New Roman" w:hAnsi="Times New Roman"/>
                <w:b/>
                <w:bCs/>
                <w:noProof/>
                <w:sz w:val="20"/>
                <w:lang w:val="en-CA" w:eastAsia="ja-JP"/>
              </w:rPr>
              <w:t>Persistence scope</w:t>
            </w:r>
          </w:p>
        </w:tc>
      </w:tr>
      <w:tr w:rsidR="00CC0670" w:rsidRPr="00CC0670" w14:paraId="3E60EE3B" w14:textId="77777777" w:rsidTr="006C78CF">
        <w:tc>
          <w:tcPr>
            <w:tcW w:w="3420" w:type="dxa"/>
            <w:vAlign w:val="center"/>
          </w:tcPr>
          <w:p w14:paraId="45BAA82D"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Buffering period</w:t>
            </w:r>
          </w:p>
        </w:tc>
        <w:tc>
          <w:tcPr>
            <w:tcW w:w="5400" w:type="dxa"/>
            <w:vAlign w:val="center"/>
          </w:tcPr>
          <w:p w14:paraId="24D299BF"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The remainder of the bitstream</w:t>
            </w:r>
          </w:p>
        </w:tc>
      </w:tr>
      <w:tr w:rsidR="00CC0670" w:rsidRPr="00CC0670" w14:paraId="52B40C27" w14:textId="77777777" w:rsidTr="006C78CF">
        <w:tc>
          <w:tcPr>
            <w:tcW w:w="3420" w:type="dxa"/>
            <w:vAlign w:val="center"/>
          </w:tcPr>
          <w:p w14:paraId="27A02FF7"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Picture timing</w:t>
            </w:r>
          </w:p>
        </w:tc>
        <w:tc>
          <w:tcPr>
            <w:tcW w:w="5400" w:type="dxa"/>
            <w:vAlign w:val="center"/>
          </w:tcPr>
          <w:p w14:paraId="475CEB19"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The AU containing the SEI message</w:t>
            </w:r>
          </w:p>
        </w:tc>
      </w:tr>
      <w:tr w:rsidR="00CC0670" w:rsidRPr="00CC0670" w14:paraId="6F6209F4" w14:textId="77777777" w:rsidTr="006C78CF">
        <w:tc>
          <w:tcPr>
            <w:tcW w:w="3420" w:type="dxa"/>
            <w:vAlign w:val="center"/>
          </w:tcPr>
          <w:p w14:paraId="6043077D"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DU information</w:t>
            </w:r>
          </w:p>
        </w:tc>
        <w:tc>
          <w:tcPr>
            <w:tcW w:w="5400" w:type="dxa"/>
            <w:vAlign w:val="center"/>
          </w:tcPr>
          <w:p w14:paraId="06831FA7"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The AU containing the SEI message</w:t>
            </w:r>
          </w:p>
        </w:tc>
      </w:tr>
      <w:tr w:rsidR="00CC0670" w:rsidRPr="00CC0670" w14:paraId="265787DE" w14:textId="77777777" w:rsidTr="006C78CF">
        <w:tc>
          <w:tcPr>
            <w:tcW w:w="3420" w:type="dxa"/>
            <w:vAlign w:val="center"/>
          </w:tcPr>
          <w:p w14:paraId="1F24D000"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Scalable nesting</w:t>
            </w:r>
          </w:p>
        </w:tc>
        <w:tc>
          <w:tcPr>
            <w:tcW w:w="5400" w:type="dxa"/>
            <w:vAlign w:val="center"/>
          </w:tcPr>
          <w:p w14:paraId="624C5B4D"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eastAsia="ja-JP"/>
              </w:rPr>
              <w:t>Depending on the scalable-nested SEI messages. Each scalable-nested SEI message has the same persistence scope as if the SEI message was not scalable-nested</w:t>
            </w:r>
          </w:p>
        </w:tc>
      </w:tr>
      <w:tr w:rsidR="00CC0670" w:rsidRPr="00903CA8" w14:paraId="67C902A3" w14:textId="77777777" w:rsidTr="006C78CF">
        <w:trPr>
          <w:trHeight w:val="144"/>
        </w:trPr>
        <w:tc>
          <w:tcPr>
            <w:tcW w:w="3420" w:type="dxa"/>
          </w:tcPr>
          <w:p w14:paraId="070422E6" w14:textId="77777777" w:rsidR="00CC0670" w:rsidRPr="00903CA8" w:rsidRDefault="00CC0670" w:rsidP="006C78CF">
            <w:pPr>
              <w:spacing w:before="40" w:after="40"/>
              <w:jc w:val="center"/>
              <w:rPr>
                <w:rFonts w:ascii="Times New Roman" w:hAnsi="Times New Roman"/>
                <w:sz w:val="20"/>
                <w:highlight w:val="yellow"/>
                <w:lang w:val="en-CA"/>
              </w:rPr>
            </w:pPr>
            <w:r w:rsidRPr="00903CA8">
              <w:rPr>
                <w:rFonts w:ascii="Times New Roman" w:hAnsi="Times New Roman"/>
                <w:sz w:val="20"/>
                <w:highlight w:val="yellow"/>
                <w:lang w:val="en-CA"/>
              </w:rPr>
              <w:t>SEI manifest</w:t>
            </w:r>
          </w:p>
        </w:tc>
        <w:tc>
          <w:tcPr>
            <w:tcW w:w="5400" w:type="dxa"/>
          </w:tcPr>
          <w:p w14:paraId="44BB7D76" w14:textId="77777777" w:rsidR="00CC0670" w:rsidRPr="00903CA8" w:rsidRDefault="00CC0670" w:rsidP="006C78CF">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ascii="Times New Roman" w:eastAsia="Malgun Gothic" w:hAnsi="Times New Roman"/>
                <w:sz w:val="20"/>
                <w:highlight w:val="yellow"/>
                <w:lang w:val="en-CA"/>
              </w:rPr>
            </w:pPr>
            <w:r w:rsidRPr="00903CA8">
              <w:rPr>
                <w:rFonts w:ascii="Times New Roman" w:eastAsia="Malgun Gothic" w:hAnsi="Times New Roman"/>
                <w:sz w:val="20"/>
                <w:highlight w:val="yellow"/>
                <w:lang w:val="en-CA"/>
              </w:rPr>
              <w:t>The CVS containing the SEI message</w:t>
            </w:r>
          </w:p>
        </w:tc>
      </w:tr>
      <w:tr w:rsidR="00CC0670" w:rsidRPr="00903CA8" w14:paraId="777D29F5" w14:textId="77777777" w:rsidTr="006C78CF">
        <w:trPr>
          <w:trHeight w:val="144"/>
        </w:trPr>
        <w:tc>
          <w:tcPr>
            <w:tcW w:w="3420" w:type="dxa"/>
          </w:tcPr>
          <w:p w14:paraId="25772133" w14:textId="77777777" w:rsidR="00CC0670" w:rsidRPr="00903CA8" w:rsidRDefault="00CC0670" w:rsidP="006C78CF">
            <w:pPr>
              <w:spacing w:before="40" w:after="40"/>
              <w:jc w:val="center"/>
              <w:rPr>
                <w:rFonts w:ascii="Times New Roman" w:hAnsi="Times New Roman"/>
                <w:sz w:val="20"/>
                <w:highlight w:val="yellow"/>
                <w:lang w:val="en-CA"/>
              </w:rPr>
            </w:pPr>
            <w:r w:rsidRPr="00903CA8">
              <w:rPr>
                <w:rFonts w:ascii="Times New Roman" w:hAnsi="Times New Roman"/>
                <w:sz w:val="20"/>
                <w:highlight w:val="yellow"/>
                <w:lang w:val="en-CA"/>
              </w:rPr>
              <w:t>SEI prefix indication</w:t>
            </w:r>
          </w:p>
        </w:tc>
        <w:tc>
          <w:tcPr>
            <w:tcW w:w="5400" w:type="dxa"/>
          </w:tcPr>
          <w:p w14:paraId="66417046" w14:textId="77777777" w:rsidR="00CC0670" w:rsidRPr="00903CA8" w:rsidRDefault="00CC0670" w:rsidP="006C78CF">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ascii="Times New Roman" w:eastAsia="Malgun Gothic" w:hAnsi="Times New Roman"/>
                <w:sz w:val="20"/>
                <w:lang w:val="en-CA"/>
              </w:rPr>
            </w:pPr>
            <w:r w:rsidRPr="00903CA8">
              <w:rPr>
                <w:rFonts w:ascii="Times New Roman" w:eastAsia="Malgun Gothic" w:hAnsi="Times New Roman"/>
                <w:sz w:val="20"/>
                <w:highlight w:val="yellow"/>
                <w:lang w:val="en-CA"/>
              </w:rPr>
              <w:t>The CVS containing the SEI message</w:t>
            </w:r>
          </w:p>
        </w:tc>
      </w:tr>
      <w:tr w:rsidR="00CC0670" w:rsidRPr="00CC0670" w14:paraId="0A3335B4" w14:textId="77777777" w:rsidTr="006C78CF">
        <w:tc>
          <w:tcPr>
            <w:tcW w:w="3420" w:type="dxa"/>
            <w:vAlign w:val="center"/>
          </w:tcPr>
          <w:p w14:paraId="17BF97DD"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Subpicture level information</w:t>
            </w:r>
          </w:p>
        </w:tc>
        <w:tc>
          <w:tcPr>
            <w:tcW w:w="5400" w:type="dxa"/>
            <w:vAlign w:val="center"/>
          </w:tcPr>
          <w:p w14:paraId="2C31B681" w14:textId="77777777" w:rsidR="00CC0670" w:rsidRPr="00CC0670" w:rsidRDefault="00CC0670"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CC0670">
              <w:rPr>
                <w:rFonts w:ascii="Times New Roman" w:hAnsi="Times New Roman"/>
                <w:noProof/>
                <w:sz w:val="20"/>
                <w:lang w:val="en-CA"/>
              </w:rPr>
              <w:t>The CVS containing the SLI SEI message and up to but not including the next CVS, in decoding order, that contains an SLI SEI message with different content</w:t>
            </w:r>
          </w:p>
        </w:tc>
      </w:tr>
      <w:bookmarkEnd w:id="268"/>
    </w:tbl>
    <w:p w14:paraId="1F08FA42" w14:textId="77777777" w:rsidR="007C764A" w:rsidRPr="00903CA8" w:rsidRDefault="007C764A"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p>
    <w:p w14:paraId="72E86418" w14:textId="77777777" w:rsidR="00A7156B" w:rsidRPr="00A7156B" w:rsidRDefault="00A7156B" w:rsidP="00A715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269" w:author="Ye-Kui Wang (yk1)" w:date="2021-02-18T15:40:00Z"/>
          <w:rFonts w:eastAsia="SimSun"/>
          <w:sz w:val="20"/>
          <w:lang w:val="en-GB"/>
        </w:rPr>
      </w:pPr>
      <w:ins w:id="270" w:author="Ye-Kui Wang (yk1)" w:date="2021-02-18T15:40:00Z">
        <w:r w:rsidRPr="00A7156B">
          <w:rPr>
            <w:rFonts w:eastAsia="SimSun"/>
            <w:sz w:val="20"/>
            <w:highlight w:val="yellow"/>
            <w:lang w:val="en-GB"/>
          </w:rPr>
          <w:t xml:space="preserve">Only filler payload, decoded picture hash, and scalable nesting SEI messages may be included in a suffix SEI NAL unit; all other SEI messages are not allowed to be included in a suffix SEI NAL unit. When there is a scalable nesting SEI message included in a suffix SEI NAL unit, it is only allowed to contain those SEI messages that </w:t>
        </w:r>
        <w:proofErr w:type="gramStart"/>
        <w:r w:rsidRPr="00A7156B">
          <w:rPr>
            <w:rFonts w:eastAsia="SimSun"/>
            <w:sz w:val="20"/>
            <w:highlight w:val="yellow"/>
            <w:lang w:val="en-GB"/>
          </w:rPr>
          <w:t>are allowed to</w:t>
        </w:r>
        <w:proofErr w:type="gramEnd"/>
        <w:r w:rsidRPr="00A7156B">
          <w:rPr>
            <w:rFonts w:eastAsia="SimSun"/>
            <w:sz w:val="20"/>
            <w:highlight w:val="yellow"/>
            <w:lang w:val="en-GB"/>
          </w:rPr>
          <w:t xml:space="preserve"> be included in a suffix NAL unit. When there is a scalable nesting SEI message included in a prefix SEI NAL unit, it is only allowed to contain those SEI messages that </w:t>
        </w:r>
        <w:proofErr w:type="gramStart"/>
        <w:r w:rsidRPr="00A7156B">
          <w:rPr>
            <w:rFonts w:eastAsia="SimSun"/>
            <w:sz w:val="20"/>
            <w:highlight w:val="yellow"/>
            <w:lang w:val="en-GB"/>
          </w:rPr>
          <w:t>are allowed to</w:t>
        </w:r>
        <w:proofErr w:type="gramEnd"/>
        <w:r w:rsidRPr="00A7156B">
          <w:rPr>
            <w:rFonts w:eastAsia="SimSun"/>
            <w:sz w:val="20"/>
            <w:highlight w:val="yellow"/>
            <w:lang w:val="en-GB"/>
          </w:rPr>
          <w:t xml:space="preserve"> be included in a prefix NAL unit.</w:t>
        </w:r>
      </w:ins>
    </w:p>
    <w:p w14:paraId="5F34BF2A" w14:textId="39D44001" w:rsidR="007C764A" w:rsidRPr="007C764A" w:rsidRDefault="007C764A" w:rsidP="007C764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r w:rsidRPr="007C764A">
        <w:rPr>
          <w:rFonts w:eastAsia="SimSun"/>
          <w:sz w:val="20"/>
          <w:lang w:val="en-CA"/>
        </w:rPr>
        <w:t xml:space="preserve">The list </w:t>
      </w:r>
      <w:proofErr w:type="spellStart"/>
      <w:r w:rsidRPr="007C764A">
        <w:rPr>
          <w:rFonts w:eastAsia="SimSun"/>
          <w:sz w:val="20"/>
          <w:lang w:val="en-CA"/>
        </w:rPr>
        <w:t>VclAssociatedSeiList</w:t>
      </w:r>
      <w:proofErr w:type="spellEnd"/>
      <w:r w:rsidRPr="007C764A">
        <w:rPr>
          <w:rFonts w:eastAsia="SimSun"/>
          <w:sz w:val="20"/>
          <w:lang w:val="en-CA"/>
        </w:rPr>
        <w:t xml:space="preserve"> is set to </w:t>
      </w:r>
      <w:r w:rsidRPr="007C764A">
        <w:rPr>
          <w:rFonts w:eastAsia="SimSun"/>
          <w:noProof/>
          <w:sz w:val="20"/>
          <w:lang w:val="en-CA"/>
        </w:rPr>
        <w:t xml:space="preserve">consist of the payloadType values </w:t>
      </w:r>
      <w:r w:rsidRPr="007C764A">
        <w:rPr>
          <w:rFonts w:eastAsia="SimSun"/>
          <w:sz w:val="20"/>
          <w:lang w:val="en-CA"/>
        </w:rPr>
        <w:t xml:space="preserve">3, 19, 45, 129, </w:t>
      </w:r>
      <w:ins w:id="271" w:author="Ye-Kui Wang (yk1)" w:date="2021-02-18T15:30:00Z">
        <w:r w:rsidR="009A60FE" w:rsidRPr="009A60FE">
          <w:rPr>
            <w:rFonts w:eastAsia="SimSun"/>
            <w:sz w:val="20"/>
            <w:highlight w:val="yellow"/>
            <w:lang w:val="en-CA"/>
          </w:rPr>
          <w:t>132,</w:t>
        </w:r>
        <w:r w:rsidR="009A60FE" w:rsidRPr="007C764A">
          <w:rPr>
            <w:rFonts w:eastAsia="SimSun"/>
            <w:sz w:val="20"/>
            <w:lang w:val="en-CA"/>
          </w:rPr>
          <w:t xml:space="preserve"> </w:t>
        </w:r>
      </w:ins>
      <w:r w:rsidRPr="007C764A">
        <w:rPr>
          <w:rFonts w:eastAsia="SimSun"/>
          <w:sz w:val="20"/>
          <w:lang w:val="en-CA"/>
        </w:rPr>
        <w:t xml:space="preserve">137, 144, 145, 147 to 150, inclusive, 153 to 156, inclusive, </w:t>
      </w:r>
      <w:ins w:id="272" w:author="Ye-Kui Wang (yk1)" w:date="2021-02-18T11:56:00Z">
        <w:r w:rsidR="00D41A22" w:rsidRPr="00D41A22">
          <w:rPr>
            <w:rFonts w:eastAsia="SimSun"/>
            <w:sz w:val="20"/>
            <w:highlight w:val="yellow"/>
            <w:lang w:val="en-CA"/>
          </w:rPr>
          <w:t>165,</w:t>
        </w:r>
        <w:r w:rsidR="00D41A22">
          <w:rPr>
            <w:rFonts w:eastAsia="SimSun"/>
            <w:sz w:val="20"/>
            <w:lang w:val="en-CA"/>
          </w:rPr>
          <w:t xml:space="preserve"> </w:t>
        </w:r>
      </w:ins>
      <w:r w:rsidRPr="007C764A">
        <w:rPr>
          <w:rFonts w:eastAsia="SimSun"/>
          <w:sz w:val="20"/>
          <w:lang w:val="en-CA"/>
        </w:rPr>
        <w:t xml:space="preserve">168, </w:t>
      </w:r>
      <w:ins w:id="273" w:author="Ye-Kui Wang (yk1)" w:date="2021-02-18T11:56:00Z">
        <w:r w:rsidR="00D41A22" w:rsidRPr="00D41A22">
          <w:rPr>
            <w:rFonts w:eastAsia="SimSun"/>
            <w:sz w:val="20"/>
            <w:highlight w:val="yellow"/>
            <w:lang w:val="en-CA"/>
          </w:rPr>
          <w:t xml:space="preserve">177, 179, </w:t>
        </w:r>
      </w:ins>
      <w:r w:rsidRPr="00D41A22">
        <w:rPr>
          <w:rFonts w:eastAsia="SimSun"/>
          <w:sz w:val="20"/>
          <w:highlight w:val="yellow"/>
          <w:lang w:val="en-CA"/>
        </w:rPr>
        <w:t>2</w:t>
      </w:r>
      <w:r w:rsidRPr="00903CA8">
        <w:rPr>
          <w:rFonts w:eastAsia="SimSun"/>
          <w:sz w:val="20"/>
          <w:highlight w:val="yellow"/>
          <w:lang w:val="en-CA"/>
        </w:rPr>
        <w:t>00</w:t>
      </w:r>
      <w:ins w:id="274" w:author="Ye-Kui Wang (yk1)" w:date="2021-02-18T14:23:00Z">
        <w:r w:rsidR="002D698F">
          <w:rPr>
            <w:rFonts w:eastAsia="SimSun"/>
            <w:sz w:val="20"/>
            <w:highlight w:val="yellow"/>
            <w:lang w:val="en-CA"/>
          </w:rPr>
          <w:t xml:space="preserve"> to 202, inclusive</w:t>
        </w:r>
      </w:ins>
      <w:del w:id="275" w:author="Ye-Kui Wang (yk1)" w:date="2021-02-18T14:23:00Z">
        <w:r w:rsidRPr="00903CA8" w:rsidDel="002D698F">
          <w:rPr>
            <w:rFonts w:eastAsia="SimSun"/>
            <w:sz w:val="20"/>
            <w:highlight w:val="yellow"/>
            <w:lang w:val="en-CA"/>
          </w:rPr>
          <w:delText>, 201</w:delText>
        </w:r>
        <w:r w:rsidR="0034701F" w:rsidDel="002D698F">
          <w:rPr>
            <w:rFonts w:eastAsia="SimSun"/>
            <w:sz w:val="20"/>
            <w:highlight w:val="yellow"/>
            <w:lang w:val="en-CA"/>
          </w:rPr>
          <w:delText>, 202</w:delText>
        </w:r>
      </w:del>
      <w:r w:rsidRPr="00903CA8">
        <w:rPr>
          <w:rFonts w:eastAsia="SimSun"/>
          <w:sz w:val="20"/>
          <w:highlight w:val="yellow"/>
          <w:lang w:val="en-CA"/>
        </w:rPr>
        <w:t>,</w:t>
      </w:r>
      <w:r w:rsidRPr="00903CA8">
        <w:rPr>
          <w:rFonts w:eastAsia="SimSun"/>
          <w:sz w:val="20"/>
          <w:lang w:val="en-CA"/>
        </w:rPr>
        <w:t xml:space="preserve"> </w:t>
      </w:r>
      <w:r w:rsidRPr="007C764A">
        <w:rPr>
          <w:rFonts w:eastAsia="SimSun"/>
          <w:sz w:val="20"/>
          <w:lang w:val="en-CA"/>
        </w:rPr>
        <w:t>and 204</w:t>
      </w:r>
      <w:ins w:id="276" w:author="Ye-Kui Wang (yk1)" w:date="2021-02-18T14:21:00Z">
        <w:r w:rsidR="002D698F">
          <w:rPr>
            <w:rFonts w:eastAsia="SimSun"/>
            <w:sz w:val="20"/>
            <w:lang w:val="en-CA"/>
          </w:rPr>
          <w:t xml:space="preserve"> </w:t>
        </w:r>
        <w:r w:rsidR="002D698F" w:rsidRPr="002D698F">
          <w:rPr>
            <w:rFonts w:eastAsia="SimSun"/>
            <w:sz w:val="20"/>
            <w:highlight w:val="yellow"/>
            <w:lang w:val="en-CA"/>
          </w:rPr>
          <w:t>to 206, inclusive</w:t>
        </w:r>
      </w:ins>
      <w:r w:rsidRPr="007C764A">
        <w:rPr>
          <w:rFonts w:eastAsia="SimSun"/>
          <w:sz w:val="20"/>
          <w:lang w:val="en-CA"/>
        </w:rPr>
        <w:t>.</w:t>
      </w:r>
    </w:p>
    <w:p w14:paraId="05968CBF" w14:textId="65749132" w:rsidR="007C764A" w:rsidRPr="007C764A" w:rsidRDefault="007C764A" w:rsidP="007C764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r w:rsidRPr="007C764A">
        <w:rPr>
          <w:rFonts w:eastAsia="SimSun"/>
          <w:noProof/>
          <w:sz w:val="20"/>
          <w:lang w:val="en-CA"/>
        </w:rPr>
        <w:t xml:space="preserve">The list PicUnitRepConSeiList is set to consist of the payloadType values 0, 1, 19, 45, 129, 133, 137, </w:t>
      </w:r>
      <w:r w:rsidRPr="007C764A">
        <w:rPr>
          <w:rFonts w:eastAsia="SimSun"/>
          <w:sz w:val="20"/>
          <w:lang w:val="en-CA"/>
        </w:rPr>
        <w:t>147 to 150, inclusive, 153 to 156, inclusive</w:t>
      </w:r>
      <w:r w:rsidRPr="007C764A">
        <w:rPr>
          <w:rFonts w:eastAsia="SimSun"/>
          <w:noProof/>
          <w:sz w:val="20"/>
          <w:lang w:val="en-CA"/>
        </w:rPr>
        <w:t xml:space="preserve">, </w:t>
      </w:r>
      <w:ins w:id="277" w:author="Ye-Kui Wang (yk1)" w:date="2021-02-18T11:58:00Z">
        <w:r w:rsidR="00D41A22" w:rsidRPr="00D41A22">
          <w:rPr>
            <w:rFonts w:eastAsia="SimSun"/>
            <w:sz w:val="20"/>
            <w:highlight w:val="yellow"/>
            <w:lang w:val="en-CA"/>
          </w:rPr>
          <w:t>165,</w:t>
        </w:r>
        <w:r w:rsidR="00D41A22">
          <w:rPr>
            <w:rFonts w:eastAsia="SimSun"/>
            <w:sz w:val="20"/>
            <w:lang w:val="en-CA"/>
          </w:rPr>
          <w:t xml:space="preserve"> </w:t>
        </w:r>
      </w:ins>
      <w:r w:rsidRPr="007C764A">
        <w:rPr>
          <w:rFonts w:eastAsia="SimSun"/>
          <w:noProof/>
          <w:sz w:val="20"/>
          <w:lang w:val="en-CA"/>
        </w:rPr>
        <w:t xml:space="preserve">168, </w:t>
      </w:r>
      <w:ins w:id="278" w:author="Ye-Kui Wang (yk1)" w:date="2021-02-18T11:58:00Z">
        <w:r w:rsidR="00D41A22" w:rsidRPr="00D41A22">
          <w:rPr>
            <w:rFonts w:eastAsia="SimSun"/>
            <w:sz w:val="20"/>
            <w:highlight w:val="yellow"/>
            <w:lang w:val="en-CA"/>
          </w:rPr>
          <w:t xml:space="preserve">177, 179, </w:t>
        </w:r>
      </w:ins>
      <w:ins w:id="279" w:author="Ye-Kui Wang (yk1)" w:date="2021-02-18T14:22:00Z">
        <w:r w:rsidR="002D698F">
          <w:rPr>
            <w:rFonts w:eastAsia="SimSun"/>
            <w:sz w:val="20"/>
            <w:highlight w:val="yellow"/>
            <w:lang w:val="en-CA"/>
          </w:rPr>
          <w:t xml:space="preserve">and </w:t>
        </w:r>
      </w:ins>
      <w:r w:rsidRPr="00903CA8">
        <w:rPr>
          <w:rFonts w:eastAsia="SimSun"/>
          <w:sz w:val="20"/>
          <w:highlight w:val="yellow"/>
          <w:lang w:val="en-CA"/>
        </w:rPr>
        <w:t>200</w:t>
      </w:r>
      <w:del w:id="280" w:author="Ye-Kui Wang (yk1)" w:date="2021-02-18T14:22:00Z">
        <w:r w:rsidRPr="00903CA8" w:rsidDel="002D698F">
          <w:rPr>
            <w:rFonts w:eastAsia="SimSun"/>
            <w:sz w:val="20"/>
            <w:highlight w:val="yellow"/>
            <w:lang w:val="en-CA"/>
          </w:rPr>
          <w:delText>, 201</w:delText>
        </w:r>
        <w:r w:rsidR="0034701F" w:rsidDel="002D698F">
          <w:rPr>
            <w:rFonts w:eastAsia="SimSun"/>
            <w:sz w:val="20"/>
            <w:highlight w:val="yellow"/>
            <w:lang w:val="en-CA"/>
          </w:rPr>
          <w:delText>, 202</w:delText>
        </w:r>
        <w:r w:rsidRPr="00903CA8" w:rsidDel="002D698F">
          <w:rPr>
            <w:rFonts w:eastAsia="SimSun"/>
            <w:sz w:val="20"/>
            <w:highlight w:val="yellow"/>
            <w:lang w:val="en-CA"/>
          </w:rPr>
          <w:delText>,</w:delText>
        </w:r>
        <w:r w:rsidRPr="00903CA8" w:rsidDel="002D698F">
          <w:rPr>
            <w:rFonts w:eastAsia="SimSun"/>
            <w:sz w:val="20"/>
            <w:lang w:val="en-CA"/>
          </w:rPr>
          <w:delText xml:space="preserve"> </w:delText>
        </w:r>
        <w:r w:rsidRPr="007C764A" w:rsidDel="002D698F">
          <w:rPr>
            <w:rFonts w:eastAsia="SimSun"/>
            <w:noProof/>
            <w:sz w:val="20"/>
            <w:lang w:val="en-CA"/>
          </w:rPr>
          <w:delText>203, and 204</w:delText>
        </w:r>
      </w:del>
      <w:ins w:id="281" w:author="Ye-Kui Wang (yk1)" w:date="2021-02-18T14:22:00Z">
        <w:r w:rsidR="002D698F">
          <w:rPr>
            <w:rFonts w:eastAsia="SimSun"/>
            <w:sz w:val="20"/>
            <w:highlight w:val="yellow"/>
            <w:lang w:val="en-CA"/>
          </w:rPr>
          <w:t xml:space="preserve"> to</w:t>
        </w:r>
        <w:r w:rsidR="002D698F" w:rsidRPr="002D698F">
          <w:rPr>
            <w:rFonts w:eastAsia="SimSun"/>
            <w:sz w:val="20"/>
            <w:highlight w:val="yellow"/>
            <w:lang w:val="en-CA"/>
          </w:rPr>
          <w:t xml:space="preserve"> 206, inclusive</w:t>
        </w:r>
      </w:ins>
      <w:r w:rsidRPr="007C764A">
        <w:rPr>
          <w:rFonts w:eastAsia="SimSun"/>
          <w:noProof/>
          <w:sz w:val="20"/>
          <w:lang w:val="en-CA"/>
        </w:rPr>
        <w:t>.</w:t>
      </w:r>
    </w:p>
    <w:p w14:paraId="0DB563D8" w14:textId="7468383F" w:rsidR="007C764A" w:rsidRPr="00903CA8" w:rsidRDefault="007C764A" w:rsidP="007C764A">
      <w:pPr>
        <w:pStyle w:val="Note1"/>
        <w:rPr>
          <w:noProof/>
          <w:lang w:val="en-CA"/>
        </w:rPr>
      </w:pPr>
      <w:r w:rsidRPr="00903CA8">
        <w:rPr>
          <w:noProof/>
          <w:lang w:val="en-CA"/>
        </w:rPr>
        <w:t>NOTE 4 – VclAssociatedSeiList consists of the payloadType values of the SEI messages that, when non-scalable-nested, infer constraints on the NAL unit header of the SEI NAL unit on the basis of the NAL unit header of the associated VCL NAL unit. PicUnitRepConSeiList consists of the payloadType values of the SEI messages that are subject to the restriction on 4 repetitions per PU.</w:t>
      </w:r>
    </w:p>
    <w:p w14:paraId="5C13C39F" w14:textId="085E4500" w:rsidR="00E34C71" w:rsidRDefault="00E34C71"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282" w:author="Ye-Kui Wang (yk1)" w:date="2021-02-18T15:34:00Z"/>
          <w:rFonts w:eastAsia="SimSun"/>
          <w:noProof/>
          <w:sz w:val="20"/>
          <w:lang w:val="en-CA"/>
        </w:rPr>
      </w:pPr>
      <w:r w:rsidRPr="00903CA8">
        <w:rPr>
          <w:rFonts w:eastAsia="SimSun"/>
          <w:noProof/>
          <w:sz w:val="20"/>
          <w:lang w:val="en-CA"/>
        </w:rPr>
        <w:t>...</w:t>
      </w:r>
    </w:p>
    <w:p w14:paraId="52D17461" w14:textId="77777777" w:rsidR="009A60FE" w:rsidRPr="009A60FE" w:rsidRDefault="009A60FE" w:rsidP="009A60F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283" w:author="Ye-Kui Wang (yk1)" w:date="2021-02-18T15:35:00Z"/>
          <w:rFonts w:eastAsia="SimSun"/>
          <w:noProof/>
          <w:sz w:val="20"/>
          <w:lang w:val="en-GB"/>
        </w:rPr>
      </w:pPr>
      <w:ins w:id="284" w:author="Ye-Kui Wang (yk1)" w:date="2021-02-18T15:35:00Z">
        <w:r w:rsidRPr="009A60FE">
          <w:rPr>
            <w:rFonts w:eastAsia="SimSun"/>
            <w:noProof/>
            <w:sz w:val="20"/>
            <w:lang w:val="en-GB"/>
          </w:rPr>
          <w:t xml:space="preserve">The following applies on </w:t>
        </w:r>
        <w:r w:rsidRPr="009A60FE">
          <w:rPr>
            <w:rFonts w:eastAsia="SimSun"/>
            <w:sz w:val="20"/>
            <w:lang w:val="en-GB"/>
          </w:rPr>
          <w:t xml:space="preserve">the content of </w:t>
        </w:r>
        <w:r w:rsidRPr="009A60FE">
          <w:rPr>
            <w:rFonts w:eastAsia="SimSun"/>
            <w:sz w:val="20"/>
            <w:lang w:val="en-CA"/>
          </w:rPr>
          <w:t>scalable-nested and non-scalable-nested SEI messages applying to the same OLS or layer</w:t>
        </w:r>
        <w:r w:rsidRPr="009A60FE">
          <w:rPr>
            <w:rFonts w:eastAsia="SimSun"/>
            <w:sz w:val="20"/>
            <w:lang w:val="en-GB"/>
          </w:rPr>
          <w:t>:</w:t>
        </w:r>
      </w:ins>
    </w:p>
    <w:p w14:paraId="486A7CD0" w14:textId="0D529338" w:rsidR="009A60FE" w:rsidRPr="009A60FE" w:rsidRDefault="009A60FE" w:rsidP="009A60F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ins w:id="285" w:author="Ye-Kui Wang (yk1)" w:date="2021-02-18T15:35:00Z"/>
          <w:rFonts w:eastAsia="SimSun"/>
          <w:sz w:val="20"/>
          <w:lang w:val="en-GB"/>
        </w:rPr>
      </w:pPr>
      <w:ins w:id="286" w:author="Ye-Kui Wang (yk1)" w:date="2021-02-18T15:35:00Z">
        <w:r w:rsidRPr="009A60FE">
          <w:rPr>
            <w:rFonts w:eastAsia="SimSun"/>
            <w:sz w:val="20"/>
            <w:lang w:val="en-GB"/>
          </w:rPr>
          <w:t>–</w:t>
        </w:r>
        <w:r w:rsidRPr="009A60FE">
          <w:rPr>
            <w:rFonts w:eastAsia="SimSun"/>
            <w:sz w:val="20"/>
            <w:lang w:val="en-GB"/>
          </w:rPr>
          <w:tab/>
        </w:r>
        <w:r w:rsidRPr="009A60FE">
          <w:rPr>
            <w:rFonts w:eastAsia="SimSun"/>
            <w:noProof/>
            <w:sz w:val="20"/>
            <w:lang w:val="en-CA"/>
          </w:rPr>
          <w:t>When there are multiple SEI messages with a particular value of</w:t>
        </w:r>
        <w:r w:rsidRPr="009A60FE">
          <w:rPr>
            <w:rFonts w:eastAsia="SimSun"/>
            <w:sz w:val="20"/>
            <w:lang w:val="en-CA"/>
          </w:rPr>
          <w:t xml:space="preserve"> payloadType not equal to </w:t>
        </w:r>
        <w:r w:rsidRPr="009A60FE">
          <w:rPr>
            <w:rFonts w:eastAsia="SimSun"/>
            <w:sz w:val="20"/>
            <w:highlight w:val="yellow"/>
            <w:lang w:val="en-CA"/>
          </w:rPr>
          <w:t>4, 5, or</w:t>
        </w:r>
        <w:r>
          <w:rPr>
            <w:rFonts w:eastAsia="SimSun"/>
            <w:sz w:val="20"/>
            <w:lang w:val="en-CA"/>
          </w:rPr>
          <w:t xml:space="preserve"> </w:t>
        </w:r>
        <w:r w:rsidRPr="009A60FE">
          <w:rPr>
            <w:rFonts w:eastAsia="SimSun"/>
            <w:sz w:val="20"/>
            <w:lang w:val="en-CA"/>
          </w:rPr>
          <w:t xml:space="preserve">133 that are associated with a particular AU or DU and apply to a particular OLS or layer, regardless of whether some or </w:t>
        </w:r>
        <w:proofErr w:type="gramStart"/>
        <w:r w:rsidRPr="009A60FE">
          <w:rPr>
            <w:rFonts w:eastAsia="SimSun"/>
            <w:sz w:val="20"/>
            <w:lang w:val="en-CA"/>
          </w:rPr>
          <w:t>all of</w:t>
        </w:r>
        <w:proofErr w:type="gramEnd"/>
        <w:r w:rsidRPr="009A60FE">
          <w:rPr>
            <w:rFonts w:eastAsia="SimSun"/>
            <w:sz w:val="20"/>
            <w:lang w:val="en-CA"/>
          </w:rPr>
          <w:t xml:space="preserve"> these SEI messages are scalable-nested, the SEI messages shall have the same SEI payload content.</w:t>
        </w:r>
      </w:ins>
    </w:p>
    <w:p w14:paraId="2389D569" w14:textId="3B4A2FE2" w:rsidR="009A60FE" w:rsidRPr="00903CA8" w:rsidRDefault="009A60FE" w:rsidP="00F86F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ins w:id="287" w:author="Ye-Kui Wang (yk1)" w:date="2021-02-18T15:34:00Z">
        <w:r>
          <w:rPr>
            <w:rFonts w:eastAsia="SimSun"/>
            <w:noProof/>
            <w:sz w:val="20"/>
            <w:lang w:val="en-CA"/>
          </w:rPr>
          <w:t>...</w:t>
        </w:r>
      </w:ins>
    </w:p>
    <w:p w14:paraId="324F5AA2" w14:textId="5AC2A059" w:rsidR="00D6397E" w:rsidRPr="00903CA8" w:rsidRDefault="00D6397E" w:rsidP="00D6397E">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lastRenderedPageBreak/>
        <w:t>Renumber clause</w:t>
      </w:r>
      <w:r w:rsidR="005260D4" w:rsidRPr="00903CA8">
        <w:rPr>
          <w:rFonts w:eastAsia="SimSun"/>
          <w:i/>
          <w:noProof/>
          <w:sz w:val="24"/>
          <w:lang w:val="en-CA"/>
        </w:rPr>
        <w:t>s</w:t>
      </w:r>
      <w:r w:rsidRPr="00903CA8">
        <w:rPr>
          <w:rFonts w:eastAsia="SimSun"/>
          <w:i/>
          <w:noProof/>
          <w:sz w:val="24"/>
          <w:lang w:val="en-CA"/>
        </w:rPr>
        <w:t xml:space="preserve"> D.8 (</w:t>
      </w:r>
      <w:r w:rsidR="005260D4" w:rsidRPr="00903CA8">
        <w:rPr>
          <w:rFonts w:eastAsia="SimSun"/>
          <w:i/>
          <w:noProof/>
          <w:sz w:val="24"/>
          <w:lang w:val="en-CA"/>
        </w:rPr>
        <w:t>Use of ITU-T H.274 | ISO/IEC 23002-7 VUI parameters</w:t>
      </w:r>
      <w:r w:rsidRPr="00903CA8">
        <w:rPr>
          <w:rFonts w:eastAsia="SimSun"/>
          <w:i/>
          <w:noProof/>
          <w:sz w:val="24"/>
          <w:lang w:val="en-CA"/>
        </w:rPr>
        <w:t xml:space="preserve">) </w:t>
      </w:r>
      <w:r w:rsidR="005260D4" w:rsidRPr="00903CA8">
        <w:rPr>
          <w:rFonts w:eastAsia="SimSun"/>
          <w:i/>
          <w:noProof/>
          <w:sz w:val="24"/>
          <w:lang w:val="en-CA"/>
        </w:rPr>
        <w:t xml:space="preserve">and D.9 (Use of ITU-T H.274 | ISO/IEC 23002-7 SEI messages) as </w:t>
      </w:r>
      <w:r w:rsidRPr="00903CA8">
        <w:rPr>
          <w:rFonts w:eastAsia="SimSun"/>
          <w:i/>
          <w:noProof/>
          <w:sz w:val="24"/>
          <w:lang w:val="en-CA"/>
        </w:rPr>
        <w:t>D.</w:t>
      </w:r>
      <w:r w:rsidR="005260D4" w:rsidRPr="00903CA8">
        <w:rPr>
          <w:rFonts w:eastAsia="SimSun"/>
          <w:i/>
          <w:noProof/>
          <w:sz w:val="24"/>
          <w:lang w:val="en-CA"/>
        </w:rPr>
        <w:t>10 and D.11, respectively</w:t>
      </w:r>
      <w:r w:rsidRPr="00903CA8">
        <w:rPr>
          <w:rFonts w:eastAsia="SimSun"/>
          <w:i/>
          <w:noProof/>
          <w:sz w:val="24"/>
          <w:lang w:val="en-CA"/>
        </w:rPr>
        <w:t>.</w:t>
      </w:r>
    </w:p>
    <w:p w14:paraId="2954BD57" w14:textId="1A28D58D" w:rsidR="00D6397E" w:rsidRPr="00903CA8" w:rsidRDefault="00D6397E" w:rsidP="00D6397E">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t>Add clause</w:t>
      </w:r>
      <w:r w:rsidR="005260D4" w:rsidRPr="00903CA8">
        <w:rPr>
          <w:rFonts w:eastAsia="SimSun"/>
          <w:i/>
          <w:noProof/>
          <w:sz w:val="24"/>
          <w:lang w:val="en-CA"/>
        </w:rPr>
        <w:t>s</w:t>
      </w:r>
      <w:r w:rsidRPr="00903CA8">
        <w:rPr>
          <w:rFonts w:eastAsia="SimSun"/>
          <w:i/>
          <w:noProof/>
          <w:sz w:val="24"/>
          <w:lang w:val="en-CA"/>
        </w:rPr>
        <w:t xml:space="preserve"> D.</w:t>
      </w:r>
      <w:r w:rsidR="005260D4" w:rsidRPr="00903CA8">
        <w:rPr>
          <w:rFonts w:eastAsia="SimSun"/>
          <w:i/>
          <w:noProof/>
          <w:sz w:val="24"/>
          <w:lang w:val="en-CA"/>
        </w:rPr>
        <w:t xml:space="preserve">8 and D.9 </w:t>
      </w:r>
      <w:r w:rsidRPr="00903CA8">
        <w:rPr>
          <w:rFonts w:eastAsia="SimSun"/>
          <w:i/>
          <w:noProof/>
          <w:sz w:val="24"/>
          <w:lang w:val="en-CA"/>
        </w:rPr>
        <w:t>as follows:</w:t>
      </w:r>
    </w:p>
    <w:p w14:paraId="1EECE913" w14:textId="5A2F09E6" w:rsidR="005260D4" w:rsidRPr="00903CA8" w:rsidRDefault="005260D4" w:rsidP="005260D4">
      <w:pPr>
        <w:pStyle w:val="Heading2"/>
        <w:numPr>
          <w:ilvl w:val="0"/>
          <w:numId w:val="0"/>
        </w:numPr>
        <w:rPr>
          <w:rFonts w:eastAsia="SimSun"/>
          <w:sz w:val="22"/>
          <w:szCs w:val="22"/>
          <w:lang w:val="en-CA"/>
        </w:rPr>
      </w:pPr>
      <w:r w:rsidRPr="00903CA8">
        <w:rPr>
          <w:rFonts w:eastAsia="SimSun"/>
          <w:sz w:val="22"/>
          <w:szCs w:val="22"/>
          <w:lang w:val="en-CA"/>
        </w:rPr>
        <w:t>D.8</w:t>
      </w:r>
      <w:r w:rsidRPr="00903CA8">
        <w:rPr>
          <w:rFonts w:eastAsia="SimSun"/>
          <w:sz w:val="22"/>
          <w:szCs w:val="22"/>
          <w:lang w:val="en-CA"/>
        </w:rPr>
        <w:tab/>
        <w:t>SEI manifest SEI message</w:t>
      </w:r>
    </w:p>
    <w:p w14:paraId="32F07DD6" w14:textId="0BE985FB" w:rsidR="00D6397E" w:rsidRPr="00903CA8" w:rsidRDefault="00D6397E" w:rsidP="005260D4">
      <w:pPr>
        <w:pStyle w:val="Heading3"/>
        <w:numPr>
          <w:ilvl w:val="0"/>
          <w:numId w:val="0"/>
        </w:numPr>
        <w:rPr>
          <w:rFonts w:eastAsia="SimSun"/>
          <w:sz w:val="20"/>
          <w:szCs w:val="20"/>
          <w:lang w:val="en-CA"/>
        </w:rPr>
      </w:pPr>
      <w:r w:rsidRPr="00903CA8">
        <w:rPr>
          <w:rFonts w:eastAsia="SimSun"/>
          <w:sz w:val="20"/>
          <w:szCs w:val="20"/>
          <w:lang w:val="en-CA"/>
        </w:rPr>
        <w:t>D.8</w:t>
      </w:r>
      <w:r w:rsidR="005260D4" w:rsidRPr="00903CA8">
        <w:rPr>
          <w:rFonts w:eastAsia="SimSun"/>
          <w:sz w:val="20"/>
          <w:szCs w:val="20"/>
          <w:lang w:val="en-CA"/>
        </w:rPr>
        <w:t>.1</w:t>
      </w:r>
      <w:r w:rsidRPr="00903CA8">
        <w:rPr>
          <w:rFonts w:eastAsia="SimSun"/>
          <w:sz w:val="20"/>
          <w:szCs w:val="20"/>
          <w:lang w:val="en-CA"/>
        </w:rPr>
        <w:tab/>
      </w:r>
      <w:r w:rsidR="005260D4" w:rsidRPr="00903CA8">
        <w:rPr>
          <w:rFonts w:eastAsia="SimSun"/>
          <w:sz w:val="20"/>
          <w:szCs w:val="20"/>
          <w:lang w:val="en-CA"/>
        </w:rPr>
        <w:t xml:space="preserve">SEI manifest SEI message </w:t>
      </w:r>
      <w:r w:rsidRPr="00903CA8">
        <w:rPr>
          <w:rFonts w:eastAsia="SimSun"/>
          <w:sz w:val="20"/>
          <w:szCs w:val="20"/>
          <w:lang w:val="en-CA"/>
        </w:rPr>
        <w:t>syntax</w:t>
      </w:r>
    </w:p>
    <w:p w14:paraId="72F68454" w14:textId="77777777" w:rsidR="005260D4" w:rsidRPr="005260D4" w:rsidRDefault="005260D4" w:rsidP="005260D4">
      <w:pPr>
        <w:keepNext/>
        <w:keepLines/>
        <w:rPr>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260D4" w:rsidRPr="005260D4" w14:paraId="49E4940F" w14:textId="77777777" w:rsidTr="006C78CF">
        <w:trPr>
          <w:cantSplit/>
          <w:jc w:val="center"/>
        </w:trPr>
        <w:tc>
          <w:tcPr>
            <w:tcW w:w="7920" w:type="dxa"/>
          </w:tcPr>
          <w:p w14:paraId="763F8E63" w14:textId="77777777" w:rsidR="005260D4" w:rsidRPr="005260D4" w:rsidRDefault="005260D4" w:rsidP="005260D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noProof/>
                <w:sz w:val="20"/>
                <w:lang w:val="en-CA"/>
              </w:rPr>
              <w:t>sei_manifest( payloadSize ) {</w:t>
            </w:r>
          </w:p>
        </w:tc>
        <w:tc>
          <w:tcPr>
            <w:tcW w:w="1157" w:type="dxa"/>
          </w:tcPr>
          <w:p w14:paraId="7F46602D" w14:textId="77777777" w:rsidR="005260D4" w:rsidRPr="005260D4" w:rsidRDefault="005260D4" w:rsidP="005260D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left"/>
              <w:textAlignment w:val="auto"/>
              <w:rPr>
                <w:rFonts w:eastAsia="Malgun Gothic"/>
                <w:bCs/>
                <w:noProof/>
                <w:sz w:val="20"/>
                <w:lang w:val="en-CA"/>
              </w:rPr>
            </w:pPr>
            <w:r w:rsidRPr="005260D4">
              <w:rPr>
                <w:rFonts w:eastAsia="Malgun Gothic"/>
                <w:b/>
                <w:bCs/>
                <w:noProof/>
                <w:sz w:val="20"/>
                <w:lang w:val="en-CA"/>
              </w:rPr>
              <w:t>Descriptor</w:t>
            </w:r>
          </w:p>
        </w:tc>
      </w:tr>
      <w:tr w:rsidR="005260D4" w:rsidRPr="005260D4" w14:paraId="4E4409DB" w14:textId="77777777" w:rsidTr="006C78CF">
        <w:trPr>
          <w:cantSplit/>
          <w:jc w:val="center"/>
        </w:trPr>
        <w:tc>
          <w:tcPr>
            <w:tcW w:w="7920" w:type="dxa"/>
          </w:tcPr>
          <w:p w14:paraId="6110EB13" w14:textId="77777777" w:rsidR="005260D4" w:rsidRPr="005260D4" w:rsidRDefault="005260D4" w:rsidP="005260D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b/>
                <w:bCs/>
                <w:noProof/>
                <w:sz w:val="20"/>
                <w:lang w:val="en-CA" w:eastAsia="zh-CN"/>
              </w:rPr>
              <w:tab/>
              <w:t>manifest_num_sei_msg_types</w:t>
            </w:r>
          </w:p>
        </w:tc>
        <w:tc>
          <w:tcPr>
            <w:tcW w:w="1157" w:type="dxa"/>
          </w:tcPr>
          <w:p w14:paraId="611719C2" w14:textId="77777777" w:rsidR="005260D4" w:rsidRPr="005260D4" w:rsidRDefault="005260D4" w:rsidP="005260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5260D4">
              <w:rPr>
                <w:rFonts w:eastAsia="Malgun Gothic"/>
                <w:noProof/>
                <w:sz w:val="20"/>
                <w:lang w:val="en-CA" w:eastAsia="zh-CN"/>
              </w:rPr>
              <w:t>u(16)</w:t>
            </w:r>
          </w:p>
        </w:tc>
      </w:tr>
      <w:tr w:rsidR="005260D4" w:rsidRPr="005260D4" w14:paraId="5847414C" w14:textId="77777777" w:rsidTr="006C78CF">
        <w:trPr>
          <w:cantSplit/>
          <w:jc w:val="center"/>
        </w:trPr>
        <w:tc>
          <w:tcPr>
            <w:tcW w:w="7920" w:type="dxa"/>
          </w:tcPr>
          <w:p w14:paraId="233B035B" w14:textId="77777777" w:rsidR="005260D4" w:rsidRPr="005260D4" w:rsidRDefault="005260D4" w:rsidP="005260D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noProof/>
                <w:sz w:val="20"/>
                <w:lang w:val="en-CA" w:eastAsia="zh-CN"/>
              </w:rPr>
              <w:tab/>
              <w:t>for( i = 0; i &lt; manifest_num_sei_msg_types; i++ ) {</w:t>
            </w:r>
          </w:p>
        </w:tc>
        <w:tc>
          <w:tcPr>
            <w:tcW w:w="1157" w:type="dxa"/>
          </w:tcPr>
          <w:p w14:paraId="29FC8A02" w14:textId="77777777" w:rsidR="005260D4" w:rsidRPr="005260D4" w:rsidRDefault="005260D4" w:rsidP="005260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p>
        </w:tc>
      </w:tr>
      <w:tr w:rsidR="005260D4" w:rsidRPr="005260D4" w14:paraId="1BDB8AC4" w14:textId="77777777" w:rsidTr="006C78CF">
        <w:trPr>
          <w:cantSplit/>
          <w:jc w:val="center"/>
        </w:trPr>
        <w:tc>
          <w:tcPr>
            <w:tcW w:w="7920" w:type="dxa"/>
          </w:tcPr>
          <w:p w14:paraId="40A0E0E4" w14:textId="77777777" w:rsidR="005260D4" w:rsidRPr="005260D4" w:rsidRDefault="005260D4" w:rsidP="005260D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bCs/>
                <w:noProof/>
                <w:sz w:val="20"/>
                <w:lang w:val="en-CA" w:eastAsia="zh-CN"/>
              </w:rPr>
              <w:tab/>
            </w:r>
            <w:r w:rsidRPr="005260D4">
              <w:rPr>
                <w:rFonts w:eastAsia="Malgun Gothic"/>
                <w:bCs/>
                <w:noProof/>
                <w:sz w:val="20"/>
                <w:lang w:val="en-CA" w:eastAsia="zh-CN"/>
              </w:rPr>
              <w:tab/>
            </w:r>
            <w:r w:rsidRPr="005260D4">
              <w:rPr>
                <w:rFonts w:eastAsia="Malgun Gothic"/>
                <w:b/>
                <w:bCs/>
                <w:noProof/>
                <w:sz w:val="20"/>
                <w:lang w:val="en-CA" w:eastAsia="zh-CN"/>
              </w:rPr>
              <w:t>manifest_sei_payload_type</w:t>
            </w:r>
            <w:r w:rsidRPr="005260D4">
              <w:rPr>
                <w:rFonts w:eastAsia="Malgun Gothic"/>
                <w:bCs/>
                <w:noProof/>
                <w:sz w:val="20"/>
                <w:lang w:val="en-CA" w:eastAsia="zh-CN"/>
              </w:rPr>
              <w:t>[</w:t>
            </w:r>
            <w:r w:rsidRPr="005260D4">
              <w:rPr>
                <w:rFonts w:eastAsia="Malgun Gothic"/>
                <w:noProof/>
                <w:sz w:val="20"/>
                <w:lang w:val="en-CA" w:eastAsia="zh-CN"/>
              </w:rPr>
              <w:t> i </w:t>
            </w:r>
            <w:r w:rsidRPr="005260D4">
              <w:rPr>
                <w:rFonts w:eastAsia="Malgun Gothic"/>
                <w:bCs/>
                <w:noProof/>
                <w:sz w:val="20"/>
                <w:lang w:val="en-CA" w:eastAsia="zh-CN"/>
              </w:rPr>
              <w:t>]</w:t>
            </w:r>
          </w:p>
        </w:tc>
        <w:tc>
          <w:tcPr>
            <w:tcW w:w="1157" w:type="dxa"/>
          </w:tcPr>
          <w:p w14:paraId="76E07453" w14:textId="77777777" w:rsidR="005260D4" w:rsidRPr="005260D4" w:rsidRDefault="005260D4" w:rsidP="005260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5260D4">
              <w:rPr>
                <w:rFonts w:eastAsia="Malgun Gothic"/>
                <w:noProof/>
                <w:sz w:val="20"/>
                <w:lang w:val="en-CA" w:eastAsia="zh-CN"/>
              </w:rPr>
              <w:t>u(16)</w:t>
            </w:r>
          </w:p>
        </w:tc>
      </w:tr>
      <w:tr w:rsidR="005260D4" w:rsidRPr="005260D4" w14:paraId="407D8950" w14:textId="77777777" w:rsidTr="006C78CF">
        <w:trPr>
          <w:cantSplit/>
          <w:jc w:val="center"/>
        </w:trPr>
        <w:tc>
          <w:tcPr>
            <w:tcW w:w="7920" w:type="dxa"/>
          </w:tcPr>
          <w:p w14:paraId="5067495C" w14:textId="77777777" w:rsidR="005260D4" w:rsidRPr="005260D4" w:rsidRDefault="005260D4" w:rsidP="005260D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bCs/>
                <w:noProof/>
                <w:sz w:val="20"/>
                <w:lang w:val="en-CA" w:eastAsia="zh-CN"/>
              </w:rPr>
              <w:tab/>
            </w:r>
            <w:r w:rsidRPr="005260D4">
              <w:rPr>
                <w:rFonts w:eastAsia="Malgun Gothic"/>
                <w:bCs/>
                <w:noProof/>
                <w:sz w:val="20"/>
                <w:lang w:val="en-CA" w:eastAsia="zh-CN"/>
              </w:rPr>
              <w:tab/>
            </w:r>
            <w:r w:rsidRPr="005260D4">
              <w:rPr>
                <w:rFonts w:eastAsia="Malgun Gothic"/>
                <w:b/>
                <w:bCs/>
                <w:noProof/>
                <w:sz w:val="20"/>
                <w:lang w:val="en-CA" w:eastAsia="zh-CN"/>
              </w:rPr>
              <w:t>manifest_sei_description</w:t>
            </w:r>
            <w:r w:rsidRPr="005260D4">
              <w:rPr>
                <w:rFonts w:eastAsia="Malgun Gothic"/>
                <w:bCs/>
                <w:noProof/>
                <w:sz w:val="20"/>
                <w:lang w:val="en-CA" w:eastAsia="zh-CN"/>
              </w:rPr>
              <w:t>[</w:t>
            </w:r>
            <w:r w:rsidRPr="005260D4">
              <w:rPr>
                <w:rFonts w:eastAsia="Malgun Gothic"/>
                <w:noProof/>
                <w:sz w:val="20"/>
                <w:lang w:val="en-CA" w:eastAsia="zh-CN"/>
              </w:rPr>
              <w:t> i </w:t>
            </w:r>
            <w:r w:rsidRPr="005260D4">
              <w:rPr>
                <w:rFonts w:eastAsia="Malgun Gothic"/>
                <w:bCs/>
                <w:noProof/>
                <w:sz w:val="20"/>
                <w:lang w:val="en-CA" w:eastAsia="zh-CN"/>
              </w:rPr>
              <w:t>]</w:t>
            </w:r>
          </w:p>
        </w:tc>
        <w:tc>
          <w:tcPr>
            <w:tcW w:w="1157" w:type="dxa"/>
          </w:tcPr>
          <w:p w14:paraId="25762531" w14:textId="77777777" w:rsidR="005260D4" w:rsidRPr="005260D4" w:rsidRDefault="005260D4" w:rsidP="005260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5260D4">
              <w:rPr>
                <w:rFonts w:eastAsia="Malgun Gothic"/>
                <w:noProof/>
                <w:sz w:val="20"/>
                <w:lang w:val="en-CA" w:eastAsia="zh-CN"/>
              </w:rPr>
              <w:t>u(8)</w:t>
            </w:r>
          </w:p>
        </w:tc>
      </w:tr>
      <w:tr w:rsidR="005260D4" w:rsidRPr="005260D4" w14:paraId="221BA445" w14:textId="77777777" w:rsidTr="006C78CF">
        <w:trPr>
          <w:cantSplit/>
          <w:jc w:val="center"/>
        </w:trPr>
        <w:tc>
          <w:tcPr>
            <w:tcW w:w="7920" w:type="dxa"/>
          </w:tcPr>
          <w:p w14:paraId="2B09AAF7" w14:textId="77777777" w:rsidR="005260D4" w:rsidRPr="005260D4" w:rsidRDefault="005260D4" w:rsidP="005260D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bCs/>
                <w:noProof/>
                <w:sz w:val="20"/>
                <w:lang w:val="en-CA" w:eastAsia="zh-CN"/>
              </w:rPr>
              <w:tab/>
              <w:t>}</w:t>
            </w:r>
          </w:p>
        </w:tc>
        <w:tc>
          <w:tcPr>
            <w:tcW w:w="1157" w:type="dxa"/>
          </w:tcPr>
          <w:p w14:paraId="2CF08499" w14:textId="77777777" w:rsidR="005260D4" w:rsidRPr="005260D4" w:rsidRDefault="005260D4" w:rsidP="005260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
        </w:tc>
      </w:tr>
      <w:tr w:rsidR="005260D4" w:rsidRPr="005260D4" w14:paraId="3A0B760E" w14:textId="77777777" w:rsidTr="006C78CF">
        <w:trPr>
          <w:cantSplit/>
          <w:jc w:val="center"/>
        </w:trPr>
        <w:tc>
          <w:tcPr>
            <w:tcW w:w="7920" w:type="dxa"/>
          </w:tcPr>
          <w:p w14:paraId="1979B7DF" w14:textId="77777777" w:rsidR="005260D4" w:rsidRPr="005260D4" w:rsidRDefault="005260D4" w:rsidP="005260D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5260D4">
              <w:rPr>
                <w:rFonts w:eastAsia="Malgun Gothic"/>
                <w:noProof/>
                <w:sz w:val="20"/>
                <w:lang w:val="en-CA"/>
              </w:rPr>
              <w:t>}</w:t>
            </w:r>
          </w:p>
        </w:tc>
        <w:tc>
          <w:tcPr>
            <w:tcW w:w="1157" w:type="dxa"/>
          </w:tcPr>
          <w:p w14:paraId="6D8FA074" w14:textId="77777777" w:rsidR="005260D4" w:rsidRPr="005260D4" w:rsidRDefault="005260D4" w:rsidP="005260D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
        </w:tc>
      </w:tr>
    </w:tbl>
    <w:p w14:paraId="3105CF0B" w14:textId="38250A30" w:rsidR="005260D4" w:rsidRPr="00903CA8" w:rsidRDefault="005260D4" w:rsidP="00D639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11FA6534" w14:textId="2837F66E" w:rsidR="005260D4" w:rsidRPr="00903CA8" w:rsidRDefault="005260D4" w:rsidP="005260D4">
      <w:pPr>
        <w:pStyle w:val="Heading3"/>
        <w:numPr>
          <w:ilvl w:val="0"/>
          <w:numId w:val="0"/>
        </w:numPr>
        <w:rPr>
          <w:rFonts w:eastAsia="SimSun"/>
          <w:sz w:val="20"/>
          <w:szCs w:val="20"/>
          <w:lang w:val="en-CA"/>
        </w:rPr>
      </w:pPr>
      <w:r w:rsidRPr="00903CA8">
        <w:rPr>
          <w:rFonts w:eastAsia="SimSun"/>
          <w:sz w:val="20"/>
          <w:szCs w:val="20"/>
          <w:lang w:val="en-CA"/>
        </w:rPr>
        <w:t>D.8.2</w:t>
      </w:r>
      <w:r w:rsidRPr="00903CA8">
        <w:rPr>
          <w:rFonts w:eastAsia="SimSun"/>
          <w:sz w:val="20"/>
          <w:szCs w:val="20"/>
          <w:lang w:val="en-CA"/>
        </w:rPr>
        <w:tab/>
        <w:t>SEI manifest SEI message semantics</w:t>
      </w:r>
    </w:p>
    <w:p w14:paraId="68AC8F90" w14:textId="77777777" w:rsidR="005260D4" w:rsidRPr="005260D4" w:rsidRDefault="005260D4" w:rsidP="005260D4">
      <w:pPr>
        <w:rPr>
          <w:rFonts w:eastAsia="SimSun"/>
          <w:noProof/>
          <w:sz w:val="20"/>
          <w:lang w:val="en-CA"/>
        </w:rPr>
      </w:pPr>
      <w:r w:rsidRPr="005260D4">
        <w:rPr>
          <w:rFonts w:eastAsia="SimSun"/>
          <w:noProof/>
          <w:sz w:val="20"/>
          <w:lang w:val="en-CA"/>
        </w:rPr>
        <w:t>The SEI manifest SEI message conveys information on SEI messages that are indicated as expected (i.e., likely) to be present or not present. Such information may include the following:</w:t>
      </w:r>
    </w:p>
    <w:p w14:paraId="3F0C7AED" w14:textId="77777777" w:rsidR="005260D4" w:rsidRPr="005260D4" w:rsidRDefault="005260D4" w:rsidP="005260D4">
      <w:pPr>
        <w:ind w:left="403" w:hanging="403"/>
        <w:rPr>
          <w:rFonts w:eastAsia="SimSun"/>
          <w:noProof/>
          <w:sz w:val="20"/>
          <w:lang w:val="en-CA"/>
        </w:rPr>
      </w:pPr>
      <w:r w:rsidRPr="005260D4">
        <w:rPr>
          <w:rFonts w:eastAsia="SimSun"/>
          <w:noProof/>
          <w:sz w:val="20"/>
          <w:lang w:val="en-CA"/>
        </w:rPr>
        <w:t>–</w:t>
      </w:r>
      <w:r w:rsidRPr="005260D4">
        <w:rPr>
          <w:rFonts w:eastAsia="SimSun"/>
          <w:noProof/>
          <w:sz w:val="20"/>
          <w:lang w:val="en-CA"/>
        </w:rPr>
        <w:tab/>
        <w:t>The indication that certain types of SEI messages are expected (i.e., likely) to be present (although not guaranteed to be present) in the CVS.</w:t>
      </w:r>
    </w:p>
    <w:p w14:paraId="5CD4BA5A" w14:textId="77777777" w:rsidR="005260D4" w:rsidRPr="005260D4" w:rsidRDefault="005260D4" w:rsidP="005260D4">
      <w:pPr>
        <w:ind w:left="403" w:hanging="403"/>
        <w:rPr>
          <w:rFonts w:eastAsia="SimSun"/>
          <w:noProof/>
          <w:sz w:val="20"/>
          <w:lang w:val="en-CA"/>
        </w:rPr>
      </w:pPr>
      <w:r w:rsidRPr="005260D4">
        <w:rPr>
          <w:rFonts w:eastAsia="SimSun"/>
          <w:noProof/>
          <w:sz w:val="20"/>
          <w:lang w:val="en-CA"/>
        </w:rPr>
        <w:t>–</w:t>
      </w:r>
      <w:r w:rsidRPr="005260D4">
        <w:rPr>
          <w:rFonts w:eastAsia="SimSun"/>
          <w:noProof/>
          <w:sz w:val="20"/>
          <w:lang w:val="en-CA"/>
        </w:rPr>
        <w:tab/>
        <w:t>For each type of SEI message that is indicated as expected (i.e., likely) to be present in the CVS, the degree of expressed necessity of interpretation of the SEI messages of this type, as follows:</w:t>
      </w:r>
    </w:p>
    <w:p w14:paraId="67FDE9E2" w14:textId="77777777" w:rsidR="005260D4" w:rsidRPr="005260D4" w:rsidRDefault="005260D4" w:rsidP="005260D4">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10"/>
        <w:textAlignment w:val="auto"/>
        <w:rPr>
          <w:rFonts w:eastAsia="SimSun"/>
          <w:noProof/>
          <w:sz w:val="20"/>
          <w:lang w:val="en-CA"/>
        </w:rPr>
      </w:pPr>
      <w:r w:rsidRPr="005260D4">
        <w:rPr>
          <w:rFonts w:eastAsia="SimSun"/>
          <w:noProof/>
          <w:sz w:val="20"/>
          <w:lang w:val="en-CA"/>
        </w:rPr>
        <w:t>The degree of necessity of interpretation of an SEI message type may be indicated as "necessary", "unnecessary", or "undetermined".</w:t>
      </w:r>
    </w:p>
    <w:p w14:paraId="13025F1E" w14:textId="77777777" w:rsidR="005260D4" w:rsidRPr="005260D4" w:rsidRDefault="005260D4" w:rsidP="005260D4">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10"/>
        <w:textAlignment w:val="auto"/>
        <w:rPr>
          <w:rFonts w:eastAsia="SimSun"/>
          <w:noProof/>
          <w:sz w:val="20"/>
          <w:lang w:val="en-CA"/>
        </w:rPr>
      </w:pPr>
      <w:r w:rsidRPr="005260D4">
        <w:rPr>
          <w:rFonts w:eastAsia="SimSun"/>
          <w:noProof/>
          <w:sz w:val="20"/>
          <w:lang w:val="en-CA"/>
        </w:rPr>
        <w:t>An SEI message is indicated by the encoder (i.e., the content producer) as being "necessary" when the information conveyed by the SEI message is considered as necessary for interpretation by the decoder or receiving system in order to properly process the content and enable an adequate user experience; it does not mean that the bitstream is required to contain the SEI message in order to be a conforming bitstream. It is at the discretion of the encoder to determine which SEI messages are to be considered as necessary in a particular CVS. However, it is suggested that some SEI messages, such as the frame packing arrangement, segmented rectangular frame packing arrangement, and omnidirectional projection indication SEI messages, should typically be considered as necessary.</w:t>
      </w:r>
    </w:p>
    <w:p w14:paraId="5D07B779" w14:textId="77777777" w:rsidR="005260D4" w:rsidRPr="005260D4" w:rsidRDefault="005260D4" w:rsidP="005260D4">
      <w:pPr>
        <w:ind w:left="403" w:hanging="403"/>
        <w:rPr>
          <w:rFonts w:eastAsia="SimSun"/>
          <w:noProof/>
          <w:sz w:val="20"/>
          <w:lang w:val="en-CA"/>
        </w:rPr>
      </w:pPr>
      <w:r w:rsidRPr="005260D4">
        <w:rPr>
          <w:rFonts w:eastAsia="SimSun"/>
          <w:noProof/>
          <w:sz w:val="20"/>
          <w:lang w:val="en-CA"/>
        </w:rPr>
        <w:t>–</w:t>
      </w:r>
      <w:r w:rsidRPr="005260D4">
        <w:rPr>
          <w:rFonts w:eastAsia="SimSun"/>
          <w:noProof/>
          <w:sz w:val="20"/>
          <w:lang w:val="en-CA"/>
        </w:rPr>
        <w:tab/>
        <w:t>The indication that certain types of SEI messages are expected (i.e., likely) not to be present (although not guaranteed not to be present) in the CVS.</w:t>
      </w:r>
    </w:p>
    <w:p w14:paraId="0C1671EE" w14:textId="77777777" w:rsidR="005260D4" w:rsidRPr="005260D4" w:rsidRDefault="005260D4" w:rsidP="005260D4">
      <w:pPr>
        <w:spacing w:before="60"/>
        <w:ind w:left="284"/>
        <w:rPr>
          <w:rFonts w:eastAsia="SimSun"/>
          <w:noProof/>
          <w:sz w:val="20"/>
          <w:lang w:val="en-CA"/>
        </w:rPr>
      </w:pPr>
      <w:r w:rsidRPr="005260D4">
        <w:rPr>
          <w:rFonts w:eastAsia="SimSun"/>
          <w:noProof/>
          <w:sz w:val="20"/>
          <w:lang w:val="en-CA"/>
        </w:rPr>
        <w:t>NOTE – An example of such a usage of an SEI manifest SEI message is to express the expectation that there are no frame packing arrangement SEI messages or omnidirectional projection indication SEI messages in the CVS, and therefore that the rendering of the decoded video pictures for display purposes would not need any of the additional post-processing that is commonly associated with the interpretation of these SEI messages.</w:t>
      </w:r>
    </w:p>
    <w:p w14:paraId="541D6A30" w14:textId="77777777" w:rsidR="005260D4" w:rsidRPr="005260D4" w:rsidRDefault="005260D4" w:rsidP="005260D4">
      <w:pPr>
        <w:rPr>
          <w:rFonts w:eastAsia="SimSun"/>
          <w:noProof/>
          <w:sz w:val="20"/>
          <w:lang w:val="en-CA"/>
        </w:rPr>
      </w:pPr>
      <w:r w:rsidRPr="005260D4">
        <w:rPr>
          <w:rFonts w:eastAsia="SimSun"/>
          <w:noProof/>
          <w:sz w:val="20"/>
          <w:lang w:val="en-CA"/>
        </w:rPr>
        <w:t>The content of an SEI manifest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w:t>
      </w:r>
    </w:p>
    <w:p w14:paraId="077F8C28" w14:textId="77777777" w:rsidR="005260D4" w:rsidRPr="005260D4" w:rsidRDefault="005260D4" w:rsidP="005260D4">
      <w:pPr>
        <w:rPr>
          <w:rFonts w:eastAsia="SimSun"/>
          <w:noProof/>
          <w:sz w:val="20"/>
          <w:lang w:val="en-CA"/>
        </w:rPr>
      </w:pPr>
      <w:r w:rsidRPr="005260D4">
        <w:rPr>
          <w:rFonts w:eastAsia="SimSun"/>
          <w:noProof/>
          <w:sz w:val="20"/>
          <w:lang w:val="en-CA"/>
        </w:rPr>
        <w:t>When an SEI manifest SEI message is present in any access unit of a CVS, an SEI manifest SEI message shall be present in the first access unit of the CVS. The SEI manifest SEI message persists in decoding order from the current access unit until the end of the CVS. When there are multiple SEI manifest SEI messages present in a CVS, they shall have the same content.</w:t>
      </w:r>
    </w:p>
    <w:p w14:paraId="43309068" w14:textId="77777777" w:rsidR="005260D4" w:rsidRPr="005260D4" w:rsidRDefault="005260D4" w:rsidP="005260D4">
      <w:pPr>
        <w:rPr>
          <w:rFonts w:eastAsia="SimSun"/>
          <w:noProof/>
          <w:sz w:val="20"/>
          <w:lang w:val="en-CA"/>
        </w:rPr>
      </w:pPr>
      <w:bookmarkStart w:id="288" w:name="_Hlk509427155"/>
      <w:r w:rsidRPr="005260D4">
        <w:rPr>
          <w:rFonts w:eastAsia="SimSun"/>
          <w:noProof/>
          <w:sz w:val="20"/>
          <w:lang w:val="en-CA"/>
        </w:rPr>
        <w:lastRenderedPageBreak/>
        <w:t>An SEI NAL unit containing an SEI manifest SEI message shall not contain any other SEI messages other than SEI prefix indication SEI messages.</w:t>
      </w:r>
      <w:bookmarkEnd w:id="288"/>
      <w:r w:rsidRPr="005260D4">
        <w:rPr>
          <w:rFonts w:eastAsia="SimSun"/>
          <w:noProof/>
          <w:sz w:val="20"/>
          <w:lang w:val="en-CA"/>
        </w:rPr>
        <w:t xml:space="preserve"> When present in an SEI NAL unit, the SEI manifest SEI message shall be the first SEI message in the SEI NAL unit.</w:t>
      </w:r>
    </w:p>
    <w:p w14:paraId="3920B043" w14:textId="77777777" w:rsidR="005260D4" w:rsidRPr="005260D4" w:rsidRDefault="005260D4" w:rsidP="005260D4">
      <w:pPr>
        <w:rPr>
          <w:rFonts w:eastAsia="SimSun"/>
          <w:noProof/>
          <w:sz w:val="20"/>
          <w:lang w:val="en-CA"/>
        </w:rPr>
      </w:pPr>
      <w:r w:rsidRPr="005260D4">
        <w:rPr>
          <w:rFonts w:eastAsia="SimSun"/>
          <w:b/>
          <w:bCs/>
          <w:noProof/>
          <w:sz w:val="20"/>
          <w:lang w:val="en-CA"/>
        </w:rPr>
        <w:t>manifest_num_sei_msg_types</w:t>
      </w:r>
      <w:r w:rsidRPr="005260D4">
        <w:rPr>
          <w:rFonts w:eastAsia="SimSun"/>
          <w:noProof/>
          <w:sz w:val="20"/>
          <w:lang w:val="en-CA"/>
        </w:rPr>
        <w:t xml:space="preserve"> specifies the number of types of SEI messages for which information is provided in the SEI manifest SEI message.</w:t>
      </w:r>
    </w:p>
    <w:p w14:paraId="3616C2F2" w14:textId="77777777" w:rsidR="005260D4" w:rsidRPr="005260D4" w:rsidRDefault="005260D4" w:rsidP="005260D4">
      <w:pPr>
        <w:rPr>
          <w:rFonts w:eastAsia="SimSun"/>
          <w:noProof/>
          <w:sz w:val="20"/>
          <w:lang w:val="en-CA"/>
        </w:rPr>
      </w:pPr>
      <w:r w:rsidRPr="005260D4">
        <w:rPr>
          <w:rFonts w:eastAsia="SimSun"/>
          <w:b/>
          <w:bCs/>
          <w:noProof/>
          <w:sz w:val="20"/>
          <w:lang w:val="en-CA"/>
        </w:rPr>
        <w:t>manifest_sei_payload_type</w:t>
      </w:r>
      <w:r w:rsidRPr="005260D4">
        <w:rPr>
          <w:rFonts w:eastAsia="SimSun"/>
          <w:bCs/>
          <w:noProof/>
          <w:sz w:val="20"/>
          <w:lang w:val="en-CA"/>
        </w:rPr>
        <w:t>[</w:t>
      </w:r>
      <w:r w:rsidRPr="005260D4">
        <w:rPr>
          <w:rFonts w:eastAsia="SimSun"/>
          <w:noProof/>
          <w:sz w:val="20"/>
          <w:lang w:val="en-CA"/>
        </w:rPr>
        <w:t> i </w:t>
      </w:r>
      <w:r w:rsidRPr="005260D4">
        <w:rPr>
          <w:rFonts w:eastAsia="SimSun"/>
          <w:bCs/>
          <w:noProof/>
          <w:sz w:val="20"/>
          <w:lang w:val="en-CA"/>
        </w:rPr>
        <w:t>]</w:t>
      </w:r>
      <w:r w:rsidRPr="005260D4">
        <w:rPr>
          <w:rFonts w:eastAsia="SimSun"/>
          <w:noProof/>
          <w:sz w:val="20"/>
          <w:lang w:val="en-CA"/>
        </w:rPr>
        <w:t xml:space="preserve"> indicates the payloadType value of the i-th type of SEI message for which information is provided in the SEI manifest SEI message. The values of manifest_</w:t>
      </w:r>
      <w:r w:rsidRPr="005260D4">
        <w:rPr>
          <w:rFonts w:eastAsia="SimSun"/>
          <w:bCs/>
          <w:noProof/>
          <w:sz w:val="20"/>
          <w:lang w:val="en-CA"/>
        </w:rPr>
        <w:t>sei_payload_type[</w:t>
      </w:r>
      <w:r w:rsidRPr="005260D4">
        <w:rPr>
          <w:rFonts w:eastAsia="SimSun"/>
          <w:noProof/>
          <w:sz w:val="20"/>
          <w:lang w:val="en-CA"/>
        </w:rPr>
        <w:t> m </w:t>
      </w:r>
      <w:r w:rsidRPr="005260D4">
        <w:rPr>
          <w:rFonts w:eastAsia="SimSun"/>
          <w:bCs/>
          <w:noProof/>
          <w:sz w:val="20"/>
          <w:lang w:val="en-CA"/>
        </w:rPr>
        <w:t>] and manifest_sei_payload_type[</w:t>
      </w:r>
      <w:r w:rsidRPr="005260D4">
        <w:rPr>
          <w:rFonts w:eastAsia="SimSun"/>
          <w:noProof/>
          <w:sz w:val="20"/>
          <w:lang w:val="en-CA"/>
        </w:rPr>
        <w:t> n </w:t>
      </w:r>
      <w:r w:rsidRPr="005260D4">
        <w:rPr>
          <w:rFonts w:eastAsia="SimSun"/>
          <w:bCs/>
          <w:noProof/>
          <w:sz w:val="20"/>
          <w:lang w:val="en-CA"/>
        </w:rPr>
        <w:t>] shall not be identical when m is not equal to n</w:t>
      </w:r>
      <w:r w:rsidRPr="005260D4">
        <w:rPr>
          <w:rFonts w:eastAsia="SimSun"/>
          <w:noProof/>
          <w:sz w:val="20"/>
          <w:lang w:val="en-CA"/>
        </w:rPr>
        <w:t>.</w:t>
      </w:r>
    </w:p>
    <w:p w14:paraId="22419821" w14:textId="4A496532" w:rsidR="005260D4" w:rsidRPr="005260D4" w:rsidRDefault="005260D4" w:rsidP="005260D4">
      <w:pPr>
        <w:rPr>
          <w:rFonts w:eastAsia="SimSun"/>
          <w:bCs/>
          <w:noProof/>
          <w:sz w:val="20"/>
          <w:lang w:val="en-CA"/>
        </w:rPr>
      </w:pPr>
      <w:r w:rsidRPr="005260D4">
        <w:rPr>
          <w:rFonts w:eastAsia="SimSun"/>
          <w:b/>
          <w:bCs/>
          <w:noProof/>
          <w:sz w:val="20"/>
          <w:lang w:val="en-CA"/>
        </w:rPr>
        <w:t>manifest_sei_description</w:t>
      </w:r>
      <w:r w:rsidRPr="005260D4">
        <w:rPr>
          <w:rFonts w:eastAsia="SimSun"/>
          <w:bCs/>
          <w:noProof/>
          <w:sz w:val="20"/>
          <w:lang w:val="en-CA"/>
        </w:rPr>
        <w:t>[</w:t>
      </w:r>
      <w:r w:rsidRPr="005260D4">
        <w:rPr>
          <w:rFonts w:eastAsia="SimSun"/>
          <w:noProof/>
          <w:sz w:val="20"/>
          <w:lang w:val="en-CA"/>
        </w:rPr>
        <w:t> i </w:t>
      </w:r>
      <w:r w:rsidRPr="005260D4">
        <w:rPr>
          <w:rFonts w:eastAsia="SimSun"/>
          <w:bCs/>
          <w:noProof/>
          <w:sz w:val="20"/>
          <w:lang w:val="en-CA"/>
        </w:rPr>
        <w:t>]</w:t>
      </w:r>
      <w:r w:rsidRPr="005260D4">
        <w:rPr>
          <w:rFonts w:eastAsia="SimSun"/>
          <w:noProof/>
          <w:sz w:val="20"/>
          <w:lang w:val="en-CA"/>
        </w:rPr>
        <w:t xml:space="preserve"> provides information on SEI messages with payloadType equal to </w:t>
      </w:r>
      <w:r w:rsidRPr="005260D4">
        <w:rPr>
          <w:rFonts w:eastAsia="SimSun"/>
          <w:bCs/>
          <w:noProof/>
          <w:sz w:val="20"/>
          <w:lang w:val="en-CA"/>
        </w:rPr>
        <w:t>manifest_</w:t>
      </w:r>
      <w:r w:rsidRPr="005260D4">
        <w:rPr>
          <w:rFonts w:eastAsia="SimSun"/>
          <w:noProof/>
          <w:sz w:val="20"/>
          <w:lang w:val="en-CA"/>
        </w:rPr>
        <w:t>sei_payload_type[ i ] as specified in Table </w:t>
      </w:r>
      <w:r w:rsidR="00FE6134" w:rsidRPr="00903CA8">
        <w:rPr>
          <w:rFonts w:eastAsia="SimSun"/>
          <w:noProof/>
          <w:sz w:val="20"/>
          <w:lang w:val="en-CA"/>
        </w:rPr>
        <w:t>143</w:t>
      </w:r>
      <w:r w:rsidRPr="005260D4">
        <w:rPr>
          <w:rFonts w:eastAsia="SimSun"/>
          <w:noProof/>
          <w:sz w:val="20"/>
          <w:lang w:val="en-CA"/>
        </w:rPr>
        <w:t>.</w:t>
      </w:r>
    </w:p>
    <w:p w14:paraId="7FD28662" w14:textId="209D6FD9" w:rsidR="001903F3" w:rsidRPr="001903F3" w:rsidRDefault="001903F3" w:rsidP="001903F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noProof/>
          <w:sz w:val="20"/>
          <w:lang w:val="en-CA"/>
        </w:rPr>
      </w:pPr>
      <w:r w:rsidRPr="001903F3">
        <w:rPr>
          <w:rFonts w:eastAsia="Malgun Gothic"/>
          <w:b/>
          <w:bCs/>
          <w:noProof/>
          <w:sz w:val="20"/>
          <w:lang w:val="en-CA"/>
        </w:rPr>
        <w:t>Table </w:t>
      </w:r>
      <w:r w:rsidR="00FE6134" w:rsidRPr="00903CA8">
        <w:rPr>
          <w:rFonts w:eastAsia="Malgun Gothic"/>
          <w:b/>
          <w:bCs/>
          <w:noProof/>
          <w:sz w:val="20"/>
          <w:lang w:val="en-CA"/>
        </w:rPr>
        <w:t>143</w:t>
      </w:r>
      <w:r w:rsidRPr="001903F3">
        <w:rPr>
          <w:rFonts w:eastAsia="Malgun Gothic"/>
          <w:b/>
          <w:bCs/>
          <w:noProof/>
          <w:sz w:val="20"/>
          <w:lang w:val="en-CA"/>
        </w:rPr>
        <w:t xml:space="preserve"> – Interpretation of manifest_sei_description[ 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440"/>
        <w:gridCol w:w="5184"/>
      </w:tblGrid>
      <w:tr w:rsidR="001903F3" w:rsidRPr="001903F3" w14:paraId="14B42293" w14:textId="77777777" w:rsidTr="006C78CF">
        <w:trPr>
          <w:jc w:val="center"/>
        </w:trPr>
        <w:tc>
          <w:tcPr>
            <w:tcW w:w="1440" w:type="dxa"/>
            <w:vAlign w:val="center"/>
          </w:tcPr>
          <w:p w14:paraId="4A7A49DF" w14:textId="77777777" w:rsidR="001903F3" w:rsidRPr="001903F3" w:rsidRDefault="001903F3" w:rsidP="001903F3">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SimSun"/>
                <w:b/>
                <w:noProof/>
                <w:sz w:val="20"/>
                <w:lang w:val="en-CA" w:eastAsia="ja-JP"/>
              </w:rPr>
            </w:pPr>
            <w:r w:rsidRPr="001903F3">
              <w:rPr>
                <w:rFonts w:eastAsia="SimSun"/>
                <w:b/>
                <w:noProof/>
                <w:sz w:val="20"/>
                <w:lang w:val="en-CA" w:eastAsia="ja-JP"/>
              </w:rPr>
              <w:t>Value</w:t>
            </w:r>
          </w:p>
        </w:tc>
        <w:tc>
          <w:tcPr>
            <w:tcW w:w="5184" w:type="dxa"/>
            <w:vAlign w:val="center"/>
          </w:tcPr>
          <w:p w14:paraId="5070DBFC" w14:textId="77777777" w:rsidR="001903F3" w:rsidRPr="001903F3" w:rsidRDefault="001903F3" w:rsidP="001903F3">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rFonts w:eastAsia="SimSun"/>
                <w:b/>
                <w:noProof/>
                <w:sz w:val="20"/>
                <w:lang w:val="en-CA" w:eastAsia="ja-JP"/>
              </w:rPr>
            </w:pPr>
            <w:r w:rsidRPr="001903F3">
              <w:rPr>
                <w:rFonts w:eastAsia="SimSun"/>
                <w:b/>
                <w:noProof/>
                <w:sz w:val="20"/>
                <w:lang w:val="en-CA" w:eastAsia="ja-JP"/>
              </w:rPr>
              <w:t>Description</w:t>
            </w:r>
          </w:p>
        </w:tc>
      </w:tr>
      <w:tr w:rsidR="001903F3" w:rsidRPr="001903F3" w14:paraId="09EB66FA" w14:textId="77777777" w:rsidTr="006C78CF">
        <w:trPr>
          <w:jc w:val="center"/>
        </w:trPr>
        <w:tc>
          <w:tcPr>
            <w:tcW w:w="1440" w:type="dxa"/>
            <w:vAlign w:val="center"/>
          </w:tcPr>
          <w:p w14:paraId="5D9F1494" w14:textId="77777777" w:rsidR="001903F3" w:rsidRPr="001903F3" w:rsidRDefault="001903F3" w:rsidP="001903F3">
            <w:pPr>
              <w:keepLines/>
              <w:spacing w:before="40" w:after="40" w:line="190" w:lineRule="exact"/>
              <w:jc w:val="center"/>
              <w:rPr>
                <w:rFonts w:eastAsia="SimSun"/>
                <w:sz w:val="20"/>
                <w:lang w:val="en-CA" w:eastAsia="ja-JP"/>
              </w:rPr>
            </w:pPr>
            <w:r w:rsidRPr="001903F3">
              <w:rPr>
                <w:rFonts w:eastAsia="SimSun"/>
                <w:sz w:val="20"/>
                <w:lang w:val="en-CA" w:eastAsia="ja-JP"/>
              </w:rPr>
              <w:t>0</w:t>
            </w:r>
          </w:p>
        </w:tc>
        <w:tc>
          <w:tcPr>
            <w:tcW w:w="5184" w:type="dxa"/>
            <w:vAlign w:val="center"/>
          </w:tcPr>
          <w:p w14:paraId="3AE54DEE" w14:textId="77777777" w:rsidR="001903F3" w:rsidRPr="001903F3" w:rsidRDefault="001903F3" w:rsidP="001903F3">
            <w:pPr>
              <w:keepLines/>
              <w:spacing w:before="40" w:after="40" w:line="190" w:lineRule="exact"/>
              <w:jc w:val="left"/>
              <w:rPr>
                <w:rFonts w:eastAsia="SimSun"/>
                <w:sz w:val="20"/>
                <w:lang w:val="en-CA" w:eastAsia="ja-JP"/>
              </w:rPr>
            </w:pPr>
            <w:r w:rsidRPr="001903F3">
              <w:rPr>
                <w:rFonts w:eastAsia="SimSun"/>
                <w:sz w:val="20"/>
                <w:lang w:val="en-CA" w:eastAsia="ja-JP"/>
              </w:rPr>
              <w:t xml:space="preserve">Indicates that there is no SEI message with payloadType equal to </w:t>
            </w:r>
            <w:proofErr w:type="spellStart"/>
            <w:r w:rsidRPr="001903F3">
              <w:rPr>
                <w:rFonts w:eastAsia="SimSun"/>
                <w:sz w:val="20"/>
                <w:lang w:val="en-CA" w:eastAsia="ja-JP"/>
              </w:rPr>
              <w:t>manifest_sei_payload_</w:t>
            </w:r>
            <w:proofErr w:type="gramStart"/>
            <w:r w:rsidRPr="001903F3">
              <w:rPr>
                <w:rFonts w:eastAsia="SimSun"/>
                <w:sz w:val="20"/>
                <w:lang w:val="en-CA" w:eastAsia="ja-JP"/>
              </w:rPr>
              <w:t>type</w:t>
            </w:r>
            <w:proofErr w:type="spellEnd"/>
            <w:r w:rsidRPr="001903F3">
              <w:rPr>
                <w:rFonts w:eastAsia="SimSun"/>
                <w:sz w:val="20"/>
                <w:lang w:val="en-CA" w:eastAsia="ja-JP"/>
              </w:rPr>
              <w:t>[</w:t>
            </w:r>
            <w:proofErr w:type="gramEnd"/>
            <w:r w:rsidRPr="001903F3">
              <w:rPr>
                <w:rFonts w:eastAsia="SimSun"/>
                <w:sz w:val="20"/>
                <w:lang w:val="en-CA" w:eastAsia="ja-JP"/>
              </w:rPr>
              <w:t> i ] expected to be present in the CVS.</w:t>
            </w:r>
          </w:p>
        </w:tc>
      </w:tr>
      <w:tr w:rsidR="001903F3" w:rsidRPr="001903F3" w14:paraId="0D4C79AF" w14:textId="77777777" w:rsidTr="006C78CF">
        <w:trPr>
          <w:jc w:val="center"/>
        </w:trPr>
        <w:tc>
          <w:tcPr>
            <w:tcW w:w="1440" w:type="dxa"/>
            <w:vAlign w:val="center"/>
          </w:tcPr>
          <w:p w14:paraId="26DA2B2F" w14:textId="77777777" w:rsidR="001903F3" w:rsidRPr="001903F3" w:rsidRDefault="001903F3" w:rsidP="001903F3">
            <w:pPr>
              <w:keepLines/>
              <w:spacing w:before="40" w:after="40" w:line="190" w:lineRule="exact"/>
              <w:jc w:val="center"/>
              <w:rPr>
                <w:rFonts w:eastAsia="SimSun"/>
                <w:sz w:val="20"/>
                <w:lang w:val="en-CA" w:eastAsia="ja-JP"/>
              </w:rPr>
            </w:pPr>
            <w:r w:rsidRPr="001903F3">
              <w:rPr>
                <w:rFonts w:eastAsia="SimSun"/>
                <w:sz w:val="20"/>
                <w:lang w:val="en-CA" w:eastAsia="ja-JP"/>
              </w:rPr>
              <w:t>1</w:t>
            </w:r>
          </w:p>
        </w:tc>
        <w:tc>
          <w:tcPr>
            <w:tcW w:w="5184" w:type="dxa"/>
            <w:vAlign w:val="center"/>
          </w:tcPr>
          <w:p w14:paraId="1AB783EA" w14:textId="77777777" w:rsidR="001903F3" w:rsidRPr="001903F3" w:rsidRDefault="001903F3" w:rsidP="001903F3">
            <w:pPr>
              <w:keepLines/>
              <w:spacing w:before="40" w:after="40" w:line="190" w:lineRule="exact"/>
              <w:jc w:val="left"/>
              <w:rPr>
                <w:rFonts w:eastAsia="SimSun"/>
                <w:sz w:val="20"/>
                <w:lang w:val="en-CA" w:eastAsia="ja-JP"/>
              </w:rPr>
            </w:pPr>
            <w:r w:rsidRPr="001903F3">
              <w:rPr>
                <w:rFonts w:eastAsia="SimSun"/>
                <w:sz w:val="20"/>
                <w:lang w:val="en-CA" w:eastAsia="ja-JP"/>
              </w:rPr>
              <w:t xml:space="preserve">Indicates that there are SEI messages with payloadType equal to </w:t>
            </w:r>
            <w:proofErr w:type="spellStart"/>
            <w:r w:rsidRPr="001903F3">
              <w:rPr>
                <w:rFonts w:eastAsia="SimSun"/>
                <w:sz w:val="20"/>
                <w:lang w:val="en-CA" w:eastAsia="ja-JP"/>
              </w:rPr>
              <w:t>manifest_sei_payload_</w:t>
            </w:r>
            <w:proofErr w:type="gramStart"/>
            <w:r w:rsidRPr="001903F3">
              <w:rPr>
                <w:rFonts w:eastAsia="SimSun"/>
                <w:sz w:val="20"/>
                <w:lang w:val="en-CA" w:eastAsia="ja-JP"/>
              </w:rPr>
              <w:t>type</w:t>
            </w:r>
            <w:proofErr w:type="spellEnd"/>
            <w:r w:rsidRPr="001903F3">
              <w:rPr>
                <w:rFonts w:eastAsia="SimSun"/>
                <w:sz w:val="20"/>
                <w:lang w:val="en-CA" w:eastAsia="ja-JP"/>
              </w:rPr>
              <w:t>[</w:t>
            </w:r>
            <w:proofErr w:type="gramEnd"/>
            <w:r w:rsidRPr="001903F3">
              <w:rPr>
                <w:rFonts w:eastAsia="SimSun"/>
                <w:sz w:val="20"/>
                <w:lang w:val="en-CA" w:eastAsia="ja-JP"/>
              </w:rPr>
              <w:t> i ] expected to be present in the CVS, and these SEI messages are considered as necessary.</w:t>
            </w:r>
          </w:p>
        </w:tc>
      </w:tr>
      <w:tr w:rsidR="001903F3" w:rsidRPr="001903F3" w14:paraId="287A26BD" w14:textId="77777777" w:rsidTr="006C78CF">
        <w:trPr>
          <w:jc w:val="center"/>
        </w:trPr>
        <w:tc>
          <w:tcPr>
            <w:tcW w:w="1440" w:type="dxa"/>
            <w:vAlign w:val="center"/>
          </w:tcPr>
          <w:p w14:paraId="49E4E19A" w14:textId="77777777" w:rsidR="001903F3" w:rsidRPr="001903F3" w:rsidRDefault="001903F3" w:rsidP="001903F3">
            <w:pPr>
              <w:keepLines/>
              <w:spacing w:before="40" w:after="40" w:line="190" w:lineRule="exact"/>
              <w:jc w:val="center"/>
              <w:rPr>
                <w:rFonts w:eastAsia="SimSun"/>
                <w:sz w:val="20"/>
                <w:lang w:val="en-CA" w:eastAsia="ja-JP"/>
              </w:rPr>
            </w:pPr>
            <w:r w:rsidRPr="001903F3">
              <w:rPr>
                <w:rFonts w:eastAsia="SimSun"/>
                <w:sz w:val="20"/>
                <w:lang w:val="en-CA" w:eastAsia="ja-JP"/>
              </w:rPr>
              <w:t>2</w:t>
            </w:r>
          </w:p>
        </w:tc>
        <w:tc>
          <w:tcPr>
            <w:tcW w:w="5184" w:type="dxa"/>
            <w:vAlign w:val="center"/>
          </w:tcPr>
          <w:p w14:paraId="6CAF9F2B" w14:textId="77777777" w:rsidR="001903F3" w:rsidRPr="001903F3" w:rsidRDefault="001903F3" w:rsidP="001903F3">
            <w:pPr>
              <w:keepLines/>
              <w:spacing w:before="40" w:after="40" w:line="190" w:lineRule="exact"/>
              <w:jc w:val="left"/>
              <w:rPr>
                <w:rFonts w:eastAsia="SimSun"/>
                <w:sz w:val="20"/>
                <w:lang w:val="en-CA" w:eastAsia="ja-JP"/>
              </w:rPr>
            </w:pPr>
            <w:r w:rsidRPr="001903F3">
              <w:rPr>
                <w:rFonts w:eastAsia="SimSun"/>
                <w:sz w:val="20"/>
                <w:lang w:val="en-CA" w:eastAsia="ja-JP"/>
              </w:rPr>
              <w:t xml:space="preserve">Indicates that there are SEI messages with payloadType equal to </w:t>
            </w:r>
            <w:proofErr w:type="spellStart"/>
            <w:r w:rsidRPr="001903F3">
              <w:rPr>
                <w:rFonts w:eastAsia="SimSun"/>
                <w:sz w:val="20"/>
                <w:lang w:val="en-CA" w:eastAsia="ja-JP"/>
              </w:rPr>
              <w:t>manifest_sei_payload_</w:t>
            </w:r>
            <w:proofErr w:type="gramStart"/>
            <w:r w:rsidRPr="001903F3">
              <w:rPr>
                <w:rFonts w:eastAsia="SimSun"/>
                <w:sz w:val="20"/>
                <w:lang w:val="en-CA" w:eastAsia="ja-JP"/>
              </w:rPr>
              <w:t>type</w:t>
            </w:r>
            <w:proofErr w:type="spellEnd"/>
            <w:r w:rsidRPr="001903F3">
              <w:rPr>
                <w:rFonts w:eastAsia="SimSun"/>
                <w:sz w:val="20"/>
                <w:lang w:val="en-CA" w:eastAsia="ja-JP"/>
              </w:rPr>
              <w:t>[</w:t>
            </w:r>
            <w:proofErr w:type="gramEnd"/>
            <w:r w:rsidRPr="001903F3">
              <w:rPr>
                <w:rFonts w:eastAsia="SimSun"/>
                <w:sz w:val="20"/>
                <w:lang w:val="en-CA" w:eastAsia="ja-JP"/>
              </w:rPr>
              <w:t> i ] expected to be present in the CVS, and these SEI messages are considered as unnecessary.</w:t>
            </w:r>
          </w:p>
        </w:tc>
      </w:tr>
      <w:tr w:rsidR="001903F3" w:rsidRPr="001903F3" w14:paraId="09F99FA5" w14:textId="77777777" w:rsidTr="006C78CF">
        <w:trPr>
          <w:jc w:val="center"/>
        </w:trPr>
        <w:tc>
          <w:tcPr>
            <w:tcW w:w="1440" w:type="dxa"/>
            <w:vAlign w:val="center"/>
          </w:tcPr>
          <w:p w14:paraId="712CECB6" w14:textId="77777777" w:rsidR="001903F3" w:rsidRPr="001903F3" w:rsidRDefault="001903F3" w:rsidP="001903F3">
            <w:pPr>
              <w:keepLines/>
              <w:spacing w:before="40" w:after="40" w:line="190" w:lineRule="exact"/>
              <w:jc w:val="center"/>
              <w:rPr>
                <w:rFonts w:eastAsia="SimSun"/>
                <w:sz w:val="20"/>
                <w:lang w:val="en-CA" w:eastAsia="ja-JP"/>
              </w:rPr>
            </w:pPr>
            <w:r w:rsidRPr="001903F3">
              <w:rPr>
                <w:rFonts w:eastAsia="SimSun"/>
                <w:sz w:val="20"/>
                <w:lang w:val="en-CA" w:eastAsia="ja-JP"/>
              </w:rPr>
              <w:t>3</w:t>
            </w:r>
          </w:p>
        </w:tc>
        <w:tc>
          <w:tcPr>
            <w:tcW w:w="5184" w:type="dxa"/>
            <w:vAlign w:val="center"/>
          </w:tcPr>
          <w:p w14:paraId="6381E9F7" w14:textId="77777777" w:rsidR="001903F3" w:rsidRPr="001903F3" w:rsidRDefault="001903F3" w:rsidP="001903F3">
            <w:pPr>
              <w:keepLines/>
              <w:spacing w:before="40" w:after="40" w:line="190" w:lineRule="exact"/>
              <w:jc w:val="left"/>
              <w:rPr>
                <w:rFonts w:eastAsia="SimSun"/>
                <w:sz w:val="20"/>
                <w:lang w:val="en-CA" w:eastAsia="ja-JP"/>
              </w:rPr>
            </w:pPr>
            <w:r w:rsidRPr="001903F3">
              <w:rPr>
                <w:rFonts w:eastAsia="SimSun"/>
                <w:sz w:val="20"/>
                <w:lang w:val="en-CA" w:eastAsia="ja-JP"/>
              </w:rPr>
              <w:t xml:space="preserve">Indicates that there are SEI messages with payloadType equal to </w:t>
            </w:r>
            <w:proofErr w:type="spellStart"/>
            <w:r w:rsidRPr="001903F3">
              <w:rPr>
                <w:rFonts w:eastAsia="SimSun"/>
                <w:sz w:val="20"/>
                <w:lang w:val="en-CA" w:eastAsia="ja-JP"/>
              </w:rPr>
              <w:t>manifest_sei_payload_</w:t>
            </w:r>
            <w:proofErr w:type="gramStart"/>
            <w:r w:rsidRPr="001903F3">
              <w:rPr>
                <w:rFonts w:eastAsia="SimSun"/>
                <w:sz w:val="20"/>
                <w:lang w:val="en-CA" w:eastAsia="ja-JP"/>
              </w:rPr>
              <w:t>type</w:t>
            </w:r>
            <w:proofErr w:type="spellEnd"/>
            <w:r w:rsidRPr="001903F3">
              <w:rPr>
                <w:rFonts w:eastAsia="SimSun"/>
                <w:sz w:val="20"/>
                <w:lang w:val="en-CA" w:eastAsia="ja-JP"/>
              </w:rPr>
              <w:t>[</w:t>
            </w:r>
            <w:proofErr w:type="gramEnd"/>
            <w:r w:rsidRPr="001903F3">
              <w:rPr>
                <w:rFonts w:eastAsia="SimSun"/>
                <w:sz w:val="20"/>
                <w:lang w:val="en-CA" w:eastAsia="ja-JP"/>
              </w:rPr>
              <w:t> i ] expected to be present in the CVS, and the necessity of these SEI messages is undetermined.</w:t>
            </w:r>
          </w:p>
        </w:tc>
      </w:tr>
      <w:tr w:rsidR="001903F3" w:rsidRPr="001903F3" w14:paraId="6C0E671F" w14:textId="77777777" w:rsidTr="006C78CF">
        <w:trPr>
          <w:jc w:val="center"/>
        </w:trPr>
        <w:tc>
          <w:tcPr>
            <w:tcW w:w="1440" w:type="dxa"/>
            <w:vAlign w:val="center"/>
          </w:tcPr>
          <w:p w14:paraId="486E3A88" w14:textId="77777777" w:rsidR="001903F3" w:rsidRPr="001903F3" w:rsidRDefault="001903F3" w:rsidP="001903F3">
            <w:pPr>
              <w:keepLines/>
              <w:spacing w:before="40" w:after="40" w:line="190" w:lineRule="exact"/>
              <w:jc w:val="center"/>
              <w:rPr>
                <w:rFonts w:eastAsia="SimSun"/>
                <w:sz w:val="20"/>
                <w:lang w:val="en-CA" w:eastAsia="ja-JP"/>
              </w:rPr>
            </w:pPr>
            <w:r w:rsidRPr="001903F3">
              <w:rPr>
                <w:rFonts w:eastAsia="SimSun"/>
                <w:sz w:val="20"/>
                <w:lang w:val="en-CA" w:eastAsia="ja-JP"/>
              </w:rPr>
              <w:t>4..255</w:t>
            </w:r>
          </w:p>
        </w:tc>
        <w:tc>
          <w:tcPr>
            <w:tcW w:w="5184" w:type="dxa"/>
            <w:vAlign w:val="center"/>
          </w:tcPr>
          <w:p w14:paraId="47C85915" w14:textId="77777777" w:rsidR="001903F3" w:rsidRPr="001903F3" w:rsidRDefault="001903F3" w:rsidP="001903F3">
            <w:pPr>
              <w:keepLines/>
              <w:spacing w:before="40" w:after="40" w:line="190" w:lineRule="exact"/>
              <w:jc w:val="left"/>
              <w:rPr>
                <w:rFonts w:eastAsia="SimSun"/>
                <w:sz w:val="20"/>
                <w:lang w:val="en-CA" w:eastAsia="ja-JP"/>
              </w:rPr>
            </w:pPr>
            <w:r w:rsidRPr="001903F3">
              <w:rPr>
                <w:rFonts w:eastAsia="SimSun"/>
                <w:sz w:val="20"/>
                <w:lang w:val="en-CA" w:eastAsia="ja-JP"/>
              </w:rPr>
              <w:t>Reserved</w:t>
            </w:r>
          </w:p>
        </w:tc>
      </w:tr>
    </w:tbl>
    <w:p w14:paraId="7F97110F" w14:textId="77777777" w:rsidR="001903F3" w:rsidRPr="001903F3" w:rsidRDefault="001903F3" w:rsidP="001903F3">
      <w:pPr>
        <w:rPr>
          <w:rFonts w:eastAsia="MS Mincho"/>
          <w:sz w:val="20"/>
          <w:lang w:val="en-CA" w:eastAsia="ja-JP"/>
        </w:rPr>
      </w:pPr>
    </w:p>
    <w:p w14:paraId="4B0BF40F" w14:textId="77777777" w:rsidR="005260D4" w:rsidRPr="005260D4" w:rsidRDefault="005260D4" w:rsidP="005260D4">
      <w:pPr>
        <w:rPr>
          <w:rFonts w:eastAsia="SimSun"/>
          <w:noProof/>
          <w:sz w:val="20"/>
          <w:lang w:val="en-CA"/>
        </w:rPr>
      </w:pPr>
      <w:r w:rsidRPr="005260D4">
        <w:rPr>
          <w:rFonts w:eastAsia="SimSun"/>
          <w:bCs/>
          <w:noProof/>
          <w:sz w:val="20"/>
          <w:lang w:val="en-CA"/>
        </w:rPr>
        <w:t>The value of manifest_sei_description[</w:t>
      </w:r>
      <w:r w:rsidRPr="005260D4">
        <w:rPr>
          <w:rFonts w:eastAsia="SimSun"/>
          <w:noProof/>
          <w:sz w:val="20"/>
          <w:lang w:val="en-CA"/>
        </w:rPr>
        <w:t> i </w:t>
      </w:r>
      <w:r w:rsidRPr="005260D4">
        <w:rPr>
          <w:rFonts w:eastAsia="SimSun"/>
          <w:bCs/>
          <w:noProof/>
          <w:sz w:val="20"/>
          <w:lang w:val="en-CA"/>
        </w:rPr>
        <w:t>] shall be in the range of 0 to 3, inclusive, in bitstreams conforming to this version of this Specification. Other values for manifest_sei_description[</w:t>
      </w:r>
      <w:r w:rsidRPr="005260D4">
        <w:rPr>
          <w:rFonts w:eastAsia="SimSun"/>
          <w:noProof/>
          <w:sz w:val="20"/>
          <w:lang w:val="en-CA"/>
        </w:rPr>
        <w:t> i </w:t>
      </w:r>
      <w:r w:rsidRPr="005260D4">
        <w:rPr>
          <w:rFonts w:eastAsia="SimSun"/>
          <w:bCs/>
          <w:noProof/>
          <w:sz w:val="20"/>
          <w:lang w:val="en-CA"/>
        </w:rPr>
        <w:t>] are reserved for future use by ITU-T | ISO/IEC. Decoders shall allow the value of manifest_sei_description[</w:t>
      </w:r>
      <w:r w:rsidRPr="005260D4">
        <w:rPr>
          <w:rFonts w:eastAsia="SimSun"/>
          <w:noProof/>
          <w:sz w:val="20"/>
          <w:lang w:val="en-CA"/>
        </w:rPr>
        <w:t> i </w:t>
      </w:r>
      <w:r w:rsidRPr="005260D4">
        <w:rPr>
          <w:rFonts w:eastAsia="SimSun"/>
          <w:bCs/>
          <w:noProof/>
          <w:sz w:val="20"/>
          <w:lang w:val="en-CA"/>
        </w:rPr>
        <w:t xml:space="preserve">] greater than or equal to 4 to appear in the syntax and shall ignore all information for </w:t>
      </w:r>
      <w:r w:rsidRPr="005260D4">
        <w:rPr>
          <w:rFonts w:eastAsia="SimSun"/>
          <w:noProof/>
          <w:sz w:val="20"/>
          <w:lang w:val="en-CA"/>
        </w:rPr>
        <w:t>payloadType</w:t>
      </w:r>
      <w:r w:rsidRPr="005260D4">
        <w:rPr>
          <w:rFonts w:eastAsia="SimSun"/>
          <w:bCs/>
          <w:noProof/>
          <w:sz w:val="20"/>
          <w:lang w:val="en-CA"/>
        </w:rPr>
        <w:t xml:space="preserve"> equal to manifest_sei_payload_type[</w:t>
      </w:r>
      <w:r w:rsidRPr="005260D4">
        <w:rPr>
          <w:rFonts w:eastAsia="SimSun"/>
          <w:noProof/>
          <w:sz w:val="20"/>
          <w:lang w:val="en-CA"/>
        </w:rPr>
        <w:t> i </w:t>
      </w:r>
      <w:r w:rsidRPr="005260D4">
        <w:rPr>
          <w:rFonts w:eastAsia="SimSun"/>
          <w:bCs/>
          <w:noProof/>
          <w:sz w:val="20"/>
          <w:lang w:val="en-CA"/>
        </w:rPr>
        <w:t>] signalled in the SEI manifest SEI message and shall ignore all SEI prefix indication SEI messages with prefix_sei_payload_type equal to manifest_sei_payload_type[</w:t>
      </w:r>
      <w:r w:rsidRPr="005260D4">
        <w:rPr>
          <w:rFonts w:eastAsia="SimSun"/>
          <w:noProof/>
          <w:sz w:val="20"/>
          <w:lang w:val="en-CA"/>
        </w:rPr>
        <w:t> i </w:t>
      </w:r>
      <w:r w:rsidRPr="005260D4">
        <w:rPr>
          <w:rFonts w:eastAsia="SimSun"/>
          <w:bCs/>
          <w:noProof/>
          <w:sz w:val="20"/>
          <w:lang w:val="en-CA"/>
        </w:rPr>
        <w:t>] when manifest_sei_description[</w:t>
      </w:r>
      <w:r w:rsidRPr="005260D4">
        <w:rPr>
          <w:rFonts w:eastAsia="SimSun"/>
          <w:noProof/>
          <w:sz w:val="20"/>
          <w:lang w:val="en-CA"/>
        </w:rPr>
        <w:t> i </w:t>
      </w:r>
      <w:r w:rsidRPr="005260D4">
        <w:rPr>
          <w:rFonts w:eastAsia="SimSun"/>
          <w:bCs/>
          <w:noProof/>
          <w:sz w:val="20"/>
          <w:lang w:val="en-CA"/>
        </w:rPr>
        <w:t>] is greater than or equal to 4.</w:t>
      </w:r>
    </w:p>
    <w:p w14:paraId="36166E00" w14:textId="505E73E9" w:rsidR="001903F3" w:rsidRPr="00903CA8" w:rsidRDefault="001903F3" w:rsidP="001903F3">
      <w:pPr>
        <w:pStyle w:val="Heading2"/>
        <w:numPr>
          <w:ilvl w:val="0"/>
          <w:numId w:val="0"/>
        </w:numPr>
        <w:rPr>
          <w:rFonts w:eastAsia="SimSun"/>
          <w:sz w:val="22"/>
          <w:szCs w:val="22"/>
          <w:lang w:val="en-CA"/>
        </w:rPr>
      </w:pPr>
      <w:r w:rsidRPr="00903CA8">
        <w:rPr>
          <w:rFonts w:eastAsia="SimSun"/>
          <w:sz w:val="22"/>
          <w:szCs w:val="22"/>
          <w:lang w:val="en-CA"/>
        </w:rPr>
        <w:t>D.9</w:t>
      </w:r>
      <w:r w:rsidRPr="00903CA8">
        <w:rPr>
          <w:rFonts w:eastAsia="SimSun"/>
          <w:sz w:val="22"/>
          <w:szCs w:val="22"/>
          <w:lang w:val="en-CA"/>
        </w:rPr>
        <w:tab/>
        <w:t>SEI prefix indication SEI message</w:t>
      </w:r>
    </w:p>
    <w:p w14:paraId="1C104288" w14:textId="3C38F0F6" w:rsidR="001903F3" w:rsidRPr="00903CA8" w:rsidRDefault="001903F3" w:rsidP="001903F3">
      <w:pPr>
        <w:pStyle w:val="Heading3"/>
        <w:numPr>
          <w:ilvl w:val="0"/>
          <w:numId w:val="0"/>
        </w:numPr>
        <w:rPr>
          <w:rFonts w:eastAsia="SimSun"/>
          <w:sz w:val="20"/>
          <w:szCs w:val="20"/>
          <w:lang w:val="en-CA"/>
        </w:rPr>
      </w:pPr>
      <w:r w:rsidRPr="00903CA8">
        <w:rPr>
          <w:rFonts w:eastAsia="SimSun"/>
          <w:sz w:val="20"/>
          <w:szCs w:val="20"/>
          <w:lang w:val="en-CA"/>
        </w:rPr>
        <w:t>D.9.2</w:t>
      </w:r>
      <w:r w:rsidRPr="00903CA8">
        <w:rPr>
          <w:rFonts w:eastAsia="SimSun"/>
          <w:sz w:val="20"/>
          <w:szCs w:val="20"/>
          <w:lang w:val="en-CA"/>
        </w:rPr>
        <w:tab/>
        <w:t>SEI prefix indication SEI message syntax</w:t>
      </w:r>
    </w:p>
    <w:p w14:paraId="58056B13" w14:textId="77777777" w:rsidR="001903F3" w:rsidRPr="001903F3" w:rsidRDefault="001903F3" w:rsidP="001903F3">
      <w:pPr>
        <w:keepNext/>
        <w:keepLines/>
        <w:rPr>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1903F3" w:rsidRPr="001903F3" w14:paraId="390E1153" w14:textId="77777777" w:rsidTr="006C78CF">
        <w:trPr>
          <w:cantSplit/>
          <w:jc w:val="center"/>
        </w:trPr>
        <w:tc>
          <w:tcPr>
            <w:tcW w:w="7920" w:type="dxa"/>
          </w:tcPr>
          <w:p w14:paraId="62E99868" w14:textId="77777777" w:rsidR="001903F3" w:rsidRPr="001903F3" w:rsidRDefault="001903F3" w:rsidP="001903F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noProof/>
                <w:sz w:val="20"/>
                <w:lang w:val="en-CA"/>
              </w:rPr>
              <w:t>sei_prefix_indication( payloadSize ) {</w:t>
            </w:r>
          </w:p>
        </w:tc>
        <w:tc>
          <w:tcPr>
            <w:tcW w:w="1157" w:type="dxa"/>
          </w:tcPr>
          <w:p w14:paraId="3688CC30" w14:textId="77777777" w:rsidR="001903F3" w:rsidRPr="001903F3" w:rsidRDefault="001903F3" w:rsidP="001903F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left"/>
              <w:textAlignment w:val="auto"/>
              <w:rPr>
                <w:rFonts w:eastAsia="Malgun Gothic"/>
                <w:bCs/>
                <w:noProof/>
                <w:sz w:val="20"/>
                <w:lang w:val="en-CA"/>
              </w:rPr>
            </w:pPr>
            <w:r w:rsidRPr="001903F3">
              <w:rPr>
                <w:rFonts w:eastAsia="Malgun Gothic"/>
                <w:b/>
                <w:bCs/>
                <w:noProof/>
                <w:sz w:val="20"/>
                <w:lang w:val="en-CA"/>
              </w:rPr>
              <w:t>Descriptor</w:t>
            </w:r>
          </w:p>
        </w:tc>
      </w:tr>
      <w:tr w:rsidR="001903F3" w:rsidRPr="001903F3" w14:paraId="6F50AC93" w14:textId="77777777" w:rsidTr="006C78CF">
        <w:trPr>
          <w:cantSplit/>
          <w:jc w:val="center"/>
        </w:trPr>
        <w:tc>
          <w:tcPr>
            <w:tcW w:w="7920" w:type="dxa"/>
          </w:tcPr>
          <w:p w14:paraId="6BBB665B"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Cs/>
                <w:noProof/>
                <w:sz w:val="20"/>
                <w:lang w:val="en-CA" w:eastAsia="zh-CN"/>
              </w:rPr>
              <w:tab/>
            </w:r>
            <w:r w:rsidRPr="001903F3">
              <w:rPr>
                <w:rFonts w:eastAsia="Malgun Gothic"/>
                <w:b/>
                <w:bCs/>
                <w:noProof/>
                <w:sz w:val="20"/>
                <w:lang w:val="en-CA" w:eastAsia="zh-CN"/>
              </w:rPr>
              <w:t>prefix_sei_payload_type</w:t>
            </w:r>
          </w:p>
        </w:tc>
        <w:tc>
          <w:tcPr>
            <w:tcW w:w="1157" w:type="dxa"/>
          </w:tcPr>
          <w:p w14:paraId="0F529CA9"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1903F3">
              <w:rPr>
                <w:rFonts w:eastAsia="Malgun Gothic"/>
                <w:noProof/>
                <w:sz w:val="20"/>
                <w:lang w:val="en-CA" w:eastAsia="zh-CN"/>
              </w:rPr>
              <w:t>u(16)</w:t>
            </w:r>
          </w:p>
        </w:tc>
      </w:tr>
      <w:tr w:rsidR="001903F3" w:rsidRPr="001903F3" w14:paraId="5B4760AA" w14:textId="77777777" w:rsidTr="006C78CF">
        <w:trPr>
          <w:cantSplit/>
          <w:jc w:val="center"/>
        </w:trPr>
        <w:tc>
          <w:tcPr>
            <w:tcW w:w="7920" w:type="dxa"/>
          </w:tcPr>
          <w:p w14:paraId="04F9718D"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Cs/>
                <w:noProof/>
                <w:sz w:val="20"/>
                <w:lang w:val="en-CA" w:eastAsia="zh-CN"/>
              </w:rPr>
              <w:tab/>
            </w:r>
            <w:r w:rsidRPr="001903F3">
              <w:rPr>
                <w:rFonts w:eastAsia="Malgun Gothic"/>
                <w:b/>
                <w:bCs/>
                <w:noProof/>
                <w:sz w:val="20"/>
                <w:lang w:val="en-CA" w:eastAsia="zh-CN"/>
              </w:rPr>
              <w:t>num_sei_prefix_indications_minus1</w:t>
            </w:r>
          </w:p>
        </w:tc>
        <w:tc>
          <w:tcPr>
            <w:tcW w:w="1157" w:type="dxa"/>
          </w:tcPr>
          <w:p w14:paraId="7085E24C"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1903F3">
              <w:rPr>
                <w:rFonts w:eastAsia="Malgun Gothic"/>
                <w:noProof/>
                <w:sz w:val="20"/>
                <w:lang w:val="en-CA" w:eastAsia="zh-CN"/>
              </w:rPr>
              <w:t>u(8)</w:t>
            </w:r>
          </w:p>
        </w:tc>
      </w:tr>
      <w:tr w:rsidR="001903F3" w:rsidRPr="001903F3" w14:paraId="44E42591" w14:textId="77777777" w:rsidTr="006C78CF">
        <w:trPr>
          <w:cantSplit/>
          <w:jc w:val="center"/>
        </w:trPr>
        <w:tc>
          <w:tcPr>
            <w:tcW w:w="7920" w:type="dxa"/>
          </w:tcPr>
          <w:p w14:paraId="5C5438B1"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noProof/>
                <w:sz w:val="20"/>
                <w:lang w:val="en-CA" w:eastAsia="zh-CN"/>
              </w:rPr>
              <w:tab/>
              <w:t xml:space="preserve">for( i = 0; i  &lt;=  </w:t>
            </w:r>
            <w:r w:rsidRPr="001903F3">
              <w:rPr>
                <w:rFonts w:eastAsia="Malgun Gothic"/>
                <w:bCs/>
                <w:noProof/>
                <w:sz w:val="20"/>
                <w:lang w:val="en-CA" w:eastAsia="zh-CN"/>
              </w:rPr>
              <w:t>num_sei_prefix_indications_minus1</w:t>
            </w:r>
            <w:r w:rsidRPr="001903F3">
              <w:rPr>
                <w:rFonts w:eastAsia="Malgun Gothic"/>
                <w:noProof/>
                <w:sz w:val="20"/>
                <w:lang w:val="en-CA" w:eastAsia="zh-CN"/>
              </w:rPr>
              <w:t>; i++ ) {</w:t>
            </w:r>
          </w:p>
        </w:tc>
        <w:tc>
          <w:tcPr>
            <w:tcW w:w="1157" w:type="dxa"/>
          </w:tcPr>
          <w:p w14:paraId="260FBD76"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p>
        </w:tc>
      </w:tr>
      <w:tr w:rsidR="001903F3" w:rsidRPr="001903F3" w14:paraId="535BDB5C" w14:textId="77777777" w:rsidTr="006C78CF">
        <w:trPr>
          <w:cantSplit/>
          <w:jc w:val="center"/>
        </w:trPr>
        <w:tc>
          <w:tcPr>
            <w:tcW w:w="7920" w:type="dxa"/>
          </w:tcPr>
          <w:p w14:paraId="7F82135F"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
                <w:bCs/>
                <w:noProof/>
                <w:sz w:val="20"/>
                <w:lang w:val="en-CA" w:eastAsia="zh-CN"/>
              </w:rPr>
              <w:tab/>
            </w:r>
            <w:r w:rsidRPr="001903F3">
              <w:rPr>
                <w:rFonts w:eastAsia="Malgun Gothic"/>
                <w:b/>
                <w:bCs/>
                <w:noProof/>
                <w:sz w:val="20"/>
                <w:lang w:val="en-CA" w:eastAsia="zh-CN"/>
              </w:rPr>
              <w:tab/>
              <w:t>num_bits_in_prefix_indication_minus1</w:t>
            </w:r>
            <w:r w:rsidRPr="001903F3">
              <w:rPr>
                <w:rFonts w:eastAsia="Malgun Gothic"/>
                <w:bCs/>
                <w:noProof/>
                <w:sz w:val="20"/>
                <w:lang w:val="en-CA" w:eastAsia="zh-CN"/>
              </w:rPr>
              <w:t>[</w:t>
            </w:r>
            <w:r w:rsidRPr="001903F3">
              <w:rPr>
                <w:rFonts w:eastAsia="Malgun Gothic"/>
                <w:noProof/>
                <w:sz w:val="20"/>
                <w:lang w:val="en-CA" w:eastAsia="zh-CN"/>
              </w:rPr>
              <w:t> i </w:t>
            </w:r>
            <w:r w:rsidRPr="001903F3">
              <w:rPr>
                <w:rFonts w:eastAsia="Malgun Gothic"/>
                <w:bCs/>
                <w:noProof/>
                <w:sz w:val="20"/>
                <w:lang w:val="en-CA" w:eastAsia="zh-CN"/>
              </w:rPr>
              <w:t>]</w:t>
            </w:r>
          </w:p>
        </w:tc>
        <w:tc>
          <w:tcPr>
            <w:tcW w:w="1157" w:type="dxa"/>
          </w:tcPr>
          <w:p w14:paraId="3C2E32B3"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1903F3">
              <w:rPr>
                <w:rFonts w:eastAsia="Malgun Gothic"/>
                <w:noProof/>
                <w:sz w:val="20"/>
                <w:lang w:val="en-CA" w:eastAsia="zh-CN"/>
              </w:rPr>
              <w:t>u(16)</w:t>
            </w:r>
          </w:p>
        </w:tc>
      </w:tr>
      <w:tr w:rsidR="001903F3" w:rsidRPr="001903F3" w14:paraId="7DB2AA19" w14:textId="77777777" w:rsidTr="006C78CF">
        <w:trPr>
          <w:cantSplit/>
          <w:jc w:val="center"/>
        </w:trPr>
        <w:tc>
          <w:tcPr>
            <w:tcW w:w="7920" w:type="dxa"/>
          </w:tcPr>
          <w:p w14:paraId="05FB4C91"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noProof/>
                <w:sz w:val="20"/>
                <w:lang w:val="en-CA" w:eastAsia="zh-CN"/>
              </w:rPr>
              <w:tab/>
            </w:r>
            <w:r w:rsidRPr="001903F3">
              <w:rPr>
                <w:rFonts w:eastAsia="Malgun Gothic"/>
                <w:noProof/>
                <w:sz w:val="20"/>
                <w:lang w:val="en-CA" w:eastAsia="zh-CN"/>
              </w:rPr>
              <w:tab/>
              <w:t>for( j = 0; j  &lt;=  num_bits_in_prefix_indication_minus1</w:t>
            </w:r>
            <w:r w:rsidRPr="001903F3">
              <w:rPr>
                <w:rFonts w:eastAsia="Malgun Gothic"/>
                <w:bCs/>
                <w:noProof/>
                <w:sz w:val="20"/>
                <w:lang w:val="en-CA" w:eastAsia="zh-CN"/>
              </w:rPr>
              <w:t>[</w:t>
            </w:r>
            <w:r w:rsidRPr="001903F3">
              <w:rPr>
                <w:rFonts w:eastAsia="Malgun Gothic"/>
                <w:noProof/>
                <w:sz w:val="20"/>
                <w:lang w:val="en-CA" w:eastAsia="zh-CN"/>
              </w:rPr>
              <w:t> i </w:t>
            </w:r>
            <w:r w:rsidRPr="001903F3">
              <w:rPr>
                <w:rFonts w:eastAsia="Malgun Gothic"/>
                <w:bCs/>
                <w:noProof/>
                <w:sz w:val="20"/>
                <w:lang w:val="en-CA" w:eastAsia="zh-CN"/>
              </w:rPr>
              <w:t>]</w:t>
            </w:r>
            <w:r w:rsidRPr="001903F3">
              <w:rPr>
                <w:rFonts w:eastAsia="Malgun Gothic"/>
                <w:noProof/>
                <w:sz w:val="20"/>
                <w:lang w:val="en-CA" w:eastAsia="zh-CN"/>
              </w:rPr>
              <w:t>; j++ )</w:t>
            </w:r>
          </w:p>
        </w:tc>
        <w:tc>
          <w:tcPr>
            <w:tcW w:w="1157" w:type="dxa"/>
          </w:tcPr>
          <w:p w14:paraId="14B4F89F"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p>
        </w:tc>
      </w:tr>
      <w:tr w:rsidR="001903F3" w:rsidRPr="001903F3" w14:paraId="50954D10" w14:textId="77777777" w:rsidTr="006C78CF">
        <w:trPr>
          <w:cantSplit/>
          <w:jc w:val="center"/>
        </w:trPr>
        <w:tc>
          <w:tcPr>
            <w:tcW w:w="7920" w:type="dxa"/>
          </w:tcPr>
          <w:p w14:paraId="4A348614"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
                <w:bCs/>
                <w:noProof/>
                <w:sz w:val="20"/>
                <w:lang w:val="en-CA" w:eastAsia="zh-CN"/>
              </w:rPr>
              <w:tab/>
            </w:r>
            <w:r w:rsidRPr="001903F3">
              <w:rPr>
                <w:rFonts w:eastAsia="Malgun Gothic"/>
                <w:b/>
                <w:bCs/>
                <w:noProof/>
                <w:sz w:val="20"/>
                <w:lang w:val="en-CA" w:eastAsia="zh-CN"/>
              </w:rPr>
              <w:tab/>
            </w:r>
            <w:r w:rsidRPr="001903F3">
              <w:rPr>
                <w:rFonts w:eastAsia="Malgun Gothic"/>
                <w:b/>
                <w:bCs/>
                <w:noProof/>
                <w:sz w:val="20"/>
                <w:lang w:val="en-CA" w:eastAsia="zh-CN"/>
              </w:rPr>
              <w:tab/>
              <w:t>sei_prefix_data_bit</w:t>
            </w:r>
            <w:r w:rsidRPr="001903F3">
              <w:rPr>
                <w:rFonts w:eastAsia="Malgun Gothic"/>
                <w:bCs/>
                <w:noProof/>
                <w:sz w:val="20"/>
                <w:lang w:val="en-CA" w:eastAsia="zh-CN"/>
              </w:rPr>
              <w:t>[</w:t>
            </w:r>
            <w:r w:rsidRPr="001903F3">
              <w:rPr>
                <w:rFonts w:eastAsia="Malgun Gothic"/>
                <w:noProof/>
                <w:sz w:val="20"/>
                <w:lang w:val="en-CA" w:eastAsia="zh-CN"/>
              </w:rPr>
              <w:t> i </w:t>
            </w:r>
            <w:r w:rsidRPr="001903F3">
              <w:rPr>
                <w:rFonts w:eastAsia="Malgun Gothic"/>
                <w:bCs/>
                <w:noProof/>
                <w:sz w:val="20"/>
                <w:lang w:val="en-CA" w:eastAsia="zh-CN"/>
              </w:rPr>
              <w:t>][</w:t>
            </w:r>
            <w:r w:rsidRPr="001903F3">
              <w:rPr>
                <w:rFonts w:eastAsia="Malgun Gothic"/>
                <w:noProof/>
                <w:sz w:val="20"/>
                <w:lang w:val="en-CA" w:eastAsia="zh-CN"/>
              </w:rPr>
              <w:t> j </w:t>
            </w:r>
            <w:r w:rsidRPr="001903F3">
              <w:rPr>
                <w:rFonts w:eastAsia="Malgun Gothic"/>
                <w:bCs/>
                <w:noProof/>
                <w:sz w:val="20"/>
                <w:lang w:val="en-CA" w:eastAsia="zh-CN"/>
              </w:rPr>
              <w:t>]</w:t>
            </w:r>
          </w:p>
        </w:tc>
        <w:tc>
          <w:tcPr>
            <w:tcW w:w="1157" w:type="dxa"/>
          </w:tcPr>
          <w:p w14:paraId="5C0896FD"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1903F3">
              <w:rPr>
                <w:rFonts w:eastAsia="Malgun Gothic"/>
                <w:noProof/>
                <w:sz w:val="20"/>
                <w:lang w:val="en-CA" w:eastAsia="zh-CN"/>
              </w:rPr>
              <w:t>u(1)</w:t>
            </w:r>
          </w:p>
        </w:tc>
      </w:tr>
      <w:tr w:rsidR="001903F3" w:rsidRPr="001903F3" w14:paraId="27B8D2F8" w14:textId="77777777" w:rsidTr="006C78CF">
        <w:trPr>
          <w:cantSplit/>
          <w:jc w:val="center"/>
        </w:trPr>
        <w:tc>
          <w:tcPr>
            <w:tcW w:w="7920" w:type="dxa"/>
          </w:tcPr>
          <w:p w14:paraId="0ABA40E6"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Cs/>
                <w:noProof/>
                <w:sz w:val="20"/>
                <w:lang w:val="en-CA" w:eastAsia="zh-CN"/>
              </w:rPr>
              <w:tab/>
            </w:r>
            <w:r w:rsidRPr="001903F3">
              <w:rPr>
                <w:rFonts w:eastAsia="Malgun Gothic"/>
                <w:bCs/>
                <w:noProof/>
                <w:sz w:val="20"/>
                <w:lang w:val="en-CA" w:eastAsia="zh-CN"/>
              </w:rPr>
              <w:tab/>
            </w:r>
            <w:r w:rsidRPr="001903F3">
              <w:rPr>
                <w:rFonts w:eastAsia="Malgun Gothic"/>
                <w:noProof/>
                <w:sz w:val="20"/>
                <w:lang w:val="en-CA" w:eastAsia="zh-CN"/>
              </w:rPr>
              <w:t>while( !byte_aligned( ) )</w:t>
            </w:r>
          </w:p>
        </w:tc>
        <w:tc>
          <w:tcPr>
            <w:tcW w:w="1157" w:type="dxa"/>
          </w:tcPr>
          <w:p w14:paraId="2658621E"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p>
        </w:tc>
      </w:tr>
      <w:tr w:rsidR="001903F3" w:rsidRPr="001903F3" w14:paraId="11CFCB66" w14:textId="77777777" w:rsidTr="006C78CF">
        <w:trPr>
          <w:cantSplit/>
          <w:jc w:val="center"/>
        </w:trPr>
        <w:tc>
          <w:tcPr>
            <w:tcW w:w="7920" w:type="dxa"/>
          </w:tcPr>
          <w:p w14:paraId="7882452A"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
                <w:bCs/>
                <w:noProof/>
                <w:sz w:val="20"/>
                <w:lang w:val="en-CA" w:eastAsia="zh-CN"/>
              </w:rPr>
              <w:tab/>
            </w:r>
            <w:r w:rsidRPr="001903F3">
              <w:rPr>
                <w:rFonts w:eastAsia="Malgun Gothic"/>
                <w:b/>
                <w:bCs/>
                <w:noProof/>
                <w:sz w:val="20"/>
                <w:lang w:val="en-CA" w:eastAsia="zh-CN"/>
              </w:rPr>
              <w:tab/>
            </w:r>
            <w:r w:rsidRPr="001903F3">
              <w:rPr>
                <w:rFonts w:eastAsia="Malgun Gothic"/>
                <w:b/>
                <w:bCs/>
                <w:noProof/>
                <w:sz w:val="20"/>
                <w:lang w:val="en-CA" w:eastAsia="zh-CN"/>
              </w:rPr>
              <w:tab/>
              <w:t>byte_</w:t>
            </w:r>
            <w:r w:rsidRPr="001903F3">
              <w:rPr>
                <w:rFonts w:eastAsia="Malgun Gothic"/>
                <w:b/>
                <w:noProof/>
                <w:sz w:val="20"/>
                <w:lang w:val="en-CA" w:eastAsia="zh-CN"/>
              </w:rPr>
              <w:t>alignment_bit_equal_to_one</w:t>
            </w:r>
            <w:r w:rsidRPr="001903F3">
              <w:rPr>
                <w:rFonts w:eastAsia="Malgun Gothic"/>
                <w:noProof/>
                <w:sz w:val="20"/>
                <w:lang w:val="en-CA" w:eastAsia="zh-CN"/>
              </w:rPr>
              <w:t xml:space="preserve"> /* equal to 1 */</w:t>
            </w:r>
          </w:p>
        </w:tc>
        <w:tc>
          <w:tcPr>
            <w:tcW w:w="1157" w:type="dxa"/>
          </w:tcPr>
          <w:p w14:paraId="38A44AA1"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r w:rsidRPr="001903F3">
              <w:rPr>
                <w:rFonts w:eastAsia="Malgun Gothic"/>
                <w:noProof/>
                <w:sz w:val="20"/>
                <w:lang w:val="en-CA" w:eastAsia="zh-CN"/>
              </w:rPr>
              <w:t>f(1)</w:t>
            </w:r>
          </w:p>
        </w:tc>
      </w:tr>
      <w:tr w:rsidR="001903F3" w:rsidRPr="001903F3" w14:paraId="333B5B7E" w14:textId="77777777" w:rsidTr="006C78CF">
        <w:trPr>
          <w:cantSplit/>
          <w:jc w:val="center"/>
        </w:trPr>
        <w:tc>
          <w:tcPr>
            <w:tcW w:w="7920" w:type="dxa"/>
          </w:tcPr>
          <w:p w14:paraId="6BBAB16A" w14:textId="77777777" w:rsidR="001903F3" w:rsidRPr="001903F3" w:rsidRDefault="001903F3" w:rsidP="001903F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bCs/>
                <w:noProof/>
                <w:sz w:val="20"/>
                <w:lang w:val="en-CA" w:eastAsia="zh-CN"/>
              </w:rPr>
              <w:tab/>
              <w:t>}</w:t>
            </w:r>
          </w:p>
        </w:tc>
        <w:tc>
          <w:tcPr>
            <w:tcW w:w="1157" w:type="dxa"/>
          </w:tcPr>
          <w:p w14:paraId="74351389" w14:textId="77777777" w:rsidR="001903F3" w:rsidRPr="001903F3" w:rsidRDefault="001903F3" w:rsidP="001903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noProof/>
                <w:sz w:val="20"/>
                <w:lang w:val="en-CA"/>
              </w:rPr>
            </w:pPr>
          </w:p>
        </w:tc>
      </w:tr>
      <w:tr w:rsidR="001903F3" w:rsidRPr="001903F3" w14:paraId="7D08E3A2" w14:textId="77777777" w:rsidTr="006C78CF">
        <w:trPr>
          <w:cantSplit/>
          <w:jc w:val="center"/>
        </w:trPr>
        <w:tc>
          <w:tcPr>
            <w:tcW w:w="7920" w:type="dxa"/>
          </w:tcPr>
          <w:p w14:paraId="0731B9D5" w14:textId="77777777" w:rsidR="001903F3" w:rsidRPr="001903F3" w:rsidRDefault="001903F3" w:rsidP="001903F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CA"/>
              </w:rPr>
            </w:pPr>
            <w:r w:rsidRPr="001903F3">
              <w:rPr>
                <w:rFonts w:eastAsia="Malgun Gothic"/>
                <w:noProof/>
                <w:sz w:val="20"/>
                <w:lang w:val="en-CA"/>
              </w:rPr>
              <w:lastRenderedPageBreak/>
              <w:t>}</w:t>
            </w:r>
          </w:p>
        </w:tc>
        <w:tc>
          <w:tcPr>
            <w:tcW w:w="1157" w:type="dxa"/>
          </w:tcPr>
          <w:p w14:paraId="19B2D7AE" w14:textId="77777777" w:rsidR="001903F3" w:rsidRPr="001903F3" w:rsidRDefault="001903F3" w:rsidP="001903F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
        </w:tc>
      </w:tr>
    </w:tbl>
    <w:p w14:paraId="5911AB3F" w14:textId="77777777" w:rsidR="001903F3" w:rsidRPr="001903F3" w:rsidRDefault="001903F3" w:rsidP="001903F3">
      <w:pPr>
        <w:rPr>
          <w:noProof/>
          <w:sz w:val="20"/>
          <w:lang w:val="en-CA"/>
        </w:rPr>
      </w:pPr>
    </w:p>
    <w:p w14:paraId="1AAFBB29" w14:textId="3F5DCBFC" w:rsidR="001903F3" w:rsidRPr="00903CA8" w:rsidRDefault="001903F3" w:rsidP="001903F3">
      <w:pPr>
        <w:pStyle w:val="Heading3"/>
        <w:numPr>
          <w:ilvl w:val="0"/>
          <w:numId w:val="0"/>
        </w:numPr>
        <w:rPr>
          <w:rFonts w:eastAsia="SimSun"/>
          <w:sz w:val="20"/>
          <w:szCs w:val="20"/>
          <w:lang w:val="en-CA"/>
        </w:rPr>
      </w:pPr>
      <w:r w:rsidRPr="00903CA8">
        <w:rPr>
          <w:rFonts w:eastAsia="SimSun"/>
          <w:sz w:val="20"/>
          <w:szCs w:val="20"/>
          <w:lang w:val="en-CA"/>
        </w:rPr>
        <w:t>D.9.2</w:t>
      </w:r>
      <w:r w:rsidRPr="00903CA8">
        <w:rPr>
          <w:rFonts w:eastAsia="SimSun"/>
          <w:sz w:val="20"/>
          <w:szCs w:val="20"/>
          <w:lang w:val="en-CA"/>
        </w:rPr>
        <w:tab/>
        <w:t>SEI prefix indication SEI message semantics</w:t>
      </w:r>
    </w:p>
    <w:p w14:paraId="5800742C" w14:textId="77777777" w:rsidR="001903F3" w:rsidRPr="001903F3" w:rsidRDefault="001903F3" w:rsidP="001903F3">
      <w:pPr>
        <w:rPr>
          <w:rFonts w:eastAsia="SimSun"/>
          <w:noProof/>
          <w:sz w:val="20"/>
          <w:lang w:val="en-CA"/>
        </w:rPr>
      </w:pPr>
      <w:r w:rsidRPr="001903F3">
        <w:rPr>
          <w:rFonts w:eastAsia="SimSun"/>
          <w:noProof/>
          <w:sz w:val="20"/>
          <w:lang w:val="en-CA"/>
        </w:rPr>
        <w:t>The SEI prefix indication SEI message carries one or more SEI prefix indications for SEI messages of a particular value of payloadType. Each SEI prefix indication is a bit string that follows the SEI payload syntax of that value of payloadType and contains a number of complete syntax elements starting from the first syntax element in the SEI payload.</w:t>
      </w:r>
    </w:p>
    <w:p w14:paraId="247594A0" w14:textId="77777777" w:rsidR="001903F3" w:rsidRPr="001903F3" w:rsidRDefault="001903F3" w:rsidP="001903F3">
      <w:pPr>
        <w:rPr>
          <w:rFonts w:eastAsia="SimSun"/>
          <w:noProof/>
          <w:sz w:val="20"/>
          <w:lang w:val="en-CA"/>
        </w:rPr>
      </w:pPr>
      <w:r w:rsidRPr="001903F3">
        <w:rPr>
          <w:rFonts w:eastAsia="SimSun"/>
          <w:noProof/>
          <w:sz w:val="20"/>
          <w:lang w:val="en-CA"/>
        </w:rPr>
        <w:t>Each SEI prefix indication for an SEI message of a particular value of payloadType indicates that one or more SEI messages of this value of payloadType are expected (i.e., likely) to be present in the CVS and to start with the provided bit string. A starting bit string would typically contain only a true subset of an SEI payload of the type of SEI message indicated by the payloadType, may contain a complete SEI payload, and shall not contain more than a complete SEI payload. It is not prohibited for SEI messages of the indicated value of payloadType to be present that do not start with any of the indicated bit strings.</w:t>
      </w:r>
    </w:p>
    <w:p w14:paraId="4DD39365" w14:textId="77777777" w:rsidR="001903F3" w:rsidRPr="001903F3" w:rsidRDefault="001903F3" w:rsidP="001903F3">
      <w:pPr>
        <w:rPr>
          <w:rFonts w:eastAsia="SimSun"/>
          <w:noProof/>
          <w:sz w:val="20"/>
          <w:lang w:val="en-CA"/>
        </w:rPr>
      </w:pPr>
      <w:r w:rsidRPr="001903F3">
        <w:rPr>
          <w:rFonts w:eastAsia="SimSun"/>
          <w:noProof/>
          <w:sz w:val="20"/>
          <w:lang w:val="en-CA"/>
        </w:rPr>
        <w:t>These SEI prefix indications should provide sufficient information for indicating what type of processing is needed or what type of content is included. The former (type of processing) indicates decoder-side processing capability, e.g., whether some type of frame unpacking is needed. The latter (type of content) indicates, for example, whether the bitstream contains subtitle captions in a particular language.</w:t>
      </w:r>
    </w:p>
    <w:p w14:paraId="48CA584A" w14:textId="77777777" w:rsidR="001903F3" w:rsidRPr="001903F3" w:rsidRDefault="001903F3" w:rsidP="001903F3">
      <w:pPr>
        <w:rPr>
          <w:rFonts w:eastAsia="SimSun"/>
          <w:noProof/>
          <w:sz w:val="20"/>
          <w:lang w:val="en-CA"/>
        </w:rPr>
      </w:pPr>
      <w:r w:rsidRPr="001903F3">
        <w:rPr>
          <w:rFonts w:eastAsia="SimSun"/>
          <w:noProof/>
          <w:sz w:val="20"/>
          <w:lang w:val="en-CA"/>
        </w:rPr>
        <w:t>The content of an SEI prefix indication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 (as determined in some manner by external means outside the scope of this Specification).</w:t>
      </w:r>
    </w:p>
    <w:p w14:paraId="15A9FD7B" w14:textId="77777777" w:rsidR="001903F3" w:rsidRPr="001903F3" w:rsidRDefault="001903F3" w:rsidP="001903F3">
      <w:pPr>
        <w:rPr>
          <w:rFonts w:eastAsia="SimSun"/>
          <w:noProof/>
          <w:sz w:val="20"/>
          <w:lang w:val="en-CA"/>
        </w:rPr>
      </w:pPr>
      <w:r w:rsidRPr="001903F3">
        <w:rPr>
          <w:rFonts w:eastAsia="SimSun"/>
          <w:noProof/>
          <w:sz w:val="20"/>
          <w:lang w:val="en-CA"/>
        </w:rPr>
        <w:t>In one example, when the payloadType indicates the frame packing arrangement SEI message, an SEI prefix indication should include up to at least the syntax element frame_packing_arrangement_type; and when the payloadType indicates the omnidirectional projection indication SEI message, an SEI prefix indication should include up to at least the syntax element projection_type.</w:t>
      </w:r>
    </w:p>
    <w:p w14:paraId="356E0F0E" w14:textId="77777777" w:rsidR="001903F3" w:rsidRPr="001903F3" w:rsidRDefault="001903F3" w:rsidP="001903F3">
      <w:pPr>
        <w:rPr>
          <w:rFonts w:eastAsia="SimSun"/>
          <w:noProof/>
          <w:sz w:val="20"/>
          <w:lang w:val="en-CA"/>
        </w:rPr>
      </w:pPr>
      <w:r w:rsidRPr="001903F3">
        <w:rPr>
          <w:rFonts w:eastAsia="SimSun"/>
          <w:noProof/>
          <w:sz w:val="20"/>
          <w:lang w:val="en-CA"/>
        </w:rPr>
        <w:t>In another example, for user data registered SEI messages that are used to carry captioning information, an SEI prefix indication should include up to at least the language code; and for user data unregistered SEI messages extended for private use, an SEI prefix indication should include up to at least the UUID.</w:t>
      </w:r>
    </w:p>
    <w:p w14:paraId="5A446ED7" w14:textId="77777777" w:rsidR="001903F3" w:rsidRPr="001903F3" w:rsidRDefault="001903F3" w:rsidP="001903F3">
      <w:pPr>
        <w:rPr>
          <w:rFonts w:eastAsia="SimSun"/>
          <w:noProof/>
          <w:sz w:val="20"/>
          <w:lang w:val="en-CA"/>
        </w:rPr>
      </w:pPr>
      <w:r w:rsidRPr="001903F3">
        <w:rPr>
          <w:rFonts w:eastAsia="SimSun"/>
          <w:noProof/>
          <w:sz w:val="20"/>
          <w:lang w:val="en-CA"/>
        </w:rPr>
        <w:t>When an SEI prefix indication SEI message is present in any access unit of a CVS, an SEI prefix indication SEI message shall be present in the first access unit of the CVS. The SEI prefix indication SEI message persists in decoding order from the current access unit until the end of the CVS. When there are multiple SEI prefix indication SEI messages present in a CVS for a particular value of payloadType, they shall have the same content.</w:t>
      </w:r>
    </w:p>
    <w:p w14:paraId="0E5D1762" w14:textId="77777777" w:rsidR="001903F3" w:rsidRPr="001903F3" w:rsidRDefault="001903F3" w:rsidP="001903F3">
      <w:pPr>
        <w:rPr>
          <w:rFonts w:eastAsia="SimSun"/>
          <w:noProof/>
          <w:sz w:val="20"/>
          <w:lang w:val="en-CA"/>
        </w:rPr>
      </w:pPr>
      <w:r w:rsidRPr="001903F3">
        <w:rPr>
          <w:rFonts w:eastAsia="SimSun"/>
          <w:noProof/>
          <w:sz w:val="20"/>
          <w:lang w:val="en-CA"/>
        </w:rPr>
        <w:t>An SEI NAL unit containing an SEI prefix indication SEI message for a particular value of payloadType shall not contain any other SEI messages other than an SEI manifest SEI message and SEI prefix indication SEI messages for other values of payloadType.</w:t>
      </w:r>
    </w:p>
    <w:p w14:paraId="2456C5F2" w14:textId="77777777" w:rsidR="001903F3" w:rsidRPr="001903F3" w:rsidRDefault="001903F3" w:rsidP="001903F3">
      <w:pPr>
        <w:rPr>
          <w:rFonts w:eastAsia="SimSun"/>
          <w:noProof/>
          <w:sz w:val="20"/>
          <w:lang w:val="en-CA"/>
        </w:rPr>
      </w:pPr>
      <w:r w:rsidRPr="001903F3">
        <w:rPr>
          <w:rFonts w:eastAsia="SimSun"/>
          <w:b/>
          <w:bCs/>
          <w:noProof/>
          <w:sz w:val="20"/>
          <w:lang w:val="en-CA"/>
        </w:rPr>
        <w:t>prefix_sei_payload_type</w:t>
      </w:r>
      <w:r w:rsidRPr="001903F3">
        <w:rPr>
          <w:rFonts w:eastAsia="SimSun"/>
          <w:noProof/>
          <w:sz w:val="20"/>
          <w:lang w:val="en-CA"/>
        </w:rPr>
        <w:t xml:space="preserve"> indicates the payloadType value of the SEI messages for which one or more SEI prefix indications are provided in the SEI prefix indication SEI message. When an SEI manifest SEI message is also present for the CVS, the value of prefix_</w:t>
      </w:r>
      <w:r w:rsidRPr="001903F3">
        <w:rPr>
          <w:rFonts w:eastAsia="SimSun"/>
          <w:bCs/>
          <w:noProof/>
          <w:sz w:val="20"/>
          <w:lang w:val="en-CA"/>
        </w:rPr>
        <w:t>sei_payload_type shall be equal to one of the manifest_sei_payload_type[</w:t>
      </w:r>
      <w:r w:rsidRPr="001903F3">
        <w:rPr>
          <w:rFonts w:eastAsia="SimSun"/>
          <w:noProof/>
          <w:sz w:val="20"/>
          <w:lang w:val="en-CA"/>
        </w:rPr>
        <w:t> m </w:t>
      </w:r>
      <w:r w:rsidRPr="001903F3">
        <w:rPr>
          <w:rFonts w:eastAsia="SimSun"/>
          <w:bCs/>
          <w:noProof/>
          <w:sz w:val="20"/>
          <w:lang w:val="en-CA"/>
        </w:rPr>
        <w:t>] values for which manifest_sei_description</w:t>
      </w:r>
      <w:r w:rsidRPr="001903F3">
        <w:rPr>
          <w:rFonts w:eastAsia="SimSun"/>
          <w:noProof/>
          <w:sz w:val="20"/>
          <w:lang w:val="en-CA"/>
        </w:rPr>
        <w:t>[ m ] is equal to 1 to 3, inclusive, as indicated by an SEI manifest SEI message that applies to the CVS.</w:t>
      </w:r>
    </w:p>
    <w:p w14:paraId="2FF4A95C" w14:textId="77777777" w:rsidR="001903F3" w:rsidRPr="001903F3" w:rsidRDefault="001903F3" w:rsidP="001903F3">
      <w:pPr>
        <w:rPr>
          <w:rFonts w:eastAsia="SimSun"/>
          <w:noProof/>
          <w:sz w:val="20"/>
          <w:lang w:val="en-CA"/>
        </w:rPr>
      </w:pPr>
      <w:r w:rsidRPr="001903F3">
        <w:rPr>
          <w:rFonts w:eastAsia="SimSun"/>
          <w:b/>
          <w:bCs/>
          <w:noProof/>
          <w:sz w:val="20"/>
          <w:lang w:val="en-CA"/>
        </w:rPr>
        <w:t>num_sei_prefix_indications_minus1</w:t>
      </w:r>
      <w:r w:rsidRPr="001903F3">
        <w:rPr>
          <w:rFonts w:eastAsia="SimSun"/>
          <w:noProof/>
          <w:sz w:val="20"/>
          <w:lang w:val="en-CA"/>
        </w:rPr>
        <w:t xml:space="preserve"> plus 1 specifies the number of SEI prefix indications.</w:t>
      </w:r>
    </w:p>
    <w:p w14:paraId="5811FD18" w14:textId="77777777" w:rsidR="001903F3" w:rsidRPr="001903F3" w:rsidRDefault="001903F3" w:rsidP="001903F3">
      <w:pPr>
        <w:rPr>
          <w:rFonts w:eastAsia="SimSun"/>
          <w:noProof/>
          <w:sz w:val="20"/>
          <w:lang w:val="en-CA"/>
        </w:rPr>
      </w:pPr>
      <w:r w:rsidRPr="001903F3">
        <w:rPr>
          <w:rFonts w:eastAsia="SimSun"/>
          <w:b/>
          <w:bCs/>
          <w:noProof/>
          <w:sz w:val="20"/>
          <w:lang w:val="en-CA"/>
        </w:rPr>
        <w:t>num_bits_in_prefix_indication_minus1</w:t>
      </w:r>
      <w:r w:rsidRPr="001903F3">
        <w:rPr>
          <w:rFonts w:eastAsia="SimSun"/>
          <w:bCs/>
          <w:noProof/>
          <w:sz w:val="20"/>
          <w:lang w:val="en-CA"/>
        </w:rPr>
        <w:t>[</w:t>
      </w:r>
      <w:r w:rsidRPr="001903F3">
        <w:rPr>
          <w:rFonts w:eastAsia="SimSun"/>
          <w:noProof/>
          <w:sz w:val="20"/>
          <w:lang w:val="en-CA"/>
        </w:rPr>
        <w:t> i </w:t>
      </w:r>
      <w:r w:rsidRPr="001903F3">
        <w:rPr>
          <w:rFonts w:eastAsia="SimSun"/>
          <w:bCs/>
          <w:noProof/>
          <w:sz w:val="20"/>
          <w:lang w:val="en-CA"/>
        </w:rPr>
        <w:t>]</w:t>
      </w:r>
      <w:r w:rsidRPr="001903F3">
        <w:rPr>
          <w:rFonts w:eastAsia="SimSun"/>
          <w:noProof/>
          <w:sz w:val="20"/>
          <w:lang w:val="en-CA"/>
        </w:rPr>
        <w:t xml:space="preserve"> plus 1 specifies the number of bits in the i-th SEI prefix indication</w:t>
      </w:r>
      <w:r w:rsidRPr="001903F3">
        <w:rPr>
          <w:rFonts w:eastAsia="SimSun"/>
          <w:bCs/>
          <w:noProof/>
          <w:sz w:val="20"/>
          <w:lang w:val="en-CA"/>
        </w:rPr>
        <w:t>.</w:t>
      </w:r>
    </w:p>
    <w:p w14:paraId="45277748" w14:textId="77777777" w:rsidR="001903F3" w:rsidRPr="001903F3" w:rsidRDefault="001903F3" w:rsidP="001903F3">
      <w:pPr>
        <w:rPr>
          <w:rFonts w:eastAsia="SimSun"/>
          <w:noProof/>
          <w:sz w:val="20"/>
          <w:lang w:val="en-CA"/>
        </w:rPr>
      </w:pPr>
      <w:r w:rsidRPr="001903F3">
        <w:rPr>
          <w:rFonts w:eastAsia="SimSun"/>
          <w:b/>
          <w:bCs/>
          <w:noProof/>
          <w:sz w:val="20"/>
          <w:lang w:val="en-CA"/>
        </w:rPr>
        <w:t>sei_prefix_data_bit</w:t>
      </w:r>
      <w:r w:rsidRPr="001903F3">
        <w:rPr>
          <w:rFonts w:eastAsia="SimSun"/>
          <w:bCs/>
          <w:noProof/>
          <w:sz w:val="20"/>
          <w:lang w:val="en-CA"/>
        </w:rPr>
        <w:t>[</w:t>
      </w:r>
      <w:r w:rsidRPr="001903F3">
        <w:rPr>
          <w:rFonts w:eastAsia="SimSun"/>
          <w:noProof/>
          <w:sz w:val="20"/>
          <w:lang w:val="en-CA"/>
        </w:rPr>
        <w:t> i </w:t>
      </w:r>
      <w:r w:rsidRPr="001903F3">
        <w:rPr>
          <w:rFonts w:eastAsia="SimSun"/>
          <w:bCs/>
          <w:noProof/>
          <w:sz w:val="20"/>
          <w:lang w:val="en-CA"/>
        </w:rPr>
        <w:t>][</w:t>
      </w:r>
      <w:r w:rsidRPr="001903F3">
        <w:rPr>
          <w:rFonts w:eastAsia="SimSun"/>
          <w:noProof/>
          <w:sz w:val="20"/>
          <w:lang w:val="en-CA"/>
        </w:rPr>
        <w:t> j </w:t>
      </w:r>
      <w:r w:rsidRPr="001903F3">
        <w:rPr>
          <w:rFonts w:eastAsia="SimSun"/>
          <w:bCs/>
          <w:noProof/>
          <w:sz w:val="20"/>
          <w:lang w:val="en-CA"/>
        </w:rPr>
        <w:t xml:space="preserve">] specifies the j-th bit of </w:t>
      </w:r>
      <w:r w:rsidRPr="001903F3">
        <w:rPr>
          <w:rFonts w:eastAsia="SimSun"/>
          <w:noProof/>
          <w:sz w:val="20"/>
          <w:lang w:val="en-CA"/>
        </w:rPr>
        <w:t>the i-th SEI prefix indication.</w:t>
      </w:r>
    </w:p>
    <w:p w14:paraId="1617DEC6" w14:textId="77777777" w:rsidR="001903F3" w:rsidRPr="001903F3" w:rsidRDefault="001903F3" w:rsidP="001903F3">
      <w:pPr>
        <w:rPr>
          <w:rFonts w:eastAsia="SimSun"/>
          <w:noProof/>
          <w:sz w:val="20"/>
          <w:lang w:val="en-CA"/>
        </w:rPr>
      </w:pPr>
      <w:r w:rsidRPr="001903F3">
        <w:rPr>
          <w:rFonts w:eastAsia="SimSun"/>
          <w:noProof/>
          <w:sz w:val="20"/>
          <w:lang w:val="en-CA"/>
        </w:rPr>
        <w:t xml:space="preserve">The bits </w:t>
      </w:r>
      <w:r w:rsidRPr="001903F3">
        <w:rPr>
          <w:rFonts w:eastAsia="SimSun"/>
          <w:bCs/>
          <w:noProof/>
          <w:sz w:val="20"/>
          <w:lang w:val="en-CA"/>
        </w:rPr>
        <w:t>sei_prefix_data_bit[</w:t>
      </w:r>
      <w:r w:rsidRPr="001903F3">
        <w:rPr>
          <w:rFonts w:eastAsia="SimSun"/>
          <w:noProof/>
          <w:sz w:val="20"/>
          <w:lang w:val="en-CA"/>
        </w:rPr>
        <w:t> i </w:t>
      </w:r>
      <w:r w:rsidRPr="001903F3">
        <w:rPr>
          <w:rFonts w:eastAsia="SimSun"/>
          <w:bCs/>
          <w:noProof/>
          <w:sz w:val="20"/>
          <w:lang w:val="en-CA"/>
        </w:rPr>
        <w:t>][</w:t>
      </w:r>
      <w:r w:rsidRPr="001903F3">
        <w:rPr>
          <w:rFonts w:eastAsia="SimSun"/>
          <w:noProof/>
          <w:sz w:val="20"/>
          <w:lang w:val="en-CA"/>
        </w:rPr>
        <w:t> j </w:t>
      </w:r>
      <w:r w:rsidRPr="001903F3">
        <w:rPr>
          <w:rFonts w:eastAsia="SimSun"/>
          <w:bCs/>
          <w:noProof/>
          <w:sz w:val="20"/>
          <w:lang w:val="en-CA"/>
        </w:rPr>
        <w:t>] for j ranging from 0 to num_bits_in_prefix_indication_minus1[</w:t>
      </w:r>
      <w:r w:rsidRPr="001903F3">
        <w:rPr>
          <w:rFonts w:eastAsia="SimSun"/>
          <w:noProof/>
          <w:sz w:val="20"/>
          <w:lang w:val="en-CA"/>
        </w:rPr>
        <w:t> i </w:t>
      </w:r>
      <w:r w:rsidRPr="001903F3">
        <w:rPr>
          <w:rFonts w:eastAsia="SimSun"/>
          <w:bCs/>
          <w:noProof/>
          <w:sz w:val="20"/>
          <w:lang w:val="en-CA"/>
        </w:rPr>
        <w:t xml:space="preserve">], inclusive, </w:t>
      </w:r>
      <w:r w:rsidRPr="001903F3">
        <w:rPr>
          <w:rFonts w:eastAsia="SimSun"/>
          <w:noProof/>
          <w:sz w:val="20"/>
          <w:lang w:val="en-CA"/>
        </w:rPr>
        <w:t>follow the syntax of the SEI payload with payloadType equal to prefix_</w:t>
      </w:r>
      <w:r w:rsidRPr="001903F3">
        <w:rPr>
          <w:rFonts w:eastAsia="SimSun"/>
          <w:bCs/>
          <w:noProof/>
          <w:sz w:val="20"/>
          <w:lang w:val="en-CA"/>
        </w:rPr>
        <w:t>sei_payload_type</w:t>
      </w:r>
      <w:r w:rsidRPr="001903F3">
        <w:rPr>
          <w:rFonts w:eastAsia="SimSun"/>
          <w:noProof/>
          <w:sz w:val="20"/>
          <w:lang w:val="en-CA"/>
        </w:rPr>
        <w:t xml:space="preserve">, and contain a number of complete syntax elements starting from the first syntax element in the SEI payload syntax, and may or may not contain all the syntax elements in the SEI payload syntax. The last bit of these bits (i.e., the bit </w:t>
      </w:r>
      <w:r w:rsidRPr="001903F3">
        <w:rPr>
          <w:rFonts w:eastAsia="SimSun"/>
          <w:bCs/>
          <w:noProof/>
          <w:sz w:val="20"/>
          <w:lang w:val="en-CA"/>
        </w:rPr>
        <w:lastRenderedPageBreak/>
        <w:t>sei_prefix_data_bit[</w:t>
      </w:r>
      <w:r w:rsidRPr="001903F3">
        <w:rPr>
          <w:rFonts w:eastAsia="SimSun"/>
          <w:noProof/>
          <w:sz w:val="20"/>
          <w:lang w:val="en-CA"/>
        </w:rPr>
        <w:t> i </w:t>
      </w:r>
      <w:r w:rsidRPr="001903F3">
        <w:rPr>
          <w:rFonts w:eastAsia="SimSun"/>
          <w:bCs/>
          <w:noProof/>
          <w:sz w:val="20"/>
          <w:lang w:val="en-CA"/>
        </w:rPr>
        <w:t>][</w:t>
      </w:r>
      <w:r w:rsidRPr="001903F3">
        <w:rPr>
          <w:rFonts w:eastAsia="SimSun"/>
          <w:noProof/>
          <w:sz w:val="20"/>
          <w:lang w:val="en-CA"/>
        </w:rPr>
        <w:t> </w:t>
      </w:r>
      <w:r w:rsidRPr="001903F3">
        <w:rPr>
          <w:rFonts w:eastAsia="SimSun"/>
          <w:bCs/>
          <w:noProof/>
          <w:sz w:val="20"/>
          <w:lang w:val="en-CA"/>
        </w:rPr>
        <w:t>num_bits_in_prefix_indication_minus1[</w:t>
      </w:r>
      <w:r w:rsidRPr="001903F3">
        <w:rPr>
          <w:rFonts w:eastAsia="SimSun"/>
          <w:noProof/>
          <w:sz w:val="20"/>
          <w:lang w:val="en-CA"/>
        </w:rPr>
        <w:t> i </w:t>
      </w:r>
      <w:r w:rsidRPr="001903F3">
        <w:rPr>
          <w:rFonts w:eastAsia="SimSun"/>
          <w:bCs/>
          <w:noProof/>
          <w:sz w:val="20"/>
          <w:lang w:val="en-CA"/>
        </w:rPr>
        <w:t>]</w:t>
      </w:r>
      <w:r w:rsidRPr="001903F3">
        <w:rPr>
          <w:rFonts w:eastAsia="SimSun"/>
          <w:noProof/>
          <w:sz w:val="20"/>
          <w:lang w:val="en-CA"/>
        </w:rPr>
        <w:t> </w:t>
      </w:r>
      <w:r w:rsidRPr="001903F3">
        <w:rPr>
          <w:rFonts w:eastAsia="SimSun"/>
          <w:bCs/>
          <w:noProof/>
          <w:sz w:val="20"/>
          <w:lang w:val="en-CA"/>
        </w:rPr>
        <w:t xml:space="preserve">]) </w:t>
      </w:r>
      <w:r w:rsidRPr="001903F3">
        <w:rPr>
          <w:rFonts w:eastAsia="SimSun"/>
          <w:noProof/>
          <w:sz w:val="20"/>
          <w:lang w:val="en-CA"/>
        </w:rPr>
        <w:t xml:space="preserve">shall be the last bit of a syntax element in the SEI payload syntax, unless it is a bit within an </w:t>
      </w:r>
      <w:bookmarkStart w:id="289" w:name="_Hlk509501420"/>
      <w:r w:rsidRPr="001903F3">
        <w:rPr>
          <w:rFonts w:eastAsia="SimSun"/>
          <w:noProof/>
          <w:sz w:val="20"/>
          <w:lang w:val="en-CA"/>
        </w:rPr>
        <w:t>itu_t_t35_payload_byte or user_data_payload_byte</w:t>
      </w:r>
      <w:bookmarkEnd w:id="289"/>
      <w:r w:rsidRPr="001903F3">
        <w:rPr>
          <w:rFonts w:eastAsia="SimSun"/>
          <w:noProof/>
          <w:sz w:val="20"/>
          <w:lang w:val="en-CA"/>
        </w:rPr>
        <w:t>.</w:t>
      </w:r>
    </w:p>
    <w:p w14:paraId="2CCA0EB3" w14:textId="77777777" w:rsidR="001903F3" w:rsidRPr="001903F3" w:rsidRDefault="001903F3" w:rsidP="001903F3">
      <w:pPr>
        <w:spacing w:before="60"/>
        <w:ind w:left="284"/>
        <w:rPr>
          <w:rFonts w:eastAsia="SimSun"/>
          <w:noProof/>
          <w:sz w:val="18"/>
          <w:szCs w:val="18"/>
          <w:lang w:val="en-CA"/>
        </w:rPr>
      </w:pPr>
      <w:r w:rsidRPr="001903F3">
        <w:rPr>
          <w:rFonts w:eastAsia="SimSun"/>
          <w:noProof/>
          <w:sz w:val="18"/>
          <w:szCs w:val="18"/>
          <w:lang w:val="en-CA"/>
        </w:rPr>
        <w:t>NOTE – The exception for itu_t_t35_payload_byte and user_data_payload_byte is provided because these syntax elements may contain externally-specified syntax elements, and the determination of the boundaries of such externally-specified syntax elements is a matter outside the scope of this Specification.</w:t>
      </w:r>
    </w:p>
    <w:p w14:paraId="5EA2A86A" w14:textId="77777777" w:rsidR="001903F3" w:rsidRPr="001903F3" w:rsidRDefault="001903F3" w:rsidP="001903F3">
      <w:pPr>
        <w:rPr>
          <w:rFonts w:eastAsia="Malgun Gothic"/>
          <w:sz w:val="20"/>
          <w:lang w:val="en-CA" w:eastAsia="ko-KR"/>
        </w:rPr>
      </w:pPr>
      <w:r w:rsidRPr="001903F3">
        <w:rPr>
          <w:rFonts w:eastAsia="SimSun"/>
          <w:b/>
          <w:bCs/>
          <w:noProof/>
          <w:sz w:val="20"/>
          <w:lang w:val="en-CA"/>
        </w:rPr>
        <w:t>byte</w:t>
      </w:r>
      <w:r w:rsidRPr="001903F3">
        <w:rPr>
          <w:rFonts w:eastAsia="SimSun"/>
          <w:b/>
          <w:noProof/>
          <w:sz w:val="20"/>
          <w:lang w:val="en-CA"/>
        </w:rPr>
        <w:t>_alignment_bit_equal_to_one</w:t>
      </w:r>
      <w:r w:rsidRPr="001903F3">
        <w:rPr>
          <w:rFonts w:eastAsia="SimSun"/>
          <w:noProof/>
          <w:sz w:val="20"/>
          <w:lang w:val="en-CA"/>
        </w:rPr>
        <w:t xml:space="preserve"> shall be equal to 1.</w:t>
      </w:r>
    </w:p>
    <w:p w14:paraId="50891C8E" w14:textId="38DB1CE8" w:rsidR="0034701F" w:rsidRPr="00903CA8" w:rsidRDefault="0034701F" w:rsidP="0034701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03CA8">
        <w:rPr>
          <w:rFonts w:eastAsia="SimSun"/>
          <w:i/>
          <w:noProof/>
          <w:sz w:val="24"/>
          <w:lang w:val="en-CA"/>
        </w:rPr>
        <w:t>Add clause</w:t>
      </w:r>
      <w:ins w:id="290" w:author="Ye-Kui Wang (yk1)" w:date="2021-02-19T17:16:00Z">
        <w:r w:rsidR="00B7407A">
          <w:rPr>
            <w:rFonts w:eastAsia="SimSun"/>
            <w:i/>
            <w:noProof/>
            <w:sz w:val="24"/>
            <w:lang w:val="en-CA"/>
          </w:rPr>
          <w:t>s</w:t>
        </w:r>
      </w:ins>
      <w:r w:rsidRPr="00903CA8">
        <w:rPr>
          <w:rFonts w:eastAsia="SimSun"/>
          <w:i/>
          <w:noProof/>
          <w:sz w:val="24"/>
          <w:lang w:val="en-CA"/>
        </w:rPr>
        <w:t xml:space="preserve"> D.</w:t>
      </w:r>
      <w:r>
        <w:rPr>
          <w:rFonts w:eastAsia="SimSun"/>
          <w:i/>
          <w:noProof/>
          <w:sz w:val="24"/>
          <w:lang w:val="en-CA"/>
        </w:rPr>
        <w:t>11.7</w:t>
      </w:r>
      <w:ins w:id="291" w:author="Ye-Kui Wang (yk1)" w:date="2021-02-19T17:16:00Z">
        <w:r w:rsidR="00B7407A">
          <w:rPr>
            <w:rFonts w:eastAsia="SimSun"/>
            <w:i/>
            <w:noProof/>
            <w:sz w:val="24"/>
            <w:lang w:val="en-CA"/>
          </w:rPr>
          <w:t xml:space="preserve"> and D.11.8</w:t>
        </w:r>
      </w:ins>
      <w:r>
        <w:rPr>
          <w:rFonts w:eastAsia="SimSun"/>
          <w:i/>
          <w:noProof/>
          <w:sz w:val="24"/>
          <w:lang w:val="en-CA"/>
        </w:rPr>
        <w:t xml:space="preserve"> </w:t>
      </w:r>
      <w:r w:rsidRPr="00903CA8">
        <w:rPr>
          <w:rFonts w:eastAsia="SimSun"/>
          <w:i/>
          <w:noProof/>
          <w:sz w:val="24"/>
          <w:lang w:val="en-CA"/>
        </w:rPr>
        <w:t>as follows:</w:t>
      </w:r>
    </w:p>
    <w:p w14:paraId="6190D6B3" w14:textId="0E5B93DE" w:rsidR="0034701F" w:rsidRPr="00903CA8" w:rsidRDefault="0034701F" w:rsidP="0034701F">
      <w:pPr>
        <w:pStyle w:val="Heading3"/>
        <w:numPr>
          <w:ilvl w:val="0"/>
          <w:numId w:val="0"/>
        </w:numPr>
        <w:rPr>
          <w:rFonts w:eastAsia="SimSun"/>
          <w:sz w:val="20"/>
          <w:szCs w:val="20"/>
          <w:lang w:val="en-CA"/>
        </w:rPr>
      </w:pPr>
      <w:r w:rsidRPr="00903CA8">
        <w:rPr>
          <w:rFonts w:eastAsia="SimSun"/>
          <w:sz w:val="20"/>
          <w:szCs w:val="20"/>
          <w:lang w:val="en-CA"/>
        </w:rPr>
        <w:t>D.</w:t>
      </w:r>
      <w:r>
        <w:rPr>
          <w:rFonts w:eastAsia="SimSun"/>
          <w:sz w:val="20"/>
          <w:szCs w:val="20"/>
          <w:lang w:val="en-CA"/>
        </w:rPr>
        <w:t>11</w:t>
      </w:r>
      <w:r w:rsidRPr="00903CA8">
        <w:rPr>
          <w:rFonts w:eastAsia="SimSun"/>
          <w:sz w:val="20"/>
          <w:szCs w:val="20"/>
          <w:lang w:val="en-CA"/>
        </w:rPr>
        <w:t>.</w:t>
      </w:r>
      <w:r>
        <w:rPr>
          <w:rFonts w:eastAsia="SimSun"/>
          <w:sz w:val="20"/>
          <w:szCs w:val="20"/>
          <w:lang w:val="en-CA"/>
        </w:rPr>
        <w:t>7</w:t>
      </w:r>
      <w:r w:rsidRPr="00903CA8">
        <w:rPr>
          <w:rFonts w:eastAsia="SimSun"/>
          <w:sz w:val="20"/>
          <w:szCs w:val="20"/>
          <w:lang w:val="en-CA"/>
        </w:rPr>
        <w:tab/>
      </w:r>
      <w:r>
        <w:rPr>
          <w:rFonts w:eastAsia="SimSun"/>
          <w:sz w:val="20"/>
          <w:szCs w:val="20"/>
          <w:lang w:val="en-CA"/>
        </w:rPr>
        <w:t>Use of the annotated regions SEI message</w:t>
      </w:r>
    </w:p>
    <w:p w14:paraId="7486BF4F" w14:textId="0B66B9C8" w:rsidR="006C78CF" w:rsidRPr="006C78CF" w:rsidRDefault="006C78CF" w:rsidP="006C78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6C78CF">
        <w:rPr>
          <w:rFonts w:eastAsia="SimSun"/>
          <w:noProof/>
          <w:sz w:val="20"/>
          <w:lang w:val="en-GB"/>
        </w:rPr>
        <w:t xml:space="preserve">For purposes of interpretation of the </w:t>
      </w:r>
      <w:r>
        <w:rPr>
          <w:rFonts w:eastAsia="SimSun"/>
          <w:noProof/>
          <w:sz w:val="20"/>
          <w:lang w:val="en-GB"/>
        </w:rPr>
        <w:t xml:space="preserve">annotated regions </w:t>
      </w:r>
      <w:r w:rsidRPr="006C78CF">
        <w:rPr>
          <w:rFonts w:eastAsia="SimSun"/>
          <w:noProof/>
          <w:sz w:val="20"/>
          <w:lang w:val="en-GB"/>
        </w:rPr>
        <w:t>SEI message, the following variables are specified:</w:t>
      </w:r>
    </w:p>
    <w:p w14:paraId="58561839" w14:textId="22932B86" w:rsidR="00591BF2" w:rsidRPr="00E612CD" w:rsidRDefault="00591BF2" w:rsidP="00591BF2">
      <w:pPr>
        <w:pStyle w:val="enumlev1"/>
        <w:ind w:left="397"/>
      </w:pPr>
      <w:r w:rsidRPr="008076AC">
        <w:t>–</w:t>
      </w:r>
      <w:r w:rsidRPr="008076AC">
        <w:tab/>
      </w:r>
      <w:proofErr w:type="spellStart"/>
      <w:r w:rsidRPr="00536B5F">
        <w:t>CroppedWidth</w:t>
      </w:r>
      <w:proofErr w:type="spellEnd"/>
      <w:r w:rsidRPr="00536B5F">
        <w:t xml:space="preserve"> is set equal to </w:t>
      </w:r>
      <w:proofErr w:type="spellStart"/>
      <w:r>
        <w:t>pps_</w:t>
      </w:r>
      <w:r w:rsidRPr="00536B5F">
        <w:t>pic_width_in_luma_samples</w:t>
      </w:r>
      <w:proofErr w:type="spellEnd"/>
      <w:r w:rsidRPr="00536B5F">
        <w:t xml:space="preserve"> −</w:t>
      </w:r>
      <w:r>
        <w:t xml:space="preserve"> </w:t>
      </w:r>
      <w:proofErr w:type="spellStart"/>
      <w:r w:rsidRPr="00536B5F">
        <w:t>SubWidthC</w:t>
      </w:r>
      <w:proofErr w:type="spellEnd"/>
      <w:r w:rsidRPr="00536B5F">
        <w:t xml:space="preserve"> * </w:t>
      </w:r>
      <w:proofErr w:type="gramStart"/>
      <w:r w:rsidRPr="00536B5F">
        <w:t xml:space="preserve">( </w:t>
      </w:r>
      <w:proofErr w:type="spellStart"/>
      <w:r w:rsidRPr="00536B5F">
        <w:t>pps</w:t>
      </w:r>
      <w:proofErr w:type="gramEnd"/>
      <w:r w:rsidRPr="00536B5F">
        <w:t>_conf_win_right_offset</w:t>
      </w:r>
      <w:proofErr w:type="spellEnd"/>
      <w:r w:rsidRPr="00536B5F">
        <w:t xml:space="preserve"> + </w:t>
      </w:r>
      <w:proofErr w:type="spellStart"/>
      <w:r w:rsidRPr="00536B5F">
        <w:t>pps_conf_win_left_offset</w:t>
      </w:r>
      <w:proofErr w:type="spellEnd"/>
      <w:r w:rsidRPr="00536B5F">
        <w:t xml:space="preserve"> )</w:t>
      </w:r>
      <w:r>
        <w:t>.</w:t>
      </w:r>
    </w:p>
    <w:p w14:paraId="79EC2B3B" w14:textId="33711FFA" w:rsidR="00591BF2" w:rsidRPr="00E612CD" w:rsidRDefault="00591BF2" w:rsidP="00591BF2">
      <w:pPr>
        <w:pStyle w:val="enumlev1"/>
        <w:ind w:left="397"/>
      </w:pPr>
      <w:r w:rsidRPr="008076AC">
        <w:t>–</w:t>
      </w:r>
      <w:r w:rsidRPr="008076AC">
        <w:tab/>
      </w:r>
      <w:proofErr w:type="spellStart"/>
      <w:r w:rsidRPr="00E612CD">
        <w:t>CroppedHeight</w:t>
      </w:r>
      <w:proofErr w:type="spellEnd"/>
      <w:r w:rsidRPr="00E612CD">
        <w:t xml:space="preserve"> is set equal to </w:t>
      </w:r>
      <w:proofErr w:type="spellStart"/>
      <w:r>
        <w:t>pps_</w:t>
      </w:r>
      <w:r w:rsidRPr="00E612CD">
        <w:t>pic_height_in_luma_samples</w:t>
      </w:r>
      <w:proofErr w:type="spellEnd"/>
      <w:r w:rsidRPr="00E612CD">
        <w:t xml:space="preserve"> −</w:t>
      </w:r>
      <w:r>
        <w:t xml:space="preserve"> </w:t>
      </w:r>
      <w:proofErr w:type="spellStart"/>
      <w:r w:rsidRPr="00E612CD">
        <w:t>SubHeightC</w:t>
      </w:r>
      <w:proofErr w:type="spellEnd"/>
      <w:r w:rsidRPr="00E612CD">
        <w:t xml:space="preserve"> * </w:t>
      </w:r>
      <w:proofErr w:type="gramStart"/>
      <w:r w:rsidRPr="00E612CD">
        <w:t xml:space="preserve">( </w:t>
      </w:r>
      <w:proofErr w:type="spellStart"/>
      <w:r w:rsidRPr="00E612CD">
        <w:t>pps</w:t>
      </w:r>
      <w:proofErr w:type="gramEnd"/>
      <w:r w:rsidRPr="00E612CD">
        <w:t>_conf_win_bottom_offset</w:t>
      </w:r>
      <w:proofErr w:type="spellEnd"/>
      <w:r w:rsidRPr="00E612CD">
        <w:t xml:space="preserve"> + </w:t>
      </w:r>
      <w:proofErr w:type="spellStart"/>
      <w:r w:rsidRPr="00E612CD">
        <w:t>pps_conf_win_top_offset</w:t>
      </w:r>
      <w:proofErr w:type="spellEnd"/>
      <w:r w:rsidRPr="00E612CD">
        <w:t xml:space="preserve"> )</w:t>
      </w:r>
      <w:r>
        <w:t>.</w:t>
      </w:r>
    </w:p>
    <w:p w14:paraId="74435F2E" w14:textId="77777777" w:rsidR="00591BF2" w:rsidRPr="00E612CD" w:rsidRDefault="00591BF2" w:rsidP="00591BF2">
      <w:pPr>
        <w:pStyle w:val="enumlev1"/>
        <w:ind w:left="397"/>
      </w:pPr>
      <w:r w:rsidRPr="008076AC">
        <w:t>–</w:t>
      </w:r>
      <w:r w:rsidRPr="008076AC">
        <w:tab/>
      </w:r>
      <w:proofErr w:type="spellStart"/>
      <w:r w:rsidRPr="00E612CD">
        <w:t>ConfWinLeftOffset</w:t>
      </w:r>
      <w:proofErr w:type="spellEnd"/>
      <w:r w:rsidRPr="00E612CD">
        <w:t xml:space="preserve"> is set equal to </w:t>
      </w:r>
      <w:proofErr w:type="spellStart"/>
      <w:r w:rsidRPr="00E612CD">
        <w:t>pps_conf_win_left_offset</w:t>
      </w:r>
      <w:proofErr w:type="spellEnd"/>
      <w:r>
        <w:t>.</w:t>
      </w:r>
    </w:p>
    <w:p w14:paraId="57A76584" w14:textId="77777777" w:rsidR="00591BF2" w:rsidRPr="00E612CD" w:rsidRDefault="00591BF2" w:rsidP="00591BF2">
      <w:pPr>
        <w:pStyle w:val="enumlev1"/>
        <w:ind w:left="397"/>
      </w:pPr>
      <w:r w:rsidRPr="008076AC">
        <w:t>–</w:t>
      </w:r>
      <w:r w:rsidRPr="008076AC">
        <w:tab/>
      </w:r>
      <w:proofErr w:type="spellStart"/>
      <w:r w:rsidRPr="00E612CD">
        <w:t>ConfWinTopOffset</w:t>
      </w:r>
      <w:proofErr w:type="spellEnd"/>
      <w:r w:rsidRPr="00E612CD">
        <w:t xml:space="preserve"> is set equal to </w:t>
      </w:r>
      <w:proofErr w:type="spellStart"/>
      <w:r w:rsidRPr="00E612CD">
        <w:t>pps_conf_win_top_offset</w:t>
      </w:r>
      <w:proofErr w:type="spellEnd"/>
      <w:r>
        <w:t>.</w:t>
      </w:r>
    </w:p>
    <w:p w14:paraId="589D3400" w14:textId="3724274C" w:rsidR="00B7407A" w:rsidRPr="00B7407A" w:rsidRDefault="00B7407A" w:rsidP="00B7407A">
      <w:pPr>
        <w:pStyle w:val="Heading3"/>
        <w:numPr>
          <w:ilvl w:val="0"/>
          <w:numId w:val="0"/>
        </w:numPr>
        <w:rPr>
          <w:ins w:id="292" w:author="Ye-Kui Wang (yk1)" w:date="2021-02-19T17:15:00Z"/>
          <w:rFonts w:eastAsia="SimSun"/>
          <w:sz w:val="20"/>
          <w:szCs w:val="20"/>
          <w:lang w:val="en-CA"/>
        </w:rPr>
      </w:pPr>
      <w:bookmarkStart w:id="293" w:name="_Ref23240439"/>
      <w:bookmarkStart w:id="294" w:name="_Toc50057343"/>
      <w:ins w:id="295" w:author="Ye-Kui Wang (yk1)" w:date="2021-02-19T17:16:00Z">
        <w:r w:rsidRPr="00903CA8">
          <w:rPr>
            <w:rFonts w:eastAsia="SimSun"/>
            <w:sz w:val="20"/>
            <w:szCs w:val="20"/>
            <w:lang w:val="en-CA"/>
          </w:rPr>
          <w:t>D.</w:t>
        </w:r>
        <w:r>
          <w:rPr>
            <w:rFonts w:eastAsia="SimSun"/>
            <w:sz w:val="20"/>
            <w:szCs w:val="20"/>
            <w:lang w:val="en-CA"/>
          </w:rPr>
          <w:t>11</w:t>
        </w:r>
        <w:r w:rsidRPr="00903CA8">
          <w:rPr>
            <w:rFonts w:eastAsia="SimSun"/>
            <w:sz w:val="20"/>
            <w:szCs w:val="20"/>
            <w:lang w:val="en-CA"/>
          </w:rPr>
          <w:t>.</w:t>
        </w:r>
        <w:r>
          <w:rPr>
            <w:rFonts w:eastAsia="SimSun"/>
            <w:sz w:val="20"/>
            <w:szCs w:val="20"/>
            <w:lang w:val="en-CA"/>
          </w:rPr>
          <w:t>8</w:t>
        </w:r>
        <w:r w:rsidRPr="00903CA8">
          <w:rPr>
            <w:rFonts w:eastAsia="SimSun"/>
            <w:sz w:val="20"/>
            <w:szCs w:val="20"/>
            <w:lang w:val="en-CA"/>
          </w:rPr>
          <w:tab/>
        </w:r>
      </w:ins>
      <w:ins w:id="296" w:author="Ye-Kui Wang (yk1)" w:date="2021-02-19T17:15:00Z">
        <w:r w:rsidRPr="00B7407A">
          <w:rPr>
            <w:rFonts w:eastAsia="SimSun"/>
            <w:sz w:val="20"/>
            <w:szCs w:val="20"/>
            <w:lang w:val="en-CA"/>
          </w:rPr>
          <w:t xml:space="preserve">Use of </w:t>
        </w:r>
        <w:bookmarkEnd w:id="293"/>
        <w:r w:rsidRPr="00B7407A">
          <w:rPr>
            <w:rFonts w:eastAsia="SimSun"/>
            <w:sz w:val="20"/>
            <w:szCs w:val="20"/>
            <w:lang w:val="en-CA"/>
          </w:rPr>
          <w:t xml:space="preserve">the </w:t>
        </w:r>
      </w:ins>
      <w:ins w:id="297" w:author="Ye-Kui Wang (yk1)" w:date="2021-02-19T17:16:00Z">
        <w:r>
          <w:rPr>
            <w:rFonts w:eastAsia="SimSun"/>
            <w:sz w:val="20"/>
            <w:szCs w:val="20"/>
            <w:lang w:val="en-CA"/>
          </w:rPr>
          <w:t xml:space="preserve">extended </w:t>
        </w:r>
      </w:ins>
      <w:ins w:id="298" w:author="Ye-Kui Wang (yk1)" w:date="2021-02-19T17:15:00Z">
        <w:r w:rsidRPr="00B7407A">
          <w:rPr>
            <w:rFonts w:eastAsia="SimSun"/>
            <w:sz w:val="20"/>
            <w:szCs w:val="20"/>
            <w:lang w:val="en-CA"/>
          </w:rPr>
          <w:t xml:space="preserve">dependent </w:t>
        </w:r>
        <w:proofErr w:type="gramStart"/>
        <w:r w:rsidRPr="00B7407A">
          <w:rPr>
            <w:rFonts w:eastAsia="SimSun"/>
            <w:sz w:val="20"/>
            <w:szCs w:val="20"/>
            <w:lang w:val="en-CA"/>
          </w:rPr>
          <w:t>random access</w:t>
        </w:r>
        <w:proofErr w:type="gramEnd"/>
        <w:r w:rsidRPr="00B7407A">
          <w:rPr>
            <w:rFonts w:eastAsia="SimSun"/>
            <w:sz w:val="20"/>
            <w:szCs w:val="20"/>
            <w:lang w:val="en-CA"/>
          </w:rPr>
          <w:t xml:space="preserve"> point (</w:t>
        </w:r>
      </w:ins>
      <w:ins w:id="299" w:author="Ye-Kui Wang (yk1)" w:date="2021-02-19T17:16:00Z">
        <w:r>
          <w:rPr>
            <w:rFonts w:eastAsia="SimSun"/>
            <w:sz w:val="20"/>
            <w:szCs w:val="20"/>
            <w:lang w:val="en-CA"/>
          </w:rPr>
          <w:t>E</w:t>
        </w:r>
      </w:ins>
      <w:ins w:id="300" w:author="Ye-Kui Wang (yk1)" w:date="2021-02-19T17:15:00Z">
        <w:r w:rsidRPr="00B7407A">
          <w:rPr>
            <w:rFonts w:eastAsia="SimSun"/>
            <w:sz w:val="20"/>
            <w:szCs w:val="20"/>
            <w:lang w:val="en-CA"/>
          </w:rPr>
          <w:t>DRAP) indication SEI message</w:t>
        </w:r>
        <w:bookmarkEnd w:id="294"/>
      </w:ins>
    </w:p>
    <w:p w14:paraId="21E0C722" w14:textId="2A0925B7" w:rsidR="00B7407A" w:rsidRPr="00B7407A" w:rsidRDefault="00B7407A" w:rsidP="00B7407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301" w:author="Ye-Kui Wang (yk1)" w:date="2021-02-19T17:15:00Z"/>
          <w:rFonts w:eastAsia="SimSun"/>
          <w:noProof/>
          <w:sz w:val="20"/>
          <w:lang w:val="en-GB"/>
        </w:rPr>
      </w:pPr>
      <w:ins w:id="302" w:author="Ye-Kui Wang (yk1)" w:date="2021-02-19T17:15:00Z">
        <w:r w:rsidRPr="00B7407A">
          <w:rPr>
            <w:rFonts w:eastAsia="SimSun"/>
            <w:noProof/>
            <w:sz w:val="20"/>
            <w:lang w:val="en-GB"/>
          </w:rPr>
          <w:t>A picture that is associated with a</w:t>
        </w:r>
      </w:ins>
      <w:ins w:id="303" w:author="Ye-Kui Wang (yk1)" w:date="2021-02-19T17:16:00Z">
        <w:r>
          <w:rPr>
            <w:rFonts w:eastAsia="SimSun"/>
            <w:noProof/>
            <w:sz w:val="20"/>
            <w:lang w:val="en-GB"/>
          </w:rPr>
          <w:t>n E</w:t>
        </w:r>
      </w:ins>
      <w:ins w:id="304" w:author="Ye-Kui Wang (yk1)" w:date="2021-02-19T17:15:00Z">
        <w:r w:rsidRPr="00B7407A">
          <w:rPr>
            <w:rFonts w:eastAsia="SimSun"/>
            <w:noProof/>
            <w:sz w:val="20"/>
            <w:lang w:val="en-GB"/>
          </w:rPr>
          <w:t>DRAP indication SEI message is referred to as a</w:t>
        </w:r>
      </w:ins>
      <w:ins w:id="305" w:author="Ye-Kui Wang (yk1)" w:date="2021-02-19T17:16:00Z">
        <w:r>
          <w:rPr>
            <w:rFonts w:eastAsia="SimSun"/>
            <w:noProof/>
            <w:sz w:val="20"/>
            <w:lang w:val="en-GB"/>
          </w:rPr>
          <w:t>n E</w:t>
        </w:r>
      </w:ins>
      <w:ins w:id="306" w:author="Ye-Kui Wang (yk1)" w:date="2021-02-19T17:15:00Z">
        <w:r w:rsidRPr="00B7407A">
          <w:rPr>
            <w:rFonts w:eastAsia="SimSun"/>
            <w:noProof/>
            <w:sz w:val="20"/>
            <w:lang w:val="en-GB"/>
          </w:rPr>
          <w:t>DRAP picture.</w:t>
        </w:r>
      </w:ins>
    </w:p>
    <w:p w14:paraId="474422BE" w14:textId="7ED2B694" w:rsidR="00B7407A" w:rsidRPr="00B7407A" w:rsidRDefault="00B7407A" w:rsidP="00B7407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307" w:author="Ye-Kui Wang (yk1)" w:date="2021-02-19T17:15:00Z"/>
          <w:rFonts w:eastAsia="SimSun"/>
          <w:noProof/>
          <w:sz w:val="20"/>
          <w:lang w:val="en-GB"/>
        </w:rPr>
      </w:pPr>
      <w:ins w:id="308" w:author="Ye-Kui Wang (yk1)" w:date="2021-02-19T17:15:00Z">
        <w:r w:rsidRPr="00B7407A">
          <w:rPr>
            <w:rFonts w:eastAsia="SimSun"/>
            <w:noProof/>
            <w:sz w:val="20"/>
            <w:lang w:val="en-GB"/>
          </w:rPr>
          <w:t>The following constraints apply to a</w:t>
        </w:r>
      </w:ins>
      <w:ins w:id="309" w:author="Ye-Kui Wang (yk1)" w:date="2021-02-19T17:17:00Z">
        <w:r>
          <w:rPr>
            <w:rFonts w:eastAsia="SimSun"/>
            <w:noProof/>
            <w:sz w:val="20"/>
            <w:lang w:val="en-GB"/>
          </w:rPr>
          <w:t>n E</w:t>
        </w:r>
      </w:ins>
      <w:ins w:id="310" w:author="Ye-Kui Wang (yk1)" w:date="2021-02-19T17:15:00Z">
        <w:r w:rsidRPr="00B7407A">
          <w:rPr>
            <w:rFonts w:eastAsia="SimSun"/>
            <w:noProof/>
            <w:sz w:val="20"/>
            <w:lang w:val="en-GB"/>
          </w:rPr>
          <w:t>DRAP picture:</w:t>
        </w:r>
      </w:ins>
    </w:p>
    <w:p w14:paraId="1BF5A021" w14:textId="74B348D1" w:rsidR="00B7407A" w:rsidRPr="00B7407A" w:rsidRDefault="00B7407A" w:rsidP="00B7407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ins w:id="311" w:author="Ye-Kui Wang (yk1)" w:date="2021-02-19T17:15:00Z"/>
          <w:rFonts w:eastAsia="SimSun"/>
          <w:sz w:val="20"/>
          <w:lang w:val="en-GB"/>
        </w:rPr>
      </w:pPr>
      <w:ins w:id="312" w:author="Ye-Kui Wang (yk1)" w:date="2021-02-19T17:15:00Z">
        <w:r w:rsidRPr="00B7407A">
          <w:rPr>
            <w:rFonts w:eastAsia="SimSun"/>
            <w:sz w:val="20"/>
            <w:lang w:val="en-GB"/>
          </w:rPr>
          <w:t>–</w:t>
        </w:r>
        <w:r w:rsidRPr="00B7407A">
          <w:rPr>
            <w:rFonts w:eastAsia="SimSun"/>
            <w:sz w:val="20"/>
            <w:lang w:val="en-GB"/>
          </w:rPr>
          <w:tab/>
          <w:t xml:space="preserve">The VCL NAL units of the </w:t>
        </w:r>
      </w:ins>
      <w:ins w:id="313" w:author="Ye-Kui Wang (yk1)" w:date="2021-02-19T17:17:00Z">
        <w:r>
          <w:rPr>
            <w:rFonts w:eastAsia="SimSun"/>
            <w:sz w:val="20"/>
            <w:lang w:val="en-GB"/>
          </w:rPr>
          <w:t>E</w:t>
        </w:r>
      </w:ins>
      <w:ins w:id="314" w:author="Ye-Kui Wang (yk1)" w:date="2021-02-19T17:15:00Z">
        <w:r w:rsidRPr="00B7407A">
          <w:rPr>
            <w:rFonts w:eastAsia="SimSun"/>
            <w:sz w:val="20"/>
            <w:lang w:val="en-GB"/>
          </w:rPr>
          <w:t xml:space="preserve">DRAP picture shall have </w:t>
        </w:r>
        <w:proofErr w:type="spellStart"/>
        <w:r w:rsidRPr="00B7407A">
          <w:rPr>
            <w:rFonts w:eastAsia="SimSun"/>
            <w:sz w:val="20"/>
            <w:lang w:val="en-GB"/>
          </w:rPr>
          <w:t>nal_unit_type</w:t>
        </w:r>
        <w:proofErr w:type="spellEnd"/>
        <w:r w:rsidRPr="00B7407A">
          <w:rPr>
            <w:rFonts w:eastAsia="SimSun"/>
            <w:sz w:val="20"/>
            <w:lang w:val="en-GB"/>
          </w:rPr>
          <w:t xml:space="preserve"> equal to TRAIL_NUT.</w:t>
        </w:r>
      </w:ins>
    </w:p>
    <w:p w14:paraId="390CC1F1" w14:textId="1CFD8046" w:rsidR="00B7407A" w:rsidRPr="00B7407A" w:rsidRDefault="00B7407A" w:rsidP="00B7407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ins w:id="315" w:author="Ye-Kui Wang (yk1)" w:date="2021-02-19T17:15:00Z"/>
          <w:rFonts w:eastAsia="SimSun"/>
          <w:sz w:val="20"/>
          <w:lang w:val="en-GB"/>
        </w:rPr>
      </w:pPr>
      <w:ins w:id="316" w:author="Ye-Kui Wang (yk1)" w:date="2021-02-19T17:15:00Z">
        <w:r w:rsidRPr="00B7407A">
          <w:rPr>
            <w:rFonts w:eastAsia="SimSun"/>
            <w:sz w:val="20"/>
            <w:lang w:val="en-GB"/>
          </w:rPr>
          <w:t>–</w:t>
        </w:r>
        <w:r w:rsidRPr="00B7407A">
          <w:rPr>
            <w:rFonts w:eastAsia="SimSun"/>
            <w:sz w:val="20"/>
            <w:lang w:val="en-GB"/>
          </w:rPr>
          <w:tab/>
          <w:t xml:space="preserve">The </w:t>
        </w:r>
      </w:ins>
      <w:ins w:id="317" w:author="Ye-Kui Wang (yk1)" w:date="2021-02-19T17:17:00Z">
        <w:r>
          <w:rPr>
            <w:rFonts w:eastAsia="SimSun"/>
            <w:sz w:val="20"/>
            <w:lang w:val="en-GB"/>
          </w:rPr>
          <w:t>E</w:t>
        </w:r>
      </w:ins>
      <w:ins w:id="318" w:author="Ye-Kui Wang (yk1)" w:date="2021-02-19T17:15:00Z">
        <w:r w:rsidRPr="00B7407A">
          <w:rPr>
            <w:rFonts w:eastAsia="SimSun"/>
            <w:sz w:val="20"/>
            <w:lang w:val="en-GB"/>
          </w:rPr>
          <w:t xml:space="preserve">DRAP picture shall have </w:t>
        </w:r>
        <w:proofErr w:type="spellStart"/>
        <w:r w:rsidRPr="00B7407A">
          <w:rPr>
            <w:rFonts w:eastAsia="SimSun"/>
            <w:sz w:val="20"/>
            <w:lang w:val="en-GB"/>
          </w:rPr>
          <w:t>TemporalId</w:t>
        </w:r>
        <w:proofErr w:type="spellEnd"/>
        <w:r w:rsidRPr="00B7407A">
          <w:rPr>
            <w:rFonts w:eastAsia="SimSun"/>
            <w:sz w:val="20"/>
            <w:lang w:val="en-GB"/>
          </w:rPr>
          <w:t xml:space="preserve"> equal to 0.</w:t>
        </w:r>
      </w:ins>
    </w:p>
    <w:p w14:paraId="32EAF635" w14:textId="04412192" w:rsidR="007F1F8B" w:rsidRDefault="00051B15" w:rsidP="009234A5">
      <w:pPr>
        <w:rPr>
          <w:ins w:id="319" w:author="Ye-Kui Wang (yk1)" w:date="2021-02-18T12:07:00Z"/>
          <w:sz w:val="20"/>
          <w:lang w:val="en-CA"/>
        </w:rPr>
      </w:pPr>
      <w:ins w:id="320" w:author="Ye-Kui Wang (yk1)" w:date="2021-02-18T12:06:00Z">
        <w:r w:rsidRPr="00051B15">
          <w:rPr>
            <w:sz w:val="20"/>
            <w:highlight w:val="yellow"/>
            <w:lang w:val="en-CA"/>
          </w:rPr>
          <w:t>[</w:t>
        </w:r>
      </w:ins>
      <w:ins w:id="321" w:author="Ye-Kui Wang (yk1)" w:date="2021-02-18T12:07:00Z">
        <w:r>
          <w:rPr>
            <w:sz w:val="20"/>
            <w:highlight w:val="yellow"/>
            <w:lang w:val="en-CA"/>
          </w:rPr>
          <w:t xml:space="preserve">Ed. (YK): Check the need for addition of </w:t>
        </w:r>
      </w:ins>
      <w:ins w:id="322" w:author="Ye-Kui Wang (yk1)" w:date="2021-02-18T12:09:00Z">
        <w:r>
          <w:rPr>
            <w:sz w:val="20"/>
            <w:highlight w:val="yellow"/>
            <w:lang w:val="en-CA"/>
          </w:rPr>
          <w:t xml:space="preserve">the specifications for </w:t>
        </w:r>
      </w:ins>
      <w:ins w:id="323" w:author="Ye-Kui Wang (yk1)" w:date="2021-02-18T12:07:00Z">
        <w:r>
          <w:rPr>
            <w:sz w:val="20"/>
            <w:highlight w:val="yellow"/>
            <w:lang w:val="en-CA"/>
          </w:rPr>
          <w:t xml:space="preserve">use of the </w:t>
        </w:r>
      </w:ins>
      <w:ins w:id="324" w:author="Ye-Kui Wang (yk1)" w:date="2021-02-18T12:08:00Z">
        <w:r w:rsidRPr="00051B15">
          <w:rPr>
            <w:bCs/>
            <w:sz w:val="20"/>
            <w:highlight w:val="yellow"/>
            <w:lang w:val="en-CA"/>
          </w:rPr>
          <w:t>alpha</w:t>
        </w:r>
        <w:r>
          <w:rPr>
            <w:bCs/>
            <w:sz w:val="20"/>
            <w:highlight w:val="yellow"/>
            <w:lang w:val="en-CA"/>
          </w:rPr>
          <w:t xml:space="preserve"> </w:t>
        </w:r>
        <w:r w:rsidRPr="00051B15">
          <w:rPr>
            <w:bCs/>
            <w:sz w:val="20"/>
            <w:highlight w:val="yellow"/>
            <w:lang w:val="en-CA"/>
          </w:rPr>
          <w:t>channel</w:t>
        </w:r>
        <w:r>
          <w:rPr>
            <w:bCs/>
            <w:sz w:val="20"/>
            <w:highlight w:val="yellow"/>
            <w:lang w:val="en-CA"/>
          </w:rPr>
          <w:t xml:space="preserve"> </w:t>
        </w:r>
        <w:r w:rsidRPr="00051B15">
          <w:rPr>
            <w:bCs/>
            <w:sz w:val="20"/>
            <w:highlight w:val="yellow"/>
            <w:lang w:val="en-CA"/>
          </w:rPr>
          <w:t>info</w:t>
        </w:r>
        <w:r>
          <w:rPr>
            <w:bCs/>
            <w:sz w:val="20"/>
            <w:highlight w:val="yellow"/>
            <w:lang w:val="en-CA"/>
          </w:rPr>
          <w:t xml:space="preserve">rmation SEI message, the </w:t>
        </w:r>
        <w:r w:rsidRPr="00051B15">
          <w:rPr>
            <w:bCs/>
            <w:sz w:val="20"/>
            <w:highlight w:val="yellow"/>
            <w:lang w:val="en-CA"/>
          </w:rPr>
          <w:t>depth</w:t>
        </w:r>
        <w:r>
          <w:rPr>
            <w:bCs/>
            <w:sz w:val="20"/>
            <w:highlight w:val="yellow"/>
            <w:lang w:val="en-CA"/>
          </w:rPr>
          <w:t xml:space="preserve"> </w:t>
        </w:r>
        <w:r w:rsidRPr="00051B15">
          <w:rPr>
            <w:bCs/>
            <w:sz w:val="20"/>
            <w:highlight w:val="yellow"/>
            <w:lang w:val="en-CA"/>
          </w:rPr>
          <w:t>representation</w:t>
        </w:r>
        <w:r>
          <w:rPr>
            <w:bCs/>
            <w:sz w:val="20"/>
            <w:highlight w:val="yellow"/>
            <w:lang w:val="en-CA"/>
          </w:rPr>
          <w:t xml:space="preserve"> </w:t>
        </w:r>
        <w:r w:rsidRPr="00051B15">
          <w:rPr>
            <w:bCs/>
            <w:sz w:val="20"/>
            <w:highlight w:val="yellow"/>
            <w:lang w:val="en-CA"/>
          </w:rPr>
          <w:t>info</w:t>
        </w:r>
        <w:r>
          <w:rPr>
            <w:bCs/>
            <w:sz w:val="20"/>
            <w:highlight w:val="yellow"/>
            <w:lang w:val="en-CA"/>
          </w:rPr>
          <w:t xml:space="preserve">rmation SEI message, the </w:t>
        </w:r>
        <w:r w:rsidRPr="00051B15">
          <w:rPr>
            <w:bCs/>
            <w:sz w:val="20"/>
            <w:highlight w:val="yellow"/>
            <w:lang w:val="en-CA"/>
          </w:rPr>
          <w:t>multiview</w:t>
        </w:r>
        <w:r>
          <w:rPr>
            <w:bCs/>
            <w:sz w:val="20"/>
            <w:highlight w:val="yellow"/>
            <w:lang w:val="en-CA"/>
          </w:rPr>
          <w:t xml:space="preserve"> </w:t>
        </w:r>
        <w:r w:rsidRPr="00051B15">
          <w:rPr>
            <w:bCs/>
            <w:sz w:val="20"/>
            <w:highlight w:val="yellow"/>
            <w:lang w:val="en-CA"/>
          </w:rPr>
          <w:t>acquisition</w:t>
        </w:r>
        <w:r>
          <w:rPr>
            <w:bCs/>
            <w:sz w:val="20"/>
            <w:highlight w:val="yellow"/>
            <w:lang w:val="en-CA"/>
          </w:rPr>
          <w:t xml:space="preserve"> </w:t>
        </w:r>
        <w:r w:rsidRPr="00051B15">
          <w:rPr>
            <w:bCs/>
            <w:sz w:val="20"/>
            <w:highlight w:val="yellow"/>
            <w:lang w:val="en-CA"/>
          </w:rPr>
          <w:t>info</w:t>
        </w:r>
        <w:r>
          <w:rPr>
            <w:bCs/>
            <w:sz w:val="20"/>
            <w:highlight w:val="yellow"/>
            <w:lang w:val="en-CA"/>
          </w:rPr>
          <w:t xml:space="preserve">rmation SEI message, </w:t>
        </w:r>
      </w:ins>
      <w:ins w:id="325" w:author="Ye-Kui Wang (yk1)" w:date="2021-02-19T17:17:00Z">
        <w:r w:rsidR="00B7407A">
          <w:rPr>
            <w:bCs/>
            <w:sz w:val="20"/>
            <w:highlight w:val="yellow"/>
            <w:lang w:val="en-CA"/>
          </w:rPr>
          <w:t xml:space="preserve">and </w:t>
        </w:r>
      </w:ins>
      <w:ins w:id="326" w:author="Ye-Kui Wang (yk1)" w:date="2021-02-18T12:08:00Z">
        <w:r>
          <w:rPr>
            <w:bCs/>
            <w:sz w:val="20"/>
            <w:highlight w:val="yellow"/>
            <w:lang w:val="en-CA"/>
          </w:rPr>
          <w:t xml:space="preserve">the </w:t>
        </w:r>
        <w:r w:rsidRPr="00051B15">
          <w:rPr>
            <w:bCs/>
            <w:sz w:val="20"/>
            <w:highlight w:val="yellow"/>
            <w:lang w:val="en-CA"/>
          </w:rPr>
          <w:t>scalability</w:t>
        </w:r>
        <w:r>
          <w:rPr>
            <w:bCs/>
            <w:sz w:val="20"/>
            <w:highlight w:val="yellow"/>
            <w:lang w:val="en-CA"/>
          </w:rPr>
          <w:t xml:space="preserve"> </w:t>
        </w:r>
        <w:r w:rsidRPr="00051B15">
          <w:rPr>
            <w:bCs/>
            <w:sz w:val="20"/>
            <w:highlight w:val="yellow"/>
            <w:lang w:val="en-CA"/>
          </w:rPr>
          <w:t>dimension</w:t>
        </w:r>
      </w:ins>
      <w:ins w:id="327" w:author="Ye-Kui Wang (yk1)" w:date="2021-02-18T12:09:00Z">
        <w:r>
          <w:rPr>
            <w:bCs/>
            <w:sz w:val="20"/>
            <w:highlight w:val="yellow"/>
            <w:lang w:val="en-CA"/>
          </w:rPr>
          <w:t xml:space="preserve"> </w:t>
        </w:r>
        <w:r w:rsidRPr="00051B15">
          <w:rPr>
            <w:bCs/>
            <w:sz w:val="20"/>
            <w:highlight w:val="yellow"/>
            <w:lang w:val="en-CA"/>
          </w:rPr>
          <w:t>info</w:t>
        </w:r>
        <w:r>
          <w:rPr>
            <w:bCs/>
            <w:sz w:val="20"/>
            <w:highlight w:val="yellow"/>
            <w:lang w:val="en-CA"/>
          </w:rPr>
          <w:t>rmation SEI message.]</w:t>
        </w:r>
      </w:ins>
    </w:p>
    <w:p w14:paraId="753DB7D6" w14:textId="77777777" w:rsidR="00051B15" w:rsidRPr="00903CA8" w:rsidRDefault="00051B15" w:rsidP="009234A5">
      <w:pPr>
        <w:rPr>
          <w:sz w:val="20"/>
          <w:lang w:val="en-CA"/>
        </w:rPr>
      </w:pPr>
    </w:p>
    <w:sectPr w:rsidR="00051B15" w:rsidRPr="00903CA8" w:rsidSect="002A30E4">
      <w:footerReference w:type="default" r:id="rId12"/>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77A02" w14:textId="77777777" w:rsidR="00791862" w:rsidRDefault="00791862">
      <w:r>
        <w:separator/>
      </w:r>
    </w:p>
  </w:endnote>
  <w:endnote w:type="continuationSeparator" w:id="0">
    <w:p w14:paraId="01F19568" w14:textId="77777777" w:rsidR="00791862" w:rsidRDefault="0079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3F83D076" w:rsidR="00373611" w:rsidRPr="00C00DDE" w:rsidRDefault="00373611"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ins w:id="328" w:author="Gary Sullivan" w:date="2021-04-24T15:21:00Z">
      <w:r w:rsidR="002A30E4">
        <w:rPr>
          <w:rStyle w:val="PageNumber"/>
          <w:noProof/>
        </w:rPr>
        <w:t>2021-03-05</w:t>
      </w:r>
    </w:ins>
    <w:del w:id="329" w:author="Gary Sullivan" w:date="2021-04-24T15:21:00Z">
      <w:r w:rsidR="009962E4" w:rsidDel="002A30E4">
        <w:rPr>
          <w:rStyle w:val="PageNumber"/>
          <w:noProof/>
        </w:rPr>
        <w:delText>2021-02-19</w:delText>
      </w:r>
    </w:del>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027AD" w14:textId="77777777" w:rsidR="00791862" w:rsidRDefault="00791862">
      <w:r>
        <w:separator/>
      </w:r>
    </w:p>
  </w:footnote>
  <w:footnote w:type="continuationSeparator" w:id="0">
    <w:p w14:paraId="7AC7B960" w14:textId="77777777" w:rsidR="00791862" w:rsidRDefault="00791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1" w15:restartNumberingAfterBreak="0">
    <w:nsid w:val="FFFFFFFE"/>
    <w:multiLevelType w:val="singleLevel"/>
    <w:tmpl w:val="B88A0226"/>
    <w:lvl w:ilvl="0">
      <w:numFmt w:val="decimal"/>
      <w:lvlText w:val="*"/>
      <w:lvlJc w:val="left"/>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917A1"/>
    <w:multiLevelType w:val="hybridMultilevel"/>
    <w:tmpl w:val="DF5E9A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523E56"/>
    <w:multiLevelType w:val="hybridMultilevel"/>
    <w:tmpl w:val="180620D2"/>
    <w:lvl w:ilvl="0" w:tplc="216EEC5C">
      <w:start w:val="3"/>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3" w15:restartNumberingAfterBreak="0">
    <w:nsid w:val="55AC7C4F"/>
    <w:multiLevelType w:val="hybridMultilevel"/>
    <w:tmpl w:val="917E2626"/>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15:restartNumberingAfterBreak="0">
    <w:nsid w:val="6E4C1C3B"/>
    <w:multiLevelType w:val="multilevel"/>
    <w:tmpl w:val="A22CE9CE"/>
    <w:lvl w:ilvl="0">
      <w:start w:val="1"/>
      <w:numFmt w:val="upperLetter"/>
      <w:suff w:val="nothing"/>
      <w:lvlText w:val="%1"/>
      <w:lvlJc w:val="left"/>
      <w:pPr>
        <w:ind w:left="4613"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1"/>
  </w:num>
  <w:num w:numId="4">
    <w:abstractNumId w:val="9"/>
  </w:num>
  <w:num w:numId="5">
    <w:abstractNumId w:val="10"/>
  </w:num>
  <w:num w:numId="6">
    <w:abstractNumId w:val="7"/>
  </w:num>
  <w:num w:numId="7">
    <w:abstractNumId w:val="8"/>
  </w:num>
  <w:num w:numId="8">
    <w:abstractNumId w:val="7"/>
  </w:num>
  <w:num w:numId="9">
    <w:abstractNumId w:val="2"/>
  </w:num>
  <w:num w:numId="10">
    <w:abstractNumId w:val="6"/>
  </w:num>
  <w:num w:numId="11">
    <w:abstractNumId w:val="3"/>
  </w:num>
  <w:num w:numId="12">
    <w:abstractNumId w:val="14"/>
  </w:num>
  <w:num w:numId="13">
    <w:abstractNumId w:val="0"/>
  </w:num>
  <w:num w:numId="14">
    <w:abstractNumId w:val="7"/>
  </w:num>
  <w:num w:numId="15">
    <w:abstractNumId w:val="4"/>
  </w:num>
  <w:num w:numId="16">
    <w:abstractNumId w:val="15"/>
  </w:num>
  <w:num w:numId="17">
    <w:abstractNumId w:val="5"/>
  </w:num>
  <w:num w:numId="18">
    <w:abstractNumId w:val="13"/>
  </w:num>
  <w:num w:numId="19">
    <w:abstractNumId w:val="12"/>
  </w:num>
  <w:num w:numId="20">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yk1)">
    <w15:presenceInfo w15:providerId="None" w15:userId="Ye-Kui Wang (yk1)"/>
  </w15:person>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308A3"/>
    <w:rsid w:val="000458BC"/>
    <w:rsid w:val="00045C41"/>
    <w:rsid w:val="00046C03"/>
    <w:rsid w:val="00051B15"/>
    <w:rsid w:val="00065039"/>
    <w:rsid w:val="0007614F"/>
    <w:rsid w:val="00081398"/>
    <w:rsid w:val="00084393"/>
    <w:rsid w:val="000864B8"/>
    <w:rsid w:val="00093D6E"/>
    <w:rsid w:val="00094479"/>
    <w:rsid w:val="000962AC"/>
    <w:rsid w:val="000A5365"/>
    <w:rsid w:val="000B0C0F"/>
    <w:rsid w:val="000B1C6B"/>
    <w:rsid w:val="000B4FF9"/>
    <w:rsid w:val="000C09AC"/>
    <w:rsid w:val="000C2BAA"/>
    <w:rsid w:val="000E00F3"/>
    <w:rsid w:val="000F158C"/>
    <w:rsid w:val="00102F3D"/>
    <w:rsid w:val="00124E38"/>
    <w:rsid w:val="0012580B"/>
    <w:rsid w:val="00126038"/>
    <w:rsid w:val="00131F90"/>
    <w:rsid w:val="0013458C"/>
    <w:rsid w:val="0013526E"/>
    <w:rsid w:val="00146152"/>
    <w:rsid w:val="00155526"/>
    <w:rsid w:val="00171371"/>
    <w:rsid w:val="00175A24"/>
    <w:rsid w:val="001828D4"/>
    <w:rsid w:val="00187E58"/>
    <w:rsid w:val="001903F3"/>
    <w:rsid w:val="001A297E"/>
    <w:rsid w:val="001A368E"/>
    <w:rsid w:val="001A7329"/>
    <w:rsid w:val="001A792F"/>
    <w:rsid w:val="001A7CD3"/>
    <w:rsid w:val="001B4E28"/>
    <w:rsid w:val="001C3525"/>
    <w:rsid w:val="001C3AFB"/>
    <w:rsid w:val="001D07F0"/>
    <w:rsid w:val="001D1BD2"/>
    <w:rsid w:val="001E0248"/>
    <w:rsid w:val="001E02BE"/>
    <w:rsid w:val="001E3B37"/>
    <w:rsid w:val="001E6792"/>
    <w:rsid w:val="001F2594"/>
    <w:rsid w:val="002039F7"/>
    <w:rsid w:val="002055A6"/>
    <w:rsid w:val="00206460"/>
    <w:rsid w:val="002069B4"/>
    <w:rsid w:val="00215DFC"/>
    <w:rsid w:val="002212DF"/>
    <w:rsid w:val="00222CD4"/>
    <w:rsid w:val="00225016"/>
    <w:rsid w:val="002253CA"/>
    <w:rsid w:val="002264A6"/>
    <w:rsid w:val="00227BA7"/>
    <w:rsid w:val="0023011C"/>
    <w:rsid w:val="00234DE2"/>
    <w:rsid w:val="002375C1"/>
    <w:rsid w:val="00247E1E"/>
    <w:rsid w:val="00263398"/>
    <w:rsid w:val="00263B99"/>
    <w:rsid w:val="002647D8"/>
    <w:rsid w:val="00266F06"/>
    <w:rsid w:val="00275BCF"/>
    <w:rsid w:val="00280613"/>
    <w:rsid w:val="00282F18"/>
    <w:rsid w:val="00291E36"/>
    <w:rsid w:val="00292257"/>
    <w:rsid w:val="00292C67"/>
    <w:rsid w:val="002A30E4"/>
    <w:rsid w:val="002A54E0"/>
    <w:rsid w:val="002B1595"/>
    <w:rsid w:val="002B191D"/>
    <w:rsid w:val="002B2E83"/>
    <w:rsid w:val="002D0AF6"/>
    <w:rsid w:val="002D698F"/>
    <w:rsid w:val="002F164D"/>
    <w:rsid w:val="003021BC"/>
    <w:rsid w:val="00306206"/>
    <w:rsid w:val="00317D85"/>
    <w:rsid w:val="00327C56"/>
    <w:rsid w:val="003315A1"/>
    <w:rsid w:val="0033497D"/>
    <w:rsid w:val="003373EC"/>
    <w:rsid w:val="00342FF4"/>
    <w:rsid w:val="00344E5A"/>
    <w:rsid w:val="00346148"/>
    <w:rsid w:val="0034701F"/>
    <w:rsid w:val="00365F03"/>
    <w:rsid w:val="003669EA"/>
    <w:rsid w:val="003706CC"/>
    <w:rsid w:val="00373611"/>
    <w:rsid w:val="00377710"/>
    <w:rsid w:val="00396CFF"/>
    <w:rsid w:val="003A2D8E"/>
    <w:rsid w:val="003A7CE6"/>
    <w:rsid w:val="003C20E4"/>
    <w:rsid w:val="003D6342"/>
    <w:rsid w:val="003D7C54"/>
    <w:rsid w:val="003E6F90"/>
    <w:rsid w:val="003E73ED"/>
    <w:rsid w:val="003F5D0F"/>
    <w:rsid w:val="00414101"/>
    <w:rsid w:val="004219CF"/>
    <w:rsid w:val="004234F0"/>
    <w:rsid w:val="00427EEC"/>
    <w:rsid w:val="00433DDB"/>
    <w:rsid w:val="00435A29"/>
    <w:rsid w:val="00437619"/>
    <w:rsid w:val="00451445"/>
    <w:rsid w:val="00465A1E"/>
    <w:rsid w:val="00471426"/>
    <w:rsid w:val="0049445A"/>
    <w:rsid w:val="004A2A63"/>
    <w:rsid w:val="004B210C"/>
    <w:rsid w:val="004B323A"/>
    <w:rsid w:val="004B6170"/>
    <w:rsid w:val="004D3503"/>
    <w:rsid w:val="004D405F"/>
    <w:rsid w:val="004E4F4F"/>
    <w:rsid w:val="004E6789"/>
    <w:rsid w:val="004E7720"/>
    <w:rsid w:val="004F61E3"/>
    <w:rsid w:val="00502E10"/>
    <w:rsid w:val="0050354E"/>
    <w:rsid w:val="0050647A"/>
    <w:rsid w:val="0051015C"/>
    <w:rsid w:val="00516CF1"/>
    <w:rsid w:val="005260D4"/>
    <w:rsid w:val="00531AE9"/>
    <w:rsid w:val="00536188"/>
    <w:rsid w:val="00550A66"/>
    <w:rsid w:val="00567EC7"/>
    <w:rsid w:val="00570013"/>
    <w:rsid w:val="005753EC"/>
    <w:rsid w:val="005801A2"/>
    <w:rsid w:val="00591BF2"/>
    <w:rsid w:val="005952A5"/>
    <w:rsid w:val="005A33A1"/>
    <w:rsid w:val="005A5845"/>
    <w:rsid w:val="005A67F4"/>
    <w:rsid w:val="005B217D"/>
    <w:rsid w:val="005C2AA1"/>
    <w:rsid w:val="005C2B90"/>
    <w:rsid w:val="005C385F"/>
    <w:rsid w:val="005C7306"/>
    <w:rsid w:val="005C7C26"/>
    <w:rsid w:val="005E1AC6"/>
    <w:rsid w:val="005E3BE5"/>
    <w:rsid w:val="005E3F2B"/>
    <w:rsid w:val="005F6F1B"/>
    <w:rsid w:val="0061065F"/>
    <w:rsid w:val="00615995"/>
    <w:rsid w:val="00616155"/>
    <w:rsid w:val="00624B33"/>
    <w:rsid w:val="00625815"/>
    <w:rsid w:val="0063041A"/>
    <w:rsid w:val="00630AA2"/>
    <w:rsid w:val="00631D8B"/>
    <w:rsid w:val="00646707"/>
    <w:rsid w:val="006545C6"/>
    <w:rsid w:val="00657619"/>
    <w:rsid w:val="00657F7E"/>
    <w:rsid w:val="00662E58"/>
    <w:rsid w:val="006637F2"/>
    <w:rsid w:val="006642A5"/>
    <w:rsid w:val="00664DCF"/>
    <w:rsid w:val="006B13F0"/>
    <w:rsid w:val="006B2138"/>
    <w:rsid w:val="006C5D39"/>
    <w:rsid w:val="006C78CF"/>
    <w:rsid w:val="006D6D9B"/>
    <w:rsid w:val="006E2810"/>
    <w:rsid w:val="006E5417"/>
    <w:rsid w:val="006F0794"/>
    <w:rsid w:val="006F7528"/>
    <w:rsid w:val="007023DE"/>
    <w:rsid w:val="00712F60"/>
    <w:rsid w:val="00720E3B"/>
    <w:rsid w:val="00724703"/>
    <w:rsid w:val="0074393F"/>
    <w:rsid w:val="00745F6B"/>
    <w:rsid w:val="0075175B"/>
    <w:rsid w:val="0075585E"/>
    <w:rsid w:val="00765A99"/>
    <w:rsid w:val="00770571"/>
    <w:rsid w:val="007768FF"/>
    <w:rsid w:val="007824D3"/>
    <w:rsid w:val="007837C8"/>
    <w:rsid w:val="00791862"/>
    <w:rsid w:val="00796EE3"/>
    <w:rsid w:val="007A7D29"/>
    <w:rsid w:val="007B4AB8"/>
    <w:rsid w:val="007C764A"/>
    <w:rsid w:val="007D1181"/>
    <w:rsid w:val="007E01A3"/>
    <w:rsid w:val="007F1F8B"/>
    <w:rsid w:val="007F261F"/>
    <w:rsid w:val="007F3D32"/>
    <w:rsid w:val="007F6205"/>
    <w:rsid w:val="007F67A1"/>
    <w:rsid w:val="00803106"/>
    <w:rsid w:val="00811C05"/>
    <w:rsid w:val="008206C8"/>
    <w:rsid w:val="0082102C"/>
    <w:rsid w:val="00846A2A"/>
    <w:rsid w:val="0086387C"/>
    <w:rsid w:val="00874A6C"/>
    <w:rsid w:val="00876C65"/>
    <w:rsid w:val="00882F72"/>
    <w:rsid w:val="00893DC4"/>
    <w:rsid w:val="008A4B4C"/>
    <w:rsid w:val="008C1F9D"/>
    <w:rsid w:val="008C239F"/>
    <w:rsid w:val="008C45DB"/>
    <w:rsid w:val="008E0A37"/>
    <w:rsid w:val="008E1A75"/>
    <w:rsid w:val="008E480C"/>
    <w:rsid w:val="00903CA8"/>
    <w:rsid w:val="00907757"/>
    <w:rsid w:val="00913A70"/>
    <w:rsid w:val="009212B0"/>
    <w:rsid w:val="00921FA1"/>
    <w:rsid w:val="009234A5"/>
    <w:rsid w:val="00933332"/>
    <w:rsid w:val="00933453"/>
    <w:rsid w:val="009336F7"/>
    <w:rsid w:val="0093636C"/>
    <w:rsid w:val="009374A7"/>
    <w:rsid w:val="00937F03"/>
    <w:rsid w:val="00955F6D"/>
    <w:rsid w:val="00961AF6"/>
    <w:rsid w:val="00961F3E"/>
    <w:rsid w:val="00977C16"/>
    <w:rsid w:val="0098551D"/>
    <w:rsid w:val="00985DCB"/>
    <w:rsid w:val="0099518F"/>
    <w:rsid w:val="009962E4"/>
    <w:rsid w:val="009A523D"/>
    <w:rsid w:val="009A60FE"/>
    <w:rsid w:val="009B02A1"/>
    <w:rsid w:val="009B3361"/>
    <w:rsid w:val="009B342A"/>
    <w:rsid w:val="009B7F3F"/>
    <w:rsid w:val="009C7553"/>
    <w:rsid w:val="009D7CE6"/>
    <w:rsid w:val="009E448E"/>
    <w:rsid w:val="009F496B"/>
    <w:rsid w:val="009F530C"/>
    <w:rsid w:val="00A01439"/>
    <w:rsid w:val="00A02E61"/>
    <w:rsid w:val="00A05CFF"/>
    <w:rsid w:val="00A13048"/>
    <w:rsid w:val="00A46843"/>
    <w:rsid w:val="00A55527"/>
    <w:rsid w:val="00A56B97"/>
    <w:rsid w:val="00A6093D"/>
    <w:rsid w:val="00A7156B"/>
    <w:rsid w:val="00A72017"/>
    <w:rsid w:val="00A767DC"/>
    <w:rsid w:val="00A76A6D"/>
    <w:rsid w:val="00A83253"/>
    <w:rsid w:val="00AA6E84"/>
    <w:rsid w:val="00AB1A1C"/>
    <w:rsid w:val="00AC161B"/>
    <w:rsid w:val="00AC3674"/>
    <w:rsid w:val="00AD05A8"/>
    <w:rsid w:val="00AE341B"/>
    <w:rsid w:val="00B01905"/>
    <w:rsid w:val="00B07CA7"/>
    <w:rsid w:val="00B1279A"/>
    <w:rsid w:val="00B130F3"/>
    <w:rsid w:val="00B3640F"/>
    <w:rsid w:val="00B4194A"/>
    <w:rsid w:val="00B437E8"/>
    <w:rsid w:val="00B5222E"/>
    <w:rsid w:val="00B53179"/>
    <w:rsid w:val="00B532EA"/>
    <w:rsid w:val="00B57A23"/>
    <w:rsid w:val="00B600CD"/>
    <w:rsid w:val="00B61C96"/>
    <w:rsid w:val="00B633E9"/>
    <w:rsid w:val="00B71D4F"/>
    <w:rsid w:val="00B73A2A"/>
    <w:rsid w:val="00B7407A"/>
    <w:rsid w:val="00B75A51"/>
    <w:rsid w:val="00B827C6"/>
    <w:rsid w:val="00B94B06"/>
    <w:rsid w:val="00B94C28"/>
    <w:rsid w:val="00BC10BA"/>
    <w:rsid w:val="00BC5AFD"/>
    <w:rsid w:val="00BF5E06"/>
    <w:rsid w:val="00C00DDE"/>
    <w:rsid w:val="00C04F43"/>
    <w:rsid w:val="00C05271"/>
    <w:rsid w:val="00C0609D"/>
    <w:rsid w:val="00C115AB"/>
    <w:rsid w:val="00C12024"/>
    <w:rsid w:val="00C26CCB"/>
    <w:rsid w:val="00C30249"/>
    <w:rsid w:val="00C3723B"/>
    <w:rsid w:val="00C42466"/>
    <w:rsid w:val="00C606C9"/>
    <w:rsid w:val="00C70921"/>
    <w:rsid w:val="00C80288"/>
    <w:rsid w:val="00C836F0"/>
    <w:rsid w:val="00C84003"/>
    <w:rsid w:val="00C90650"/>
    <w:rsid w:val="00C97D78"/>
    <w:rsid w:val="00CB0F69"/>
    <w:rsid w:val="00CC0670"/>
    <w:rsid w:val="00CC2AAE"/>
    <w:rsid w:val="00CC2FAC"/>
    <w:rsid w:val="00CC5A42"/>
    <w:rsid w:val="00CD0EAB"/>
    <w:rsid w:val="00CE5E02"/>
    <w:rsid w:val="00CF34DB"/>
    <w:rsid w:val="00CF3917"/>
    <w:rsid w:val="00CF558F"/>
    <w:rsid w:val="00D010C0"/>
    <w:rsid w:val="00D073E2"/>
    <w:rsid w:val="00D1555A"/>
    <w:rsid w:val="00D41A22"/>
    <w:rsid w:val="00D446EC"/>
    <w:rsid w:val="00D51BF0"/>
    <w:rsid w:val="00D531DB"/>
    <w:rsid w:val="00D55942"/>
    <w:rsid w:val="00D600DD"/>
    <w:rsid w:val="00D6397E"/>
    <w:rsid w:val="00D807BF"/>
    <w:rsid w:val="00D82FCC"/>
    <w:rsid w:val="00D92678"/>
    <w:rsid w:val="00DA17FC"/>
    <w:rsid w:val="00DA7887"/>
    <w:rsid w:val="00DB2C26"/>
    <w:rsid w:val="00DC08CE"/>
    <w:rsid w:val="00DD02F4"/>
    <w:rsid w:val="00DD6622"/>
    <w:rsid w:val="00DE1C7C"/>
    <w:rsid w:val="00DE6B43"/>
    <w:rsid w:val="00E11923"/>
    <w:rsid w:val="00E262D4"/>
    <w:rsid w:val="00E34C71"/>
    <w:rsid w:val="00E36250"/>
    <w:rsid w:val="00E47F2D"/>
    <w:rsid w:val="00E54511"/>
    <w:rsid w:val="00E60EDC"/>
    <w:rsid w:val="00E61DAC"/>
    <w:rsid w:val="00E72B80"/>
    <w:rsid w:val="00E75FE3"/>
    <w:rsid w:val="00E86C4C"/>
    <w:rsid w:val="00E907A3"/>
    <w:rsid w:val="00EA5AE0"/>
    <w:rsid w:val="00EB56E1"/>
    <w:rsid w:val="00EB7AB1"/>
    <w:rsid w:val="00EC32BD"/>
    <w:rsid w:val="00EE6929"/>
    <w:rsid w:val="00EE7CD8"/>
    <w:rsid w:val="00EF37F6"/>
    <w:rsid w:val="00EF48CC"/>
    <w:rsid w:val="00F00801"/>
    <w:rsid w:val="00F21A0B"/>
    <w:rsid w:val="00F2488D"/>
    <w:rsid w:val="00F601A0"/>
    <w:rsid w:val="00F712E9"/>
    <w:rsid w:val="00F73032"/>
    <w:rsid w:val="00F848FC"/>
    <w:rsid w:val="00F86F11"/>
    <w:rsid w:val="00F87C8C"/>
    <w:rsid w:val="00F906F6"/>
    <w:rsid w:val="00F9282A"/>
    <w:rsid w:val="00F96BAD"/>
    <w:rsid w:val="00FA139D"/>
    <w:rsid w:val="00FA60F5"/>
    <w:rsid w:val="00FB0E84"/>
    <w:rsid w:val="00FB1750"/>
    <w:rsid w:val="00FC2405"/>
    <w:rsid w:val="00FC32CE"/>
    <w:rsid w:val="00FD01C2"/>
    <w:rsid w:val="00FE2058"/>
    <w:rsid w:val="00FE5297"/>
    <w:rsid w:val="00FE595C"/>
    <w:rsid w:val="00FE6134"/>
    <w:rsid w:val="00FF0CE3"/>
    <w:rsid w:val="00FF7938"/>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D6397E"/>
    <w:rPr>
      <w:color w:val="605E5C"/>
      <w:shd w:val="clear" w:color="auto" w:fill="E1DFDD"/>
    </w:rPr>
  </w:style>
  <w:style w:type="paragraph" w:customStyle="1" w:styleId="Equation">
    <w:name w:val="Equation"/>
    <w:basedOn w:val="Normal"/>
    <w:qFormat/>
    <w:rsid w:val="00D639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customStyle="1" w:styleId="3N">
    <w:name w:val="3N"/>
    <w:basedOn w:val="Normal"/>
    <w:link w:val="3NChar"/>
    <w:qFormat/>
    <w:rsid w:val="00D6397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rsid w:val="00D6397E"/>
    <w:rPr>
      <w:rFonts w:eastAsia="Malgun Gothic"/>
      <w:lang w:val="en-GB"/>
    </w:rPr>
  </w:style>
  <w:style w:type="paragraph" w:customStyle="1" w:styleId="3N0">
    <w:name w:val="3N0"/>
    <w:basedOn w:val="Normal"/>
    <w:link w:val="3N0Char"/>
    <w:qFormat/>
    <w:rsid w:val="00D6397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rsid w:val="00D6397E"/>
    <w:rPr>
      <w:rFonts w:eastAsia="Malgun Gothic"/>
      <w:lang w:val="en-GB"/>
    </w:rPr>
  </w:style>
  <w:style w:type="paragraph" w:customStyle="1" w:styleId="Note1">
    <w:name w:val="Note 1"/>
    <w:basedOn w:val="Normal"/>
    <w:link w:val="Note1Char"/>
    <w:qFormat/>
    <w:rsid w:val="00D639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rFonts w:eastAsia="SimSun"/>
      <w:sz w:val="18"/>
      <w:lang w:val="en-GB"/>
    </w:rPr>
  </w:style>
  <w:style w:type="character" w:customStyle="1" w:styleId="Note1Char">
    <w:name w:val="Note 1 Char"/>
    <w:basedOn w:val="DefaultParagraphFont"/>
    <w:link w:val="Note1"/>
    <w:rsid w:val="00D6397E"/>
    <w:rPr>
      <w:rFonts w:eastAsia="SimSun"/>
      <w:sz w:val="18"/>
      <w:lang w:val="en-GB"/>
    </w:rPr>
  </w:style>
  <w:style w:type="paragraph" w:customStyle="1" w:styleId="AppendixHeading2">
    <w:name w:val="Appendix Heading 2"/>
    <w:basedOn w:val="Heading2"/>
    <w:uiPriority w:val="99"/>
    <w:rsid w:val="005260D4"/>
    <w:pPr>
      <w:numPr>
        <w:numId w:val="12"/>
      </w:numPr>
      <w:tabs>
        <w:tab w:val="clear" w:pos="720"/>
        <w:tab w:val="clear" w:pos="1440"/>
        <w:tab w:val="clear" w:pos="1800"/>
        <w:tab w:val="clear" w:pos="2160"/>
        <w:tab w:val="clear" w:pos="2520"/>
        <w:tab w:val="clear" w:pos="2880"/>
        <w:tab w:val="clear" w:pos="3240"/>
        <w:tab w:val="clear" w:pos="3600"/>
        <w:tab w:val="clear" w:pos="3960"/>
        <w:tab w:val="clear" w:pos="4320"/>
        <w:tab w:val="num" w:pos="576"/>
      </w:tabs>
      <w:ind w:left="576" w:hanging="576"/>
      <w:jc w:val="left"/>
    </w:pPr>
    <w:rPr>
      <w:rFonts w:eastAsia="Batang"/>
      <w:i w:val="0"/>
      <w:iCs w:val="0"/>
      <w:sz w:val="22"/>
      <w:szCs w:val="22"/>
    </w:rPr>
  </w:style>
  <w:style w:type="paragraph" w:customStyle="1" w:styleId="AppendixHeading3">
    <w:name w:val="Appendix Heading 3"/>
    <w:basedOn w:val="Heading3"/>
    <w:uiPriority w:val="99"/>
    <w:rsid w:val="005260D4"/>
    <w:pPr>
      <w:numPr>
        <w:numId w:val="12"/>
      </w:num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left" w:pos="794"/>
      </w:tabs>
      <w:ind w:left="720" w:hanging="720"/>
      <w:jc w:val="left"/>
    </w:pPr>
    <w:rPr>
      <w:rFonts w:eastAsia="Batang"/>
      <w:sz w:val="22"/>
      <w:szCs w:val="22"/>
      <w:lang w:val="nb-NO"/>
    </w:rPr>
  </w:style>
  <w:style w:type="paragraph" w:customStyle="1" w:styleId="AppendixHeading4">
    <w:name w:val="Appendix Heading 4"/>
    <w:basedOn w:val="Heading4"/>
    <w:uiPriority w:val="99"/>
    <w:rsid w:val="005260D4"/>
    <w:pPr>
      <w:numPr>
        <w:numId w:val="12"/>
      </w:numPr>
      <w:tabs>
        <w:tab w:val="clear" w:pos="360"/>
        <w:tab w:val="clear" w:pos="720"/>
        <w:tab w:val="clear" w:pos="1080"/>
        <w:tab w:val="clear" w:pos="1440"/>
        <w:tab w:val="clear" w:pos="2160"/>
        <w:tab w:val="clear" w:pos="2880"/>
        <w:tab w:val="clear" w:pos="3240"/>
        <w:tab w:val="clear" w:pos="3600"/>
        <w:tab w:val="clear" w:pos="3960"/>
        <w:tab w:val="clear" w:pos="4320"/>
        <w:tab w:val="left" w:pos="794"/>
        <w:tab w:val="num" w:pos="864"/>
        <w:tab w:val="num" w:pos="1800"/>
      </w:tabs>
      <w:ind w:left="864" w:right="0" w:hanging="864"/>
      <w:jc w:val="left"/>
    </w:pPr>
    <w:rPr>
      <w:rFonts w:ascii="Times New Roman" w:eastAsia="Batang" w:hAnsi="Times New Roman"/>
      <w:sz w:val="22"/>
      <w:szCs w:val="22"/>
      <w:lang w:eastAsia="zh-CN"/>
    </w:rPr>
  </w:style>
  <w:style w:type="paragraph" w:customStyle="1" w:styleId="AppendixHeading5">
    <w:name w:val="Appendix Heading 5"/>
    <w:basedOn w:val="Heading5"/>
    <w:uiPriority w:val="99"/>
    <w:rsid w:val="005260D4"/>
    <w:pPr>
      <w:keepNext w:val="0"/>
      <w:numPr>
        <w:numId w:val="12"/>
      </w:numPr>
      <w:tabs>
        <w:tab w:val="clear" w:pos="360"/>
        <w:tab w:val="clear" w:pos="720"/>
        <w:tab w:val="clear" w:pos="1080"/>
        <w:tab w:val="clear" w:pos="1440"/>
        <w:tab w:val="clear" w:pos="2160"/>
        <w:tab w:val="clear" w:pos="2520"/>
        <w:tab w:val="clear" w:pos="2880"/>
        <w:tab w:val="clear" w:pos="3600"/>
        <w:tab w:val="clear" w:pos="3960"/>
        <w:tab w:val="clear" w:pos="4320"/>
        <w:tab w:val="left" w:pos="794"/>
        <w:tab w:val="num" w:pos="1008"/>
        <w:tab w:val="num" w:pos="1800"/>
      </w:tabs>
      <w:ind w:left="1008" w:hanging="1008"/>
      <w:jc w:val="left"/>
    </w:pPr>
    <w:rPr>
      <w:rFonts w:eastAsia="Batang"/>
      <w:i w:val="0"/>
      <w:iCs w:val="0"/>
      <w:sz w:val="22"/>
      <w:szCs w:val="22"/>
      <w:lang w:eastAsia="zh-CN"/>
    </w:rPr>
  </w:style>
  <w:style w:type="table" w:styleId="TableGrid">
    <w:name w:val="Table Grid"/>
    <w:basedOn w:val="TableNormal"/>
    <w:rsid w:val="00CC0670"/>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CC067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GB"/>
    </w:rPr>
  </w:style>
  <w:style w:type="paragraph" w:customStyle="1" w:styleId="tablesyntax">
    <w:name w:val="table syntax"/>
    <w:basedOn w:val="Normal"/>
    <w:link w:val="tablesyntaxChar"/>
    <w:qFormat/>
    <w:rsid w:val="00CC0670"/>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eastAsia="Malgun Gothic"/>
      <w:sz w:val="20"/>
      <w:lang w:val="en-GB"/>
    </w:rPr>
  </w:style>
  <w:style w:type="character" w:customStyle="1" w:styleId="tablesyntaxChar">
    <w:name w:val="table syntax Char"/>
    <w:link w:val="tablesyntax"/>
    <w:qFormat/>
    <w:locked/>
    <w:rsid w:val="00CC0670"/>
    <w:rPr>
      <w:rFonts w:eastAsia="Malgun Gothic"/>
      <w:lang w:val="en-GB"/>
    </w:rPr>
  </w:style>
  <w:style w:type="paragraph" w:customStyle="1" w:styleId="enumlev1">
    <w:name w:val="enumlev1"/>
    <w:basedOn w:val="Normal"/>
    <w:rsid w:val="00591BF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paragraph" w:customStyle="1" w:styleId="Annex4">
    <w:name w:val="Annex 4"/>
    <w:basedOn w:val="Normal"/>
    <w:next w:val="Normal"/>
    <w:autoRedefine/>
    <w:uiPriority w:val="99"/>
    <w:rsid w:val="00B7407A"/>
    <w:pPr>
      <w:keepNext/>
      <w:numPr>
        <w:ilvl w:val="3"/>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ind w:left="720" w:hanging="720"/>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B7407A"/>
    <w:pPr>
      <w:keepNext/>
      <w:numPr>
        <w:ilvl w:val="4"/>
        <w:numId w:val="20"/>
      </w:numPr>
      <w:tabs>
        <w:tab w:val="clear" w:pos="360"/>
        <w:tab w:val="clear" w:pos="720"/>
        <w:tab w:val="clear" w:pos="862"/>
        <w:tab w:val="clear" w:pos="1080"/>
        <w:tab w:val="clear" w:pos="1440"/>
        <w:tab w:val="clear" w:pos="1800"/>
        <w:tab w:val="clear" w:pos="2160"/>
        <w:tab w:val="clear" w:pos="2520"/>
        <w:tab w:val="clear" w:pos="2880"/>
        <w:tab w:val="clear" w:pos="3240"/>
        <w:tab w:val="clear" w:pos="3600"/>
        <w:tab w:val="clear" w:pos="3960"/>
        <w:tab w:val="clear" w:pos="4320"/>
        <w:tab w:val="num" w:pos="1170"/>
      </w:tabs>
      <w:overflowPunct/>
      <w:autoSpaceDE/>
      <w:autoSpaceDN/>
      <w:adjustRightInd/>
      <w:spacing w:before="181"/>
      <w:ind w:left="2232"/>
      <w:textAlignment w:val="auto"/>
      <w:outlineLvl w:val="4"/>
    </w:pPr>
    <w:rPr>
      <w:rFonts w:eastAsia="Malgun Gothic"/>
      <w:b/>
      <w:bCs/>
      <w:sz w:val="20"/>
      <w:lang w:val="en-GB"/>
    </w:rPr>
  </w:style>
  <w:style w:type="paragraph" w:styleId="BodyText">
    <w:name w:val="Body Text"/>
    <w:basedOn w:val="Normal"/>
    <w:link w:val="BodyTextChar"/>
    <w:uiPriority w:val="1"/>
    <w:qFormat/>
    <w:rsid w:val="002A30E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eastAsia="Arial" w:cs="Arial"/>
      <w:sz w:val="24"/>
      <w:szCs w:val="24"/>
    </w:rPr>
  </w:style>
  <w:style w:type="character" w:customStyle="1" w:styleId="BodyTextChar">
    <w:name w:val="Body Text Char"/>
    <w:basedOn w:val="DefaultParagraphFont"/>
    <w:link w:val="BodyText"/>
    <w:uiPriority w:val="1"/>
    <w:rsid w:val="002A30E4"/>
    <w:rPr>
      <w:rFonts w:eastAsia="Arial" w:cs="Arial"/>
      <w:sz w:val="24"/>
      <w:szCs w:val="24"/>
    </w:rPr>
  </w:style>
  <w:style w:type="paragraph" w:styleId="Title">
    <w:name w:val="Title"/>
    <w:basedOn w:val="Normal"/>
    <w:link w:val="TitleChar"/>
    <w:uiPriority w:val="10"/>
    <w:qFormat/>
    <w:rsid w:val="002A30E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eastAsia="Arial" w:cs="Arial"/>
      <w:b/>
      <w:bCs/>
      <w:sz w:val="29"/>
      <w:szCs w:val="29"/>
      <w:u w:val="single" w:color="000000"/>
    </w:rPr>
  </w:style>
  <w:style w:type="character" w:customStyle="1" w:styleId="TitleChar">
    <w:name w:val="Title Char"/>
    <w:basedOn w:val="DefaultParagraphFont"/>
    <w:link w:val="Title"/>
    <w:uiPriority w:val="10"/>
    <w:rsid w:val="002A30E4"/>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bytedanc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rank@bossentech.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1106</TotalTime>
  <Pages>13</Pages>
  <Words>4840</Words>
  <Characters>27594</Characters>
  <Application>Microsoft Office Word</Application>
  <DocSecurity>0</DocSecurity>
  <Lines>229</Lines>
  <Paragraphs>64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32370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23</cp:revision>
  <cp:lastPrinted>1900-01-01T08:00:00Z</cp:lastPrinted>
  <dcterms:created xsi:type="dcterms:W3CDTF">2021-02-18T23:01:00Z</dcterms:created>
  <dcterms:modified xsi:type="dcterms:W3CDTF">2021-04-24T22:24:00Z</dcterms:modified>
</cp:coreProperties>
</file>