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2AA26" w14:textId="09DD6B64" w:rsidR="00FD387C" w:rsidRPr="00C60EC4" w:rsidRDefault="00FD387C" w:rsidP="00FD387C">
      <w:pPr>
        <w:tabs>
          <w:tab w:val="left" w:pos="3099"/>
        </w:tabs>
        <w:ind w:left="104"/>
        <w:rPr>
          <w:b/>
          <w:bCs/>
          <w:color w:val="000000" w:themeColor="text1"/>
          <w:w w:val="120"/>
          <w:highlight w:val="red"/>
          <w:u w:val="single" w:color="0000EE"/>
        </w:rPr>
      </w:pPr>
      <w:r w:rsidRPr="00C60EC4">
        <w:rPr>
          <w:b/>
          <w:bCs/>
          <w:color w:val="000000" w:themeColor="text1"/>
          <w:w w:val="120"/>
          <w:highlight w:val="red"/>
          <w:u w:val="single" w:color="0000EE"/>
        </w:rPr>
        <w:t>[INSTRUCTIONS: PLEASE READ and remove before submitting the Call.]</w:t>
      </w:r>
    </w:p>
    <w:p w14:paraId="7B185C34" w14:textId="77777777" w:rsidR="00FD387C" w:rsidRPr="00C60EC4" w:rsidRDefault="00FD387C" w:rsidP="00FD387C">
      <w:pPr>
        <w:tabs>
          <w:tab w:val="left" w:pos="3099"/>
        </w:tabs>
        <w:rPr>
          <w:b/>
          <w:bCs/>
          <w:color w:val="000000" w:themeColor="text1"/>
          <w:w w:val="120"/>
          <w:highlight w:val="red"/>
          <w:u w:val="single" w:color="0000EE"/>
        </w:rPr>
      </w:pPr>
    </w:p>
    <w:p w14:paraId="1ADBC63D" w14:textId="5B763D27" w:rsidR="009D4A01" w:rsidRDefault="00A31484" w:rsidP="00FD387C">
      <w:pPr>
        <w:tabs>
          <w:tab w:val="left" w:pos="3099"/>
        </w:tabs>
        <w:ind w:left="104"/>
        <w:rPr>
          <w:b/>
          <w:bCs/>
          <w:color w:val="000000" w:themeColor="text1"/>
          <w:w w:val="120"/>
          <w:highlight w:val="red"/>
        </w:rPr>
      </w:pPr>
      <w:r w:rsidRPr="00C60EC4">
        <w:rPr>
          <w:b/>
          <w:bCs/>
          <w:color w:val="000000" w:themeColor="text1"/>
          <w:w w:val="120"/>
          <w:highlight w:val="red"/>
        </w:rPr>
        <w:t>[</w:t>
      </w:r>
      <w:r w:rsidR="009D4A01" w:rsidRPr="00C60EC4">
        <w:rPr>
          <w:b/>
          <w:bCs/>
          <w:color w:val="000000" w:themeColor="text1"/>
          <w:w w:val="120"/>
          <w:highlight w:val="red"/>
        </w:rPr>
        <w:t xml:space="preserve">This Call shall include a complete description of the process to prepare for and respond to the Call. It shall also provide a detailed description of how each submission will be subsequently evaluated, </w:t>
      </w:r>
      <w:r w:rsidRPr="00C60EC4">
        <w:rPr>
          <w:b/>
          <w:bCs/>
          <w:color w:val="000000" w:themeColor="text1"/>
          <w:w w:val="120"/>
          <w:highlight w:val="red"/>
        </w:rPr>
        <w:t xml:space="preserve">and how each of the </w:t>
      </w:r>
      <w:r w:rsidR="004D41B1">
        <w:rPr>
          <w:b/>
          <w:bCs/>
          <w:color w:val="000000" w:themeColor="text1"/>
          <w:w w:val="120"/>
          <w:highlight w:val="red"/>
        </w:rPr>
        <w:t>proponent</w:t>
      </w:r>
      <w:r w:rsidRPr="00C60EC4">
        <w:rPr>
          <w:b/>
          <w:bCs/>
          <w:color w:val="000000" w:themeColor="text1"/>
          <w:w w:val="120"/>
          <w:highlight w:val="red"/>
        </w:rPr>
        <w:t xml:space="preserve">s for a winning proposal shall contribute to the selection process. The Call shall furthermore include a description of all steps in the Standard development process including an indication </w:t>
      </w:r>
      <w:r w:rsidR="00527359">
        <w:rPr>
          <w:b/>
          <w:bCs/>
          <w:color w:val="000000" w:themeColor="text1"/>
          <w:w w:val="120"/>
          <w:highlight w:val="red"/>
        </w:rPr>
        <w:t>in</w:t>
      </w:r>
      <w:r w:rsidRPr="00C60EC4">
        <w:rPr>
          <w:b/>
          <w:bCs/>
          <w:color w:val="000000" w:themeColor="text1"/>
          <w:w w:val="120"/>
          <w:highlight w:val="red"/>
        </w:rPr>
        <w:t xml:space="preserve"> which of those steps proponents of winning technologies are expected to participate.]</w:t>
      </w:r>
    </w:p>
    <w:p w14:paraId="23E2818B" w14:textId="43906A38" w:rsidR="00527359" w:rsidRDefault="00527359" w:rsidP="00FD387C">
      <w:pPr>
        <w:tabs>
          <w:tab w:val="left" w:pos="3099"/>
        </w:tabs>
        <w:ind w:left="104"/>
        <w:rPr>
          <w:b/>
          <w:bCs/>
          <w:color w:val="000000" w:themeColor="text1"/>
          <w:w w:val="120"/>
          <w:highlight w:val="red"/>
        </w:rPr>
      </w:pPr>
    </w:p>
    <w:p w14:paraId="1647AD14" w14:textId="316DDAE3" w:rsidR="00527359" w:rsidRPr="00C60EC4" w:rsidRDefault="00527359" w:rsidP="00FD387C">
      <w:pPr>
        <w:tabs>
          <w:tab w:val="left" w:pos="3099"/>
        </w:tabs>
        <w:ind w:left="104"/>
        <w:rPr>
          <w:b/>
          <w:bCs/>
          <w:color w:val="000000" w:themeColor="text1"/>
          <w:w w:val="120"/>
          <w:highlight w:val="red"/>
        </w:rPr>
      </w:pPr>
      <w:r>
        <w:rPr>
          <w:b/>
          <w:bCs/>
          <w:color w:val="000000" w:themeColor="text1"/>
          <w:w w:val="120"/>
          <w:highlight w:val="red"/>
        </w:rPr>
        <w:t>[This Call shall be prepared so that persons who are not already members of the WGN can participate. Please refrain from using terminology that would be familiar by only persons who are already in MPEG or who have participated in activities leading to this preparation of this Call.]</w:t>
      </w:r>
    </w:p>
    <w:p w14:paraId="4452D203" w14:textId="77777777" w:rsidR="009D4A01" w:rsidRPr="00C60EC4" w:rsidRDefault="009D4A01" w:rsidP="00FD387C">
      <w:pPr>
        <w:tabs>
          <w:tab w:val="left" w:pos="3099"/>
        </w:tabs>
        <w:ind w:left="104"/>
        <w:rPr>
          <w:b/>
          <w:bCs/>
          <w:color w:val="000000" w:themeColor="text1"/>
          <w:w w:val="120"/>
          <w:highlight w:val="red"/>
        </w:rPr>
      </w:pPr>
    </w:p>
    <w:p w14:paraId="70963751" w14:textId="6ED99FC1" w:rsidR="00FD387C" w:rsidRPr="00C60EC4" w:rsidRDefault="00A31484" w:rsidP="00FD387C">
      <w:pPr>
        <w:tabs>
          <w:tab w:val="left" w:pos="3099"/>
        </w:tabs>
        <w:ind w:left="104"/>
        <w:rPr>
          <w:b/>
          <w:bCs/>
          <w:color w:val="000000" w:themeColor="text1"/>
          <w:w w:val="120"/>
          <w:highlight w:val="red"/>
        </w:rPr>
      </w:pPr>
      <w:r w:rsidRPr="00C60EC4">
        <w:rPr>
          <w:b/>
          <w:bCs/>
          <w:color w:val="000000" w:themeColor="text1"/>
          <w:w w:val="120"/>
          <w:highlight w:val="red"/>
        </w:rPr>
        <w:t>[</w:t>
      </w:r>
      <w:r w:rsidR="00FD387C" w:rsidRPr="00C60EC4">
        <w:rPr>
          <w:b/>
          <w:bCs/>
          <w:color w:val="000000" w:themeColor="text1"/>
          <w:w w:val="120"/>
          <w:highlight w:val="red"/>
        </w:rPr>
        <w:t xml:space="preserve">All content or sections that are indicated in </w:t>
      </w:r>
      <w:r w:rsidR="006C369D" w:rsidRPr="00C60EC4">
        <w:rPr>
          <w:b/>
          <w:bCs/>
          <w:color w:val="000000" w:themeColor="text1"/>
          <w:w w:val="120"/>
          <w:highlight w:val="green"/>
        </w:rPr>
        <w:t>GREEN</w:t>
      </w:r>
      <w:r w:rsidR="00FD387C" w:rsidRPr="00C60EC4">
        <w:rPr>
          <w:b/>
          <w:bCs/>
          <w:color w:val="000000" w:themeColor="text1"/>
          <w:w w:val="120"/>
          <w:highlight w:val="green"/>
        </w:rPr>
        <w:t xml:space="preserve"> highlight </w:t>
      </w:r>
      <w:r w:rsidR="00FD387C" w:rsidRPr="00C60EC4">
        <w:rPr>
          <w:b/>
          <w:bCs/>
          <w:color w:val="000000" w:themeColor="text1"/>
          <w:w w:val="120"/>
          <w:highlight w:val="red"/>
        </w:rPr>
        <w:t>are REQUIRED to be included in the Call, unless permission to exclude these items has been obtained from the Convenor to eliminate them from the package of the Call.</w:t>
      </w:r>
      <w:r w:rsidRPr="00C60EC4">
        <w:rPr>
          <w:b/>
          <w:bCs/>
          <w:color w:val="000000" w:themeColor="text1"/>
          <w:w w:val="120"/>
          <w:highlight w:val="red"/>
        </w:rPr>
        <w:t>]</w:t>
      </w:r>
    </w:p>
    <w:p w14:paraId="4DD50527" w14:textId="77777777" w:rsidR="00FD387C" w:rsidRPr="00C60EC4" w:rsidRDefault="00FD387C" w:rsidP="00FD387C">
      <w:pPr>
        <w:tabs>
          <w:tab w:val="left" w:pos="3099"/>
        </w:tabs>
        <w:ind w:left="104"/>
        <w:rPr>
          <w:b/>
          <w:bCs/>
          <w:color w:val="000000" w:themeColor="text1"/>
          <w:w w:val="120"/>
          <w:highlight w:val="red"/>
        </w:rPr>
      </w:pPr>
    </w:p>
    <w:p w14:paraId="2B2623B5" w14:textId="5037CDC6" w:rsidR="00FD387C" w:rsidRPr="00C60EC4" w:rsidRDefault="00A31484" w:rsidP="00FD387C">
      <w:pPr>
        <w:tabs>
          <w:tab w:val="left" w:pos="3099"/>
        </w:tabs>
        <w:ind w:left="104"/>
        <w:rPr>
          <w:b/>
          <w:bCs/>
          <w:color w:val="000000" w:themeColor="text1"/>
          <w:w w:val="120"/>
          <w:highlight w:val="red"/>
        </w:rPr>
      </w:pPr>
      <w:r w:rsidRPr="00C60EC4">
        <w:rPr>
          <w:b/>
          <w:bCs/>
          <w:color w:val="000000" w:themeColor="text1"/>
          <w:w w:val="120"/>
          <w:highlight w:val="red"/>
        </w:rPr>
        <w:t>[</w:t>
      </w:r>
      <w:r w:rsidR="00FD387C" w:rsidRPr="00C60EC4">
        <w:rPr>
          <w:b/>
          <w:bCs/>
          <w:color w:val="000000" w:themeColor="text1"/>
          <w:w w:val="120"/>
          <w:highlight w:val="red"/>
        </w:rPr>
        <w:t xml:space="preserve">All contents that are marked in </w:t>
      </w:r>
      <w:r w:rsidR="006C369D" w:rsidRPr="00C60EC4">
        <w:rPr>
          <w:b/>
          <w:bCs/>
          <w:color w:val="000000" w:themeColor="text1"/>
          <w:w w:val="120"/>
          <w:highlight w:val="yellow"/>
        </w:rPr>
        <w:t>YELLOW highlight</w:t>
      </w:r>
      <w:r w:rsidR="00FD387C" w:rsidRPr="00C60EC4">
        <w:rPr>
          <w:b/>
          <w:bCs/>
          <w:color w:val="000000" w:themeColor="text1"/>
          <w:w w:val="120"/>
          <w:highlight w:val="yellow"/>
        </w:rPr>
        <w:t xml:space="preserve"> </w:t>
      </w:r>
      <w:r w:rsidR="00FD387C" w:rsidRPr="00C60EC4">
        <w:rPr>
          <w:b/>
          <w:bCs/>
          <w:color w:val="000000" w:themeColor="text1"/>
          <w:w w:val="120"/>
          <w:highlight w:val="red"/>
        </w:rPr>
        <w:t xml:space="preserve">are examples (and only examples) of items that are helpful to highlight for readers of the Call. These are simply examples to provide some guidance to the editor of this Call of </w:t>
      </w:r>
      <w:r w:rsidRPr="00C60EC4">
        <w:rPr>
          <w:b/>
          <w:bCs/>
          <w:color w:val="000000" w:themeColor="text1"/>
          <w:w w:val="120"/>
          <w:highlight w:val="red"/>
        </w:rPr>
        <w:t xml:space="preserve">types of </w:t>
      </w:r>
      <w:r w:rsidR="00FD387C" w:rsidRPr="00C60EC4">
        <w:rPr>
          <w:b/>
          <w:bCs/>
          <w:color w:val="000000" w:themeColor="text1"/>
          <w:w w:val="120"/>
          <w:highlight w:val="red"/>
        </w:rPr>
        <w:t>items that might be important to highlight in the text of the Call.</w:t>
      </w:r>
      <w:r w:rsidRPr="00C60EC4">
        <w:rPr>
          <w:b/>
          <w:bCs/>
          <w:color w:val="000000" w:themeColor="text1"/>
          <w:w w:val="120"/>
          <w:highlight w:val="red"/>
        </w:rPr>
        <w:t>]</w:t>
      </w:r>
    </w:p>
    <w:p w14:paraId="5279F66F" w14:textId="2BEFE3C1" w:rsidR="00FD387C" w:rsidRPr="00C60EC4" w:rsidRDefault="00FD387C" w:rsidP="00FD387C">
      <w:pPr>
        <w:tabs>
          <w:tab w:val="left" w:pos="3099"/>
        </w:tabs>
        <w:ind w:left="104"/>
        <w:rPr>
          <w:b/>
          <w:bCs/>
          <w:color w:val="000000" w:themeColor="text1"/>
          <w:w w:val="120"/>
          <w:highlight w:val="red"/>
        </w:rPr>
      </w:pPr>
    </w:p>
    <w:p w14:paraId="2CB38F22" w14:textId="6C8C550E" w:rsidR="00FD387C" w:rsidRDefault="00A31484" w:rsidP="003B2125">
      <w:pPr>
        <w:tabs>
          <w:tab w:val="left" w:pos="3099"/>
        </w:tabs>
        <w:ind w:left="104"/>
        <w:rPr>
          <w:b/>
          <w:bCs/>
          <w:color w:val="000000" w:themeColor="text1"/>
          <w:w w:val="120"/>
        </w:rPr>
      </w:pPr>
      <w:r w:rsidRPr="00C60EC4">
        <w:rPr>
          <w:b/>
          <w:bCs/>
          <w:color w:val="000000" w:themeColor="text1"/>
          <w:w w:val="120"/>
          <w:highlight w:val="red"/>
        </w:rPr>
        <w:t>[</w:t>
      </w:r>
      <w:r w:rsidR="00FD387C" w:rsidRPr="00C60EC4">
        <w:rPr>
          <w:b/>
          <w:bCs/>
          <w:color w:val="000000" w:themeColor="text1"/>
          <w:w w:val="120"/>
          <w:highlight w:val="red"/>
        </w:rPr>
        <w:t>All contents that are highlighted in RED serve as guidance to the editor of this Call. PLEASE REMOVE ALL TEXT THAT IS MARKED IN RED</w:t>
      </w:r>
      <w:r w:rsidRPr="00C60EC4">
        <w:rPr>
          <w:b/>
          <w:bCs/>
          <w:color w:val="000000" w:themeColor="text1"/>
          <w:w w:val="120"/>
          <w:highlight w:val="red"/>
        </w:rPr>
        <w:t xml:space="preserve"> before submitting this Call for publication. </w:t>
      </w:r>
      <w:r w:rsidR="00FD387C" w:rsidRPr="00C60EC4">
        <w:rPr>
          <w:b/>
          <w:bCs/>
          <w:color w:val="000000" w:themeColor="text1"/>
          <w:w w:val="120"/>
          <w:highlight w:val="red"/>
        </w:rPr>
        <w:t xml:space="preserve">Please </w:t>
      </w:r>
      <w:r w:rsidRPr="00C60EC4">
        <w:rPr>
          <w:b/>
          <w:bCs/>
          <w:color w:val="000000" w:themeColor="text1"/>
          <w:w w:val="120"/>
          <w:highlight w:val="red"/>
        </w:rPr>
        <w:t xml:space="preserve">also </w:t>
      </w:r>
      <w:r w:rsidR="00153E50" w:rsidRPr="00C60EC4">
        <w:rPr>
          <w:b/>
          <w:bCs/>
          <w:color w:val="000000" w:themeColor="text1"/>
          <w:w w:val="120"/>
          <w:highlight w:val="red"/>
        </w:rPr>
        <w:t xml:space="preserve">remove </w:t>
      </w:r>
      <w:r w:rsidRPr="00C60EC4">
        <w:rPr>
          <w:b/>
          <w:bCs/>
          <w:color w:val="000000" w:themeColor="text1"/>
          <w:w w:val="120"/>
          <w:highlight w:val="red"/>
        </w:rPr>
        <w:t xml:space="preserve">all </w:t>
      </w:r>
      <w:r w:rsidRPr="00C60EC4">
        <w:rPr>
          <w:b/>
          <w:bCs/>
          <w:color w:val="000000" w:themeColor="text1"/>
          <w:w w:val="120"/>
          <w:highlight w:val="green"/>
        </w:rPr>
        <w:t xml:space="preserve">GREEN highlight </w:t>
      </w:r>
      <w:r w:rsidRPr="00C60EC4">
        <w:rPr>
          <w:b/>
          <w:bCs/>
          <w:color w:val="000000" w:themeColor="text1"/>
          <w:w w:val="120"/>
          <w:highlight w:val="red"/>
        </w:rPr>
        <w:t>as well.]</w:t>
      </w:r>
      <w:r w:rsidR="00153E50">
        <w:rPr>
          <w:b/>
          <w:bCs/>
          <w:color w:val="000000" w:themeColor="text1"/>
          <w:w w:val="120"/>
        </w:rPr>
        <w:t xml:space="preserve"> </w:t>
      </w:r>
    </w:p>
    <w:p w14:paraId="5EA7F1AC" w14:textId="6BEF296D" w:rsidR="00BC2D9C" w:rsidRDefault="00BC2D9C" w:rsidP="003B2125">
      <w:pPr>
        <w:tabs>
          <w:tab w:val="left" w:pos="3099"/>
        </w:tabs>
        <w:ind w:left="104"/>
        <w:rPr>
          <w:b/>
          <w:bCs/>
          <w:color w:val="000000" w:themeColor="text1"/>
          <w:w w:val="120"/>
        </w:rPr>
      </w:pPr>
    </w:p>
    <w:p w14:paraId="5115218C" w14:textId="474E402C" w:rsidR="00BC2D9C" w:rsidRDefault="00BC2D9C" w:rsidP="003B2125">
      <w:pPr>
        <w:tabs>
          <w:tab w:val="left" w:pos="3099"/>
        </w:tabs>
        <w:ind w:left="104"/>
        <w:rPr>
          <w:color w:val="000000" w:themeColor="text1"/>
          <w:w w:val="120"/>
        </w:rPr>
      </w:pPr>
      <w:r w:rsidRPr="00BC2D9C">
        <w:rPr>
          <w:b/>
          <w:bCs/>
          <w:color w:val="000000" w:themeColor="text1"/>
          <w:w w:val="120"/>
          <w:highlight w:val="red"/>
        </w:rPr>
        <w:t xml:space="preserve">[PLEASE ENSURE THAT YOU INCLUDE THE CURRENT OUTPUT DOCUMENT COVER SHEET FOR </w:t>
      </w:r>
      <w:r w:rsidR="00527359">
        <w:rPr>
          <w:b/>
          <w:bCs/>
          <w:color w:val="000000" w:themeColor="text1"/>
          <w:w w:val="120"/>
          <w:highlight w:val="red"/>
        </w:rPr>
        <w:t xml:space="preserve">THE </w:t>
      </w:r>
      <w:r w:rsidRPr="00BC2D9C">
        <w:rPr>
          <w:b/>
          <w:bCs/>
          <w:color w:val="000000" w:themeColor="text1"/>
          <w:w w:val="120"/>
          <w:highlight w:val="red"/>
        </w:rPr>
        <w:t>WGN AS THE FIRST PAGE OF THE CALL.]</w:t>
      </w:r>
    </w:p>
    <w:p w14:paraId="46442E53" w14:textId="77777777" w:rsidR="00FD387C" w:rsidRDefault="00FD387C" w:rsidP="003B2125">
      <w:pPr>
        <w:tabs>
          <w:tab w:val="left" w:pos="3099"/>
        </w:tabs>
        <w:ind w:left="104"/>
        <w:rPr>
          <w:color w:val="000000" w:themeColor="text1"/>
          <w:w w:val="120"/>
        </w:rPr>
      </w:pPr>
    </w:p>
    <w:p w14:paraId="0545510A" w14:textId="77777777" w:rsidR="00FD387C" w:rsidRDefault="00FD387C" w:rsidP="003B2125">
      <w:pPr>
        <w:tabs>
          <w:tab w:val="left" w:pos="3099"/>
        </w:tabs>
        <w:ind w:left="104"/>
        <w:rPr>
          <w:color w:val="000000" w:themeColor="text1"/>
          <w:w w:val="120"/>
        </w:rPr>
      </w:pPr>
    </w:p>
    <w:p w14:paraId="6486E7FB" w14:textId="40B1EFB2" w:rsidR="00FD387C" w:rsidRPr="00631811" w:rsidRDefault="00FD387C" w:rsidP="003B2125">
      <w:pPr>
        <w:tabs>
          <w:tab w:val="left" w:pos="3099"/>
        </w:tabs>
        <w:ind w:left="104"/>
        <w:rPr>
          <w:color w:val="000000" w:themeColor="text1"/>
          <w:w w:val="120"/>
        </w:rPr>
        <w:sectPr w:rsidR="00FD387C" w:rsidRPr="00631811" w:rsidSect="003B2125">
          <w:pgSz w:w="11900" w:h="16840"/>
          <w:pgMar w:top="540" w:right="980" w:bottom="280" w:left="1000" w:header="720" w:footer="720" w:gutter="0"/>
          <w:cols w:space="720"/>
        </w:sectPr>
      </w:pPr>
    </w:p>
    <w:p w14:paraId="267E6672" w14:textId="77777777" w:rsidR="003B2125" w:rsidRPr="003226C8" w:rsidRDefault="003B2125" w:rsidP="003B2125">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w:t>
      </w:r>
      <w:r>
        <w:rPr>
          <w:rFonts w:ascii="Times New Roman" w:eastAsia="SimSun" w:hAnsi="Times New Roman" w:cs="Times New Roman"/>
          <w:b/>
          <w:sz w:val="28"/>
          <w:lang w:val="en-GB" w:eastAsia="zh-CN"/>
        </w:rPr>
        <w:t>Z</w:t>
      </w:r>
      <w:r w:rsidRPr="003226C8">
        <w:rPr>
          <w:rFonts w:ascii="Times New Roman" w:eastAsia="SimSun" w:hAnsi="Times New Roman" w:cs="Times New Roman"/>
          <w:b/>
          <w:sz w:val="28"/>
          <w:lang w:val="en-GB" w:eastAsia="zh-CN"/>
        </w:rPr>
        <w:t>ATION FOR STANDARDI</w:t>
      </w:r>
      <w:r>
        <w:rPr>
          <w:rFonts w:ascii="Times New Roman" w:eastAsia="SimSun" w:hAnsi="Times New Roman" w:cs="Times New Roman"/>
          <w:b/>
          <w:sz w:val="28"/>
          <w:lang w:val="en-GB" w:eastAsia="zh-CN"/>
        </w:rPr>
        <w:t>Z</w:t>
      </w:r>
      <w:r w:rsidRPr="003226C8">
        <w:rPr>
          <w:rFonts w:ascii="Times New Roman" w:eastAsia="SimSun" w:hAnsi="Times New Roman" w:cs="Times New Roman"/>
          <w:b/>
          <w:sz w:val="28"/>
          <w:lang w:val="en-GB" w:eastAsia="zh-CN"/>
        </w:rPr>
        <w:t>ATION</w:t>
      </w:r>
    </w:p>
    <w:p w14:paraId="5A2CEA38" w14:textId="77777777" w:rsidR="003B2125" w:rsidRPr="003226C8" w:rsidRDefault="003B2125" w:rsidP="003B2125">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08225923" w14:textId="77777777" w:rsidR="003B2125" w:rsidRPr="003226C8" w:rsidRDefault="003B2125" w:rsidP="003B2125">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 xml:space="preserve">ISO/IEC JTC 1/SC 29/WG </w:t>
      </w:r>
      <w:r>
        <w:rPr>
          <w:rFonts w:ascii="Times New Roman" w:eastAsia="SimSun" w:hAnsi="Times New Roman" w:cs="Times New Roman"/>
          <w:b/>
          <w:sz w:val="28"/>
          <w:lang w:val="en-GB" w:eastAsia="zh-CN"/>
        </w:rPr>
        <w:t>2</w:t>
      </w:r>
    </w:p>
    <w:p w14:paraId="28C251AF" w14:textId="77777777" w:rsidR="003B2125" w:rsidRPr="003226C8" w:rsidRDefault="003B2125" w:rsidP="003B2125">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MPEG TECHNICAL REQUIREMENTS</w:t>
      </w:r>
    </w:p>
    <w:p w14:paraId="41C4625E" w14:textId="77777777" w:rsidR="003B2125" w:rsidRPr="003226C8" w:rsidRDefault="003B2125" w:rsidP="003B2125">
      <w:pPr>
        <w:rPr>
          <w:rFonts w:ascii="Times New Roman" w:hAnsi="Times New Roman" w:cs="Times New Roman"/>
          <w:lang w:val="en-GB"/>
        </w:rPr>
      </w:pPr>
    </w:p>
    <w:p w14:paraId="25FE880B" w14:textId="77777777" w:rsidR="003B2125" w:rsidRPr="003E62CA" w:rsidRDefault="003B2125" w:rsidP="003B2125">
      <w:pPr>
        <w:jc w:val="right"/>
        <w:rPr>
          <w:rFonts w:ascii="Times New Roman" w:eastAsia="SimSun" w:hAnsi="Times New Roman" w:cs="Times New Roman"/>
          <w:b/>
          <w:sz w:val="48"/>
          <w:highlight w:val="green"/>
          <w:lang w:val="en-GB" w:eastAsia="zh-CN"/>
        </w:rPr>
      </w:pPr>
      <w:r w:rsidRPr="003226C8">
        <w:rPr>
          <w:rFonts w:ascii="Times New Roman" w:eastAsia="SimSun" w:hAnsi="Times New Roman" w:cs="Times New Roman"/>
          <w:b/>
          <w:sz w:val="28"/>
          <w:lang w:val="en-GB" w:eastAsia="zh-CN"/>
        </w:rPr>
        <w:t xml:space="preserve">ISO/IEC JTC 1/SC 29/WG </w:t>
      </w:r>
      <w:r>
        <w:rPr>
          <w:rFonts w:ascii="Times New Roman" w:eastAsia="SimSun" w:hAnsi="Times New Roman" w:cs="Times New Roman"/>
          <w:b/>
          <w:sz w:val="28"/>
          <w:lang w:val="en-GB" w:eastAsia="zh-CN"/>
        </w:rPr>
        <w:t>2</w:t>
      </w:r>
      <w:r w:rsidRPr="003226C8">
        <w:rPr>
          <w:rFonts w:ascii="Times New Roman" w:eastAsia="SimSun" w:hAnsi="Times New Roman" w:cs="Times New Roman"/>
          <w:b/>
          <w:sz w:val="28"/>
          <w:lang w:val="en-GB" w:eastAsia="zh-CN"/>
        </w:rPr>
        <w:t xml:space="preserve"> </w:t>
      </w:r>
      <w:r w:rsidRPr="003E62CA">
        <w:rPr>
          <w:rFonts w:ascii="Times New Roman" w:eastAsia="SimSun" w:hAnsi="Times New Roman" w:cs="Times New Roman"/>
          <w:b/>
          <w:sz w:val="48"/>
          <w:highlight w:val="green"/>
          <w:lang w:val="en-GB" w:eastAsia="zh-CN"/>
        </w:rPr>
        <w:t>N</w:t>
      </w:r>
      <w:r w:rsidRPr="003E62CA">
        <w:rPr>
          <w:rFonts w:ascii="Times New Roman" w:hAnsi="Times New Roman" w:cs="Times New Roman"/>
          <w:highlight w:val="green"/>
          <w:lang w:val="en-GB"/>
        </w:rPr>
        <w:t xml:space="preserve"> </w:t>
      </w:r>
      <w:r w:rsidRPr="003E62CA">
        <w:rPr>
          <w:rFonts w:ascii="Times New Roman" w:eastAsia="SimSun" w:hAnsi="Times New Roman" w:cs="Times New Roman"/>
          <w:b/>
          <w:sz w:val="48"/>
          <w:highlight w:val="green"/>
          <w:lang w:val="en-GB" w:eastAsia="zh-CN"/>
        </w:rPr>
        <w:t>0000</w:t>
      </w:r>
    </w:p>
    <w:p w14:paraId="30B5C3F2" w14:textId="77777777" w:rsidR="003B2125" w:rsidRDefault="003B2125" w:rsidP="003B2125">
      <w:pPr>
        <w:jc w:val="right"/>
        <w:rPr>
          <w:rFonts w:ascii="Times New Roman" w:eastAsia="SimSun" w:hAnsi="Times New Roman" w:cs="Times New Roman"/>
          <w:b/>
          <w:sz w:val="28"/>
          <w:lang w:val="en-GB" w:eastAsia="zh-CN"/>
        </w:rPr>
      </w:pPr>
      <w:r w:rsidRPr="003E62CA">
        <w:rPr>
          <w:rFonts w:ascii="Times New Roman" w:eastAsia="SimSun" w:hAnsi="Times New Roman" w:cs="Times New Roman"/>
          <w:b/>
          <w:sz w:val="28"/>
          <w:highlight w:val="green"/>
          <w:lang w:val="en-GB" w:eastAsia="zh-CN"/>
        </w:rPr>
        <w:t>Online - October 2020</w:t>
      </w:r>
    </w:p>
    <w:p w14:paraId="482AEC5C" w14:textId="77777777" w:rsidR="003B2125" w:rsidRDefault="003B2125" w:rsidP="003B2125">
      <w:pPr>
        <w:jc w:val="right"/>
        <w:rPr>
          <w:rFonts w:ascii="Times New Roman" w:eastAsia="SimSun" w:hAnsi="Times New Roman" w:cs="Times New Roman"/>
          <w:b/>
          <w:sz w:val="28"/>
          <w:lang w:val="en-GB" w:eastAsia="zh-CN"/>
        </w:rPr>
      </w:pPr>
    </w:p>
    <w:p w14:paraId="31BA7045" w14:textId="77777777" w:rsidR="003B2125" w:rsidRPr="003226C8" w:rsidRDefault="003B2125" w:rsidP="003B2125">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3B2125" w14:paraId="7E218DEF" w14:textId="77777777" w:rsidTr="00B73A72">
        <w:tc>
          <w:tcPr>
            <w:tcW w:w="1890" w:type="dxa"/>
            <w:hideMark/>
          </w:tcPr>
          <w:p w14:paraId="5871E1A7" w14:textId="77777777" w:rsidR="003B2125" w:rsidRDefault="003B2125" w:rsidP="00B73A72">
            <w:pPr>
              <w:suppressAutoHyphens/>
              <w:rPr>
                <w:rFonts w:ascii="Times New Roman" w:hAnsi="Times New Roman" w:cs="Times New Roman"/>
                <w:b/>
              </w:rPr>
            </w:pPr>
            <w:r>
              <w:rPr>
                <w:rFonts w:ascii="Times New Roman" w:hAnsi="Times New Roman" w:cs="Times New Roman"/>
                <w:b/>
              </w:rPr>
              <w:t>Title</w:t>
            </w:r>
          </w:p>
        </w:tc>
        <w:tc>
          <w:tcPr>
            <w:tcW w:w="8279" w:type="dxa"/>
            <w:hideMark/>
          </w:tcPr>
          <w:p w14:paraId="23EAB4A9" w14:textId="20EAD8A7" w:rsidR="003B2125" w:rsidRPr="00153E50" w:rsidRDefault="003B2125" w:rsidP="00B73A72">
            <w:pPr>
              <w:suppressAutoHyphens/>
              <w:rPr>
                <w:rFonts w:ascii="Times New Roman" w:hAnsi="Times New Roman" w:cs="Times New Roman"/>
                <w:b/>
                <w:highlight w:val="green"/>
              </w:rPr>
            </w:pPr>
            <w:r w:rsidRPr="00153E50">
              <w:rPr>
                <w:rFonts w:ascii="Times New Roman" w:hAnsi="Times New Roman" w:cs="Times New Roman"/>
                <w:b/>
                <w:highlight w:val="green"/>
                <w:lang w:val="fr-FR"/>
              </w:rPr>
              <w:t>DRAFT</w:t>
            </w:r>
            <w:r w:rsidR="00153E50">
              <w:rPr>
                <w:rFonts w:ascii="Times New Roman" w:hAnsi="Times New Roman" w:cs="Times New Roman"/>
                <w:b/>
                <w:highlight w:val="green"/>
                <w:lang w:val="fr-FR"/>
              </w:rPr>
              <w:t> ?</w:t>
            </w:r>
            <w:r w:rsidRPr="00153E50">
              <w:rPr>
                <w:rFonts w:ascii="Times New Roman" w:hAnsi="Times New Roman" w:cs="Times New Roman"/>
                <w:b/>
                <w:highlight w:val="green"/>
              </w:rPr>
              <w:t xml:space="preserve"> MPEG-I Immersive Audio Call for Proposals</w:t>
            </w:r>
          </w:p>
        </w:tc>
      </w:tr>
      <w:tr w:rsidR="003B2125" w14:paraId="79A7E897" w14:textId="77777777" w:rsidTr="00B73A72">
        <w:tc>
          <w:tcPr>
            <w:tcW w:w="1890" w:type="dxa"/>
            <w:hideMark/>
          </w:tcPr>
          <w:p w14:paraId="684F0228" w14:textId="77777777" w:rsidR="003B2125" w:rsidRDefault="003B2125" w:rsidP="00B73A72">
            <w:pPr>
              <w:suppressAutoHyphens/>
              <w:rPr>
                <w:rFonts w:ascii="Times New Roman" w:hAnsi="Times New Roman" w:cs="Times New Roman"/>
                <w:b/>
              </w:rPr>
            </w:pPr>
            <w:r>
              <w:rPr>
                <w:rFonts w:ascii="Times New Roman" w:hAnsi="Times New Roman" w:cs="Times New Roman"/>
                <w:b/>
              </w:rPr>
              <w:t>Source</w:t>
            </w:r>
          </w:p>
        </w:tc>
        <w:tc>
          <w:tcPr>
            <w:tcW w:w="8279" w:type="dxa"/>
            <w:hideMark/>
          </w:tcPr>
          <w:p w14:paraId="3A12ADF2" w14:textId="77777777" w:rsidR="003B2125" w:rsidRPr="00153E50" w:rsidRDefault="003B2125" w:rsidP="00B73A72">
            <w:pPr>
              <w:suppressAutoHyphens/>
              <w:rPr>
                <w:rFonts w:ascii="Times New Roman" w:hAnsi="Times New Roman" w:cs="Times New Roman"/>
                <w:b/>
                <w:highlight w:val="green"/>
              </w:rPr>
            </w:pPr>
            <w:r w:rsidRPr="00153E50">
              <w:rPr>
                <w:rFonts w:ascii="Times New Roman" w:hAnsi="Times New Roman" w:cs="Times New Roman"/>
                <w:b/>
                <w:highlight w:val="green"/>
                <w:lang w:val="fr-FR"/>
              </w:rPr>
              <w:t xml:space="preserve">WG 2, </w:t>
            </w:r>
            <w:r w:rsidRPr="00153E50">
              <w:rPr>
                <w:rFonts w:ascii="Times New Roman" w:hAnsi="Times New Roman" w:cs="Times New Roman"/>
                <w:b/>
                <w:highlight w:val="green"/>
              </w:rPr>
              <w:t>MPEG Technical requirements</w:t>
            </w:r>
          </w:p>
        </w:tc>
      </w:tr>
      <w:tr w:rsidR="003B2125" w14:paraId="6CFA7EEA" w14:textId="77777777" w:rsidTr="00B73A72">
        <w:tc>
          <w:tcPr>
            <w:tcW w:w="1890" w:type="dxa"/>
            <w:hideMark/>
          </w:tcPr>
          <w:p w14:paraId="3992D43A" w14:textId="77777777" w:rsidR="003B2125" w:rsidRDefault="003B2125" w:rsidP="00B73A72">
            <w:pPr>
              <w:suppressAutoHyphens/>
              <w:rPr>
                <w:rFonts w:ascii="Times New Roman" w:hAnsi="Times New Roman" w:cs="Times New Roman"/>
                <w:b/>
              </w:rPr>
            </w:pPr>
            <w:r>
              <w:rPr>
                <w:rFonts w:ascii="Times New Roman" w:hAnsi="Times New Roman" w:cs="Times New Roman"/>
                <w:b/>
              </w:rPr>
              <w:t>Status</w:t>
            </w:r>
          </w:p>
        </w:tc>
        <w:tc>
          <w:tcPr>
            <w:tcW w:w="8279" w:type="dxa"/>
            <w:hideMark/>
          </w:tcPr>
          <w:p w14:paraId="50E49A26" w14:textId="77777777" w:rsidR="003B2125" w:rsidRPr="00153E50" w:rsidRDefault="003B2125" w:rsidP="00B73A72">
            <w:pPr>
              <w:suppressAutoHyphens/>
              <w:rPr>
                <w:rFonts w:ascii="Times New Roman" w:hAnsi="Times New Roman" w:cs="Times New Roman"/>
                <w:b/>
                <w:highlight w:val="green"/>
                <w:lang w:val="fr-FR"/>
              </w:rPr>
            </w:pPr>
            <w:proofErr w:type="spellStart"/>
            <w:r w:rsidRPr="00153E50">
              <w:rPr>
                <w:rFonts w:ascii="Times New Roman" w:hAnsi="Times New Roman" w:cs="Times New Roman"/>
                <w:b/>
                <w:highlight w:val="green"/>
                <w:lang w:val="fr-FR"/>
              </w:rPr>
              <w:t>Approved</w:t>
            </w:r>
            <w:proofErr w:type="spellEnd"/>
          </w:p>
        </w:tc>
      </w:tr>
      <w:tr w:rsidR="003B2125" w14:paraId="2C4DCB24" w14:textId="77777777" w:rsidTr="00B73A72">
        <w:tc>
          <w:tcPr>
            <w:tcW w:w="1890" w:type="dxa"/>
            <w:hideMark/>
          </w:tcPr>
          <w:p w14:paraId="60E3D26A" w14:textId="77777777" w:rsidR="003B2125" w:rsidRDefault="003B2125" w:rsidP="00B73A72">
            <w:pPr>
              <w:suppressAutoHyphens/>
              <w:rPr>
                <w:rFonts w:ascii="Times New Roman" w:hAnsi="Times New Roman" w:cs="Times New Roman"/>
                <w:b/>
              </w:rPr>
            </w:pPr>
            <w:r>
              <w:rPr>
                <w:rFonts w:ascii="Times New Roman" w:hAnsi="Times New Roman" w:cs="Times New Roman"/>
                <w:b/>
              </w:rPr>
              <w:t>Serial Number</w:t>
            </w:r>
          </w:p>
        </w:tc>
        <w:tc>
          <w:tcPr>
            <w:tcW w:w="8279" w:type="dxa"/>
            <w:hideMark/>
          </w:tcPr>
          <w:p w14:paraId="1F0C0CA5" w14:textId="77777777" w:rsidR="003B2125" w:rsidRPr="00954B0D" w:rsidRDefault="003B2125" w:rsidP="00B73A72">
            <w:pPr>
              <w:suppressAutoHyphens/>
              <w:rPr>
                <w:rFonts w:ascii="Times New Roman" w:hAnsi="Times New Roman" w:cs="Times New Roman"/>
                <w:b/>
                <w:lang w:val="fr-FR"/>
              </w:rPr>
            </w:pPr>
            <w:r w:rsidRPr="00153E50">
              <w:rPr>
                <w:rFonts w:ascii="Times New Roman" w:hAnsi="Times New Roman" w:cs="Times New Roman"/>
                <w:b/>
                <w:highlight w:val="green"/>
                <w:lang w:val="fr-FR"/>
              </w:rPr>
              <w:t xml:space="preserve">MPEG </w:t>
            </w:r>
            <w:proofErr w:type="spellStart"/>
            <w:r w:rsidRPr="00153E50">
              <w:rPr>
                <w:rFonts w:ascii="Times New Roman" w:hAnsi="Times New Roman" w:cs="Times New Roman"/>
                <w:b/>
                <w:highlight w:val="green"/>
                <w:lang w:val="fr-FR"/>
              </w:rPr>
              <w:t>number</w:t>
            </w:r>
            <w:proofErr w:type="spellEnd"/>
            <w:r w:rsidRPr="00153E50">
              <w:rPr>
                <w:rFonts w:ascii="Times New Roman" w:hAnsi="Times New Roman" w:cs="Times New Roman"/>
                <w:b/>
                <w:highlight w:val="green"/>
                <w:lang w:val="fr-FR"/>
              </w:rPr>
              <w:t xml:space="preserve">, digits </w:t>
            </w:r>
            <w:proofErr w:type="spellStart"/>
            <w:r w:rsidRPr="00153E50">
              <w:rPr>
                <w:rFonts w:ascii="Times New Roman" w:hAnsi="Times New Roman" w:cs="Times New Roman"/>
                <w:b/>
                <w:highlight w:val="green"/>
                <w:lang w:val="fr-FR"/>
              </w:rPr>
              <w:t>only</w:t>
            </w:r>
            <w:proofErr w:type="spellEnd"/>
          </w:p>
        </w:tc>
      </w:tr>
    </w:tbl>
    <w:bookmarkStart w:id="0" w:name="_Toc3553472" w:displacedByCustomXml="next"/>
    <w:sdt>
      <w:sdtPr>
        <w:rPr>
          <w:rFonts w:asciiTheme="minorHAnsi" w:eastAsiaTheme="minorHAnsi" w:hAnsiTheme="minorHAnsi" w:cstheme="minorHAnsi"/>
          <w:b w:val="0"/>
          <w:bCs w:val="0"/>
          <w:color w:val="000000" w:themeColor="text1"/>
          <w:sz w:val="32"/>
          <w:szCs w:val="32"/>
        </w:rPr>
        <w:id w:val="-2053843941"/>
        <w:docPartObj>
          <w:docPartGallery w:val="Table of Contents"/>
          <w:docPartUnique/>
        </w:docPartObj>
      </w:sdtPr>
      <w:sdtEndPr>
        <w:rPr>
          <w:rFonts w:cstheme="minorBidi"/>
          <w:noProof/>
          <w:color w:val="auto"/>
          <w:sz w:val="24"/>
          <w:szCs w:val="24"/>
        </w:rPr>
      </w:sdtEndPr>
      <w:sdtContent>
        <w:p w14:paraId="19EA2A64" w14:textId="4A290277" w:rsidR="00342AC8" w:rsidRPr="00342AC8" w:rsidRDefault="00342AC8">
          <w:pPr>
            <w:pStyle w:val="TOCHeading"/>
            <w:rPr>
              <w:rFonts w:asciiTheme="minorHAnsi" w:hAnsiTheme="minorHAnsi" w:cstheme="minorHAnsi"/>
              <w:color w:val="000000" w:themeColor="text1"/>
              <w:sz w:val="32"/>
              <w:szCs w:val="32"/>
            </w:rPr>
          </w:pPr>
          <w:r w:rsidRPr="00153E50">
            <w:rPr>
              <w:rFonts w:asciiTheme="minorHAnsi" w:hAnsiTheme="minorHAnsi" w:cstheme="minorHAnsi"/>
              <w:color w:val="000000" w:themeColor="text1"/>
              <w:sz w:val="32"/>
              <w:szCs w:val="32"/>
              <w:highlight w:val="green"/>
            </w:rPr>
            <w:t>Table of Contents</w:t>
          </w:r>
        </w:p>
        <w:p w14:paraId="13300499" w14:textId="3E2F71BC" w:rsidR="00452FE7" w:rsidRDefault="008F0DE2">
          <w:pPr>
            <w:pStyle w:val="TOC1"/>
            <w:rPr>
              <w:rFonts w:eastAsiaTheme="minorEastAsia" w:cstheme="minorBidi"/>
              <w:b w:val="0"/>
              <w:bCs w:val="0"/>
              <w:i w:val="0"/>
              <w:iCs w:val="0"/>
              <w:noProof/>
            </w:rPr>
          </w:pPr>
          <w:r>
            <w:rPr>
              <w:noProof/>
            </w:rPr>
            <w:fldChar w:fldCharType="begin"/>
          </w:r>
          <w:r>
            <w:rPr>
              <w:noProof/>
            </w:rPr>
            <w:instrText xml:space="preserve"> TOC \o "1-2" \h \z \u </w:instrText>
          </w:r>
          <w:r>
            <w:rPr>
              <w:noProof/>
            </w:rPr>
            <w:fldChar w:fldCharType="separate"/>
          </w:r>
          <w:hyperlink w:anchor="_Toc61448922" w:history="1">
            <w:r w:rsidR="00452FE7" w:rsidRPr="007869B7">
              <w:rPr>
                <w:rStyle w:val="Hyperlink"/>
                <w:noProof/>
                <w:highlight w:val="green"/>
              </w:rPr>
              <w:t>1</w:t>
            </w:r>
            <w:r w:rsidR="00452FE7">
              <w:rPr>
                <w:rFonts w:eastAsiaTheme="minorEastAsia" w:cstheme="minorBidi"/>
                <w:b w:val="0"/>
                <w:bCs w:val="0"/>
                <w:i w:val="0"/>
                <w:iCs w:val="0"/>
                <w:noProof/>
              </w:rPr>
              <w:tab/>
            </w:r>
            <w:r w:rsidR="00452FE7" w:rsidRPr="007869B7">
              <w:rPr>
                <w:rStyle w:val="Hyperlink"/>
                <w:noProof/>
                <w:highlight w:val="green"/>
              </w:rPr>
              <w:t>Introduction</w:t>
            </w:r>
            <w:r w:rsidR="00452FE7">
              <w:rPr>
                <w:noProof/>
                <w:webHidden/>
              </w:rPr>
              <w:tab/>
            </w:r>
            <w:r w:rsidR="00452FE7">
              <w:rPr>
                <w:noProof/>
                <w:webHidden/>
              </w:rPr>
              <w:fldChar w:fldCharType="begin"/>
            </w:r>
            <w:r w:rsidR="00452FE7">
              <w:rPr>
                <w:noProof/>
                <w:webHidden/>
              </w:rPr>
              <w:instrText xml:space="preserve"> PAGEREF _Toc61448922 \h </w:instrText>
            </w:r>
            <w:r w:rsidR="00452FE7">
              <w:rPr>
                <w:noProof/>
                <w:webHidden/>
              </w:rPr>
            </w:r>
            <w:r w:rsidR="00452FE7">
              <w:rPr>
                <w:noProof/>
                <w:webHidden/>
              </w:rPr>
              <w:fldChar w:fldCharType="separate"/>
            </w:r>
            <w:r w:rsidR="00452FE7">
              <w:rPr>
                <w:noProof/>
                <w:webHidden/>
              </w:rPr>
              <w:t>4</w:t>
            </w:r>
            <w:r w:rsidR="00452FE7">
              <w:rPr>
                <w:noProof/>
                <w:webHidden/>
              </w:rPr>
              <w:fldChar w:fldCharType="end"/>
            </w:r>
          </w:hyperlink>
        </w:p>
        <w:p w14:paraId="342D24F2" w14:textId="49F578AF" w:rsidR="00452FE7" w:rsidRDefault="00EB6DB5">
          <w:pPr>
            <w:pStyle w:val="TOC1"/>
            <w:rPr>
              <w:rFonts w:eastAsiaTheme="minorEastAsia" w:cstheme="minorBidi"/>
              <w:b w:val="0"/>
              <w:bCs w:val="0"/>
              <w:i w:val="0"/>
              <w:iCs w:val="0"/>
              <w:noProof/>
            </w:rPr>
          </w:pPr>
          <w:hyperlink w:anchor="_Toc61448923" w:history="1">
            <w:r w:rsidR="00452FE7" w:rsidRPr="007869B7">
              <w:rPr>
                <w:rStyle w:val="Hyperlink"/>
                <w:noProof/>
                <w:highlight w:val="green"/>
              </w:rPr>
              <w:t>2</w:t>
            </w:r>
            <w:r w:rsidR="00452FE7">
              <w:rPr>
                <w:rFonts w:eastAsiaTheme="minorEastAsia" w:cstheme="minorBidi"/>
                <w:b w:val="0"/>
                <w:bCs w:val="0"/>
                <w:i w:val="0"/>
                <w:iCs w:val="0"/>
                <w:noProof/>
              </w:rPr>
              <w:tab/>
            </w:r>
            <w:r w:rsidR="00452FE7" w:rsidRPr="007869B7">
              <w:rPr>
                <w:rStyle w:val="Hyperlink"/>
                <w:noProof/>
                <w:highlight w:val="green"/>
              </w:rPr>
              <w:t>Who may participate</w:t>
            </w:r>
            <w:r w:rsidR="00452FE7">
              <w:rPr>
                <w:noProof/>
                <w:webHidden/>
              </w:rPr>
              <w:tab/>
            </w:r>
            <w:r w:rsidR="00452FE7">
              <w:rPr>
                <w:noProof/>
                <w:webHidden/>
              </w:rPr>
              <w:fldChar w:fldCharType="begin"/>
            </w:r>
            <w:r w:rsidR="00452FE7">
              <w:rPr>
                <w:noProof/>
                <w:webHidden/>
              </w:rPr>
              <w:instrText xml:space="preserve"> PAGEREF _Toc61448923 \h </w:instrText>
            </w:r>
            <w:r w:rsidR="00452FE7">
              <w:rPr>
                <w:noProof/>
                <w:webHidden/>
              </w:rPr>
            </w:r>
            <w:r w:rsidR="00452FE7">
              <w:rPr>
                <w:noProof/>
                <w:webHidden/>
              </w:rPr>
              <w:fldChar w:fldCharType="separate"/>
            </w:r>
            <w:r w:rsidR="00452FE7">
              <w:rPr>
                <w:noProof/>
                <w:webHidden/>
              </w:rPr>
              <w:t>5</w:t>
            </w:r>
            <w:r w:rsidR="00452FE7">
              <w:rPr>
                <w:noProof/>
                <w:webHidden/>
              </w:rPr>
              <w:fldChar w:fldCharType="end"/>
            </w:r>
          </w:hyperlink>
        </w:p>
        <w:p w14:paraId="42EF16B4" w14:textId="2ED29879" w:rsidR="00452FE7" w:rsidRDefault="00EB6DB5">
          <w:pPr>
            <w:pStyle w:val="TOC1"/>
            <w:rPr>
              <w:rFonts w:eastAsiaTheme="minorEastAsia" w:cstheme="minorBidi"/>
              <w:b w:val="0"/>
              <w:bCs w:val="0"/>
              <w:i w:val="0"/>
              <w:iCs w:val="0"/>
              <w:noProof/>
            </w:rPr>
          </w:pPr>
          <w:hyperlink w:anchor="_Toc61448924" w:history="1">
            <w:r w:rsidR="00452FE7" w:rsidRPr="007869B7">
              <w:rPr>
                <w:rStyle w:val="Hyperlink"/>
                <w:noProof/>
                <w:highlight w:val="green"/>
              </w:rPr>
              <w:t>3</w:t>
            </w:r>
            <w:r w:rsidR="00452FE7">
              <w:rPr>
                <w:rFonts w:eastAsiaTheme="minorEastAsia" w:cstheme="minorBidi"/>
                <w:b w:val="0"/>
                <w:bCs w:val="0"/>
                <w:i w:val="0"/>
                <w:iCs w:val="0"/>
                <w:noProof/>
              </w:rPr>
              <w:tab/>
            </w:r>
            <w:r w:rsidR="00452FE7" w:rsidRPr="007869B7">
              <w:rPr>
                <w:rStyle w:val="Hyperlink"/>
                <w:noProof/>
                <w:highlight w:val="green"/>
              </w:rPr>
              <w:t>Code of conduct and rules of engagement</w:t>
            </w:r>
            <w:r w:rsidR="00452FE7">
              <w:rPr>
                <w:noProof/>
                <w:webHidden/>
              </w:rPr>
              <w:tab/>
            </w:r>
            <w:r w:rsidR="00452FE7">
              <w:rPr>
                <w:noProof/>
                <w:webHidden/>
              </w:rPr>
              <w:fldChar w:fldCharType="begin"/>
            </w:r>
            <w:r w:rsidR="00452FE7">
              <w:rPr>
                <w:noProof/>
                <w:webHidden/>
              </w:rPr>
              <w:instrText xml:space="preserve"> PAGEREF _Toc61448924 \h </w:instrText>
            </w:r>
            <w:r w:rsidR="00452FE7">
              <w:rPr>
                <w:noProof/>
                <w:webHidden/>
              </w:rPr>
            </w:r>
            <w:r w:rsidR="00452FE7">
              <w:rPr>
                <w:noProof/>
                <w:webHidden/>
              </w:rPr>
              <w:fldChar w:fldCharType="separate"/>
            </w:r>
            <w:r w:rsidR="00452FE7">
              <w:rPr>
                <w:noProof/>
                <w:webHidden/>
              </w:rPr>
              <w:t>5</w:t>
            </w:r>
            <w:r w:rsidR="00452FE7">
              <w:rPr>
                <w:noProof/>
                <w:webHidden/>
              </w:rPr>
              <w:fldChar w:fldCharType="end"/>
            </w:r>
          </w:hyperlink>
        </w:p>
        <w:p w14:paraId="6946D978" w14:textId="3196BF73" w:rsidR="00452FE7" w:rsidRDefault="00EB6DB5">
          <w:pPr>
            <w:pStyle w:val="TOC1"/>
            <w:rPr>
              <w:rFonts w:eastAsiaTheme="minorEastAsia" w:cstheme="minorBidi"/>
              <w:b w:val="0"/>
              <w:bCs w:val="0"/>
              <w:i w:val="0"/>
              <w:iCs w:val="0"/>
              <w:noProof/>
            </w:rPr>
          </w:pPr>
          <w:hyperlink w:anchor="_Toc61448925" w:history="1">
            <w:r w:rsidR="00452FE7" w:rsidRPr="007869B7">
              <w:rPr>
                <w:rStyle w:val="Hyperlink"/>
                <w:noProof/>
                <w:highlight w:val="green"/>
              </w:rPr>
              <w:t>4</w:t>
            </w:r>
            <w:r w:rsidR="00452FE7">
              <w:rPr>
                <w:rFonts w:eastAsiaTheme="minorEastAsia" w:cstheme="minorBidi"/>
                <w:b w:val="0"/>
                <w:bCs w:val="0"/>
                <w:i w:val="0"/>
                <w:iCs w:val="0"/>
                <w:noProof/>
              </w:rPr>
              <w:tab/>
            </w:r>
            <w:r w:rsidR="00452FE7" w:rsidRPr="007869B7">
              <w:rPr>
                <w:rStyle w:val="Hyperlink"/>
                <w:noProof/>
                <w:highlight w:val="green"/>
              </w:rPr>
              <w:t>Source code and IPR</w:t>
            </w:r>
            <w:r w:rsidR="00452FE7">
              <w:rPr>
                <w:noProof/>
                <w:webHidden/>
              </w:rPr>
              <w:tab/>
            </w:r>
            <w:r w:rsidR="00452FE7">
              <w:rPr>
                <w:noProof/>
                <w:webHidden/>
              </w:rPr>
              <w:fldChar w:fldCharType="begin"/>
            </w:r>
            <w:r w:rsidR="00452FE7">
              <w:rPr>
                <w:noProof/>
                <w:webHidden/>
              </w:rPr>
              <w:instrText xml:space="preserve"> PAGEREF _Toc61448925 \h </w:instrText>
            </w:r>
            <w:r w:rsidR="00452FE7">
              <w:rPr>
                <w:noProof/>
                <w:webHidden/>
              </w:rPr>
            </w:r>
            <w:r w:rsidR="00452FE7">
              <w:rPr>
                <w:noProof/>
                <w:webHidden/>
              </w:rPr>
              <w:fldChar w:fldCharType="separate"/>
            </w:r>
            <w:r w:rsidR="00452FE7">
              <w:rPr>
                <w:noProof/>
                <w:webHidden/>
              </w:rPr>
              <w:t>5</w:t>
            </w:r>
            <w:r w:rsidR="00452FE7">
              <w:rPr>
                <w:noProof/>
                <w:webHidden/>
              </w:rPr>
              <w:fldChar w:fldCharType="end"/>
            </w:r>
          </w:hyperlink>
        </w:p>
        <w:p w14:paraId="5E11C7E1" w14:textId="5E83936B" w:rsidR="00452FE7" w:rsidRDefault="00EB6DB5">
          <w:pPr>
            <w:pStyle w:val="TOC1"/>
            <w:rPr>
              <w:rFonts w:eastAsiaTheme="minorEastAsia" w:cstheme="minorBidi"/>
              <w:b w:val="0"/>
              <w:bCs w:val="0"/>
              <w:i w:val="0"/>
              <w:iCs w:val="0"/>
              <w:noProof/>
            </w:rPr>
          </w:pPr>
          <w:hyperlink w:anchor="_Toc61448926" w:history="1">
            <w:r w:rsidR="00452FE7" w:rsidRPr="007869B7">
              <w:rPr>
                <w:rStyle w:val="Hyperlink"/>
                <w:noProof/>
              </w:rPr>
              <w:t>5</w:t>
            </w:r>
            <w:r w:rsidR="00452FE7">
              <w:rPr>
                <w:rFonts w:eastAsiaTheme="minorEastAsia" w:cstheme="minorBidi"/>
                <w:b w:val="0"/>
                <w:bCs w:val="0"/>
                <w:i w:val="0"/>
                <w:iCs w:val="0"/>
                <w:noProof/>
              </w:rPr>
              <w:tab/>
            </w:r>
            <w:r w:rsidR="00452FE7" w:rsidRPr="007869B7">
              <w:rPr>
                <w:rStyle w:val="Hyperlink"/>
                <w:noProof/>
              </w:rPr>
              <w:t>Testing Fee</w:t>
            </w:r>
            <w:r w:rsidR="00452FE7">
              <w:rPr>
                <w:noProof/>
                <w:webHidden/>
              </w:rPr>
              <w:tab/>
            </w:r>
            <w:r w:rsidR="00452FE7">
              <w:rPr>
                <w:noProof/>
                <w:webHidden/>
              </w:rPr>
              <w:fldChar w:fldCharType="begin"/>
            </w:r>
            <w:r w:rsidR="00452FE7">
              <w:rPr>
                <w:noProof/>
                <w:webHidden/>
              </w:rPr>
              <w:instrText xml:space="preserve"> PAGEREF _Toc61448926 \h </w:instrText>
            </w:r>
            <w:r w:rsidR="00452FE7">
              <w:rPr>
                <w:noProof/>
                <w:webHidden/>
              </w:rPr>
            </w:r>
            <w:r w:rsidR="00452FE7">
              <w:rPr>
                <w:noProof/>
                <w:webHidden/>
              </w:rPr>
              <w:fldChar w:fldCharType="separate"/>
            </w:r>
            <w:r w:rsidR="00452FE7">
              <w:rPr>
                <w:noProof/>
                <w:webHidden/>
              </w:rPr>
              <w:t>6</w:t>
            </w:r>
            <w:r w:rsidR="00452FE7">
              <w:rPr>
                <w:noProof/>
                <w:webHidden/>
              </w:rPr>
              <w:fldChar w:fldCharType="end"/>
            </w:r>
          </w:hyperlink>
        </w:p>
        <w:p w14:paraId="6B2DE32B" w14:textId="5873494C" w:rsidR="00452FE7" w:rsidRDefault="00EB6DB5">
          <w:pPr>
            <w:pStyle w:val="TOC1"/>
            <w:rPr>
              <w:rFonts w:eastAsiaTheme="minorEastAsia" w:cstheme="minorBidi"/>
              <w:b w:val="0"/>
              <w:bCs w:val="0"/>
              <w:i w:val="0"/>
              <w:iCs w:val="0"/>
              <w:noProof/>
            </w:rPr>
          </w:pPr>
          <w:hyperlink w:anchor="_Toc61448927" w:history="1">
            <w:r w:rsidR="00452FE7" w:rsidRPr="007869B7">
              <w:rPr>
                <w:rStyle w:val="Hyperlink"/>
                <w:noProof/>
                <w:highlight w:val="green"/>
              </w:rPr>
              <w:t>6</w:t>
            </w:r>
            <w:r w:rsidR="00452FE7">
              <w:rPr>
                <w:rFonts w:eastAsiaTheme="minorEastAsia" w:cstheme="minorBidi"/>
                <w:b w:val="0"/>
                <w:bCs w:val="0"/>
                <w:i w:val="0"/>
                <w:iCs w:val="0"/>
                <w:noProof/>
              </w:rPr>
              <w:tab/>
            </w:r>
            <w:r w:rsidR="00452FE7" w:rsidRPr="007869B7">
              <w:rPr>
                <w:rStyle w:val="Hyperlink"/>
                <w:noProof/>
                <w:highlight w:val="green"/>
              </w:rPr>
              <w:t>Definitions</w:t>
            </w:r>
            <w:r w:rsidR="00452FE7">
              <w:rPr>
                <w:noProof/>
                <w:webHidden/>
              </w:rPr>
              <w:tab/>
            </w:r>
            <w:r w:rsidR="00452FE7">
              <w:rPr>
                <w:noProof/>
                <w:webHidden/>
              </w:rPr>
              <w:fldChar w:fldCharType="begin"/>
            </w:r>
            <w:r w:rsidR="00452FE7">
              <w:rPr>
                <w:noProof/>
                <w:webHidden/>
              </w:rPr>
              <w:instrText xml:space="preserve"> PAGEREF _Toc61448927 \h </w:instrText>
            </w:r>
            <w:r w:rsidR="00452FE7">
              <w:rPr>
                <w:noProof/>
                <w:webHidden/>
              </w:rPr>
            </w:r>
            <w:r w:rsidR="00452FE7">
              <w:rPr>
                <w:noProof/>
                <w:webHidden/>
              </w:rPr>
              <w:fldChar w:fldCharType="separate"/>
            </w:r>
            <w:r w:rsidR="00452FE7">
              <w:rPr>
                <w:noProof/>
                <w:webHidden/>
              </w:rPr>
              <w:t>6</w:t>
            </w:r>
            <w:r w:rsidR="00452FE7">
              <w:rPr>
                <w:noProof/>
                <w:webHidden/>
              </w:rPr>
              <w:fldChar w:fldCharType="end"/>
            </w:r>
          </w:hyperlink>
        </w:p>
        <w:p w14:paraId="5A70E00E" w14:textId="1C09E6F8" w:rsidR="00452FE7" w:rsidRDefault="00EB6DB5">
          <w:pPr>
            <w:pStyle w:val="TOC1"/>
            <w:rPr>
              <w:rFonts w:eastAsiaTheme="minorEastAsia" w:cstheme="minorBidi"/>
              <w:b w:val="0"/>
              <w:bCs w:val="0"/>
              <w:i w:val="0"/>
              <w:iCs w:val="0"/>
              <w:noProof/>
            </w:rPr>
          </w:pPr>
          <w:hyperlink w:anchor="_Toc61448928" w:history="1">
            <w:r w:rsidR="00452FE7" w:rsidRPr="007869B7">
              <w:rPr>
                <w:rStyle w:val="Hyperlink"/>
                <w:noProof/>
                <w:highlight w:val="green"/>
              </w:rPr>
              <w:t>7</w:t>
            </w:r>
            <w:r w:rsidR="00452FE7">
              <w:rPr>
                <w:rFonts w:eastAsiaTheme="minorEastAsia" w:cstheme="minorBidi"/>
                <w:b w:val="0"/>
                <w:bCs w:val="0"/>
                <w:i w:val="0"/>
                <w:iCs w:val="0"/>
                <w:noProof/>
              </w:rPr>
              <w:tab/>
            </w:r>
            <w:r w:rsidR="00452FE7" w:rsidRPr="007869B7">
              <w:rPr>
                <w:rStyle w:val="Hyperlink"/>
                <w:noProof/>
                <w:highlight w:val="green"/>
              </w:rPr>
              <w:t>Documents of CfP package</w:t>
            </w:r>
            <w:r w:rsidR="00452FE7">
              <w:rPr>
                <w:noProof/>
                <w:webHidden/>
              </w:rPr>
              <w:tab/>
            </w:r>
            <w:r w:rsidR="00452FE7">
              <w:rPr>
                <w:noProof/>
                <w:webHidden/>
              </w:rPr>
              <w:fldChar w:fldCharType="begin"/>
            </w:r>
            <w:r w:rsidR="00452FE7">
              <w:rPr>
                <w:noProof/>
                <w:webHidden/>
              </w:rPr>
              <w:instrText xml:space="preserve"> PAGEREF _Toc61448928 \h </w:instrText>
            </w:r>
            <w:r w:rsidR="00452FE7">
              <w:rPr>
                <w:noProof/>
                <w:webHidden/>
              </w:rPr>
            </w:r>
            <w:r w:rsidR="00452FE7">
              <w:rPr>
                <w:noProof/>
                <w:webHidden/>
              </w:rPr>
              <w:fldChar w:fldCharType="separate"/>
            </w:r>
            <w:r w:rsidR="00452FE7">
              <w:rPr>
                <w:noProof/>
                <w:webHidden/>
              </w:rPr>
              <w:t>6</w:t>
            </w:r>
            <w:r w:rsidR="00452FE7">
              <w:rPr>
                <w:noProof/>
                <w:webHidden/>
              </w:rPr>
              <w:fldChar w:fldCharType="end"/>
            </w:r>
          </w:hyperlink>
        </w:p>
        <w:p w14:paraId="3750679B" w14:textId="0E542157" w:rsidR="00452FE7" w:rsidRDefault="00EB6DB5">
          <w:pPr>
            <w:pStyle w:val="TOC1"/>
            <w:rPr>
              <w:rFonts w:eastAsiaTheme="minorEastAsia" w:cstheme="minorBidi"/>
              <w:b w:val="0"/>
              <w:bCs w:val="0"/>
              <w:i w:val="0"/>
              <w:iCs w:val="0"/>
              <w:noProof/>
            </w:rPr>
          </w:pPr>
          <w:hyperlink w:anchor="_Toc61448929" w:history="1">
            <w:r w:rsidR="00452FE7" w:rsidRPr="007869B7">
              <w:rPr>
                <w:rStyle w:val="Hyperlink"/>
                <w:noProof/>
                <w:highlight w:val="green"/>
              </w:rPr>
              <w:t>8</w:t>
            </w:r>
            <w:r w:rsidR="00452FE7">
              <w:rPr>
                <w:rFonts w:eastAsiaTheme="minorEastAsia" w:cstheme="minorBidi"/>
                <w:b w:val="0"/>
                <w:bCs w:val="0"/>
                <w:i w:val="0"/>
                <w:iCs w:val="0"/>
                <w:noProof/>
              </w:rPr>
              <w:tab/>
            </w:r>
            <w:r w:rsidR="00452FE7" w:rsidRPr="007869B7">
              <w:rPr>
                <w:rStyle w:val="Hyperlink"/>
                <w:noProof/>
                <w:highlight w:val="green"/>
              </w:rPr>
              <w:t>Submission Process</w:t>
            </w:r>
            <w:r w:rsidR="00452FE7">
              <w:rPr>
                <w:noProof/>
                <w:webHidden/>
              </w:rPr>
              <w:tab/>
            </w:r>
            <w:r w:rsidR="00452FE7">
              <w:rPr>
                <w:noProof/>
                <w:webHidden/>
              </w:rPr>
              <w:fldChar w:fldCharType="begin"/>
            </w:r>
            <w:r w:rsidR="00452FE7">
              <w:rPr>
                <w:noProof/>
                <w:webHidden/>
              </w:rPr>
              <w:instrText xml:space="preserve"> PAGEREF _Toc61448929 \h </w:instrText>
            </w:r>
            <w:r w:rsidR="00452FE7">
              <w:rPr>
                <w:noProof/>
                <w:webHidden/>
              </w:rPr>
            </w:r>
            <w:r w:rsidR="00452FE7">
              <w:rPr>
                <w:noProof/>
                <w:webHidden/>
              </w:rPr>
              <w:fldChar w:fldCharType="separate"/>
            </w:r>
            <w:r w:rsidR="00452FE7">
              <w:rPr>
                <w:noProof/>
                <w:webHidden/>
              </w:rPr>
              <w:t>6</w:t>
            </w:r>
            <w:r w:rsidR="00452FE7">
              <w:rPr>
                <w:noProof/>
                <w:webHidden/>
              </w:rPr>
              <w:fldChar w:fldCharType="end"/>
            </w:r>
          </w:hyperlink>
        </w:p>
        <w:p w14:paraId="22A37C14" w14:textId="75E073C2"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0" w:history="1">
            <w:r w:rsidR="00452FE7" w:rsidRPr="007869B7">
              <w:rPr>
                <w:rStyle w:val="Hyperlink"/>
                <w:noProof/>
                <w:highlight w:val="green"/>
              </w:rPr>
              <w:t>8.1</w:t>
            </w:r>
            <w:r w:rsidR="00452FE7">
              <w:rPr>
                <w:rFonts w:eastAsiaTheme="minorEastAsia" w:cstheme="minorBidi"/>
                <w:b w:val="0"/>
                <w:bCs w:val="0"/>
                <w:noProof/>
                <w:sz w:val="24"/>
                <w:szCs w:val="24"/>
              </w:rPr>
              <w:tab/>
            </w:r>
            <w:r w:rsidR="00452FE7" w:rsidRPr="007869B7">
              <w:rPr>
                <w:rStyle w:val="Hyperlink"/>
                <w:noProof/>
                <w:highlight w:val="green"/>
              </w:rPr>
              <w:t>CfP Time Line table</w:t>
            </w:r>
            <w:r w:rsidR="00452FE7">
              <w:rPr>
                <w:noProof/>
                <w:webHidden/>
              </w:rPr>
              <w:tab/>
            </w:r>
            <w:r w:rsidR="00452FE7">
              <w:rPr>
                <w:noProof/>
                <w:webHidden/>
              </w:rPr>
              <w:fldChar w:fldCharType="begin"/>
            </w:r>
            <w:r w:rsidR="00452FE7">
              <w:rPr>
                <w:noProof/>
                <w:webHidden/>
              </w:rPr>
              <w:instrText xml:space="preserve"> PAGEREF _Toc61448930 \h </w:instrText>
            </w:r>
            <w:r w:rsidR="00452FE7">
              <w:rPr>
                <w:noProof/>
                <w:webHidden/>
              </w:rPr>
            </w:r>
            <w:r w:rsidR="00452FE7">
              <w:rPr>
                <w:noProof/>
                <w:webHidden/>
              </w:rPr>
              <w:fldChar w:fldCharType="separate"/>
            </w:r>
            <w:r w:rsidR="00452FE7">
              <w:rPr>
                <w:noProof/>
                <w:webHidden/>
              </w:rPr>
              <w:t>6</w:t>
            </w:r>
            <w:r w:rsidR="00452FE7">
              <w:rPr>
                <w:noProof/>
                <w:webHidden/>
              </w:rPr>
              <w:fldChar w:fldCharType="end"/>
            </w:r>
          </w:hyperlink>
        </w:p>
        <w:p w14:paraId="74DBCBC7" w14:textId="48A9D5D6"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1" w:history="1">
            <w:r w:rsidR="00452FE7" w:rsidRPr="007869B7">
              <w:rPr>
                <w:rStyle w:val="Hyperlink"/>
                <w:noProof/>
                <w:highlight w:val="green"/>
              </w:rPr>
              <w:t>8.2</w:t>
            </w:r>
            <w:r w:rsidR="00452FE7">
              <w:rPr>
                <w:rFonts w:eastAsiaTheme="minorEastAsia" w:cstheme="minorBidi"/>
                <w:b w:val="0"/>
                <w:bCs w:val="0"/>
                <w:noProof/>
                <w:sz w:val="24"/>
                <w:szCs w:val="24"/>
              </w:rPr>
              <w:tab/>
            </w:r>
            <w:r w:rsidR="00452FE7" w:rsidRPr="007869B7">
              <w:rPr>
                <w:rStyle w:val="Hyperlink"/>
                <w:noProof/>
                <w:highlight w:val="green"/>
              </w:rPr>
              <w:t>Envisioned Timeline for the MPEG-I Immersive Audio Standard</w:t>
            </w:r>
            <w:r w:rsidR="00452FE7">
              <w:rPr>
                <w:noProof/>
                <w:webHidden/>
              </w:rPr>
              <w:tab/>
            </w:r>
            <w:r w:rsidR="00452FE7">
              <w:rPr>
                <w:noProof/>
                <w:webHidden/>
              </w:rPr>
              <w:fldChar w:fldCharType="begin"/>
            </w:r>
            <w:r w:rsidR="00452FE7">
              <w:rPr>
                <w:noProof/>
                <w:webHidden/>
              </w:rPr>
              <w:instrText xml:space="preserve"> PAGEREF _Toc61448931 \h </w:instrText>
            </w:r>
            <w:r w:rsidR="00452FE7">
              <w:rPr>
                <w:noProof/>
                <w:webHidden/>
              </w:rPr>
            </w:r>
            <w:r w:rsidR="00452FE7">
              <w:rPr>
                <w:noProof/>
                <w:webHidden/>
              </w:rPr>
              <w:fldChar w:fldCharType="separate"/>
            </w:r>
            <w:r w:rsidR="00452FE7">
              <w:rPr>
                <w:noProof/>
                <w:webHidden/>
              </w:rPr>
              <w:t>7</w:t>
            </w:r>
            <w:r w:rsidR="00452FE7">
              <w:rPr>
                <w:noProof/>
                <w:webHidden/>
              </w:rPr>
              <w:fldChar w:fldCharType="end"/>
            </w:r>
          </w:hyperlink>
        </w:p>
        <w:p w14:paraId="2F257A32" w14:textId="2C6C58FB"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2" w:history="1">
            <w:r w:rsidR="00452FE7" w:rsidRPr="007869B7">
              <w:rPr>
                <w:rStyle w:val="Hyperlink"/>
                <w:noProof/>
                <w:highlight w:val="green"/>
              </w:rPr>
              <w:t>8.3</w:t>
            </w:r>
            <w:r w:rsidR="00452FE7">
              <w:rPr>
                <w:rFonts w:eastAsiaTheme="minorEastAsia" w:cstheme="minorBidi"/>
                <w:b w:val="0"/>
                <w:bCs w:val="0"/>
                <w:noProof/>
                <w:sz w:val="24"/>
                <w:szCs w:val="24"/>
              </w:rPr>
              <w:tab/>
            </w:r>
            <w:r w:rsidR="00452FE7" w:rsidRPr="007869B7">
              <w:rPr>
                <w:rStyle w:val="Hyperlink"/>
                <w:noProof/>
                <w:highlight w:val="green"/>
              </w:rPr>
              <w:t>Register your participation</w:t>
            </w:r>
            <w:r w:rsidR="00452FE7">
              <w:rPr>
                <w:noProof/>
                <w:webHidden/>
              </w:rPr>
              <w:tab/>
            </w:r>
            <w:r w:rsidR="00452FE7">
              <w:rPr>
                <w:noProof/>
                <w:webHidden/>
              </w:rPr>
              <w:fldChar w:fldCharType="begin"/>
            </w:r>
            <w:r w:rsidR="00452FE7">
              <w:rPr>
                <w:noProof/>
                <w:webHidden/>
              </w:rPr>
              <w:instrText xml:space="preserve"> PAGEREF _Toc61448932 \h </w:instrText>
            </w:r>
            <w:r w:rsidR="00452FE7">
              <w:rPr>
                <w:noProof/>
                <w:webHidden/>
              </w:rPr>
            </w:r>
            <w:r w:rsidR="00452FE7">
              <w:rPr>
                <w:noProof/>
                <w:webHidden/>
              </w:rPr>
              <w:fldChar w:fldCharType="separate"/>
            </w:r>
            <w:r w:rsidR="00452FE7">
              <w:rPr>
                <w:noProof/>
                <w:webHidden/>
              </w:rPr>
              <w:t>8</w:t>
            </w:r>
            <w:r w:rsidR="00452FE7">
              <w:rPr>
                <w:noProof/>
                <w:webHidden/>
              </w:rPr>
              <w:fldChar w:fldCharType="end"/>
            </w:r>
          </w:hyperlink>
        </w:p>
        <w:p w14:paraId="4BCD8F07" w14:textId="7643DE00"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3" w:history="1">
            <w:r w:rsidR="00452FE7" w:rsidRPr="007869B7">
              <w:rPr>
                <w:rStyle w:val="Hyperlink"/>
                <w:noProof/>
                <w:highlight w:val="green"/>
              </w:rPr>
              <w:t>8.4</w:t>
            </w:r>
            <w:r w:rsidR="00452FE7">
              <w:rPr>
                <w:rFonts w:eastAsiaTheme="minorEastAsia" w:cstheme="minorBidi"/>
                <w:b w:val="0"/>
                <w:bCs w:val="0"/>
                <w:noProof/>
                <w:sz w:val="24"/>
                <w:szCs w:val="24"/>
              </w:rPr>
              <w:tab/>
            </w:r>
            <w:r w:rsidR="00452FE7" w:rsidRPr="007869B7">
              <w:rPr>
                <w:rStyle w:val="Hyperlink"/>
                <w:noProof/>
                <w:highlight w:val="green"/>
              </w:rPr>
              <w:t>Mandatory Equipment, Software and Data Components</w:t>
            </w:r>
            <w:r w:rsidR="00452FE7">
              <w:rPr>
                <w:noProof/>
                <w:webHidden/>
              </w:rPr>
              <w:tab/>
            </w:r>
            <w:r w:rsidR="00452FE7">
              <w:rPr>
                <w:noProof/>
                <w:webHidden/>
              </w:rPr>
              <w:fldChar w:fldCharType="begin"/>
            </w:r>
            <w:r w:rsidR="00452FE7">
              <w:rPr>
                <w:noProof/>
                <w:webHidden/>
              </w:rPr>
              <w:instrText xml:space="preserve"> PAGEREF _Toc61448933 \h </w:instrText>
            </w:r>
            <w:r w:rsidR="00452FE7">
              <w:rPr>
                <w:noProof/>
                <w:webHidden/>
              </w:rPr>
            </w:r>
            <w:r w:rsidR="00452FE7">
              <w:rPr>
                <w:noProof/>
                <w:webHidden/>
              </w:rPr>
              <w:fldChar w:fldCharType="separate"/>
            </w:r>
            <w:r w:rsidR="00452FE7">
              <w:rPr>
                <w:noProof/>
                <w:webHidden/>
              </w:rPr>
              <w:t>8</w:t>
            </w:r>
            <w:r w:rsidR="00452FE7">
              <w:rPr>
                <w:noProof/>
                <w:webHidden/>
              </w:rPr>
              <w:fldChar w:fldCharType="end"/>
            </w:r>
          </w:hyperlink>
        </w:p>
        <w:p w14:paraId="27F4E898" w14:textId="16C27100"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4" w:history="1">
            <w:r w:rsidR="00452FE7" w:rsidRPr="007869B7">
              <w:rPr>
                <w:rStyle w:val="Hyperlink"/>
                <w:noProof/>
                <w:highlight w:val="green"/>
              </w:rPr>
              <w:t>8.5</w:t>
            </w:r>
            <w:r w:rsidR="00452FE7">
              <w:rPr>
                <w:rFonts w:eastAsiaTheme="minorEastAsia" w:cstheme="minorBidi"/>
                <w:b w:val="0"/>
                <w:bCs w:val="0"/>
                <w:noProof/>
                <w:sz w:val="24"/>
                <w:szCs w:val="24"/>
              </w:rPr>
              <w:tab/>
            </w:r>
            <w:r w:rsidR="00452FE7" w:rsidRPr="007869B7">
              <w:rPr>
                <w:rStyle w:val="Hyperlink"/>
                <w:noProof/>
                <w:highlight w:val="green"/>
              </w:rPr>
              <w:t>Get Audio Evaluation Platform</w:t>
            </w:r>
            <w:r w:rsidR="00452FE7">
              <w:rPr>
                <w:noProof/>
                <w:webHidden/>
              </w:rPr>
              <w:tab/>
            </w:r>
            <w:r w:rsidR="00452FE7">
              <w:rPr>
                <w:noProof/>
                <w:webHidden/>
              </w:rPr>
              <w:fldChar w:fldCharType="begin"/>
            </w:r>
            <w:r w:rsidR="00452FE7">
              <w:rPr>
                <w:noProof/>
                <w:webHidden/>
              </w:rPr>
              <w:instrText xml:space="preserve"> PAGEREF _Toc61448934 \h </w:instrText>
            </w:r>
            <w:r w:rsidR="00452FE7">
              <w:rPr>
                <w:noProof/>
                <w:webHidden/>
              </w:rPr>
            </w:r>
            <w:r w:rsidR="00452FE7">
              <w:rPr>
                <w:noProof/>
                <w:webHidden/>
              </w:rPr>
              <w:fldChar w:fldCharType="separate"/>
            </w:r>
            <w:r w:rsidR="00452FE7">
              <w:rPr>
                <w:noProof/>
                <w:webHidden/>
              </w:rPr>
              <w:t>8</w:t>
            </w:r>
            <w:r w:rsidR="00452FE7">
              <w:rPr>
                <w:noProof/>
                <w:webHidden/>
              </w:rPr>
              <w:fldChar w:fldCharType="end"/>
            </w:r>
          </w:hyperlink>
        </w:p>
        <w:p w14:paraId="798BDC04" w14:textId="62A589C7"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5" w:history="1">
            <w:r w:rsidR="00452FE7" w:rsidRPr="007869B7">
              <w:rPr>
                <w:rStyle w:val="Hyperlink"/>
                <w:noProof/>
              </w:rPr>
              <w:t>8.6</w:t>
            </w:r>
            <w:r w:rsidR="00452FE7">
              <w:rPr>
                <w:rFonts w:eastAsiaTheme="minorEastAsia" w:cstheme="minorBidi"/>
                <w:b w:val="0"/>
                <w:bCs w:val="0"/>
                <w:noProof/>
                <w:sz w:val="24"/>
                <w:szCs w:val="24"/>
              </w:rPr>
              <w:tab/>
            </w:r>
            <w:r w:rsidR="00452FE7" w:rsidRPr="007869B7">
              <w:rPr>
                <w:rStyle w:val="Hyperlink"/>
                <w:noProof/>
              </w:rPr>
              <w:t>Prepare Test Material</w:t>
            </w:r>
            <w:r w:rsidR="00452FE7">
              <w:rPr>
                <w:noProof/>
                <w:webHidden/>
              </w:rPr>
              <w:tab/>
            </w:r>
            <w:r w:rsidR="00452FE7">
              <w:rPr>
                <w:noProof/>
                <w:webHidden/>
              </w:rPr>
              <w:fldChar w:fldCharType="begin"/>
            </w:r>
            <w:r w:rsidR="00452FE7">
              <w:rPr>
                <w:noProof/>
                <w:webHidden/>
              </w:rPr>
              <w:instrText xml:space="preserve"> PAGEREF _Toc61448935 \h </w:instrText>
            </w:r>
            <w:r w:rsidR="00452FE7">
              <w:rPr>
                <w:noProof/>
                <w:webHidden/>
              </w:rPr>
            </w:r>
            <w:r w:rsidR="00452FE7">
              <w:rPr>
                <w:noProof/>
                <w:webHidden/>
              </w:rPr>
              <w:fldChar w:fldCharType="separate"/>
            </w:r>
            <w:r w:rsidR="00452FE7">
              <w:rPr>
                <w:noProof/>
                <w:webHidden/>
              </w:rPr>
              <w:t>9</w:t>
            </w:r>
            <w:r w:rsidR="00452FE7">
              <w:rPr>
                <w:noProof/>
                <w:webHidden/>
              </w:rPr>
              <w:fldChar w:fldCharType="end"/>
            </w:r>
          </w:hyperlink>
        </w:p>
        <w:p w14:paraId="05848CA1" w14:textId="5B2FABF3"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6" w:history="1">
            <w:r w:rsidR="00452FE7" w:rsidRPr="007869B7">
              <w:rPr>
                <w:rStyle w:val="Hyperlink"/>
                <w:noProof/>
                <w:highlight w:val="green"/>
              </w:rPr>
              <w:t>8.7</w:t>
            </w:r>
            <w:r w:rsidR="00452FE7">
              <w:rPr>
                <w:rFonts w:eastAsiaTheme="minorEastAsia" w:cstheme="minorBidi"/>
                <w:b w:val="0"/>
                <w:bCs w:val="0"/>
                <w:noProof/>
                <w:sz w:val="24"/>
                <w:szCs w:val="24"/>
              </w:rPr>
              <w:tab/>
            </w:r>
            <w:r w:rsidR="00452FE7" w:rsidRPr="007869B7">
              <w:rPr>
                <w:rStyle w:val="Hyperlink"/>
                <w:noProof/>
                <w:highlight w:val="green"/>
              </w:rPr>
              <w:t>Get Test Material</w:t>
            </w:r>
            <w:r w:rsidR="00452FE7">
              <w:rPr>
                <w:noProof/>
                <w:webHidden/>
              </w:rPr>
              <w:tab/>
            </w:r>
            <w:r w:rsidR="00452FE7">
              <w:rPr>
                <w:noProof/>
                <w:webHidden/>
              </w:rPr>
              <w:fldChar w:fldCharType="begin"/>
            </w:r>
            <w:r w:rsidR="00452FE7">
              <w:rPr>
                <w:noProof/>
                <w:webHidden/>
              </w:rPr>
              <w:instrText xml:space="preserve"> PAGEREF _Toc61448936 \h </w:instrText>
            </w:r>
            <w:r w:rsidR="00452FE7">
              <w:rPr>
                <w:noProof/>
                <w:webHidden/>
              </w:rPr>
            </w:r>
            <w:r w:rsidR="00452FE7">
              <w:rPr>
                <w:noProof/>
                <w:webHidden/>
              </w:rPr>
              <w:fldChar w:fldCharType="separate"/>
            </w:r>
            <w:r w:rsidR="00452FE7">
              <w:rPr>
                <w:noProof/>
                <w:webHidden/>
              </w:rPr>
              <w:t>9</w:t>
            </w:r>
            <w:r w:rsidR="00452FE7">
              <w:rPr>
                <w:noProof/>
                <w:webHidden/>
              </w:rPr>
              <w:fldChar w:fldCharType="end"/>
            </w:r>
          </w:hyperlink>
        </w:p>
        <w:p w14:paraId="4913A3AD" w14:textId="1FCBC315"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7" w:history="1">
            <w:r w:rsidR="00452FE7" w:rsidRPr="007869B7">
              <w:rPr>
                <w:rStyle w:val="Hyperlink"/>
                <w:noProof/>
                <w:highlight w:val="green"/>
              </w:rPr>
              <w:t>8.8</w:t>
            </w:r>
            <w:r w:rsidR="00452FE7">
              <w:rPr>
                <w:rFonts w:eastAsiaTheme="minorEastAsia" w:cstheme="minorBidi"/>
                <w:b w:val="0"/>
                <w:bCs w:val="0"/>
                <w:noProof/>
                <w:sz w:val="24"/>
                <w:szCs w:val="24"/>
              </w:rPr>
              <w:tab/>
            </w:r>
            <w:r w:rsidR="00452FE7" w:rsidRPr="007869B7">
              <w:rPr>
                <w:rStyle w:val="Hyperlink"/>
                <w:noProof/>
                <w:highlight w:val="green"/>
              </w:rPr>
              <w:t>Measure Submission Latency and Loudness</w:t>
            </w:r>
            <w:r w:rsidR="00452FE7">
              <w:rPr>
                <w:noProof/>
                <w:webHidden/>
              </w:rPr>
              <w:tab/>
            </w:r>
            <w:r w:rsidR="00452FE7">
              <w:rPr>
                <w:noProof/>
                <w:webHidden/>
              </w:rPr>
              <w:fldChar w:fldCharType="begin"/>
            </w:r>
            <w:r w:rsidR="00452FE7">
              <w:rPr>
                <w:noProof/>
                <w:webHidden/>
              </w:rPr>
              <w:instrText xml:space="preserve"> PAGEREF _Toc61448937 \h </w:instrText>
            </w:r>
            <w:r w:rsidR="00452FE7">
              <w:rPr>
                <w:noProof/>
                <w:webHidden/>
              </w:rPr>
            </w:r>
            <w:r w:rsidR="00452FE7">
              <w:rPr>
                <w:noProof/>
                <w:webHidden/>
              </w:rPr>
              <w:fldChar w:fldCharType="separate"/>
            </w:r>
            <w:r w:rsidR="00452FE7">
              <w:rPr>
                <w:noProof/>
                <w:webHidden/>
              </w:rPr>
              <w:t>9</w:t>
            </w:r>
            <w:r w:rsidR="00452FE7">
              <w:rPr>
                <w:noProof/>
                <w:webHidden/>
              </w:rPr>
              <w:fldChar w:fldCharType="end"/>
            </w:r>
          </w:hyperlink>
        </w:p>
        <w:p w14:paraId="117AFD9D" w14:textId="1F6099BD"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8" w:history="1">
            <w:r w:rsidR="00452FE7" w:rsidRPr="007869B7">
              <w:rPr>
                <w:rStyle w:val="Hyperlink"/>
                <w:noProof/>
                <w:highlight w:val="green"/>
              </w:rPr>
              <w:t>8.9</w:t>
            </w:r>
            <w:r w:rsidR="00452FE7">
              <w:rPr>
                <w:rFonts w:eastAsiaTheme="minorEastAsia" w:cstheme="minorBidi"/>
                <w:b w:val="0"/>
                <w:bCs w:val="0"/>
                <w:noProof/>
                <w:sz w:val="24"/>
                <w:szCs w:val="24"/>
              </w:rPr>
              <w:tab/>
            </w:r>
            <w:r w:rsidR="00452FE7" w:rsidRPr="007869B7">
              <w:rPr>
                <w:rStyle w:val="Hyperlink"/>
                <w:noProof/>
                <w:highlight w:val="green"/>
              </w:rPr>
              <w:t>Submit Real-Time Max External, Bitstreams, Latency and Loudness</w:t>
            </w:r>
            <w:r w:rsidR="00452FE7">
              <w:rPr>
                <w:noProof/>
                <w:webHidden/>
              </w:rPr>
              <w:tab/>
            </w:r>
            <w:r w:rsidR="00452FE7">
              <w:rPr>
                <w:noProof/>
                <w:webHidden/>
              </w:rPr>
              <w:fldChar w:fldCharType="begin"/>
            </w:r>
            <w:r w:rsidR="00452FE7">
              <w:rPr>
                <w:noProof/>
                <w:webHidden/>
              </w:rPr>
              <w:instrText xml:space="preserve"> PAGEREF _Toc61448938 \h </w:instrText>
            </w:r>
            <w:r w:rsidR="00452FE7">
              <w:rPr>
                <w:noProof/>
                <w:webHidden/>
              </w:rPr>
            </w:r>
            <w:r w:rsidR="00452FE7">
              <w:rPr>
                <w:noProof/>
                <w:webHidden/>
              </w:rPr>
              <w:fldChar w:fldCharType="separate"/>
            </w:r>
            <w:r w:rsidR="00452FE7">
              <w:rPr>
                <w:noProof/>
                <w:webHidden/>
              </w:rPr>
              <w:t>10</w:t>
            </w:r>
            <w:r w:rsidR="00452FE7">
              <w:rPr>
                <w:noProof/>
                <w:webHidden/>
              </w:rPr>
              <w:fldChar w:fldCharType="end"/>
            </w:r>
          </w:hyperlink>
        </w:p>
        <w:p w14:paraId="36603ABD" w14:textId="6FA4E6A1" w:rsidR="00452FE7" w:rsidRDefault="00EB6DB5">
          <w:pPr>
            <w:pStyle w:val="TOC2"/>
            <w:tabs>
              <w:tab w:val="left" w:pos="960"/>
              <w:tab w:val="right" w:leader="dot" w:pos="9350"/>
            </w:tabs>
            <w:rPr>
              <w:rFonts w:eastAsiaTheme="minorEastAsia" w:cstheme="minorBidi"/>
              <w:b w:val="0"/>
              <w:bCs w:val="0"/>
              <w:noProof/>
              <w:sz w:val="24"/>
              <w:szCs w:val="24"/>
            </w:rPr>
          </w:pPr>
          <w:hyperlink w:anchor="_Toc61448939" w:history="1">
            <w:r w:rsidR="00452FE7" w:rsidRPr="007869B7">
              <w:rPr>
                <w:rStyle w:val="Hyperlink"/>
                <w:noProof/>
              </w:rPr>
              <w:t>8.10</w:t>
            </w:r>
            <w:r w:rsidR="00452FE7">
              <w:rPr>
                <w:rFonts w:eastAsiaTheme="minorEastAsia" w:cstheme="minorBidi"/>
                <w:b w:val="0"/>
                <w:bCs w:val="0"/>
                <w:noProof/>
                <w:sz w:val="24"/>
                <w:szCs w:val="24"/>
              </w:rPr>
              <w:tab/>
            </w:r>
            <w:r w:rsidR="00452FE7" w:rsidRPr="007869B7">
              <w:rPr>
                <w:rStyle w:val="Hyperlink"/>
                <w:noProof/>
              </w:rPr>
              <w:t>Get Test Code, Metadata and Signals for Subjective Test</w:t>
            </w:r>
            <w:r w:rsidR="00452FE7">
              <w:rPr>
                <w:noProof/>
                <w:webHidden/>
              </w:rPr>
              <w:tab/>
            </w:r>
            <w:r w:rsidR="00452FE7">
              <w:rPr>
                <w:noProof/>
                <w:webHidden/>
              </w:rPr>
              <w:fldChar w:fldCharType="begin"/>
            </w:r>
            <w:r w:rsidR="00452FE7">
              <w:rPr>
                <w:noProof/>
                <w:webHidden/>
              </w:rPr>
              <w:instrText xml:space="preserve"> PAGEREF _Toc61448939 \h </w:instrText>
            </w:r>
            <w:r w:rsidR="00452FE7">
              <w:rPr>
                <w:noProof/>
                <w:webHidden/>
              </w:rPr>
            </w:r>
            <w:r w:rsidR="00452FE7">
              <w:rPr>
                <w:noProof/>
                <w:webHidden/>
              </w:rPr>
              <w:fldChar w:fldCharType="separate"/>
            </w:r>
            <w:r w:rsidR="00452FE7">
              <w:rPr>
                <w:noProof/>
                <w:webHidden/>
              </w:rPr>
              <w:t>10</w:t>
            </w:r>
            <w:r w:rsidR="00452FE7">
              <w:rPr>
                <w:noProof/>
                <w:webHidden/>
              </w:rPr>
              <w:fldChar w:fldCharType="end"/>
            </w:r>
          </w:hyperlink>
        </w:p>
        <w:p w14:paraId="24BA422C" w14:textId="61DEA3DA"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0" w:history="1">
            <w:r w:rsidR="00452FE7" w:rsidRPr="007869B7">
              <w:rPr>
                <w:rStyle w:val="Hyperlink"/>
                <w:noProof/>
              </w:rPr>
              <w:t>8.11</w:t>
            </w:r>
            <w:r w:rsidR="00452FE7">
              <w:rPr>
                <w:rFonts w:eastAsiaTheme="minorEastAsia" w:cstheme="minorBidi"/>
                <w:b w:val="0"/>
                <w:bCs w:val="0"/>
                <w:noProof/>
                <w:sz w:val="24"/>
                <w:szCs w:val="24"/>
              </w:rPr>
              <w:tab/>
            </w:r>
            <w:r w:rsidR="00452FE7" w:rsidRPr="007869B7">
              <w:rPr>
                <w:rStyle w:val="Hyperlink"/>
                <w:noProof/>
              </w:rPr>
              <w:t>Conduct Subjective Tests</w:t>
            </w:r>
            <w:r w:rsidR="00452FE7">
              <w:rPr>
                <w:noProof/>
                <w:webHidden/>
              </w:rPr>
              <w:tab/>
            </w:r>
            <w:r w:rsidR="00452FE7">
              <w:rPr>
                <w:noProof/>
                <w:webHidden/>
              </w:rPr>
              <w:fldChar w:fldCharType="begin"/>
            </w:r>
            <w:r w:rsidR="00452FE7">
              <w:rPr>
                <w:noProof/>
                <w:webHidden/>
              </w:rPr>
              <w:instrText xml:space="preserve"> PAGEREF _Toc61448940 \h </w:instrText>
            </w:r>
            <w:r w:rsidR="00452FE7">
              <w:rPr>
                <w:noProof/>
                <w:webHidden/>
              </w:rPr>
            </w:r>
            <w:r w:rsidR="00452FE7">
              <w:rPr>
                <w:noProof/>
                <w:webHidden/>
              </w:rPr>
              <w:fldChar w:fldCharType="separate"/>
            </w:r>
            <w:r w:rsidR="00452FE7">
              <w:rPr>
                <w:noProof/>
                <w:webHidden/>
              </w:rPr>
              <w:t>11</w:t>
            </w:r>
            <w:r w:rsidR="00452FE7">
              <w:rPr>
                <w:noProof/>
                <w:webHidden/>
              </w:rPr>
              <w:fldChar w:fldCharType="end"/>
            </w:r>
          </w:hyperlink>
        </w:p>
        <w:p w14:paraId="18895FD6" w14:textId="7BCA2182"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1" w:history="1">
            <w:r w:rsidR="00452FE7" w:rsidRPr="007869B7">
              <w:rPr>
                <w:rStyle w:val="Hyperlink"/>
                <w:noProof/>
                <w:highlight w:val="green"/>
              </w:rPr>
              <w:t>8.12</w:t>
            </w:r>
            <w:r w:rsidR="00452FE7">
              <w:rPr>
                <w:rFonts w:eastAsiaTheme="minorEastAsia" w:cstheme="minorBidi"/>
                <w:b w:val="0"/>
                <w:bCs w:val="0"/>
                <w:noProof/>
                <w:sz w:val="24"/>
                <w:szCs w:val="24"/>
              </w:rPr>
              <w:tab/>
            </w:r>
            <w:r w:rsidR="00452FE7" w:rsidRPr="007869B7">
              <w:rPr>
                <w:rStyle w:val="Hyperlink"/>
                <w:noProof/>
                <w:highlight w:val="green"/>
              </w:rPr>
              <w:t>Conduct Objective Evaluations</w:t>
            </w:r>
            <w:r w:rsidR="00452FE7">
              <w:rPr>
                <w:noProof/>
                <w:webHidden/>
              </w:rPr>
              <w:tab/>
            </w:r>
            <w:r w:rsidR="00452FE7">
              <w:rPr>
                <w:noProof/>
                <w:webHidden/>
              </w:rPr>
              <w:fldChar w:fldCharType="begin"/>
            </w:r>
            <w:r w:rsidR="00452FE7">
              <w:rPr>
                <w:noProof/>
                <w:webHidden/>
              </w:rPr>
              <w:instrText xml:space="preserve"> PAGEREF _Toc61448941 \h </w:instrText>
            </w:r>
            <w:r w:rsidR="00452FE7">
              <w:rPr>
                <w:noProof/>
                <w:webHidden/>
              </w:rPr>
            </w:r>
            <w:r w:rsidR="00452FE7">
              <w:rPr>
                <w:noProof/>
                <w:webHidden/>
              </w:rPr>
              <w:fldChar w:fldCharType="separate"/>
            </w:r>
            <w:r w:rsidR="00452FE7">
              <w:rPr>
                <w:noProof/>
                <w:webHidden/>
              </w:rPr>
              <w:t>12</w:t>
            </w:r>
            <w:r w:rsidR="00452FE7">
              <w:rPr>
                <w:noProof/>
                <w:webHidden/>
              </w:rPr>
              <w:fldChar w:fldCharType="end"/>
            </w:r>
          </w:hyperlink>
        </w:p>
        <w:p w14:paraId="692E6404" w14:textId="4B29A3E1"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2" w:history="1">
            <w:r w:rsidR="00452FE7" w:rsidRPr="007869B7">
              <w:rPr>
                <w:rStyle w:val="Hyperlink"/>
                <w:noProof/>
              </w:rPr>
              <w:t>8.13</w:t>
            </w:r>
            <w:r w:rsidR="00452FE7">
              <w:rPr>
                <w:rFonts w:eastAsiaTheme="minorEastAsia" w:cstheme="minorBidi"/>
                <w:b w:val="0"/>
                <w:bCs w:val="0"/>
                <w:noProof/>
                <w:sz w:val="24"/>
                <w:szCs w:val="24"/>
              </w:rPr>
              <w:tab/>
            </w:r>
            <w:r w:rsidR="00452FE7" w:rsidRPr="007869B7">
              <w:rPr>
                <w:rStyle w:val="Hyperlink"/>
                <w:noProof/>
              </w:rPr>
              <w:t>Submit Subjective Test Data</w:t>
            </w:r>
            <w:r w:rsidR="00452FE7">
              <w:rPr>
                <w:noProof/>
                <w:webHidden/>
              </w:rPr>
              <w:tab/>
            </w:r>
            <w:r w:rsidR="00452FE7">
              <w:rPr>
                <w:noProof/>
                <w:webHidden/>
              </w:rPr>
              <w:fldChar w:fldCharType="begin"/>
            </w:r>
            <w:r w:rsidR="00452FE7">
              <w:rPr>
                <w:noProof/>
                <w:webHidden/>
              </w:rPr>
              <w:instrText xml:space="preserve"> PAGEREF _Toc61448942 \h </w:instrText>
            </w:r>
            <w:r w:rsidR="00452FE7">
              <w:rPr>
                <w:noProof/>
                <w:webHidden/>
              </w:rPr>
            </w:r>
            <w:r w:rsidR="00452FE7">
              <w:rPr>
                <w:noProof/>
                <w:webHidden/>
              </w:rPr>
              <w:fldChar w:fldCharType="separate"/>
            </w:r>
            <w:r w:rsidR="00452FE7">
              <w:rPr>
                <w:noProof/>
                <w:webHidden/>
              </w:rPr>
              <w:t>13</w:t>
            </w:r>
            <w:r w:rsidR="00452FE7">
              <w:rPr>
                <w:noProof/>
                <w:webHidden/>
              </w:rPr>
              <w:fldChar w:fldCharType="end"/>
            </w:r>
          </w:hyperlink>
        </w:p>
        <w:p w14:paraId="33BFCE09" w14:textId="55DC56F8"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3" w:history="1">
            <w:r w:rsidR="00452FE7" w:rsidRPr="007869B7">
              <w:rPr>
                <w:rStyle w:val="Hyperlink"/>
                <w:noProof/>
              </w:rPr>
              <w:t>8.14</w:t>
            </w:r>
            <w:r w:rsidR="00452FE7">
              <w:rPr>
                <w:rFonts w:eastAsiaTheme="minorEastAsia" w:cstheme="minorBidi"/>
                <w:b w:val="0"/>
                <w:bCs w:val="0"/>
                <w:noProof/>
                <w:sz w:val="24"/>
                <w:szCs w:val="24"/>
              </w:rPr>
              <w:tab/>
            </w:r>
            <w:r w:rsidR="00452FE7" w:rsidRPr="007869B7">
              <w:rPr>
                <w:rStyle w:val="Hyperlink"/>
                <w:noProof/>
              </w:rPr>
              <w:t>Perform Analysis of Subjective Test Data</w:t>
            </w:r>
            <w:r w:rsidR="00452FE7">
              <w:rPr>
                <w:noProof/>
                <w:webHidden/>
              </w:rPr>
              <w:tab/>
            </w:r>
            <w:r w:rsidR="00452FE7">
              <w:rPr>
                <w:noProof/>
                <w:webHidden/>
              </w:rPr>
              <w:fldChar w:fldCharType="begin"/>
            </w:r>
            <w:r w:rsidR="00452FE7">
              <w:rPr>
                <w:noProof/>
                <w:webHidden/>
              </w:rPr>
              <w:instrText xml:space="preserve"> PAGEREF _Toc61448943 \h </w:instrText>
            </w:r>
            <w:r w:rsidR="00452FE7">
              <w:rPr>
                <w:noProof/>
                <w:webHidden/>
              </w:rPr>
            </w:r>
            <w:r w:rsidR="00452FE7">
              <w:rPr>
                <w:noProof/>
                <w:webHidden/>
              </w:rPr>
              <w:fldChar w:fldCharType="separate"/>
            </w:r>
            <w:r w:rsidR="00452FE7">
              <w:rPr>
                <w:noProof/>
                <w:webHidden/>
              </w:rPr>
              <w:t>13</w:t>
            </w:r>
            <w:r w:rsidR="00452FE7">
              <w:rPr>
                <w:noProof/>
                <w:webHidden/>
              </w:rPr>
              <w:fldChar w:fldCharType="end"/>
            </w:r>
          </w:hyperlink>
        </w:p>
        <w:p w14:paraId="60500E47" w14:textId="673A68D5"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4" w:history="1">
            <w:r w:rsidR="00452FE7" w:rsidRPr="007869B7">
              <w:rPr>
                <w:rStyle w:val="Hyperlink"/>
                <w:noProof/>
                <w:highlight w:val="green"/>
              </w:rPr>
              <w:t>8.15</w:t>
            </w:r>
            <w:r w:rsidR="00452FE7">
              <w:rPr>
                <w:rFonts w:eastAsiaTheme="minorEastAsia" w:cstheme="minorBidi"/>
                <w:b w:val="0"/>
                <w:bCs w:val="0"/>
                <w:noProof/>
                <w:sz w:val="24"/>
                <w:szCs w:val="24"/>
              </w:rPr>
              <w:tab/>
            </w:r>
            <w:r w:rsidR="00452FE7" w:rsidRPr="007869B7">
              <w:rPr>
                <w:rStyle w:val="Hyperlink"/>
                <w:noProof/>
                <w:highlight w:val="green"/>
              </w:rPr>
              <w:t>Submit Proponent Documentation</w:t>
            </w:r>
            <w:r w:rsidR="00452FE7">
              <w:rPr>
                <w:noProof/>
                <w:webHidden/>
              </w:rPr>
              <w:tab/>
            </w:r>
            <w:r w:rsidR="00452FE7">
              <w:rPr>
                <w:noProof/>
                <w:webHidden/>
              </w:rPr>
              <w:fldChar w:fldCharType="begin"/>
            </w:r>
            <w:r w:rsidR="00452FE7">
              <w:rPr>
                <w:noProof/>
                <w:webHidden/>
              </w:rPr>
              <w:instrText xml:space="preserve"> PAGEREF _Toc61448944 \h </w:instrText>
            </w:r>
            <w:r w:rsidR="00452FE7">
              <w:rPr>
                <w:noProof/>
                <w:webHidden/>
              </w:rPr>
            </w:r>
            <w:r w:rsidR="00452FE7">
              <w:rPr>
                <w:noProof/>
                <w:webHidden/>
              </w:rPr>
              <w:fldChar w:fldCharType="separate"/>
            </w:r>
            <w:r w:rsidR="00452FE7">
              <w:rPr>
                <w:noProof/>
                <w:webHidden/>
              </w:rPr>
              <w:t>13</w:t>
            </w:r>
            <w:r w:rsidR="00452FE7">
              <w:rPr>
                <w:noProof/>
                <w:webHidden/>
              </w:rPr>
              <w:fldChar w:fldCharType="end"/>
            </w:r>
          </w:hyperlink>
        </w:p>
        <w:p w14:paraId="7A409FEB" w14:textId="1F5225A8"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5" w:history="1">
            <w:r w:rsidR="00452FE7" w:rsidRPr="007869B7">
              <w:rPr>
                <w:rStyle w:val="Hyperlink"/>
                <w:noProof/>
                <w:highlight w:val="green"/>
              </w:rPr>
              <w:t>8.16</w:t>
            </w:r>
            <w:r w:rsidR="00452FE7">
              <w:rPr>
                <w:rFonts w:eastAsiaTheme="minorEastAsia" w:cstheme="minorBidi"/>
                <w:b w:val="0"/>
                <w:bCs w:val="0"/>
                <w:noProof/>
                <w:sz w:val="24"/>
                <w:szCs w:val="24"/>
              </w:rPr>
              <w:tab/>
            </w:r>
            <w:r w:rsidR="00452FE7" w:rsidRPr="007869B7">
              <w:rPr>
                <w:rStyle w:val="Hyperlink"/>
                <w:noProof/>
                <w:highlight w:val="green"/>
              </w:rPr>
              <w:t>Evaluate CfP Submissions and Select Technology</w:t>
            </w:r>
            <w:r w:rsidR="00452FE7">
              <w:rPr>
                <w:noProof/>
                <w:webHidden/>
              </w:rPr>
              <w:tab/>
            </w:r>
            <w:r w:rsidR="00452FE7">
              <w:rPr>
                <w:noProof/>
                <w:webHidden/>
              </w:rPr>
              <w:fldChar w:fldCharType="begin"/>
            </w:r>
            <w:r w:rsidR="00452FE7">
              <w:rPr>
                <w:noProof/>
                <w:webHidden/>
              </w:rPr>
              <w:instrText xml:space="preserve"> PAGEREF _Toc61448945 \h </w:instrText>
            </w:r>
            <w:r w:rsidR="00452FE7">
              <w:rPr>
                <w:noProof/>
                <w:webHidden/>
              </w:rPr>
            </w:r>
            <w:r w:rsidR="00452FE7">
              <w:rPr>
                <w:noProof/>
                <w:webHidden/>
              </w:rPr>
              <w:fldChar w:fldCharType="separate"/>
            </w:r>
            <w:r w:rsidR="00452FE7">
              <w:rPr>
                <w:noProof/>
                <w:webHidden/>
              </w:rPr>
              <w:t>14</w:t>
            </w:r>
            <w:r w:rsidR="00452FE7">
              <w:rPr>
                <w:noProof/>
                <w:webHidden/>
              </w:rPr>
              <w:fldChar w:fldCharType="end"/>
            </w:r>
          </w:hyperlink>
        </w:p>
        <w:p w14:paraId="1C43EA51" w14:textId="14EFADF1" w:rsidR="00452FE7" w:rsidRDefault="00EB6DB5">
          <w:pPr>
            <w:pStyle w:val="TOC2"/>
            <w:tabs>
              <w:tab w:val="left" w:pos="960"/>
              <w:tab w:val="right" w:leader="dot" w:pos="9350"/>
            </w:tabs>
            <w:rPr>
              <w:rFonts w:eastAsiaTheme="minorEastAsia" w:cstheme="minorBidi"/>
              <w:b w:val="0"/>
              <w:bCs w:val="0"/>
              <w:noProof/>
              <w:sz w:val="24"/>
              <w:szCs w:val="24"/>
            </w:rPr>
          </w:pPr>
          <w:hyperlink w:anchor="_Toc61448946" w:history="1">
            <w:r w:rsidR="00452FE7" w:rsidRPr="007869B7">
              <w:rPr>
                <w:rStyle w:val="Hyperlink"/>
                <w:noProof/>
                <w:highlight w:val="green"/>
              </w:rPr>
              <w:t>8.17</w:t>
            </w:r>
            <w:r w:rsidR="00452FE7">
              <w:rPr>
                <w:rFonts w:eastAsiaTheme="minorEastAsia" w:cstheme="minorBidi"/>
                <w:b w:val="0"/>
                <w:bCs w:val="0"/>
                <w:noProof/>
                <w:sz w:val="24"/>
                <w:szCs w:val="24"/>
              </w:rPr>
              <w:tab/>
            </w:r>
            <w:r w:rsidR="00452FE7" w:rsidRPr="007869B7">
              <w:rPr>
                <w:rStyle w:val="Hyperlink"/>
                <w:noProof/>
                <w:highlight w:val="green"/>
              </w:rPr>
              <w:t>Submit WD Specification and RM Source Code</w:t>
            </w:r>
            <w:r w:rsidR="00452FE7">
              <w:rPr>
                <w:noProof/>
                <w:webHidden/>
              </w:rPr>
              <w:tab/>
            </w:r>
            <w:r w:rsidR="00452FE7">
              <w:rPr>
                <w:noProof/>
                <w:webHidden/>
              </w:rPr>
              <w:fldChar w:fldCharType="begin"/>
            </w:r>
            <w:r w:rsidR="00452FE7">
              <w:rPr>
                <w:noProof/>
                <w:webHidden/>
              </w:rPr>
              <w:instrText xml:space="preserve"> PAGEREF _Toc61448946 \h </w:instrText>
            </w:r>
            <w:r w:rsidR="00452FE7">
              <w:rPr>
                <w:noProof/>
                <w:webHidden/>
              </w:rPr>
            </w:r>
            <w:r w:rsidR="00452FE7">
              <w:rPr>
                <w:noProof/>
                <w:webHidden/>
              </w:rPr>
              <w:fldChar w:fldCharType="separate"/>
            </w:r>
            <w:r w:rsidR="00452FE7">
              <w:rPr>
                <w:noProof/>
                <w:webHidden/>
              </w:rPr>
              <w:t>14</w:t>
            </w:r>
            <w:r w:rsidR="00452FE7">
              <w:rPr>
                <w:noProof/>
                <w:webHidden/>
              </w:rPr>
              <w:fldChar w:fldCharType="end"/>
            </w:r>
          </w:hyperlink>
        </w:p>
        <w:p w14:paraId="7480E749" w14:textId="1B63B695" w:rsidR="00452FE7" w:rsidRDefault="00EB6DB5">
          <w:pPr>
            <w:pStyle w:val="TOC1"/>
            <w:rPr>
              <w:rFonts w:eastAsiaTheme="minorEastAsia" w:cstheme="minorBidi"/>
              <w:b w:val="0"/>
              <w:bCs w:val="0"/>
              <w:i w:val="0"/>
              <w:iCs w:val="0"/>
              <w:noProof/>
            </w:rPr>
          </w:pPr>
          <w:hyperlink w:anchor="_Toc61448947" w:history="1">
            <w:r w:rsidR="00452FE7" w:rsidRPr="007869B7">
              <w:rPr>
                <w:rStyle w:val="Hyperlink"/>
                <w:noProof/>
              </w:rPr>
              <w:t>9</w:t>
            </w:r>
            <w:r w:rsidR="00452FE7">
              <w:rPr>
                <w:rFonts w:eastAsiaTheme="minorEastAsia" w:cstheme="minorBidi"/>
                <w:b w:val="0"/>
                <w:bCs w:val="0"/>
                <w:i w:val="0"/>
                <w:iCs w:val="0"/>
                <w:noProof/>
              </w:rPr>
              <w:tab/>
            </w:r>
            <w:r w:rsidR="00452FE7" w:rsidRPr="007869B7">
              <w:rPr>
                <w:rStyle w:val="Hyperlink"/>
                <w:noProof/>
              </w:rPr>
              <w:t>Core Experiments</w:t>
            </w:r>
            <w:r w:rsidR="00452FE7">
              <w:rPr>
                <w:noProof/>
                <w:webHidden/>
              </w:rPr>
              <w:tab/>
            </w:r>
            <w:r w:rsidR="00452FE7">
              <w:rPr>
                <w:noProof/>
                <w:webHidden/>
              </w:rPr>
              <w:fldChar w:fldCharType="begin"/>
            </w:r>
            <w:r w:rsidR="00452FE7">
              <w:rPr>
                <w:noProof/>
                <w:webHidden/>
              </w:rPr>
              <w:instrText xml:space="preserve"> PAGEREF _Toc61448947 \h </w:instrText>
            </w:r>
            <w:r w:rsidR="00452FE7">
              <w:rPr>
                <w:noProof/>
                <w:webHidden/>
              </w:rPr>
            </w:r>
            <w:r w:rsidR="00452FE7">
              <w:rPr>
                <w:noProof/>
                <w:webHidden/>
              </w:rPr>
              <w:fldChar w:fldCharType="separate"/>
            </w:r>
            <w:r w:rsidR="00452FE7">
              <w:rPr>
                <w:noProof/>
                <w:webHidden/>
              </w:rPr>
              <w:t>15</w:t>
            </w:r>
            <w:r w:rsidR="00452FE7">
              <w:rPr>
                <w:noProof/>
                <w:webHidden/>
              </w:rPr>
              <w:fldChar w:fldCharType="end"/>
            </w:r>
          </w:hyperlink>
        </w:p>
        <w:p w14:paraId="1035CEC3" w14:textId="0CC8881F" w:rsidR="00452FE7" w:rsidRDefault="00EB6DB5">
          <w:pPr>
            <w:pStyle w:val="TOC1"/>
            <w:rPr>
              <w:rFonts w:eastAsiaTheme="minorEastAsia" w:cstheme="minorBidi"/>
              <w:b w:val="0"/>
              <w:bCs w:val="0"/>
              <w:i w:val="0"/>
              <w:iCs w:val="0"/>
              <w:noProof/>
            </w:rPr>
          </w:pPr>
          <w:hyperlink w:anchor="_Toc61448948" w:history="1">
            <w:r w:rsidR="00452FE7" w:rsidRPr="007869B7">
              <w:rPr>
                <w:rStyle w:val="Hyperlink"/>
                <w:noProof/>
                <w:highlight w:val="green"/>
              </w:rPr>
              <w:t>10</w:t>
            </w:r>
            <w:r w:rsidR="00452FE7">
              <w:rPr>
                <w:rFonts w:eastAsiaTheme="minorEastAsia" w:cstheme="minorBidi"/>
                <w:b w:val="0"/>
                <w:bCs w:val="0"/>
                <w:i w:val="0"/>
                <w:iCs w:val="0"/>
                <w:noProof/>
              </w:rPr>
              <w:tab/>
            </w:r>
            <w:r w:rsidR="00452FE7" w:rsidRPr="007869B7">
              <w:rPr>
                <w:rStyle w:val="Hyperlink"/>
                <w:noProof/>
                <w:highlight w:val="green"/>
              </w:rPr>
              <w:t>Verification Tests</w:t>
            </w:r>
            <w:r w:rsidR="00452FE7">
              <w:rPr>
                <w:noProof/>
                <w:webHidden/>
              </w:rPr>
              <w:tab/>
            </w:r>
            <w:r w:rsidR="00452FE7">
              <w:rPr>
                <w:noProof/>
                <w:webHidden/>
              </w:rPr>
              <w:fldChar w:fldCharType="begin"/>
            </w:r>
            <w:r w:rsidR="00452FE7">
              <w:rPr>
                <w:noProof/>
                <w:webHidden/>
              </w:rPr>
              <w:instrText xml:space="preserve"> PAGEREF _Toc61448948 \h </w:instrText>
            </w:r>
            <w:r w:rsidR="00452FE7">
              <w:rPr>
                <w:noProof/>
                <w:webHidden/>
              </w:rPr>
            </w:r>
            <w:r w:rsidR="00452FE7">
              <w:rPr>
                <w:noProof/>
                <w:webHidden/>
              </w:rPr>
              <w:fldChar w:fldCharType="separate"/>
            </w:r>
            <w:r w:rsidR="00452FE7">
              <w:rPr>
                <w:noProof/>
                <w:webHidden/>
              </w:rPr>
              <w:t>16</w:t>
            </w:r>
            <w:r w:rsidR="00452FE7">
              <w:rPr>
                <w:noProof/>
                <w:webHidden/>
              </w:rPr>
              <w:fldChar w:fldCharType="end"/>
            </w:r>
          </w:hyperlink>
        </w:p>
        <w:p w14:paraId="7B49D066" w14:textId="66893ED5" w:rsidR="00452FE7" w:rsidRDefault="00EB6DB5">
          <w:pPr>
            <w:pStyle w:val="TOC1"/>
            <w:rPr>
              <w:rFonts w:eastAsiaTheme="minorEastAsia" w:cstheme="minorBidi"/>
              <w:b w:val="0"/>
              <w:bCs w:val="0"/>
              <w:i w:val="0"/>
              <w:iCs w:val="0"/>
              <w:noProof/>
            </w:rPr>
          </w:pPr>
          <w:hyperlink w:anchor="_Toc61448949" w:history="1">
            <w:r w:rsidR="00452FE7" w:rsidRPr="007869B7">
              <w:rPr>
                <w:rStyle w:val="Hyperlink"/>
                <w:noProof/>
                <w:highlight w:val="green"/>
              </w:rPr>
              <w:t>11</w:t>
            </w:r>
            <w:r w:rsidR="00452FE7">
              <w:rPr>
                <w:rFonts w:eastAsiaTheme="minorEastAsia" w:cstheme="minorBidi"/>
                <w:b w:val="0"/>
                <w:bCs w:val="0"/>
                <w:i w:val="0"/>
                <w:iCs w:val="0"/>
                <w:noProof/>
              </w:rPr>
              <w:tab/>
            </w:r>
            <w:r w:rsidR="00452FE7" w:rsidRPr="007869B7">
              <w:rPr>
                <w:rStyle w:val="Hyperlink"/>
                <w:noProof/>
                <w:highlight w:val="green"/>
              </w:rPr>
              <w:t>Call Administrator</w:t>
            </w:r>
            <w:r w:rsidR="00452FE7">
              <w:rPr>
                <w:noProof/>
                <w:webHidden/>
              </w:rPr>
              <w:tab/>
            </w:r>
            <w:r w:rsidR="00452FE7">
              <w:rPr>
                <w:noProof/>
                <w:webHidden/>
              </w:rPr>
              <w:fldChar w:fldCharType="begin"/>
            </w:r>
            <w:r w:rsidR="00452FE7">
              <w:rPr>
                <w:noProof/>
                <w:webHidden/>
              </w:rPr>
              <w:instrText xml:space="preserve"> PAGEREF _Toc61448949 \h </w:instrText>
            </w:r>
            <w:r w:rsidR="00452FE7">
              <w:rPr>
                <w:noProof/>
                <w:webHidden/>
              </w:rPr>
            </w:r>
            <w:r w:rsidR="00452FE7">
              <w:rPr>
                <w:noProof/>
                <w:webHidden/>
              </w:rPr>
              <w:fldChar w:fldCharType="separate"/>
            </w:r>
            <w:r w:rsidR="00452FE7">
              <w:rPr>
                <w:noProof/>
                <w:webHidden/>
              </w:rPr>
              <w:t>16</w:t>
            </w:r>
            <w:r w:rsidR="00452FE7">
              <w:rPr>
                <w:noProof/>
                <w:webHidden/>
              </w:rPr>
              <w:fldChar w:fldCharType="end"/>
            </w:r>
          </w:hyperlink>
        </w:p>
        <w:p w14:paraId="59CCD6C8" w14:textId="3806D735" w:rsidR="00452FE7" w:rsidRDefault="00EB6DB5">
          <w:pPr>
            <w:pStyle w:val="TOC1"/>
            <w:rPr>
              <w:rFonts w:eastAsiaTheme="minorEastAsia" w:cstheme="minorBidi"/>
              <w:b w:val="0"/>
              <w:bCs w:val="0"/>
              <w:i w:val="0"/>
              <w:iCs w:val="0"/>
              <w:noProof/>
            </w:rPr>
          </w:pPr>
          <w:hyperlink w:anchor="_Toc61448950" w:history="1">
            <w:r w:rsidR="00452FE7" w:rsidRPr="007869B7">
              <w:rPr>
                <w:rStyle w:val="Hyperlink"/>
                <w:noProof/>
              </w:rPr>
              <w:t>12</w:t>
            </w:r>
            <w:r w:rsidR="00452FE7">
              <w:rPr>
                <w:rFonts w:eastAsiaTheme="minorEastAsia" w:cstheme="minorBidi"/>
                <w:b w:val="0"/>
                <w:bCs w:val="0"/>
                <w:i w:val="0"/>
                <w:iCs w:val="0"/>
                <w:noProof/>
              </w:rPr>
              <w:tab/>
            </w:r>
            <w:r w:rsidR="00452FE7" w:rsidRPr="007869B7">
              <w:rPr>
                <w:rStyle w:val="Hyperlink"/>
                <w:noProof/>
              </w:rPr>
              <w:t>Email reflector</w:t>
            </w:r>
            <w:r w:rsidR="00452FE7">
              <w:rPr>
                <w:noProof/>
                <w:webHidden/>
              </w:rPr>
              <w:tab/>
            </w:r>
            <w:r w:rsidR="00452FE7">
              <w:rPr>
                <w:noProof/>
                <w:webHidden/>
              </w:rPr>
              <w:fldChar w:fldCharType="begin"/>
            </w:r>
            <w:r w:rsidR="00452FE7">
              <w:rPr>
                <w:noProof/>
                <w:webHidden/>
              </w:rPr>
              <w:instrText xml:space="preserve"> PAGEREF _Toc61448950 \h </w:instrText>
            </w:r>
            <w:r w:rsidR="00452FE7">
              <w:rPr>
                <w:noProof/>
                <w:webHidden/>
              </w:rPr>
            </w:r>
            <w:r w:rsidR="00452FE7">
              <w:rPr>
                <w:noProof/>
                <w:webHidden/>
              </w:rPr>
              <w:fldChar w:fldCharType="separate"/>
            </w:r>
            <w:r w:rsidR="00452FE7">
              <w:rPr>
                <w:noProof/>
                <w:webHidden/>
              </w:rPr>
              <w:t>17</w:t>
            </w:r>
            <w:r w:rsidR="00452FE7">
              <w:rPr>
                <w:noProof/>
                <w:webHidden/>
              </w:rPr>
              <w:fldChar w:fldCharType="end"/>
            </w:r>
          </w:hyperlink>
        </w:p>
        <w:p w14:paraId="2258AF11" w14:textId="76C6C8FD" w:rsidR="00452FE7" w:rsidRDefault="00EB6DB5">
          <w:pPr>
            <w:pStyle w:val="TOC1"/>
            <w:rPr>
              <w:rFonts w:eastAsiaTheme="minorEastAsia" w:cstheme="minorBidi"/>
              <w:b w:val="0"/>
              <w:bCs w:val="0"/>
              <w:i w:val="0"/>
              <w:iCs w:val="0"/>
              <w:noProof/>
            </w:rPr>
          </w:pPr>
          <w:hyperlink w:anchor="_Toc61448951" w:history="1">
            <w:r w:rsidR="00452FE7" w:rsidRPr="007869B7">
              <w:rPr>
                <w:rStyle w:val="Hyperlink"/>
                <w:noProof/>
                <w:highlight w:val="green"/>
              </w:rPr>
              <w:t>13</w:t>
            </w:r>
            <w:r w:rsidR="00452FE7">
              <w:rPr>
                <w:rFonts w:eastAsiaTheme="minorEastAsia" w:cstheme="minorBidi"/>
                <w:b w:val="0"/>
                <w:bCs w:val="0"/>
                <w:i w:val="0"/>
                <w:iCs w:val="0"/>
                <w:noProof/>
              </w:rPr>
              <w:tab/>
            </w:r>
            <w:r w:rsidR="00452FE7" w:rsidRPr="007869B7">
              <w:rPr>
                <w:rStyle w:val="Hyperlink"/>
                <w:noProof/>
                <w:highlight w:val="green"/>
              </w:rPr>
              <w:t>References</w:t>
            </w:r>
            <w:r w:rsidR="00452FE7">
              <w:rPr>
                <w:noProof/>
                <w:webHidden/>
              </w:rPr>
              <w:tab/>
            </w:r>
            <w:r w:rsidR="00452FE7">
              <w:rPr>
                <w:noProof/>
                <w:webHidden/>
              </w:rPr>
              <w:fldChar w:fldCharType="begin"/>
            </w:r>
            <w:r w:rsidR="00452FE7">
              <w:rPr>
                <w:noProof/>
                <w:webHidden/>
              </w:rPr>
              <w:instrText xml:space="preserve"> PAGEREF _Toc61448951 \h </w:instrText>
            </w:r>
            <w:r w:rsidR="00452FE7">
              <w:rPr>
                <w:noProof/>
                <w:webHidden/>
              </w:rPr>
            </w:r>
            <w:r w:rsidR="00452FE7">
              <w:rPr>
                <w:noProof/>
                <w:webHidden/>
              </w:rPr>
              <w:fldChar w:fldCharType="separate"/>
            </w:r>
            <w:r w:rsidR="00452FE7">
              <w:rPr>
                <w:noProof/>
                <w:webHidden/>
              </w:rPr>
              <w:t>17</w:t>
            </w:r>
            <w:r w:rsidR="00452FE7">
              <w:rPr>
                <w:noProof/>
                <w:webHidden/>
              </w:rPr>
              <w:fldChar w:fldCharType="end"/>
            </w:r>
          </w:hyperlink>
        </w:p>
        <w:p w14:paraId="3F40F50B" w14:textId="3A68F4CC" w:rsidR="00452FE7" w:rsidRDefault="00EB6DB5">
          <w:pPr>
            <w:pStyle w:val="TOC1"/>
            <w:rPr>
              <w:rFonts w:eastAsiaTheme="minorEastAsia" w:cstheme="minorBidi"/>
              <w:b w:val="0"/>
              <w:bCs w:val="0"/>
              <w:i w:val="0"/>
              <w:iCs w:val="0"/>
              <w:noProof/>
            </w:rPr>
          </w:pPr>
          <w:hyperlink w:anchor="_Toc61448952" w:history="1">
            <w:r w:rsidR="00452FE7" w:rsidRPr="007869B7">
              <w:rPr>
                <w:rStyle w:val="Hyperlink"/>
                <w:noProof/>
                <w:highlight w:val="green"/>
              </w:rPr>
              <w:t>14</w:t>
            </w:r>
            <w:r w:rsidR="00452FE7">
              <w:rPr>
                <w:rFonts w:eastAsiaTheme="minorEastAsia" w:cstheme="minorBidi"/>
                <w:b w:val="0"/>
                <w:bCs w:val="0"/>
                <w:i w:val="0"/>
                <w:iCs w:val="0"/>
                <w:noProof/>
              </w:rPr>
              <w:tab/>
            </w:r>
            <w:r w:rsidR="00452FE7" w:rsidRPr="007869B7">
              <w:rPr>
                <w:rStyle w:val="Hyperlink"/>
                <w:noProof/>
                <w:highlight w:val="green"/>
              </w:rPr>
              <w:t>Copyright Header for MPEG-I Immersive Audio Reference Software</w:t>
            </w:r>
            <w:r w:rsidR="00452FE7">
              <w:rPr>
                <w:noProof/>
                <w:webHidden/>
              </w:rPr>
              <w:tab/>
            </w:r>
            <w:r w:rsidR="00452FE7">
              <w:rPr>
                <w:noProof/>
                <w:webHidden/>
              </w:rPr>
              <w:fldChar w:fldCharType="begin"/>
            </w:r>
            <w:r w:rsidR="00452FE7">
              <w:rPr>
                <w:noProof/>
                <w:webHidden/>
              </w:rPr>
              <w:instrText xml:space="preserve"> PAGEREF _Toc61448952 \h </w:instrText>
            </w:r>
            <w:r w:rsidR="00452FE7">
              <w:rPr>
                <w:noProof/>
                <w:webHidden/>
              </w:rPr>
            </w:r>
            <w:r w:rsidR="00452FE7">
              <w:rPr>
                <w:noProof/>
                <w:webHidden/>
              </w:rPr>
              <w:fldChar w:fldCharType="separate"/>
            </w:r>
            <w:r w:rsidR="00452FE7">
              <w:rPr>
                <w:noProof/>
                <w:webHidden/>
              </w:rPr>
              <w:t>17</w:t>
            </w:r>
            <w:r w:rsidR="00452FE7">
              <w:rPr>
                <w:noProof/>
                <w:webHidden/>
              </w:rPr>
              <w:fldChar w:fldCharType="end"/>
            </w:r>
          </w:hyperlink>
        </w:p>
        <w:p w14:paraId="3A0586FB" w14:textId="1DBF7D8E" w:rsidR="00452FE7" w:rsidRDefault="00EB6DB5">
          <w:pPr>
            <w:pStyle w:val="TOC1"/>
            <w:rPr>
              <w:rFonts w:eastAsiaTheme="minorEastAsia" w:cstheme="minorBidi"/>
              <w:b w:val="0"/>
              <w:bCs w:val="0"/>
              <w:i w:val="0"/>
              <w:iCs w:val="0"/>
              <w:noProof/>
            </w:rPr>
          </w:pPr>
          <w:hyperlink w:anchor="_Toc61448953" w:history="1">
            <w:r w:rsidR="00452FE7" w:rsidRPr="007869B7">
              <w:rPr>
                <w:rStyle w:val="Hyperlink"/>
                <w:noProof/>
              </w:rPr>
              <w:t>Annex A Proposal description</w:t>
            </w:r>
            <w:r w:rsidR="00452FE7">
              <w:rPr>
                <w:noProof/>
                <w:webHidden/>
              </w:rPr>
              <w:tab/>
            </w:r>
            <w:r w:rsidR="00452FE7">
              <w:rPr>
                <w:noProof/>
                <w:webHidden/>
              </w:rPr>
              <w:fldChar w:fldCharType="begin"/>
            </w:r>
            <w:r w:rsidR="00452FE7">
              <w:rPr>
                <w:noProof/>
                <w:webHidden/>
              </w:rPr>
              <w:instrText xml:space="preserve"> PAGEREF _Toc61448953 \h </w:instrText>
            </w:r>
            <w:r w:rsidR="00452FE7">
              <w:rPr>
                <w:noProof/>
                <w:webHidden/>
              </w:rPr>
            </w:r>
            <w:r w:rsidR="00452FE7">
              <w:rPr>
                <w:noProof/>
                <w:webHidden/>
              </w:rPr>
              <w:fldChar w:fldCharType="separate"/>
            </w:r>
            <w:r w:rsidR="00452FE7">
              <w:rPr>
                <w:noProof/>
                <w:webHidden/>
              </w:rPr>
              <w:t>19</w:t>
            </w:r>
            <w:r w:rsidR="00452FE7">
              <w:rPr>
                <w:noProof/>
                <w:webHidden/>
              </w:rPr>
              <w:fldChar w:fldCharType="end"/>
            </w:r>
          </w:hyperlink>
        </w:p>
        <w:p w14:paraId="011818D0" w14:textId="543501DD" w:rsidR="00452FE7" w:rsidRDefault="00EB6DB5">
          <w:pPr>
            <w:pStyle w:val="TOC1"/>
            <w:rPr>
              <w:rFonts w:eastAsiaTheme="minorEastAsia" w:cstheme="minorBidi"/>
              <w:b w:val="0"/>
              <w:bCs w:val="0"/>
              <w:i w:val="0"/>
              <w:iCs w:val="0"/>
              <w:noProof/>
            </w:rPr>
          </w:pPr>
          <w:hyperlink w:anchor="_Toc61448954" w:history="1">
            <w:r w:rsidR="00452FE7" w:rsidRPr="007869B7">
              <w:rPr>
                <w:rStyle w:val="Hyperlink"/>
                <w:noProof/>
              </w:rPr>
              <w:t>Annex B Detailed description of test sequences</w:t>
            </w:r>
            <w:r w:rsidR="00452FE7">
              <w:rPr>
                <w:noProof/>
                <w:webHidden/>
              </w:rPr>
              <w:tab/>
            </w:r>
            <w:r w:rsidR="00452FE7">
              <w:rPr>
                <w:noProof/>
                <w:webHidden/>
              </w:rPr>
              <w:fldChar w:fldCharType="begin"/>
            </w:r>
            <w:r w:rsidR="00452FE7">
              <w:rPr>
                <w:noProof/>
                <w:webHidden/>
              </w:rPr>
              <w:instrText xml:space="preserve"> PAGEREF _Toc61448954 \h </w:instrText>
            </w:r>
            <w:r w:rsidR="00452FE7">
              <w:rPr>
                <w:noProof/>
                <w:webHidden/>
              </w:rPr>
            </w:r>
            <w:r w:rsidR="00452FE7">
              <w:rPr>
                <w:noProof/>
                <w:webHidden/>
              </w:rPr>
              <w:fldChar w:fldCharType="separate"/>
            </w:r>
            <w:r w:rsidR="00452FE7">
              <w:rPr>
                <w:noProof/>
                <w:webHidden/>
              </w:rPr>
              <w:t>21</w:t>
            </w:r>
            <w:r w:rsidR="00452FE7">
              <w:rPr>
                <w:noProof/>
                <w:webHidden/>
              </w:rPr>
              <w:fldChar w:fldCharType="end"/>
            </w:r>
          </w:hyperlink>
        </w:p>
        <w:p w14:paraId="147C9DEF" w14:textId="676B6C45" w:rsidR="00452FE7" w:rsidRDefault="00EB6DB5">
          <w:pPr>
            <w:pStyle w:val="TOC1"/>
            <w:rPr>
              <w:rFonts w:eastAsiaTheme="minorEastAsia" w:cstheme="minorBidi"/>
              <w:b w:val="0"/>
              <w:bCs w:val="0"/>
              <w:i w:val="0"/>
              <w:iCs w:val="0"/>
              <w:noProof/>
            </w:rPr>
          </w:pPr>
          <w:hyperlink w:anchor="_Toc61448955" w:history="1">
            <w:r w:rsidR="00452FE7" w:rsidRPr="007869B7">
              <w:rPr>
                <w:rStyle w:val="Hyperlink"/>
                <w:noProof/>
              </w:rPr>
              <w:t>Annex C TEST SEQUENCES, DECODED RESULTS, cross check</w:t>
            </w:r>
            <w:r w:rsidR="00452FE7">
              <w:rPr>
                <w:noProof/>
                <w:webHidden/>
              </w:rPr>
              <w:tab/>
            </w:r>
            <w:r w:rsidR="00452FE7">
              <w:rPr>
                <w:noProof/>
                <w:webHidden/>
              </w:rPr>
              <w:fldChar w:fldCharType="begin"/>
            </w:r>
            <w:r w:rsidR="00452FE7">
              <w:rPr>
                <w:noProof/>
                <w:webHidden/>
              </w:rPr>
              <w:instrText xml:space="preserve"> PAGEREF _Toc61448955 \h </w:instrText>
            </w:r>
            <w:r w:rsidR="00452FE7">
              <w:rPr>
                <w:noProof/>
                <w:webHidden/>
              </w:rPr>
            </w:r>
            <w:r w:rsidR="00452FE7">
              <w:rPr>
                <w:noProof/>
                <w:webHidden/>
              </w:rPr>
              <w:fldChar w:fldCharType="separate"/>
            </w:r>
            <w:r w:rsidR="00452FE7">
              <w:rPr>
                <w:noProof/>
                <w:webHidden/>
              </w:rPr>
              <w:t>24</w:t>
            </w:r>
            <w:r w:rsidR="00452FE7">
              <w:rPr>
                <w:noProof/>
                <w:webHidden/>
              </w:rPr>
              <w:fldChar w:fldCharType="end"/>
            </w:r>
          </w:hyperlink>
        </w:p>
        <w:p w14:paraId="0BC3A069" w14:textId="6156580A" w:rsidR="00452FE7" w:rsidRDefault="00EB6DB5">
          <w:pPr>
            <w:pStyle w:val="TOC2"/>
            <w:tabs>
              <w:tab w:val="left" w:pos="960"/>
              <w:tab w:val="right" w:leader="dot" w:pos="9350"/>
            </w:tabs>
            <w:rPr>
              <w:rFonts w:eastAsiaTheme="minorEastAsia" w:cstheme="minorBidi"/>
              <w:b w:val="0"/>
              <w:bCs w:val="0"/>
              <w:noProof/>
              <w:sz w:val="24"/>
              <w:szCs w:val="24"/>
            </w:rPr>
          </w:pPr>
          <w:hyperlink w:anchor="_Toc61448956" w:history="1">
            <w:r w:rsidR="00452FE7" w:rsidRPr="007869B7">
              <w:rPr>
                <w:rStyle w:val="Hyperlink"/>
                <w:noProof/>
              </w:rPr>
              <w:t>C.1.</w:t>
            </w:r>
            <w:r w:rsidR="00452FE7">
              <w:rPr>
                <w:rFonts w:eastAsiaTheme="minorEastAsia" w:cstheme="minorBidi"/>
                <w:b w:val="0"/>
                <w:bCs w:val="0"/>
                <w:noProof/>
                <w:sz w:val="24"/>
                <w:szCs w:val="24"/>
              </w:rPr>
              <w:tab/>
            </w:r>
            <w:r w:rsidR="00452FE7" w:rsidRPr="007869B7">
              <w:rPr>
                <w:rStyle w:val="Hyperlink"/>
                <w:noProof/>
              </w:rPr>
              <w:t>Distribution formats</w:t>
            </w:r>
            <w:r w:rsidR="00452FE7">
              <w:rPr>
                <w:noProof/>
                <w:webHidden/>
              </w:rPr>
              <w:tab/>
            </w:r>
            <w:r w:rsidR="00452FE7">
              <w:rPr>
                <w:noProof/>
                <w:webHidden/>
              </w:rPr>
              <w:fldChar w:fldCharType="begin"/>
            </w:r>
            <w:r w:rsidR="00452FE7">
              <w:rPr>
                <w:noProof/>
                <w:webHidden/>
              </w:rPr>
              <w:instrText xml:space="preserve"> PAGEREF _Toc61448956 \h </w:instrText>
            </w:r>
            <w:r w:rsidR="00452FE7">
              <w:rPr>
                <w:noProof/>
                <w:webHidden/>
              </w:rPr>
            </w:r>
            <w:r w:rsidR="00452FE7">
              <w:rPr>
                <w:noProof/>
                <w:webHidden/>
              </w:rPr>
              <w:fldChar w:fldCharType="separate"/>
            </w:r>
            <w:r w:rsidR="00452FE7">
              <w:rPr>
                <w:noProof/>
                <w:webHidden/>
              </w:rPr>
              <w:t>24</w:t>
            </w:r>
            <w:r w:rsidR="00452FE7">
              <w:rPr>
                <w:noProof/>
                <w:webHidden/>
              </w:rPr>
              <w:fldChar w:fldCharType="end"/>
            </w:r>
          </w:hyperlink>
        </w:p>
        <w:p w14:paraId="6AED9F2A" w14:textId="12FC1050" w:rsidR="00452FE7" w:rsidRDefault="00EB6DB5">
          <w:pPr>
            <w:pStyle w:val="TOC2"/>
            <w:tabs>
              <w:tab w:val="left" w:pos="960"/>
              <w:tab w:val="right" w:leader="dot" w:pos="9350"/>
            </w:tabs>
            <w:rPr>
              <w:rFonts w:eastAsiaTheme="minorEastAsia" w:cstheme="minorBidi"/>
              <w:b w:val="0"/>
              <w:bCs w:val="0"/>
              <w:noProof/>
              <w:sz w:val="24"/>
              <w:szCs w:val="24"/>
            </w:rPr>
          </w:pPr>
          <w:hyperlink w:anchor="_Toc61448957" w:history="1">
            <w:r w:rsidR="00452FE7" w:rsidRPr="007869B7">
              <w:rPr>
                <w:rStyle w:val="Hyperlink"/>
                <w:noProof/>
              </w:rPr>
              <w:t>C.2.</w:t>
            </w:r>
            <w:r w:rsidR="00452FE7">
              <w:rPr>
                <w:rFonts w:eastAsiaTheme="minorEastAsia" w:cstheme="minorBidi"/>
                <w:b w:val="0"/>
                <w:bCs w:val="0"/>
                <w:noProof/>
                <w:sz w:val="24"/>
                <w:szCs w:val="24"/>
              </w:rPr>
              <w:tab/>
            </w:r>
            <w:r w:rsidR="00452FE7" w:rsidRPr="007869B7">
              <w:rPr>
                <w:rStyle w:val="Hyperlink"/>
                <w:noProof/>
              </w:rPr>
              <w:t>Decoded results</w:t>
            </w:r>
            <w:r w:rsidR="00452FE7">
              <w:rPr>
                <w:noProof/>
                <w:webHidden/>
              </w:rPr>
              <w:tab/>
            </w:r>
            <w:r w:rsidR="00452FE7">
              <w:rPr>
                <w:noProof/>
                <w:webHidden/>
              </w:rPr>
              <w:fldChar w:fldCharType="begin"/>
            </w:r>
            <w:r w:rsidR="00452FE7">
              <w:rPr>
                <w:noProof/>
                <w:webHidden/>
              </w:rPr>
              <w:instrText xml:space="preserve"> PAGEREF _Toc61448957 \h </w:instrText>
            </w:r>
            <w:r w:rsidR="00452FE7">
              <w:rPr>
                <w:noProof/>
                <w:webHidden/>
              </w:rPr>
            </w:r>
            <w:r w:rsidR="00452FE7">
              <w:rPr>
                <w:noProof/>
                <w:webHidden/>
              </w:rPr>
              <w:fldChar w:fldCharType="separate"/>
            </w:r>
            <w:r w:rsidR="00452FE7">
              <w:rPr>
                <w:noProof/>
                <w:webHidden/>
              </w:rPr>
              <w:t>24</w:t>
            </w:r>
            <w:r w:rsidR="00452FE7">
              <w:rPr>
                <w:noProof/>
                <w:webHidden/>
              </w:rPr>
              <w:fldChar w:fldCharType="end"/>
            </w:r>
          </w:hyperlink>
        </w:p>
        <w:p w14:paraId="39000D99" w14:textId="6FA46002" w:rsidR="00452FE7" w:rsidRDefault="00EB6DB5">
          <w:pPr>
            <w:pStyle w:val="TOC2"/>
            <w:tabs>
              <w:tab w:val="left" w:pos="960"/>
              <w:tab w:val="right" w:leader="dot" w:pos="9350"/>
            </w:tabs>
            <w:rPr>
              <w:rFonts w:eastAsiaTheme="minorEastAsia" w:cstheme="minorBidi"/>
              <w:b w:val="0"/>
              <w:bCs w:val="0"/>
              <w:noProof/>
              <w:sz w:val="24"/>
              <w:szCs w:val="24"/>
            </w:rPr>
          </w:pPr>
          <w:hyperlink w:anchor="_Toc61448958" w:history="1">
            <w:r w:rsidR="00452FE7" w:rsidRPr="007869B7">
              <w:rPr>
                <w:rStyle w:val="Hyperlink"/>
                <w:noProof/>
              </w:rPr>
              <w:t>C.3.</w:t>
            </w:r>
            <w:r w:rsidR="00452FE7">
              <w:rPr>
                <w:rFonts w:eastAsiaTheme="minorEastAsia" w:cstheme="minorBidi"/>
                <w:b w:val="0"/>
                <w:bCs w:val="0"/>
                <w:noProof/>
                <w:sz w:val="24"/>
                <w:szCs w:val="24"/>
              </w:rPr>
              <w:tab/>
            </w:r>
            <w:r w:rsidR="00452FE7" w:rsidRPr="007869B7">
              <w:rPr>
                <w:rStyle w:val="Hyperlink"/>
                <w:noProof/>
              </w:rPr>
              <w:t>Delivery of bitstreams</w:t>
            </w:r>
            <w:r w:rsidR="00452FE7">
              <w:rPr>
                <w:noProof/>
                <w:webHidden/>
              </w:rPr>
              <w:tab/>
            </w:r>
            <w:r w:rsidR="00452FE7">
              <w:rPr>
                <w:noProof/>
                <w:webHidden/>
              </w:rPr>
              <w:fldChar w:fldCharType="begin"/>
            </w:r>
            <w:r w:rsidR="00452FE7">
              <w:rPr>
                <w:noProof/>
                <w:webHidden/>
              </w:rPr>
              <w:instrText xml:space="preserve"> PAGEREF _Toc61448958 \h </w:instrText>
            </w:r>
            <w:r w:rsidR="00452FE7">
              <w:rPr>
                <w:noProof/>
                <w:webHidden/>
              </w:rPr>
            </w:r>
            <w:r w:rsidR="00452FE7">
              <w:rPr>
                <w:noProof/>
                <w:webHidden/>
              </w:rPr>
              <w:fldChar w:fldCharType="separate"/>
            </w:r>
            <w:r w:rsidR="00452FE7">
              <w:rPr>
                <w:noProof/>
                <w:webHidden/>
              </w:rPr>
              <w:t>24</w:t>
            </w:r>
            <w:r w:rsidR="00452FE7">
              <w:rPr>
                <w:noProof/>
                <w:webHidden/>
              </w:rPr>
              <w:fldChar w:fldCharType="end"/>
            </w:r>
          </w:hyperlink>
        </w:p>
        <w:p w14:paraId="52168810" w14:textId="41F7B4A9" w:rsidR="00452FE7" w:rsidRDefault="00EB6DB5">
          <w:pPr>
            <w:pStyle w:val="TOC2"/>
            <w:tabs>
              <w:tab w:val="left" w:pos="960"/>
              <w:tab w:val="right" w:leader="dot" w:pos="9350"/>
            </w:tabs>
            <w:rPr>
              <w:rFonts w:eastAsiaTheme="minorEastAsia" w:cstheme="minorBidi"/>
              <w:b w:val="0"/>
              <w:bCs w:val="0"/>
              <w:noProof/>
              <w:sz w:val="24"/>
              <w:szCs w:val="24"/>
            </w:rPr>
          </w:pPr>
          <w:hyperlink w:anchor="_Toc61448959" w:history="1">
            <w:r w:rsidR="00452FE7" w:rsidRPr="007869B7">
              <w:rPr>
                <w:rStyle w:val="Hyperlink"/>
                <w:noProof/>
              </w:rPr>
              <w:t>C.4.</w:t>
            </w:r>
            <w:r w:rsidR="00452FE7">
              <w:rPr>
                <w:rFonts w:eastAsiaTheme="minorEastAsia" w:cstheme="minorBidi"/>
                <w:b w:val="0"/>
                <w:bCs w:val="0"/>
                <w:noProof/>
                <w:sz w:val="24"/>
                <w:szCs w:val="24"/>
              </w:rPr>
              <w:tab/>
            </w:r>
            <w:r w:rsidR="00452FE7" w:rsidRPr="007869B7">
              <w:rPr>
                <w:rStyle w:val="Hyperlink"/>
                <w:noProof/>
              </w:rPr>
              <w:t>Cross check</w:t>
            </w:r>
            <w:r w:rsidR="00452FE7">
              <w:rPr>
                <w:noProof/>
                <w:webHidden/>
              </w:rPr>
              <w:tab/>
            </w:r>
            <w:r w:rsidR="00452FE7">
              <w:rPr>
                <w:noProof/>
                <w:webHidden/>
              </w:rPr>
              <w:fldChar w:fldCharType="begin"/>
            </w:r>
            <w:r w:rsidR="00452FE7">
              <w:rPr>
                <w:noProof/>
                <w:webHidden/>
              </w:rPr>
              <w:instrText xml:space="preserve"> PAGEREF _Toc61448959 \h </w:instrText>
            </w:r>
            <w:r w:rsidR="00452FE7">
              <w:rPr>
                <w:noProof/>
                <w:webHidden/>
              </w:rPr>
            </w:r>
            <w:r w:rsidR="00452FE7">
              <w:rPr>
                <w:noProof/>
                <w:webHidden/>
              </w:rPr>
              <w:fldChar w:fldCharType="separate"/>
            </w:r>
            <w:r w:rsidR="00452FE7">
              <w:rPr>
                <w:noProof/>
                <w:webHidden/>
              </w:rPr>
              <w:t>24</w:t>
            </w:r>
            <w:r w:rsidR="00452FE7">
              <w:rPr>
                <w:noProof/>
                <w:webHidden/>
              </w:rPr>
              <w:fldChar w:fldCharType="end"/>
            </w:r>
          </w:hyperlink>
        </w:p>
        <w:p w14:paraId="456EB3B7" w14:textId="59419A7F" w:rsidR="00452FE7" w:rsidRDefault="00EB6DB5">
          <w:pPr>
            <w:pStyle w:val="TOC1"/>
            <w:rPr>
              <w:rFonts w:eastAsiaTheme="minorEastAsia" w:cstheme="minorBidi"/>
              <w:b w:val="0"/>
              <w:bCs w:val="0"/>
              <w:i w:val="0"/>
              <w:iCs w:val="0"/>
              <w:noProof/>
            </w:rPr>
          </w:pPr>
          <w:hyperlink w:anchor="_Toc61448960" w:history="1">
            <w:r w:rsidR="00452FE7" w:rsidRPr="007869B7">
              <w:rPr>
                <w:rStyle w:val="Hyperlink"/>
                <w:noProof/>
              </w:rPr>
              <w:t>Annex D Description of Testing Environment and methodology</w:t>
            </w:r>
            <w:r w:rsidR="00452FE7">
              <w:rPr>
                <w:noProof/>
                <w:webHidden/>
              </w:rPr>
              <w:tab/>
            </w:r>
            <w:r w:rsidR="00452FE7">
              <w:rPr>
                <w:noProof/>
                <w:webHidden/>
              </w:rPr>
              <w:fldChar w:fldCharType="begin"/>
            </w:r>
            <w:r w:rsidR="00452FE7">
              <w:rPr>
                <w:noProof/>
                <w:webHidden/>
              </w:rPr>
              <w:instrText xml:space="preserve"> PAGEREF _Toc61448960 \h </w:instrText>
            </w:r>
            <w:r w:rsidR="00452FE7">
              <w:rPr>
                <w:noProof/>
                <w:webHidden/>
              </w:rPr>
            </w:r>
            <w:r w:rsidR="00452FE7">
              <w:rPr>
                <w:noProof/>
                <w:webHidden/>
              </w:rPr>
              <w:fldChar w:fldCharType="separate"/>
            </w:r>
            <w:r w:rsidR="00452FE7">
              <w:rPr>
                <w:noProof/>
                <w:webHidden/>
              </w:rPr>
              <w:t>26</w:t>
            </w:r>
            <w:r w:rsidR="00452FE7">
              <w:rPr>
                <w:noProof/>
                <w:webHidden/>
              </w:rPr>
              <w:fldChar w:fldCharType="end"/>
            </w:r>
          </w:hyperlink>
        </w:p>
        <w:p w14:paraId="42F14E85" w14:textId="56E23E51"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1" w:history="1">
            <w:r w:rsidR="00452FE7" w:rsidRPr="007869B7">
              <w:rPr>
                <w:rStyle w:val="Hyperlink"/>
                <w:noProof/>
              </w:rPr>
              <w:t>D.1.</w:t>
            </w:r>
            <w:r w:rsidR="00452FE7">
              <w:rPr>
                <w:rFonts w:eastAsiaTheme="minorEastAsia" w:cstheme="minorBidi"/>
                <w:b w:val="0"/>
                <w:bCs w:val="0"/>
                <w:noProof/>
                <w:sz w:val="24"/>
                <w:szCs w:val="24"/>
              </w:rPr>
              <w:tab/>
            </w:r>
            <w:r w:rsidR="00452FE7" w:rsidRPr="007869B7">
              <w:rPr>
                <w:rStyle w:val="Hyperlink"/>
                <w:noProof/>
              </w:rPr>
              <w:t>Test procedure</w:t>
            </w:r>
            <w:r w:rsidR="00452FE7">
              <w:rPr>
                <w:noProof/>
                <w:webHidden/>
              </w:rPr>
              <w:tab/>
            </w:r>
            <w:r w:rsidR="00452FE7">
              <w:rPr>
                <w:noProof/>
                <w:webHidden/>
              </w:rPr>
              <w:fldChar w:fldCharType="begin"/>
            </w:r>
            <w:r w:rsidR="00452FE7">
              <w:rPr>
                <w:noProof/>
                <w:webHidden/>
              </w:rPr>
              <w:instrText xml:space="preserve"> PAGEREF _Toc61448961 \h </w:instrText>
            </w:r>
            <w:r w:rsidR="00452FE7">
              <w:rPr>
                <w:noProof/>
                <w:webHidden/>
              </w:rPr>
            </w:r>
            <w:r w:rsidR="00452FE7">
              <w:rPr>
                <w:noProof/>
                <w:webHidden/>
              </w:rPr>
              <w:fldChar w:fldCharType="separate"/>
            </w:r>
            <w:r w:rsidR="00452FE7">
              <w:rPr>
                <w:noProof/>
                <w:webHidden/>
              </w:rPr>
              <w:t>26</w:t>
            </w:r>
            <w:r w:rsidR="00452FE7">
              <w:rPr>
                <w:noProof/>
                <w:webHidden/>
              </w:rPr>
              <w:fldChar w:fldCharType="end"/>
            </w:r>
          </w:hyperlink>
        </w:p>
        <w:p w14:paraId="3E5E1264" w14:textId="318DA09E"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2" w:history="1">
            <w:r w:rsidR="00452FE7" w:rsidRPr="007869B7">
              <w:rPr>
                <w:rStyle w:val="Hyperlink"/>
                <w:noProof/>
              </w:rPr>
              <w:t>D.2.</w:t>
            </w:r>
            <w:r w:rsidR="00452FE7">
              <w:rPr>
                <w:rFonts w:eastAsiaTheme="minorEastAsia" w:cstheme="minorBidi"/>
                <w:b w:val="0"/>
                <w:bCs w:val="0"/>
                <w:noProof/>
                <w:sz w:val="24"/>
                <w:szCs w:val="24"/>
              </w:rPr>
              <w:tab/>
            </w:r>
            <w:r w:rsidR="00452FE7" w:rsidRPr="007869B7">
              <w:rPr>
                <w:rStyle w:val="Hyperlink"/>
                <w:noProof/>
              </w:rPr>
              <w:t>Selection of the test method</w:t>
            </w:r>
            <w:r w:rsidR="00452FE7">
              <w:rPr>
                <w:noProof/>
                <w:webHidden/>
              </w:rPr>
              <w:tab/>
            </w:r>
            <w:r w:rsidR="00452FE7">
              <w:rPr>
                <w:noProof/>
                <w:webHidden/>
              </w:rPr>
              <w:fldChar w:fldCharType="begin"/>
            </w:r>
            <w:r w:rsidR="00452FE7">
              <w:rPr>
                <w:noProof/>
                <w:webHidden/>
              </w:rPr>
              <w:instrText xml:space="preserve"> PAGEREF _Toc61448962 \h </w:instrText>
            </w:r>
            <w:r w:rsidR="00452FE7">
              <w:rPr>
                <w:noProof/>
                <w:webHidden/>
              </w:rPr>
            </w:r>
            <w:r w:rsidR="00452FE7">
              <w:rPr>
                <w:noProof/>
                <w:webHidden/>
              </w:rPr>
              <w:fldChar w:fldCharType="separate"/>
            </w:r>
            <w:r w:rsidR="00452FE7">
              <w:rPr>
                <w:noProof/>
                <w:webHidden/>
              </w:rPr>
              <w:t>26</w:t>
            </w:r>
            <w:r w:rsidR="00452FE7">
              <w:rPr>
                <w:noProof/>
                <w:webHidden/>
              </w:rPr>
              <w:fldChar w:fldCharType="end"/>
            </w:r>
          </w:hyperlink>
        </w:p>
        <w:p w14:paraId="39F46A82" w14:textId="0C102075"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3" w:history="1">
            <w:r w:rsidR="00452FE7" w:rsidRPr="007869B7">
              <w:rPr>
                <w:rStyle w:val="Hyperlink"/>
                <w:noProof/>
              </w:rPr>
              <w:t>D.3.</w:t>
            </w:r>
            <w:r w:rsidR="00452FE7">
              <w:rPr>
                <w:rFonts w:eastAsiaTheme="minorEastAsia" w:cstheme="minorBidi"/>
                <w:b w:val="0"/>
                <w:bCs w:val="0"/>
                <w:noProof/>
                <w:sz w:val="24"/>
                <w:szCs w:val="24"/>
              </w:rPr>
              <w:tab/>
            </w:r>
            <w:r w:rsidR="00452FE7" w:rsidRPr="007869B7">
              <w:rPr>
                <w:rStyle w:val="Hyperlink"/>
                <w:noProof/>
              </w:rPr>
              <w:t>How to express the visual quality opinion with DSIS</w:t>
            </w:r>
            <w:r w:rsidR="00452FE7">
              <w:rPr>
                <w:noProof/>
                <w:webHidden/>
              </w:rPr>
              <w:tab/>
            </w:r>
            <w:r w:rsidR="00452FE7">
              <w:rPr>
                <w:noProof/>
                <w:webHidden/>
              </w:rPr>
              <w:fldChar w:fldCharType="begin"/>
            </w:r>
            <w:r w:rsidR="00452FE7">
              <w:rPr>
                <w:noProof/>
                <w:webHidden/>
              </w:rPr>
              <w:instrText xml:space="preserve"> PAGEREF _Toc61448963 \h </w:instrText>
            </w:r>
            <w:r w:rsidR="00452FE7">
              <w:rPr>
                <w:noProof/>
                <w:webHidden/>
              </w:rPr>
            </w:r>
            <w:r w:rsidR="00452FE7">
              <w:rPr>
                <w:noProof/>
                <w:webHidden/>
              </w:rPr>
              <w:fldChar w:fldCharType="separate"/>
            </w:r>
            <w:r w:rsidR="00452FE7">
              <w:rPr>
                <w:noProof/>
                <w:webHidden/>
              </w:rPr>
              <w:t>27</w:t>
            </w:r>
            <w:r w:rsidR="00452FE7">
              <w:rPr>
                <w:noProof/>
                <w:webHidden/>
              </w:rPr>
              <w:fldChar w:fldCharType="end"/>
            </w:r>
          </w:hyperlink>
        </w:p>
        <w:p w14:paraId="70A6D171" w14:textId="5CC7246D"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4" w:history="1">
            <w:r w:rsidR="00452FE7" w:rsidRPr="007869B7">
              <w:rPr>
                <w:rStyle w:val="Hyperlink"/>
                <w:noProof/>
              </w:rPr>
              <w:t>D.4.</w:t>
            </w:r>
            <w:r w:rsidR="00452FE7">
              <w:rPr>
                <w:rFonts w:eastAsiaTheme="minorEastAsia" w:cstheme="minorBidi"/>
                <w:b w:val="0"/>
                <w:bCs w:val="0"/>
                <w:noProof/>
                <w:sz w:val="24"/>
                <w:szCs w:val="24"/>
              </w:rPr>
              <w:tab/>
            </w:r>
            <w:r w:rsidR="00452FE7" w:rsidRPr="007869B7">
              <w:rPr>
                <w:rStyle w:val="Hyperlink"/>
                <w:noProof/>
              </w:rPr>
              <w:t>How to express the visual quality opinion with DSCQS</w:t>
            </w:r>
            <w:r w:rsidR="00452FE7">
              <w:rPr>
                <w:noProof/>
                <w:webHidden/>
              </w:rPr>
              <w:tab/>
            </w:r>
            <w:r w:rsidR="00452FE7">
              <w:rPr>
                <w:noProof/>
                <w:webHidden/>
              </w:rPr>
              <w:fldChar w:fldCharType="begin"/>
            </w:r>
            <w:r w:rsidR="00452FE7">
              <w:rPr>
                <w:noProof/>
                <w:webHidden/>
              </w:rPr>
              <w:instrText xml:space="preserve"> PAGEREF _Toc61448964 \h </w:instrText>
            </w:r>
            <w:r w:rsidR="00452FE7">
              <w:rPr>
                <w:noProof/>
                <w:webHidden/>
              </w:rPr>
            </w:r>
            <w:r w:rsidR="00452FE7">
              <w:rPr>
                <w:noProof/>
                <w:webHidden/>
              </w:rPr>
              <w:fldChar w:fldCharType="separate"/>
            </w:r>
            <w:r w:rsidR="00452FE7">
              <w:rPr>
                <w:noProof/>
                <w:webHidden/>
              </w:rPr>
              <w:t>28</w:t>
            </w:r>
            <w:r w:rsidR="00452FE7">
              <w:rPr>
                <w:noProof/>
                <w:webHidden/>
              </w:rPr>
              <w:fldChar w:fldCharType="end"/>
            </w:r>
          </w:hyperlink>
        </w:p>
        <w:p w14:paraId="4ABDE28C" w14:textId="4ADF3D83"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5" w:history="1">
            <w:r w:rsidR="00452FE7" w:rsidRPr="007869B7">
              <w:rPr>
                <w:rStyle w:val="Hyperlink"/>
                <w:noProof/>
              </w:rPr>
              <w:t>D.5.</w:t>
            </w:r>
            <w:r w:rsidR="00452FE7">
              <w:rPr>
                <w:rFonts w:eastAsiaTheme="minorEastAsia" w:cstheme="minorBidi"/>
                <w:b w:val="0"/>
                <w:bCs w:val="0"/>
                <w:noProof/>
                <w:sz w:val="24"/>
                <w:szCs w:val="24"/>
              </w:rPr>
              <w:tab/>
            </w:r>
            <w:r w:rsidR="00452FE7" w:rsidRPr="007869B7">
              <w:rPr>
                <w:rStyle w:val="Hyperlink"/>
                <w:noProof/>
              </w:rPr>
              <w:t>Training and stabilization phase</w:t>
            </w:r>
            <w:r w:rsidR="00452FE7">
              <w:rPr>
                <w:noProof/>
                <w:webHidden/>
              </w:rPr>
              <w:tab/>
            </w:r>
            <w:r w:rsidR="00452FE7">
              <w:rPr>
                <w:noProof/>
                <w:webHidden/>
              </w:rPr>
              <w:fldChar w:fldCharType="begin"/>
            </w:r>
            <w:r w:rsidR="00452FE7">
              <w:rPr>
                <w:noProof/>
                <w:webHidden/>
              </w:rPr>
              <w:instrText xml:space="preserve"> PAGEREF _Toc61448965 \h </w:instrText>
            </w:r>
            <w:r w:rsidR="00452FE7">
              <w:rPr>
                <w:noProof/>
                <w:webHidden/>
              </w:rPr>
            </w:r>
            <w:r w:rsidR="00452FE7">
              <w:rPr>
                <w:noProof/>
                <w:webHidden/>
              </w:rPr>
              <w:fldChar w:fldCharType="separate"/>
            </w:r>
            <w:r w:rsidR="00452FE7">
              <w:rPr>
                <w:noProof/>
                <w:webHidden/>
              </w:rPr>
              <w:t>29</w:t>
            </w:r>
            <w:r w:rsidR="00452FE7">
              <w:rPr>
                <w:noProof/>
                <w:webHidden/>
              </w:rPr>
              <w:fldChar w:fldCharType="end"/>
            </w:r>
          </w:hyperlink>
        </w:p>
        <w:p w14:paraId="71A8F07E" w14:textId="050C30DD"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6" w:history="1">
            <w:r w:rsidR="00452FE7" w:rsidRPr="007869B7">
              <w:rPr>
                <w:rStyle w:val="Hyperlink"/>
                <w:noProof/>
              </w:rPr>
              <w:t>D.6.</w:t>
            </w:r>
            <w:r w:rsidR="00452FE7">
              <w:rPr>
                <w:rFonts w:eastAsiaTheme="minorEastAsia" w:cstheme="minorBidi"/>
                <w:b w:val="0"/>
                <w:bCs w:val="0"/>
                <w:noProof/>
                <w:sz w:val="24"/>
                <w:szCs w:val="24"/>
              </w:rPr>
              <w:tab/>
            </w:r>
            <w:r w:rsidR="00452FE7" w:rsidRPr="007869B7">
              <w:rPr>
                <w:rStyle w:val="Hyperlink"/>
                <w:noProof/>
              </w:rPr>
              <w:t>The laboratory set-up</w:t>
            </w:r>
            <w:r w:rsidR="00452FE7">
              <w:rPr>
                <w:noProof/>
                <w:webHidden/>
              </w:rPr>
              <w:tab/>
            </w:r>
            <w:r w:rsidR="00452FE7">
              <w:rPr>
                <w:noProof/>
                <w:webHidden/>
              </w:rPr>
              <w:fldChar w:fldCharType="begin"/>
            </w:r>
            <w:r w:rsidR="00452FE7">
              <w:rPr>
                <w:noProof/>
                <w:webHidden/>
              </w:rPr>
              <w:instrText xml:space="preserve"> PAGEREF _Toc61448966 \h </w:instrText>
            </w:r>
            <w:r w:rsidR="00452FE7">
              <w:rPr>
                <w:noProof/>
                <w:webHidden/>
              </w:rPr>
            </w:r>
            <w:r w:rsidR="00452FE7">
              <w:rPr>
                <w:noProof/>
                <w:webHidden/>
              </w:rPr>
              <w:fldChar w:fldCharType="separate"/>
            </w:r>
            <w:r w:rsidR="00452FE7">
              <w:rPr>
                <w:noProof/>
                <w:webHidden/>
              </w:rPr>
              <w:t>29</w:t>
            </w:r>
            <w:r w:rsidR="00452FE7">
              <w:rPr>
                <w:noProof/>
                <w:webHidden/>
              </w:rPr>
              <w:fldChar w:fldCharType="end"/>
            </w:r>
          </w:hyperlink>
        </w:p>
        <w:p w14:paraId="791F1798" w14:textId="5FC7464A"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7" w:history="1">
            <w:r w:rsidR="00452FE7" w:rsidRPr="007869B7">
              <w:rPr>
                <w:rStyle w:val="Hyperlink"/>
                <w:noProof/>
              </w:rPr>
              <w:t>D.7.</w:t>
            </w:r>
            <w:r w:rsidR="00452FE7">
              <w:rPr>
                <w:rFonts w:eastAsiaTheme="minorEastAsia" w:cstheme="minorBidi"/>
                <w:b w:val="0"/>
                <w:bCs w:val="0"/>
                <w:noProof/>
                <w:sz w:val="24"/>
                <w:szCs w:val="24"/>
              </w:rPr>
              <w:tab/>
            </w:r>
            <w:r w:rsidR="00452FE7" w:rsidRPr="007869B7">
              <w:rPr>
                <w:rStyle w:val="Hyperlink"/>
                <w:noProof/>
              </w:rPr>
              <w:t>Example of a test schedule for a day</w:t>
            </w:r>
            <w:r w:rsidR="00452FE7">
              <w:rPr>
                <w:noProof/>
                <w:webHidden/>
              </w:rPr>
              <w:tab/>
            </w:r>
            <w:r w:rsidR="00452FE7">
              <w:rPr>
                <w:noProof/>
                <w:webHidden/>
              </w:rPr>
              <w:fldChar w:fldCharType="begin"/>
            </w:r>
            <w:r w:rsidR="00452FE7">
              <w:rPr>
                <w:noProof/>
                <w:webHidden/>
              </w:rPr>
              <w:instrText xml:space="preserve"> PAGEREF _Toc61448967 \h </w:instrText>
            </w:r>
            <w:r w:rsidR="00452FE7">
              <w:rPr>
                <w:noProof/>
                <w:webHidden/>
              </w:rPr>
            </w:r>
            <w:r w:rsidR="00452FE7">
              <w:rPr>
                <w:noProof/>
                <w:webHidden/>
              </w:rPr>
              <w:fldChar w:fldCharType="separate"/>
            </w:r>
            <w:r w:rsidR="00452FE7">
              <w:rPr>
                <w:noProof/>
                <w:webHidden/>
              </w:rPr>
              <w:t>30</w:t>
            </w:r>
            <w:r w:rsidR="00452FE7">
              <w:rPr>
                <w:noProof/>
                <w:webHidden/>
              </w:rPr>
              <w:fldChar w:fldCharType="end"/>
            </w:r>
          </w:hyperlink>
        </w:p>
        <w:p w14:paraId="38D90BF1" w14:textId="7B4F547C"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8" w:history="1">
            <w:r w:rsidR="00452FE7" w:rsidRPr="007869B7">
              <w:rPr>
                <w:rStyle w:val="Hyperlink"/>
                <w:noProof/>
              </w:rPr>
              <w:t>D.8.</w:t>
            </w:r>
            <w:r w:rsidR="00452FE7">
              <w:rPr>
                <w:rFonts w:eastAsiaTheme="minorEastAsia" w:cstheme="minorBidi"/>
                <w:b w:val="0"/>
                <w:bCs w:val="0"/>
                <w:noProof/>
                <w:sz w:val="24"/>
                <w:szCs w:val="24"/>
              </w:rPr>
              <w:tab/>
            </w:r>
            <w:r w:rsidR="00452FE7" w:rsidRPr="007869B7">
              <w:rPr>
                <w:rStyle w:val="Hyperlink"/>
                <w:noProof/>
              </w:rPr>
              <w:t>Overall test effort and subjects’ involvement</w:t>
            </w:r>
            <w:r w:rsidR="00452FE7">
              <w:rPr>
                <w:noProof/>
                <w:webHidden/>
              </w:rPr>
              <w:tab/>
            </w:r>
            <w:r w:rsidR="00452FE7">
              <w:rPr>
                <w:noProof/>
                <w:webHidden/>
              </w:rPr>
              <w:fldChar w:fldCharType="begin"/>
            </w:r>
            <w:r w:rsidR="00452FE7">
              <w:rPr>
                <w:noProof/>
                <w:webHidden/>
              </w:rPr>
              <w:instrText xml:space="preserve"> PAGEREF _Toc61448968 \h </w:instrText>
            </w:r>
            <w:r w:rsidR="00452FE7">
              <w:rPr>
                <w:noProof/>
                <w:webHidden/>
              </w:rPr>
            </w:r>
            <w:r w:rsidR="00452FE7">
              <w:rPr>
                <w:noProof/>
                <w:webHidden/>
              </w:rPr>
              <w:fldChar w:fldCharType="separate"/>
            </w:r>
            <w:r w:rsidR="00452FE7">
              <w:rPr>
                <w:noProof/>
                <w:webHidden/>
              </w:rPr>
              <w:t>31</w:t>
            </w:r>
            <w:r w:rsidR="00452FE7">
              <w:rPr>
                <w:noProof/>
                <w:webHidden/>
              </w:rPr>
              <w:fldChar w:fldCharType="end"/>
            </w:r>
          </w:hyperlink>
        </w:p>
        <w:p w14:paraId="79AC01C7" w14:textId="4F502AB7" w:rsidR="00452FE7" w:rsidRDefault="00EB6DB5">
          <w:pPr>
            <w:pStyle w:val="TOC2"/>
            <w:tabs>
              <w:tab w:val="left" w:pos="960"/>
              <w:tab w:val="right" w:leader="dot" w:pos="9350"/>
            </w:tabs>
            <w:rPr>
              <w:rFonts w:eastAsiaTheme="minorEastAsia" w:cstheme="minorBidi"/>
              <w:b w:val="0"/>
              <w:bCs w:val="0"/>
              <w:noProof/>
              <w:sz w:val="24"/>
              <w:szCs w:val="24"/>
            </w:rPr>
          </w:pPr>
          <w:hyperlink w:anchor="_Toc61448969" w:history="1">
            <w:r w:rsidR="00452FE7" w:rsidRPr="007869B7">
              <w:rPr>
                <w:rStyle w:val="Hyperlink"/>
                <w:noProof/>
              </w:rPr>
              <w:t>D.9.</w:t>
            </w:r>
            <w:r w:rsidR="00452FE7">
              <w:rPr>
                <w:rFonts w:eastAsiaTheme="minorEastAsia" w:cstheme="minorBidi"/>
                <w:b w:val="0"/>
                <w:bCs w:val="0"/>
                <w:noProof/>
                <w:sz w:val="24"/>
                <w:szCs w:val="24"/>
              </w:rPr>
              <w:tab/>
            </w:r>
            <w:r w:rsidR="00452FE7" w:rsidRPr="007869B7">
              <w:rPr>
                <w:rStyle w:val="Hyperlink"/>
                <w:noProof/>
              </w:rPr>
              <w:t>Statistical analysis and presentation of the results</w:t>
            </w:r>
            <w:r w:rsidR="00452FE7">
              <w:rPr>
                <w:noProof/>
                <w:webHidden/>
              </w:rPr>
              <w:tab/>
            </w:r>
            <w:r w:rsidR="00452FE7">
              <w:rPr>
                <w:noProof/>
                <w:webHidden/>
              </w:rPr>
              <w:fldChar w:fldCharType="begin"/>
            </w:r>
            <w:r w:rsidR="00452FE7">
              <w:rPr>
                <w:noProof/>
                <w:webHidden/>
              </w:rPr>
              <w:instrText xml:space="preserve"> PAGEREF _Toc61448969 \h </w:instrText>
            </w:r>
            <w:r w:rsidR="00452FE7">
              <w:rPr>
                <w:noProof/>
                <w:webHidden/>
              </w:rPr>
            </w:r>
            <w:r w:rsidR="00452FE7">
              <w:rPr>
                <w:noProof/>
                <w:webHidden/>
              </w:rPr>
              <w:fldChar w:fldCharType="separate"/>
            </w:r>
            <w:r w:rsidR="00452FE7">
              <w:rPr>
                <w:noProof/>
                <w:webHidden/>
              </w:rPr>
              <w:t>32</w:t>
            </w:r>
            <w:r w:rsidR="00452FE7">
              <w:rPr>
                <w:noProof/>
                <w:webHidden/>
              </w:rPr>
              <w:fldChar w:fldCharType="end"/>
            </w:r>
          </w:hyperlink>
        </w:p>
        <w:p w14:paraId="56CD1857" w14:textId="3CC59F21" w:rsidR="00452FE7" w:rsidRDefault="00EB6DB5">
          <w:pPr>
            <w:pStyle w:val="TOC2"/>
            <w:tabs>
              <w:tab w:val="left" w:pos="960"/>
              <w:tab w:val="right" w:leader="dot" w:pos="9350"/>
            </w:tabs>
            <w:rPr>
              <w:rFonts w:eastAsiaTheme="minorEastAsia" w:cstheme="minorBidi"/>
              <w:b w:val="0"/>
              <w:bCs w:val="0"/>
              <w:noProof/>
              <w:sz w:val="24"/>
              <w:szCs w:val="24"/>
            </w:rPr>
          </w:pPr>
          <w:hyperlink w:anchor="_Toc61448970" w:history="1">
            <w:r w:rsidR="00452FE7" w:rsidRPr="007869B7">
              <w:rPr>
                <w:rStyle w:val="Hyperlink"/>
                <w:noProof/>
              </w:rPr>
              <w:t>D.10.</w:t>
            </w:r>
            <w:r w:rsidR="00452FE7">
              <w:rPr>
                <w:rFonts w:eastAsiaTheme="minorEastAsia" w:cstheme="minorBidi"/>
                <w:b w:val="0"/>
                <w:bCs w:val="0"/>
                <w:noProof/>
                <w:sz w:val="24"/>
                <w:szCs w:val="24"/>
              </w:rPr>
              <w:tab/>
            </w:r>
            <w:r w:rsidR="00452FE7" w:rsidRPr="007869B7">
              <w:rPr>
                <w:rStyle w:val="Hyperlink"/>
                <w:noProof/>
              </w:rPr>
              <w:t>Proponents identification and file names</w:t>
            </w:r>
            <w:r w:rsidR="00452FE7">
              <w:rPr>
                <w:noProof/>
                <w:webHidden/>
              </w:rPr>
              <w:tab/>
            </w:r>
            <w:r w:rsidR="00452FE7">
              <w:rPr>
                <w:noProof/>
                <w:webHidden/>
              </w:rPr>
              <w:fldChar w:fldCharType="begin"/>
            </w:r>
            <w:r w:rsidR="00452FE7">
              <w:rPr>
                <w:noProof/>
                <w:webHidden/>
              </w:rPr>
              <w:instrText xml:space="preserve"> PAGEREF _Toc61448970 \h </w:instrText>
            </w:r>
            <w:r w:rsidR="00452FE7">
              <w:rPr>
                <w:noProof/>
                <w:webHidden/>
              </w:rPr>
            </w:r>
            <w:r w:rsidR="00452FE7">
              <w:rPr>
                <w:noProof/>
                <w:webHidden/>
              </w:rPr>
              <w:fldChar w:fldCharType="separate"/>
            </w:r>
            <w:r w:rsidR="00452FE7">
              <w:rPr>
                <w:noProof/>
                <w:webHidden/>
              </w:rPr>
              <w:t>32</w:t>
            </w:r>
            <w:r w:rsidR="00452FE7">
              <w:rPr>
                <w:noProof/>
                <w:webHidden/>
              </w:rPr>
              <w:fldChar w:fldCharType="end"/>
            </w:r>
          </w:hyperlink>
        </w:p>
        <w:p w14:paraId="4768FC25" w14:textId="152BB4EC" w:rsidR="00342AC8" w:rsidRDefault="008F0DE2">
          <w:r>
            <w:rPr>
              <w:b/>
              <w:bCs/>
              <w:noProof/>
            </w:rPr>
            <w:fldChar w:fldCharType="end"/>
          </w:r>
        </w:p>
      </w:sdtContent>
    </w:sdt>
    <w:p w14:paraId="02AECECE" w14:textId="123863C7" w:rsidR="002B151D" w:rsidRPr="006C369D" w:rsidRDefault="002B151D" w:rsidP="002B151D">
      <w:pPr>
        <w:pStyle w:val="Heading1"/>
        <w:rPr>
          <w:highlight w:val="green"/>
        </w:rPr>
      </w:pPr>
      <w:bookmarkStart w:id="1" w:name="_Toc52531753"/>
      <w:bookmarkStart w:id="2" w:name="_Toc52531986"/>
      <w:bookmarkStart w:id="3" w:name="_Toc52544142"/>
      <w:bookmarkStart w:id="4" w:name="_Toc52792751"/>
      <w:bookmarkStart w:id="5" w:name="_Toc53062019"/>
      <w:bookmarkStart w:id="6" w:name="_Toc53064445"/>
      <w:bookmarkStart w:id="7" w:name="_Toc53557972"/>
      <w:bookmarkStart w:id="8" w:name="_Toc52531754"/>
      <w:bookmarkStart w:id="9" w:name="_Toc52531987"/>
      <w:bookmarkStart w:id="10" w:name="_Toc52544143"/>
      <w:bookmarkStart w:id="11" w:name="_Toc52792752"/>
      <w:bookmarkStart w:id="12" w:name="_Toc53062020"/>
      <w:bookmarkStart w:id="13" w:name="_Toc53064446"/>
      <w:bookmarkStart w:id="14" w:name="_Toc53557973"/>
      <w:bookmarkStart w:id="15" w:name="_Toc61448922"/>
      <w:bookmarkEnd w:id="1"/>
      <w:bookmarkEnd w:id="2"/>
      <w:bookmarkEnd w:id="3"/>
      <w:bookmarkEnd w:id="4"/>
      <w:bookmarkEnd w:id="5"/>
      <w:bookmarkEnd w:id="6"/>
      <w:bookmarkEnd w:id="7"/>
      <w:bookmarkEnd w:id="8"/>
      <w:bookmarkEnd w:id="9"/>
      <w:bookmarkEnd w:id="10"/>
      <w:bookmarkEnd w:id="11"/>
      <w:bookmarkEnd w:id="12"/>
      <w:bookmarkEnd w:id="13"/>
      <w:bookmarkEnd w:id="14"/>
      <w:r w:rsidRPr="006C369D">
        <w:rPr>
          <w:highlight w:val="green"/>
        </w:rPr>
        <w:lastRenderedPageBreak/>
        <w:t>Introduction</w:t>
      </w:r>
      <w:bookmarkEnd w:id="0"/>
      <w:bookmarkEnd w:id="15"/>
    </w:p>
    <w:p w14:paraId="18587641" w14:textId="5D598917" w:rsidR="0048504C" w:rsidRPr="0048504C" w:rsidRDefault="0048504C" w:rsidP="0048504C">
      <w:pPr>
        <w:rPr>
          <w:highlight w:val="red"/>
          <w:lang w:eastAsia="ja-JP"/>
        </w:rPr>
      </w:pPr>
      <w:r w:rsidRPr="0048504C">
        <w:rPr>
          <w:highlight w:val="red"/>
          <w:lang w:eastAsia="ja-JP"/>
        </w:rPr>
        <w:t>[Include a thorough description of the purpose for the Call. Do not assume that the reader is already familiar with the MPEG work leading to the issuance of this Call.]</w:t>
      </w:r>
    </w:p>
    <w:p w14:paraId="3130CC05" w14:textId="2D018A5C" w:rsidR="00D3149C" w:rsidRPr="003B2125" w:rsidRDefault="005F526E" w:rsidP="00FB2396">
      <w:r w:rsidRPr="003B2125">
        <w:t xml:space="preserve">The MPEG-I suite of standards, </w:t>
      </w:r>
      <w:r w:rsidR="00B13FF4" w:rsidRPr="003B2125">
        <w:t>“</w:t>
      </w:r>
      <w:r w:rsidRPr="003B2125">
        <w:t>Coded Representation of Immersive Media,</w:t>
      </w:r>
      <w:r w:rsidR="00B13FF4" w:rsidRPr="003B2125">
        <w:t>”</w:t>
      </w:r>
      <w:r w:rsidR="00D3149C" w:rsidRPr="003B2125">
        <w:t xml:space="preserve"> is intended to </w:t>
      </w:r>
      <w:r w:rsidRPr="003B2125">
        <w:t xml:space="preserve">support emerging virtual and augmented reality applications. </w:t>
      </w:r>
      <w:r w:rsidR="00D3149C" w:rsidRPr="003B2125">
        <w:t>This Call for Proposals (</w:t>
      </w:r>
      <w:proofErr w:type="spellStart"/>
      <w:r w:rsidR="003D474C" w:rsidRPr="003B2125">
        <w:t>CfP</w:t>
      </w:r>
      <w:proofErr w:type="spellEnd"/>
      <w:r w:rsidR="00D3149C" w:rsidRPr="003B2125">
        <w:t xml:space="preserve">) is for technology to be standardized in Part 4, </w:t>
      </w:r>
      <w:r w:rsidR="00B13FF4" w:rsidRPr="003B2125">
        <w:t>“</w:t>
      </w:r>
      <w:r w:rsidR="00D3149C" w:rsidRPr="003B2125">
        <w:t>Immersive A</w:t>
      </w:r>
      <w:r w:rsidRPr="003B2125">
        <w:t>udio</w:t>
      </w:r>
      <w:r w:rsidR="00D3149C" w:rsidRPr="003B2125">
        <w:t>.</w:t>
      </w:r>
      <w:r w:rsidR="00B13FF4" w:rsidRPr="003B2125">
        <w:t>”</w:t>
      </w:r>
      <w:r w:rsidR="00D3149C" w:rsidRPr="003B2125">
        <w:t xml:space="preserve"> </w:t>
      </w:r>
      <w:r w:rsidRPr="003B2125">
        <w:t xml:space="preserve"> </w:t>
      </w:r>
      <w:r w:rsidR="00D3149C" w:rsidRPr="003B2125">
        <w:t xml:space="preserve">Along with </w:t>
      </w:r>
      <w:r w:rsidR="003E60EB" w:rsidRPr="003B2125">
        <w:t>other parts,</w:t>
      </w:r>
      <w:r w:rsidR="00485C39" w:rsidRPr="003B2125">
        <w:t xml:space="preserve"> </w:t>
      </w:r>
      <w:r w:rsidR="00D3149C" w:rsidRPr="003B2125">
        <w:t xml:space="preserve">Part 3, </w:t>
      </w:r>
      <w:r w:rsidR="00B13FF4" w:rsidRPr="003B2125">
        <w:t>“</w:t>
      </w:r>
      <w:r w:rsidR="00D3149C" w:rsidRPr="003B2125">
        <w:t>Immersive Video</w:t>
      </w:r>
      <w:r w:rsidR="00B13FF4" w:rsidRPr="003B2125">
        <w:t>”</w:t>
      </w:r>
      <w:r w:rsidR="00D3149C" w:rsidRPr="003B2125">
        <w:t xml:space="preserve"> and Part 2, </w:t>
      </w:r>
      <w:r w:rsidR="00B13FF4" w:rsidRPr="003B2125">
        <w:t>“Systems S</w:t>
      </w:r>
      <w:r w:rsidR="00D3149C" w:rsidRPr="003B2125">
        <w:t>upport,</w:t>
      </w:r>
      <w:r w:rsidR="00B13FF4" w:rsidRPr="003B2125">
        <w:t>”</w:t>
      </w:r>
      <w:r w:rsidR="00D3149C" w:rsidRPr="003B2125">
        <w:t xml:space="preserve"> the suite </w:t>
      </w:r>
      <w:r w:rsidR="00F64EA4" w:rsidRPr="003B2125">
        <w:t xml:space="preserve">of standards </w:t>
      </w:r>
      <w:r w:rsidR="00D3149C" w:rsidRPr="003B2125">
        <w:t xml:space="preserve">will </w:t>
      </w:r>
      <w:r w:rsidRPr="003B2125">
        <w:t xml:space="preserve">support </w:t>
      </w:r>
      <w:r w:rsidR="00D3149C" w:rsidRPr="003B2125">
        <w:t xml:space="preserve">a Virtual Reality (VR) or an Augmented Reality (AR) presentation in which the user can </w:t>
      </w:r>
      <w:r w:rsidR="00EC7EEC" w:rsidRPr="003B2125">
        <w:t xml:space="preserve">navigate and </w:t>
      </w:r>
      <w:r w:rsidR="00D3149C" w:rsidRPr="003B2125">
        <w:t xml:space="preserve">interact </w:t>
      </w:r>
      <w:r w:rsidR="00B13FF4" w:rsidRPr="003B2125">
        <w:t xml:space="preserve">with the environment </w:t>
      </w:r>
      <w:r w:rsidR="00EC7EEC" w:rsidRPr="003B2125">
        <w:t xml:space="preserve">using 6 degrees of freedom (6 </w:t>
      </w:r>
      <w:proofErr w:type="spellStart"/>
      <w:r w:rsidR="00EC7EEC" w:rsidRPr="003B2125">
        <w:t>DoF</w:t>
      </w:r>
      <w:proofErr w:type="spellEnd"/>
      <w:r w:rsidR="00EC7EEC" w:rsidRPr="003B2125">
        <w:t>),</w:t>
      </w:r>
      <w:r w:rsidR="00D3149C" w:rsidRPr="003B2125">
        <w:t xml:space="preserve"> that </w:t>
      </w:r>
      <w:r w:rsidR="00EC7EEC" w:rsidRPr="003B2125">
        <w:t>being</w:t>
      </w:r>
      <w:r w:rsidR="00D3149C" w:rsidRPr="003B2125">
        <w:t xml:space="preserve"> spatial navigation</w:t>
      </w:r>
      <w:r w:rsidRPr="003B2125">
        <w:t xml:space="preserve"> (x, y, z) and </w:t>
      </w:r>
      <w:r w:rsidR="00D3149C" w:rsidRPr="003B2125">
        <w:t>user head orientation</w:t>
      </w:r>
      <w:r w:rsidRPr="003B2125">
        <w:t xml:space="preserve"> (yaw, pitch, roll). </w:t>
      </w:r>
    </w:p>
    <w:p w14:paraId="49AE0543" w14:textId="77777777" w:rsidR="00D3149C" w:rsidRPr="003B2125" w:rsidRDefault="00D3149C" w:rsidP="00FB2396"/>
    <w:p w14:paraId="65F70DB8" w14:textId="54665758" w:rsidR="003E60EB" w:rsidRPr="003B2125" w:rsidRDefault="003E60EB" w:rsidP="00FB2396">
      <w:r w:rsidRPr="003B2125">
        <w:t xml:space="preserve">The goal in MPEG-I presentations is to impart the </w:t>
      </w:r>
      <w:r w:rsidR="00392452" w:rsidRPr="003B2125">
        <w:t>feeling that the user is actually present</w:t>
      </w:r>
      <w:r w:rsidRPr="003B2125">
        <w:t xml:space="preserve"> in the virtual </w:t>
      </w:r>
      <w:r w:rsidR="00392452" w:rsidRPr="003B2125">
        <w:t>world</w:t>
      </w:r>
      <w:r w:rsidRPr="003B2125">
        <w:t xml:space="preserve">. Audio in the </w:t>
      </w:r>
      <w:r w:rsidR="00392452" w:rsidRPr="003B2125">
        <w:t xml:space="preserve">world (or </w:t>
      </w:r>
      <w:r w:rsidRPr="003B2125">
        <w:t>scene</w:t>
      </w:r>
      <w:r w:rsidR="00392452" w:rsidRPr="003B2125">
        <w:t>)</w:t>
      </w:r>
      <w:r w:rsidRPr="003B2125">
        <w:t xml:space="preserve"> is perceived as in the real world, with sounds coming from </w:t>
      </w:r>
      <w:r w:rsidR="002D50C2" w:rsidRPr="003B2125">
        <w:t>an</w:t>
      </w:r>
      <w:r w:rsidRPr="003B2125">
        <w:t xml:space="preserve"> associated visual figure. That is, perceived with the correct location and distance. </w:t>
      </w:r>
      <w:r w:rsidR="002D50C2" w:rsidRPr="003B2125">
        <w:t>Physical movement of the user in the real world is perceived as having matching movement in the virtual world. Furthermore, and importantly, the user can interact with the virtual scene and cause sounds that are perceived as realistic and matching the user’s experience in the real world.</w:t>
      </w:r>
    </w:p>
    <w:p w14:paraId="2501472E" w14:textId="77777777" w:rsidR="00485C39" w:rsidRPr="003B2125" w:rsidRDefault="00485C39" w:rsidP="00FB2396"/>
    <w:p w14:paraId="51EB482A" w14:textId="6F08DD08" w:rsidR="00183A83" w:rsidRPr="003B2125" w:rsidRDefault="00D3149C" w:rsidP="00D3149C">
      <w:r w:rsidRPr="003B2125">
        <w:t xml:space="preserve">The architecture </w:t>
      </w:r>
      <w:r w:rsidR="00485C39" w:rsidRPr="003B2125">
        <w:t>for</w:t>
      </w:r>
      <w:r w:rsidRPr="003B2125">
        <w:t xml:space="preserve"> Part 4, Immersive Audio is shown in Figure 1 of “MPEG-I </w:t>
      </w:r>
      <w:r w:rsidR="00D7257D" w:rsidRPr="003B2125">
        <w:t xml:space="preserve">Immersive </w:t>
      </w:r>
      <w:r w:rsidRPr="003B2125">
        <w:t xml:space="preserve">Audio Architecture and Requirements” </w:t>
      </w:r>
      <w:r w:rsidR="00542939" w:rsidRPr="003B2125">
        <w:t>[</w:t>
      </w:r>
      <w:r w:rsidR="00542939" w:rsidRPr="003B2125">
        <w:fldChar w:fldCharType="begin"/>
      </w:r>
      <w:r w:rsidR="00542939" w:rsidRPr="003B2125">
        <w:instrText xml:space="preserve"> REF _Ref2764863 \r \h </w:instrText>
      </w:r>
      <w:r w:rsidR="003B2125" w:rsidRPr="003B2125">
        <w:instrText xml:space="preserve"> \* MERGEFORMAT </w:instrText>
      </w:r>
      <w:r w:rsidR="00542939" w:rsidRPr="003B2125">
        <w:fldChar w:fldCharType="separate"/>
      </w:r>
      <w:r w:rsidR="00173889" w:rsidRPr="003B2125">
        <w:t>1</w:t>
      </w:r>
      <w:r w:rsidR="00542939" w:rsidRPr="003B2125">
        <w:fldChar w:fldCharType="end"/>
      </w:r>
      <w:r w:rsidR="00542939" w:rsidRPr="003B2125">
        <w:t xml:space="preserve">]. </w:t>
      </w:r>
      <w:r w:rsidRPr="003B2125">
        <w:t xml:space="preserve">A key </w:t>
      </w:r>
      <w:r w:rsidR="00485C39" w:rsidRPr="003B2125">
        <w:t xml:space="preserve">stipulation </w:t>
      </w:r>
      <w:r w:rsidRPr="003B2125">
        <w:t xml:space="preserve">of the architecture is that </w:t>
      </w:r>
      <w:r w:rsidR="00EC7EEC" w:rsidRPr="003B2125">
        <w:t>the</w:t>
      </w:r>
      <w:r w:rsidRPr="003B2125">
        <w:t xml:space="preserve"> audio </w:t>
      </w:r>
      <w:r w:rsidR="00485C39" w:rsidRPr="003B2125">
        <w:t xml:space="preserve">compression engine used in MPEG-I Immersive Audio is </w:t>
      </w:r>
      <w:r w:rsidRPr="003B2125">
        <w:t>MPEG-H 3D Audio (ISO/IEC 23008-3)</w:t>
      </w:r>
      <w:r w:rsidR="00485C39" w:rsidRPr="003B2125">
        <w:t>,</w:t>
      </w:r>
      <w:r w:rsidRPr="003B2125">
        <w:t xml:space="preserve"> </w:t>
      </w:r>
      <w:r w:rsidR="00F64EA4" w:rsidRPr="003B2125">
        <w:t>specificall</w:t>
      </w:r>
      <w:r w:rsidR="00485C39" w:rsidRPr="003B2125">
        <w:t>y</w:t>
      </w:r>
      <w:r w:rsidR="00F64EA4" w:rsidRPr="003B2125">
        <w:t xml:space="preserve"> LC Profile</w:t>
      </w:r>
      <w:r w:rsidR="00183A83" w:rsidRPr="003B2125">
        <w:t>. This is shown in the tan shaded box of Figure 1 in [</w:t>
      </w:r>
      <w:r w:rsidR="00183A83" w:rsidRPr="003B2125">
        <w:fldChar w:fldCharType="begin"/>
      </w:r>
      <w:r w:rsidR="00183A83" w:rsidRPr="003B2125">
        <w:instrText xml:space="preserve"> REF _Ref2764863 \r \h </w:instrText>
      </w:r>
      <w:r w:rsidR="003B2125" w:rsidRPr="003B2125">
        <w:instrText xml:space="preserve"> \* MERGEFORMAT </w:instrText>
      </w:r>
      <w:r w:rsidR="00183A83" w:rsidRPr="003B2125">
        <w:fldChar w:fldCharType="separate"/>
      </w:r>
      <w:r w:rsidR="00173889" w:rsidRPr="003B2125">
        <w:t>1</w:t>
      </w:r>
      <w:r w:rsidR="00183A83" w:rsidRPr="003B2125">
        <w:fldChar w:fldCharType="end"/>
      </w:r>
      <w:r w:rsidR="00183A83" w:rsidRPr="003B2125">
        <w:t xml:space="preserve">]. </w:t>
      </w:r>
      <w:r w:rsidR="00F64EA4" w:rsidRPr="003B2125">
        <w:t>The o</w:t>
      </w:r>
      <w:r w:rsidR="00183A83" w:rsidRPr="003B2125">
        <w:t xml:space="preserve">ther audio </w:t>
      </w:r>
      <w:r w:rsidR="00F33874" w:rsidRPr="003B2125">
        <w:t>de</w:t>
      </w:r>
      <w:r w:rsidR="00183A83" w:rsidRPr="003B2125">
        <w:t>cod</w:t>
      </w:r>
      <w:r w:rsidR="00F33874" w:rsidRPr="003B2125">
        <w:t>er, “Low-Delay Decoder”, is</w:t>
      </w:r>
      <w:r w:rsidR="00183A83" w:rsidRPr="003B2125">
        <w:t xml:space="preserve"> out of scope for MPEG-I Immersive Audio, </w:t>
      </w:r>
      <w:r w:rsidR="00F33874" w:rsidRPr="003B2125">
        <w:t xml:space="preserve">and is </w:t>
      </w:r>
      <w:r w:rsidR="00183A83" w:rsidRPr="003B2125">
        <w:t>shown in the purple shaded box of Figure 1 in [</w:t>
      </w:r>
      <w:r w:rsidR="00183A83" w:rsidRPr="003B2125">
        <w:fldChar w:fldCharType="begin"/>
      </w:r>
      <w:r w:rsidR="00183A83" w:rsidRPr="003B2125">
        <w:instrText xml:space="preserve"> REF _Ref2764863 \r \h </w:instrText>
      </w:r>
      <w:r w:rsidR="003B2125" w:rsidRPr="003B2125">
        <w:instrText xml:space="preserve"> \* MERGEFORMAT </w:instrText>
      </w:r>
      <w:r w:rsidR="00183A83" w:rsidRPr="003B2125">
        <w:fldChar w:fldCharType="separate"/>
      </w:r>
      <w:r w:rsidR="00173889" w:rsidRPr="003B2125">
        <w:t>1</w:t>
      </w:r>
      <w:r w:rsidR="00183A83" w:rsidRPr="003B2125">
        <w:fldChar w:fldCharType="end"/>
      </w:r>
      <w:r w:rsidR="00183A83" w:rsidRPr="003B2125">
        <w:t>]. The new technology that is to be standardized in MPEG-I Immersive Audio is shown in the green shaded boxes of Figure 1 in [</w:t>
      </w:r>
      <w:r w:rsidR="00183A83" w:rsidRPr="003B2125">
        <w:fldChar w:fldCharType="begin"/>
      </w:r>
      <w:r w:rsidR="00183A83" w:rsidRPr="003B2125">
        <w:instrText xml:space="preserve"> REF _Ref2764863 \r \h </w:instrText>
      </w:r>
      <w:r w:rsidR="003B2125">
        <w:instrText xml:space="preserve"> \* MERGEFORMAT </w:instrText>
      </w:r>
      <w:r w:rsidR="00183A83" w:rsidRPr="003B2125">
        <w:fldChar w:fldCharType="separate"/>
      </w:r>
      <w:r w:rsidR="00173889" w:rsidRPr="003B2125">
        <w:t>1</w:t>
      </w:r>
      <w:r w:rsidR="00183A83" w:rsidRPr="003B2125">
        <w:fldChar w:fldCharType="end"/>
      </w:r>
      <w:r w:rsidR="00183A83" w:rsidRPr="003B2125">
        <w:t>], and primarily consists of:</w:t>
      </w:r>
    </w:p>
    <w:p w14:paraId="6FC3D31C" w14:textId="0259AFA9" w:rsidR="00183A83" w:rsidRPr="003B2125" w:rsidRDefault="00183A83" w:rsidP="00183A83">
      <w:pPr>
        <w:pStyle w:val="ListParagraph"/>
        <w:numPr>
          <w:ilvl w:val="0"/>
          <w:numId w:val="17"/>
        </w:numPr>
      </w:pPr>
      <w:r w:rsidRPr="003B2125">
        <w:t xml:space="preserve">Technology for rendering the audio presentation while permitting the user to have 6 </w:t>
      </w:r>
      <w:proofErr w:type="spellStart"/>
      <w:r w:rsidRPr="003B2125">
        <w:t>DoF</w:t>
      </w:r>
      <w:proofErr w:type="spellEnd"/>
      <w:r w:rsidR="005928F5" w:rsidRPr="003B2125">
        <w:t xml:space="preserve"> movement</w:t>
      </w:r>
      <w:r w:rsidRPr="003B2125">
        <w:t>.</w:t>
      </w:r>
    </w:p>
    <w:p w14:paraId="5E3F591D" w14:textId="77777777" w:rsidR="00B13FF4" w:rsidRPr="003B2125" w:rsidRDefault="00183A83" w:rsidP="00183A83">
      <w:pPr>
        <w:pStyle w:val="ListParagraph"/>
        <w:numPr>
          <w:ilvl w:val="0"/>
          <w:numId w:val="17"/>
        </w:numPr>
      </w:pPr>
      <w:r w:rsidRPr="003B2125">
        <w:t>Metadata to support this rendering.</w:t>
      </w:r>
    </w:p>
    <w:p w14:paraId="7A03DCC5" w14:textId="565C4A33" w:rsidR="005F526E" w:rsidRPr="003B2125" w:rsidRDefault="00B13FF4" w:rsidP="00183A83">
      <w:pPr>
        <w:pStyle w:val="ListParagraph"/>
        <w:numPr>
          <w:ilvl w:val="0"/>
          <w:numId w:val="17"/>
        </w:numPr>
      </w:pPr>
      <w:r w:rsidRPr="003B2125">
        <w:t xml:space="preserve">A bitstream syntax that enables </w:t>
      </w:r>
      <w:r w:rsidR="00085288" w:rsidRPr="003B2125">
        <w:t xml:space="preserve">storage and </w:t>
      </w:r>
      <w:r w:rsidRPr="003B2125">
        <w:t>streaming of the MPEG-I Immersive Audio content.</w:t>
      </w:r>
      <w:r w:rsidR="00F64EA4" w:rsidRPr="003B2125">
        <w:t xml:space="preserve"> Since the coding of all audio signals is done using MPEG-H 3D Audio LC Profile, the MPEG-I bitstream must </w:t>
      </w:r>
      <w:r w:rsidR="00042323" w:rsidRPr="003B2125">
        <w:t xml:space="preserve">be able to </w:t>
      </w:r>
      <w:r w:rsidR="00F64EA4" w:rsidRPr="003B2125">
        <w:t>convey an MPEG-H 3D Audio LC Profile bitstream.</w:t>
      </w:r>
      <w:r w:rsidR="005F526E" w:rsidRPr="003B2125">
        <w:br/>
      </w:r>
    </w:p>
    <w:p w14:paraId="0736F396" w14:textId="2178E8A7" w:rsidR="00183A83" w:rsidRPr="003B2125" w:rsidRDefault="00D3149C" w:rsidP="00D3149C">
      <w:r w:rsidRPr="003B2125">
        <w:t xml:space="preserve">The framework for evaluating the </w:t>
      </w:r>
      <w:proofErr w:type="spellStart"/>
      <w:r w:rsidR="003D474C" w:rsidRPr="003B2125">
        <w:t>CfP</w:t>
      </w:r>
      <w:proofErr w:type="spellEnd"/>
      <w:r w:rsidRPr="003B2125">
        <w:t xml:space="preserve"> </w:t>
      </w:r>
      <w:r w:rsidR="00F64EA4" w:rsidRPr="003B2125">
        <w:t xml:space="preserve">submitted technology </w:t>
      </w:r>
      <w:r w:rsidRPr="003B2125">
        <w:t xml:space="preserve">is shown in Figure </w:t>
      </w:r>
      <w:r w:rsidR="0024352D" w:rsidRPr="003B2125">
        <w:t>1</w:t>
      </w:r>
      <w:r w:rsidRPr="003B2125">
        <w:t xml:space="preserve"> of [</w:t>
      </w:r>
      <w:r w:rsidR="00183A83" w:rsidRPr="003B2125">
        <w:fldChar w:fldCharType="begin"/>
      </w:r>
      <w:r w:rsidR="00183A83" w:rsidRPr="003B2125">
        <w:instrText xml:space="preserve"> REF _Ref2767466 \r \h </w:instrText>
      </w:r>
      <w:r w:rsidR="00456AE4" w:rsidRPr="003B2125">
        <w:instrText xml:space="preserve"> \* MERGEFORMAT </w:instrText>
      </w:r>
      <w:r w:rsidR="00183A83" w:rsidRPr="003B2125">
        <w:fldChar w:fldCharType="separate"/>
      </w:r>
      <w:r w:rsidR="00173889" w:rsidRPr="003B2125">
        <w:t>4</w:t>
      </w:r>
      <w:r w:rsidR="00183A83" w:rsidRPr="003B2125">
        <w:fldChar w:fldCharType="end"/>
      </w:r>
      <w:r w:rsidRPr="003B2125">
        <w:t>]</w:t>
      </w:r>
      <w:r w:rsidR="00AF3CF3" w:rsidRPr="003B2125">
        <w:t xml:space="preserve">. </w:t>
      </w:r>
      <w:r w:rsidR="00183A83" w:rsidRPr="003B2125">
        <w:t xml:space="preserve">This figure shows that the audio media signals are encoded and decoded </w:t>
      </w:r>
      <w:r w:rsidR="00F64EA4" w:rsidRPr="003B2125">
        <w:t xml:space="preserve">off-line </w:t>
      </w:r>
      <w:r w:rsidR="00183A83" w:rsidRPr="003B2125">
        <w:t xml:space="preserve">and then made available to all proponents. </w:t>
      </w:r>
      <w:r w:rsidR="00615CA1" w:rsidRPr="003B2125">
        <w:t>This coding</w:t>
      </w:r>
      <w:r w:rsidR="00183A83" w:rsidRPr="003B2125">
        <w:t xml:space="preserve"> is done </w:t>
      </w:r>
      <w:r w:rsidR="00B13FF4" w:rsidRPr="003B2125">
        <w:t xml:space="preserve">using </w:t>
      </w:r>
      <w:r w:rsidR="00183A83" w:rsidRPr="003B2125">
        <w:t xml:space="preserve">MPEG-H </w:t>
      </w:r>
      <w:r w:rsidR="00615CA1" w:rsidRPr="003B2125">
        <w:t>3D Audio</w:t>
      </w:r>
      <w:r w:rsidR="00F64EA4" w:rsidRPr="003B2125">
        <w:t xml:space="preserve"> LC Profile</w:t>
      </w:r>
      <w:r w:rsidR="00B13FF4" w:rsidRPr="003B2125">
        <w:t>,</w:t>
      </w:r>
      <w:r w:rsidR="00615CA1" w:rsidRPr="003B2125">
        <w:t xml:space="preserve"> and in this way audio signal compression is “out of scope” when responding to this </w:t>
      </w:r>
      <w:proofErr w:type="spellStart"/>
      <w:r w:rsidR="003D474C" w:rsidRPr="003B2125">
        <w:t>CfP</w:t>
      </w:r>
      <w:proofErr w:type="spellEnd"/>
      <w:r w:rsidR="00615CA1" w:rsidRPr="003B2125">
        <w:t xml:space="preserve">. </w:t>
      </w:r>
    </w:p>
    <w:p w14:paraId="4A657C11" w14:textId="77777777" w:rsidR="00615CA1" w:rsidRPr="003B2125" w:rsidRDefault="00615CA1" w:rsidP="00D3149C"/>
    <w:p w14:paraId="136590BB" w14:textId="42147A4F" w:rsidR="00615CA1" w:rsidRPr="003B2125" w:rsidRDefault="00615CA1" w:rsidP="00D3149C">
      <w:r w:rsidRPr="003B2125">
        <w:t>Furthermore, a</w:t>
      </w:r>
      <w:r w:rsidR="00F64EA4" w:rsidRPr="003B2125">
        <w:t>n</w:t>
      </w:r>
      <w:r w:rsidRPr="003B2125">
        <w:t xml:space="preserve"> </w:t>
      </w:r>
      <w:r w:rsidR="00F64EA4" w:rsidRPr="003B2125">
        <w:t xml:space="preserve">important </w:t>
      </w:r>
      <w:r w:rsidRPr="003B2125">
        <w:t xml:space="preserve">component of the evaluation of proponent technology is </w:t>
      </w:r>
      <w:r w:rsidR="00F64EA4" w:rsidRPr="003B2125">
        <w:t xml:space="preserve">assessing subjective quality of the MPEG-I Immersive Audio presentation, which is </w:t>
      </w:r>
      <w:r w:rsidRPr="003B2125">
        <w:t>done via subjective listening test</w:t>
      </w:r>
      <w:r w:rsidR="00E90788" w:rsidRPr="003B2125">
        <w:t>s</w:t>
      </w:r>
      <w:r w:rsidRPr="003B2125">
        <w:t xml:space="preserve"> in which all proponent MPEG-I Immersive Audio rendering technology must run in real-time on the MPEG-I Audio Evaluation Platform (described in [</w:t>
      </w:r>
      <w:r w:rsidRPr="003B2125">
        <w:fldChar w:fldCharType="begin"/>
      </w:r>
      <w:r w:rsidRPr="003B2125">
        <w:instrText xml:space="preserve"> REF _Ref2767466 \r \h </w:instrText>
      </w:r>
      <w:r w:rsidR="003B2125">
        <w:instrText xml:space="preserve"> \* MERGEFORMAT </w:instrText>
      </w:r>
      <w:r w:rsidRPr="003B2125">
        <w:fldChar w:fldCharType="separate"/>
      </w:r>
      <w:r w:rsidR="00173889" w:rsidRPr="003B2125">
        <w:t>4</w:t>
      </w:r>
      <w:r w:rsidRPr="003B2125">
        <w:fldChar w:fldCharType="end"/>
      </w:r>
      <w:r w:rsidRPr="003B2125">
        <w:t>]).</w:t>
      </w:r>
    </w:p>
    <w:p w14:paraId="3CF2D904" w14:textId="77777777" w:rsidR="00615CA1" w:rsidRPr="003B2125" w:rsidRDefault="00615CA1" w:rsidP="00D3149C"/>
    <w:p w14:paraId="1AFB93F9" w14:textId="2A08DF40" w:rsidR="003B2125" w:rsidRDefault="00615CA1" w:rsidP="00D3149C">
      <w:r w:rsidRPr="003B2125">
        <w:t>Additional components of the evaluation of proponent technology will be done via proponent-supplied description of the functionality of the submitted technology and also via proponent objective measurements of aspects of the technology (e.g. motion</w:t>
      </w:r>
      <w:r w:rsidR="00AB71E5" w:rsidRPr="003B2125">
        <w:t>-</w:t>
      </w:r>
      <w:r w:rsidRPr="003B2125">
        <w:t>to</w:t>
      </w:r>
      <w:r w:rsidR="00AB71E5" w:rsidRPr="003B2125">
        <w:t>-</w:t>
      </w:r>
      <w:r w:rsidRPr="003B2125">
        <w:t xml:space="preserve">sound latency), which </w:t>
      </w:r>
      <w:r w:rsidR="00542939" w:rsidRPr="003B2125">
        <w:t>must</w:t>
      </w:r>
      <w:r w:rsidRPr="003B2125">
        <w:t xml:space="preserve"> be included in </w:t>
      </w:r>
      <w:r w:rsidR="00AB71E5" w:rsidRPr="003B2125">
        <w:t xml:space="preserve">the </w:t>
      </w:r>
      <w:r w:rsidRPr="003B2125">
        <w:t>submitted proponent documentation.</w:t>
      </w:r>
    </w:p>
    <w:p w14:paraId="65103871" w14:textId="41207863" w:rsidR="003B2125" w:rsidRPr="006C369D" w:rsidRDefault="003B2125" w:rsidP="003B2125">
      <w:pPr>
        <w:pStyle w:val="Heading1"/>
        <w:rPr>
          <w:highlight w:val="green"/>
        </w:rPr>
      </w:pPr>
      <w:bookmarkStart w:id="16" w:name="_Toc61448923"/>
      <w:r w:rsidRPr="006C369D">
        <w:rPr>
          <w:highlight w:val="green"/>
        </w:rPr>
        <w:t>Who may participate</w:t>
      </w:r>
      <w:bookmarkEnd w:id="16"/>
      <w:r w:rsidR="0048504C" w:rsidRPr="006C369D">
        <w:rPr>
          <w:highlight w:val="green"/>
        </w:rPr>
        <w:t xml:space="preserve"> </w:t>
      </w:r>
    </w:p>
    <w:p w14:paraId="1B308115" w14:textId="5D939272" w:rsidR="006C369D" w:rsidRPr="006C369D" w:rsidRDefault="006C369D" w:rsidP="00D3149C">
      <w:pPr>
        <w:rPr>
          <w:highlight w:val="red"/>
          <w:lang w:eastAsia="ja-JP"/>
        </w:rPr>
      </w:pPr>
      <w:r w:rsidRPr="006C369D">
        <w:rPr>
          <w:highlight w:val="red"/>
          <w:lang w:eastAsia="ja-JP"/>
        </w:rPr>
        <w:t>[</w:t>
      </w:r>
      <w:r w:rsidRPr="006C369D">
        <w:rPr>
          <w:highlight w:val="red"/>
        </w:rPr>
        <w:t>update N in WGN and do not change further]</w:t>
      </w:r>
    </w:p>
    <w:p w14:paraId="00C145AA" w14:textId="6573325F" w:rsidR="003B2125" w:rsidRPr="006C369D" w:rsidRDefault="00D07F0B" w:rsidP="00D3149C">
      <w:pPr>
        <w:rPr>
          <w:lang w:eastAsia="ja-JP"/>
        </w:rPr>
      </w:pPr>
      <w:r>
        <w:rPr>
          <w:lang w:eastAsia="ja-JP"/>
        </w:rPr>
        <w:t>Proponents</w:t>
      </w:r>
      <w:r w:rsidR="003B2125" w:rsidRPr="006C369D">
        <w:rPr>
          <w:lang w:eastAsia="ja-JP"/>
        </w:rPr>
        <w:t xml:space="preserve"> </w:t>
      </w:r>
      <w:r>
        <w:rPr>
          <w:lang w:eastAsia="ja-JP"/>
        </w:rPr>
        <w:t xml:space="preserve">that respond </w:t>
      </w:r>
      <w:r w:rsidR="003B2125" w:rsidRPr="006C369D">
        <w:rPr>
          <w:lang w:eastAsia="ja-JP"/>
        </w:rPr>
        <w:t xml:space="preserve">to this call may include </w:t>
      </w:r>
      <w:r w:rsidR="00B73A72" w:rsidRPr="006C369D">
        <w:rPr>
          <w:lang w:eastAsia="ja-JP"/>
        </w:rPr>
        <w:t>a</w:t>
      </w:r>
      <w:r w:rsidR="003202EB">
        <w:rPr>
          <w:lang w:eastAsia="ja-JP"/>
        </w:rPr>
        <w:t>ny</w:t>
      </w:r>
      <w:r w:rsidR="00B73A72" w:rsidRPr="006C369D">
        <w:rPr>
          <w:lang w:eastAsia="ja-JP"/>
        </w:rPr>
        <w:t xml:space="preserve"> </w:t>
      </w:r>
      <w:r w:rsidR="003B2125" w:rsidRPr="006C369D">
        <w:rPr>
          <w:lang w:eastAsia="ja-JP"/>
        </w:rPr>
        <w:t>persons wh</w:t>
      </w:r>
      <w:r w:rsidR="00B73A72" w:rsidRPr="006C369D">
        <w:rPr>
          <w:lang w:eastAsia="ja-JP"/>
        </w:rPr>
        <w:t>ether they</w:t>
      </w:r>
      <w:r w:rsidR="003B2125" w:rsidRPr="006C369D">
        <w:rPr>
          <w:lang w:eastAsia="ja-JP"/>
        </w:rPr>
        <w:t xml:space="preserve"> are </w:t>
      </w:r>
      <w:r w:rsidR="003202EB">
        <w:rPr>
          <w:lang w:eastAsia="ja-JP"/>
        </w:rPr>
        <w:t xml:space="preserve">or are </w:t>
      </w:r>
      <w:r w:rsidR="003B2125" w:rsidRPr="006C369D">
        <w:rPr>
          <w:lang w:eastAsia="ja-JP"/>
        </w:rPr>
        <w:t xml:space="preserve">not accredited delegates of ISO/IEC JTC1/SC29/WGN. However, all </w:t>
      </w:r>
      <w:r>
        <w:rPr>
          <w:lang w:eastAsia="ja-JP"/>
        </w:rPr>
        <w:t>proponents</w:t>
      </w:r>
      <w:r w:rsidR="003B2125" w:rsidRPr="006C369D">
        <w:rPr>
          <w:lang w:eastAsia="ja-JP"/>
        </w:rPr>
        <w:t xml:space="preserve"> are </w:t>
      </w:r>
      <w:del w:id="17" w:author="Hinds Arianne" w:date="2021-07-12T11:03:00Z">
        <w:r w:rsidR="003B2125" w:rsidRPr="00E23B36" w:rsidDel="00E23B36">
          <w:rPr>
            <w:lang w:eastAsia="ja-JP"/>
          </w:rPr>
          <w:delText xml:space="preserve">expected </w:delText>
        </w:r>
      </w:del>
      <w:ins w:id="18" w:author="Hinds Arianne" w:date="2021-07-12T11:03:00Z">
        <w:r w:rsidR="00E23B36">
          <w:rPr>
            <w:lang w:eastAsia="ja-JP"/>
          </w:rPr>
          <w:t>required</w:t>
        </w:r>
        <w:r w:rsidR="00E23B36" w:rsidRPr="00E23B36">
          <w:rPr>
            <w:lang w:eastAsia="ja-JP"/>
          </w:rPr>
          <w:t xml:space="preserve"> </w:t>
        </w:r>
      </w:ins>
      <w:r w:rsidR="003B2125" w:rsidRPr="00E23B36">
        <w:rPr>
          <w:lang w:eastAsia="ja-JP"/>
        </w:rPr>
        <w:t>to</w:t>
      </w:r>
      <w:r w:rsidR="003B2125" w:rsidRPr="006C369D">
        <w:rPr>
          <w:lang w:eastAsia="ja-JP"/>
        </w:rPr>
        <w:t xml:space="preserve"> attend the meetings </w:t>
      </w:r>
      <w:r w:rsidR="003202EB">
        <w:rPr>
          <w:lang w:eastAsia="ja-JP"/>
        </w:rPr>
        <w:t xml:space="preserve">at which their respective proposals are evaluated. The meeting during which proposals are evaluated is </w:t>
      </w:r>
      <w:r w:rsidR="003B2125" w:rsidRPr="006C369D">
        <w:rPr>
          <w:lang w:eastAsia="ja-JP"/>
        </w:rPr>
        <w:t xml:space="preserve">identified with an * in </w:t>
      </w:r>
      <w:r w:rsidR="003B2125" w:rsidRPr="006C369D">
        <w:rPr>
          <w:lang w:eastAsia="ja-JP"/>
        </w:rPr>
        <w:fldChar w:fldCharType="begin"/>
      </w:r>
      <w:r w:rsidR="003B2125" w:rsidRPr="006C369D">
        <w:rPr>
          <w:lang w:eastAsia="ja-JP"/>
        </w:rPr>
        <w:instrText xml:space="preserve"> REF _Ref61377188 \h </w:instrText>
      </w:r>
      <w:r w:rsidR="00157BD6" w:rsidRPr="006C369D">
        <w:rPr>
          <w:lang w:eastAsia="ja-JP"/>
        </w:rPr>
        <w:instrText xml:space="preserve"> \* MERGEFORMAT </w:instrText>
      </w:r>
      <w:r w:rsidR="003B2125" w:rsidRPr="006C369D">
        <w:rPr>
          <w:lang w:eastAsia="ja-JP"/>
        </w:rPr>
      </w:r>
      <w:r w:rsidR="003B2125" w:rsidRPr="006C369D">
        <w:rPr>
          <w:lang w:eastAsia="ja-JP"/>
        </w:rPr>
        <w:fldChar w:fldCharType="separate"/>
      </w:r>
      <w:r w:rsidR="003B2125" w:rsidRPr="006C369D">
        <w:rPr>
          <w:rFonts w:cstheme="minorHAnsi"/>
        </w:rPr>
        <w:t xml:space="preserve">Table </w:t>
      </w:r>
      <w:r w:rsidR="003B2125" w:rsidRPr="006C369D">
        <w:rPr>
          <w:rFonts w:cstheme="minorHAnsi"/>
          <w:noProof/>
        </w:rPr>
        <w:t>1</w:t>
      </w:r>
      <w:r w:rsidR="003B2125" w:rsidRPr="006C369D">
        <w:rPr>
          <w:lang w:eastAsia="ja-JP"/>
        </w:rPr>
        <w:fldChar w:fldCharType="end"/>
      </w:r>
      <w:r w:rsidR="003B2125" w:rsidRPr="006C369D">
        <w:rPr>
          <w:lang w:eastAsia="ja-JP"/>
        </w:rPr>
        <w:t xml:space="preserve"> and </w:t>
      </w:r>
      <w:r w:rsidR="003B2125" w:rsidRPr="006C369D">
        <w:rPr>
          <w:lang w:eastAsia="ja-JP"/>
        </w:rPr>
        <w:fldChar w:fldCharType="begin"/>
      </w:r>
      <w:r w:rsidR="003B2125" w:rsidRPr="006C369D">
        <w:rPr>
          <w:lang w:eastAsia="ja-JP"/>
        </w:rPr>
        <w:instrText xml:space="preserve"> REF _Ref61377201 \h </w:instrText>
      </w:r>
      <w:r w:rsidR="00157BD6" w:rsidRPr="006C369D">
        <w:rPr>
          <w:lang w:eastAsia="ja-JP"/>
        </w:rPr>
        <w:instrText xml:space="preserve"> \* MERGEFORMAT </w:instrText>
      </w:r>
      <w:r w:rsidR="003B2125" w:rsidRPr="006C369D">
        <w:rPr>
          <w:lang w:eastAsia="ja-JP"/>
        </w:rPr>
      </w:r>
      <w:r w:rsidR="003B2125" w:rsidRPr="006C369D">
        <w:rPr>
          <w:lang w:eastAsia="ja-JP"/>
        </w:rPr>
        <w:fldChar w:fldCharType="separate"/>
      </w:r>
      <w:r w:rsidR="003B2125" w:rsidRPr="006C369D">
        <w:rPr>
          <w:rFonts w:cstheme="minorHAnsi"/>
        </w:rPr>
        <w:t xml:space="preserve">Table </w:t>
      </w:r>
      <w:r w:rsidR="003B2125" w:rsidRPr="006C369D">
        <w:rPr>
          <w:rFonts w:cstheme="minorHAnsi"/>
          <w:noProof/>
        </w:rPr>
        <w:t>2</w:t>
      </w:r>
      <w:r w:rsidR="003B2125" w:rsidRPr="006C369D">
        <w:rPr>
          <w:lang w:eastAsia="ja-JP"/>
        </w:rPr>
        <w:fldChar w:fldCharType="end"/>
      </w:r>
      <w:r w:rsidR="003B2125" w:rsidRPr="006C369D">
        <w:rPr>
          <w:lang w:eastAsia="ja-JP"/>
        </w:rPr>
        <w:t xml:space="preserve">. </w:t>
      </w:r>
      <w:r>
        <w:rPr>
          <w:lang w:eastAsia="ja-JP"/>
        </w:rPr>
        <w:t xml:space="preserve">A one-time invitation may be extended to </w:t>
      </w:r>
      <w:r w:rsidR="003202EB">
        <w:rPr>
          <w:lang w:eastAsia="ja-JP"/>
        </w:rPr>
        <w:t xml:space="preserve">proponents to participate in the evaluation process if the proponent is not an accredited delegate of </w:t>
      </w:r>
      <w:r w:rsidR="003202EB" w:rsidRPr="006C369D">
        <w:rPr>
          <w:lang w:eastAsia="ja-JP"/>
        </w:rPr>
        <w:t>ISO/IEC JTC1/SC29/WGN</w:t>
      </w:r>
      <w:r w:rsidR="003202EB">
        <w:rPr>
          <w:lang w:eastAsia="ja-JP"/>
        </w:rPr>
        <w:t xml:space="preserve">. If the proponents technology is accepted into the Working Draft of the Standard, then the proponents are </w:t>
      </w:r>
      <w:del w:id="19" w:author="Hinds Arianne" w:date="2021-07-12T11:03:00Z">
        <w:r w:rsidR="003202EB" w:rsidRPr="00E23B36" w:rsidDel="00E23B36">
          <w:rPr>
            <w:lang w:eastAsia="ja-JP"/>
          </w:rPr>
          <w:delText xml:space="preserve">expected </w:delText>
        </w:r>
      </w:del>
      <w:ins w:id="20" w:author="Hinds Arianne" w:date="2021-07-12T11:03:00Z">
        <w:r w:rsidR="00E23B36">
          <w:rPr>
            <w:lang w:eastAsia="ja-JP"/>
          </w:rPr>
          <w:t>required</w:t>
        </w:r>
        <w:r w:rsidR="00E23B36" w:rsidRPr="00E23B36">
          <w:rPr>
            <w:lang w:eastAsia="ja-JP"/>
          </w:rPr>
          <w:t xml:space="preserve"> </w:t>
        </w:r>
      </w:ins>
      <w:r w:rsidR="003202EB" w:rsidRPr="00E23B36">
        <w:rPr>
          <w:lang w:eastAsia="ja-JP"/>
        </w:rPr>
        <w:t>to participate</w:t>
      </w:r>
      <w:r w:rsidR="003202EB">
        <w:rPr>
          <w:lang w:eastAsia="ja-JP"/>
        </w:rPr>
        <w:t xml:space="preserve"> in meetings identified with a </w:t>
      </w:r>
      <w:r w:rsidR="003202EB" w:rsidRPr="003202EB">
        <w:rPr>
          <w:rFonts w:ascii="Calibri" w:eastAsia="Times New Roman" w:hAnsi="Calibri" w:cs="Calibri"/>
        </w:rPr>
        <w:t>†</w:t>
      </w:r>
      <w:r w:rsidR="003202EB">
        <w:rPr>
          <w:rFonts w:ascii="Calibri" w:eastAsia="Times New Roman" w:hAnsi="Calibri" w:cs="Calibri"/>
        </w:rPr>
        <w:t xml:space="preserve"> </w:t>
      </w:r>
      <w:r w:rsidR="003202EB" w:rsidRPr="003202EB">
        <w:rPr>
          <w:rFonts w:ascii="Calibri" w:eastAsia="Times New Roman" w:hAnsi="Calibri" w:cs="Calibri"/>
        </w:rPr>
        <w:t>in</w:t>
      </w:r>
      <w:r w:rsidR="003202EB">
        <w:rPr>
          <w:rFonts w:ascii="Calibri" w:eastAsia="Times New Roman" w:hAnsi="Calibri" w:cs="Calibri"/>
        </w:rPr>
        <w:t xml:space="preserve"> Table 1 and Table 2. In such a case where the technology is accepted from a proponent who is not an accredited delegate of </w:t>
      </w:r>
      <w:r w:rsidR="003202EB" w:rsidRPr="006C369D">
        <w:rPr>
          <w:lang w:eastAsia="ja-JP"/>
        </w:rPr>
        <w:t>ISO/IEC JTC1/SC29/WGN</w:t>
      </w:r>
      <w:r w:rsidR="003202EB">
        <w:rPr>
          <w:lang w:eastAsia="ja-JP"/>
        </w:rPr>
        <w:t xml:space="preserve">, the proponent is expected to initiate the process to </w:t>
      </w:r>
      <w:r w:rsidR="003B2125" w:rsidRPr="006C369D">
        <w:rPr>
          <w:lang w:eastAsia="ja-JP"/>
        </w:rPr>
        <w:t>join their National Body committees in order to be</w:t>
      </w:r>
      <w:r w:rsidR="003202EB">
        <w:rPr>
          <w:lang w:eastAsia="ja-JP"/>
        </w:rPr>
        <w:t>come</w:t>
      </w:r>
      <w:r w:rsidR="003B2125" w:rsidRPr="006C369D">
        <w:rPr>
          <w:lang w:eastAsia="ja-JP"/>
        </w:rPr>
        <w:t xml:space="preserve"> accredited to participate in </w:t>
      </w:r>
      <w:r w:rsidR="003202EB">
        <w:rPr>
          <w:lang w:eastAsia="ja-JP"/>
        </w:rPr>
        <w:t xml:space="preserve">subsequent </w:t>
      </w:r>
      <w:r w:rsidR="003B2125" w:rsidRPr="006C369D">
        <w:rPr>
          <w:lang w:eastAsia="ja-JP"/>
        </w:rPr>
        <w:t xml:space="preserve">meetings of WGN. Information for how to join National Body committees and to become an accredited delegate for ISO/IEC JTC1/SC29/WGN is available at </w:t>
      </w:r>
      <w:hyperlink r:id="rId8" w:history="1">
        <w:r w:rsidR="003B2125" w:rsidRPr="006C369D">
          <w:rPr>
            <w:rStyle w:val="Hyperlink"/>
            <w:lang w:eastAsia="ja-JP"/>
          </w:rPr>
          <w:t>How to Get Involved</w:t>
        </w:r>
      </w:hyperlink>
      <w:r w:rsidR="003B2125" w:rsidRPr="006C369D">
        <w:rPr>
          <w:lang w:eastAsia="ja-JP"/>
        </w:rPr>
        <w:t>.</w:t>
      </w:r>
    </w:p>
    <w:p w14:paraId="09DB7B11" w14:textId="62A5C633" w:rsidR="006C369D" w:rsidRPr="006C369D" w:rsidRDefault="00305ACA" w:rsidP="006C369D">
      <w:pPr>
        <w:pStyle w:val="Heading1"/>
        <w:rPr>
          <w:highlight w:val="green"/>
        </w:rPr>
      </w:pPr>
      <w:bookmarkStart w:id="21" w:name="_Toc61448924"/>
      <w:r>
        <w:rPr>
          <w:highlight w:val="green"/>
        </w:rPr>
        <w:t>Code of conduct and rules of engagement</w:t>
      </w:r>
      <w:bookmarkEnd w:id="21"/>
    </w:p>
    <w:p w14:paraId="509FF7D9" w14:textId="77777777" w:rsidR="00305ACA" w:rsidRDefault="00B73A72" w:rsidP="00305ACA">
      <w:r w:rsidRPr="00305ACA">
        <w:rPr>
          <w:highlight w:val="red"/>
        </w:rPr>
        <w:t xml:space="preserve"> [</w:t>
      </w:r>
      <w:r w:rsidR="00305ACA" w:rsidRPr="00305ACA">
        <w:rPr>
          <w:highlight w:val="red"/>
        </w:rPr>
        <w:t>D</w:t>
      </w:r>
      <w:r w:rsidRPr="00305ACA">
        <w:rPr>
          <w:highlight w:val="red"/>
        </w:rPr>
        <w:t>o not change]</w:t>
      </w:r>
    </w:p>
    <w:p w14:paraId="6E8F37F4" w14:textId="327EB582" w:rsidR="008C0B12" w:rsidRDefault="00B73A72" w:rsidP="00305ACA">
      <w:pPr>
        <w:rPr>
          <w:rFonts w:eastAsia="SimSun"/>
          <w:lang w:eastAsia="zh-CN"/>
        </w:rPr>
      </w:pPr>
      <w:r>
        <w:t xml:space="preserve">All participants shall be required to </w:t>
      </w:r>
      <w:r>
        <w:rPr>
          <w:rFonts w:eastAsia="SimSun"/>
          <w:lang w:eastAsia="zh-CN"/>
        </w:rPr>
        <w:t xml:space="preserve">familiarize themselves with relevant </w:t>
      </w:r>
      <w:hyperlink r:id="rId9" w:history="1">
        <w:r w:rsidRPr="00707E91">
          <w:rPr>
            <w:rStyle w:val="Hyperlink"/>
            <w:rFonts w:eastAsia="SimSun"/>
          </w:rPr>
          <w:t>ISO Policies and Procedures</w:t>
        </w:r>
      </w:hyperlink>
      <w:r>
        <w:rPr>
          <w:rFonts w:eastAsia="SimSun"/>
          <w:lang w:eastAsia="zh-CN"/>
        </w:rPr>
        <w:t xml:space="preserve">, including in particular </w:t>
      </w:r>
      <w:hyperlink r:id="rId10" w:history="1">
        <w:r w:rsidRPr="00707E91">
          <w:rPr>
            <w:rStyle w:val="Hyperlink"/>
            <w:rFonts w:eastAsia="SimSun"/>
          </w:rPr>
          <w:t>ISO Code of Conduct</w:t>
        </w:r>
      </w:hyperlink>
      <w:r>
        <w:rPr>
          <w:rFonts w:eastAsia="SimSun"/>
          <w:lang w:eastAsia="zh-CN"/>
        </w:rPr>
        <w:t xml:space="preserve">, </w:t>
      </w:r>
      <w:hyperlink r:id="rId11" w:history="1">
        <w:r w:rsidRPr="00707E91">
          <w:rPr>
            <w:rStyle w:val="Hyperlink"/>
            <w:rFonts w:eastAsia="SimSun"/>
          </w:rPr>
          <w:t>ISO Declaration for Participants in ISO Activities</w:t>
        </w:r>
      </w:hyperlink>
      <w:r>
        <w:rPr>
          <w:rFonts w:eastAsia="SimSun"/>
          <w:lang w:eastAsia="zh-CN"/>
        </w:rPr>
        <w:t xml:space="preserve">, </w:t>
      </w:r>
      <w:hyperlink r:id="rId12" w:history="1">
        <w:r w:rsidRPr="00707E91">
          <w:rPr>
            <w:rStyle w:val="Hyperlink"/>
            <w:rFonts w:eastAsia="SimSun"/>
          </w:rPr>
          <w:t>ISO Privacy and Copyright</w:t>
        </w:r>
      </w:hyperlink>
      <w:r>
        <w:rPr>
          <w:rFonts w:eastAsia="SimSun"/>
          <w:lang w:eastAsia="zh-CN"/>
        </w:rPr>
        <w:t xml:space="preserve"> policy, and </w:t>
      </w:r>
      <w:hyperlink r:id="rId13" w:history="1">
        <w:r w:rsidRPr="00395D43">
          <w:rPr>
            <w:rStyle w:val="Hyperlink"/>
            <w:rFonts w:eastAsia="SimSun"/>
          </w:rPr>
          <w:t>ISO Policy on Communication of Committee Work</w:t>
        </w:r>
      </w:hyperlink>
      <w:r>
        <w:rPr>
          <w:rFonts w:eastAsia="SimSun"/>
          <w:lang w:eastAsia="zh-CN"/>
        </w:rPr>
        <w:t>, and to consent to be bound by these policies.</w:t>
      </w:r>
    </w:p>
    <w:p w14:paraId="4205FAB8" w14:textId="1164C189" w:rsidR="00124107" w:rsidRDefault="00124107" w:rsidP="00305ACA">
      <w:pPr>
        <w:rPr>
          <w:rFonts w:eastAsia="SimSun"/>
          <w:lang w:eastAsia="zh-CN"/>
        </w:rPr>
      </w:pPr>
    </w:p>
    <w:p w14:paraId="61615459" w14:textId="467982C9" w:rsidR="00D07F0B" w:rsidRPr="00AC08FF" w:rsidRDefault="00D07F0B" w:rsidP="00D07F0B">
      <w:pPr>
        <w:pStyle w:val="Heading1"/>
        <w:rPr>
          <w:highlight w:val="green"/>
        </w:rPr>
      </w:pPr>
      <w:bookmarkStart w:id="22" w:name="_Toc61448925"/>
      <w:r w:rsidRPr="00AC08FF">
        <w:rPr>
          <w:highlight w:val="green"/>
        </w:rPr>
        <w:t>Source code and IPR</w:t>
      </w:r>
      <w:bookmarkEnd w:id="22"/>
    </w:p>
    <w:p w14:paraId="04095D39" w14:textId="77777777" w:rsidR="0089259C" w:rsidRPr="0089259C" w:rsidRDefault="00AC08FF" w:rsidP="0089259C">
      <w:pPr>
        <w:rPr>
          <w:ins w:id="23" w:author="Hinds Arianne" w:date="2021-07-13T00:55:00Z"/>
          <w:color w:val="000000" w:themeColor="text1"/>
          <w:highlight w:val="red"/>
          <w:rPrChange w:id="24" w:author="Hinds Arianne" w:date="2021-07-13T00:57:00Z">
            <w:rPr>
              <w:ins w:id="25" w:author="Hinds Arianne" w:date="2021-07-13T00:55:00Z"/>
            </w:rPr>
          </w:rPrChange>
        </w:rPr>
      </w:pPr>
      <w:r w:rsidRPr="00305ACA">
        <w:rPr>
          <w:highlight w:val="red"/>
        </w:rPr>
        <w:t>[</w:t>
      </w:r>
      <w:ins w:id="26" w:author="Hinds Arianne" w:date="2021-07-13T00:54:00Z">
        <w:r w:rsidR="0089259C" w:rsidRPr="0089259C">
          <w:rPr>
            <w:color w:val="000000" w:themeColor="text1"/>
            <w:highlight w:val="red"/>
            <w:rPrChange w:id="27" w:author="Hinds Arianne" w:date="2021-07-13T00:57:00Z">
              <w:rPr>
                <w:highlight w:val="red"/>
              </w:rPr>
            </w:rPrChange>
          </w:rPr>
          <w:t>Chang</w:t>
        </w:r>
      </w:ins>
      <w:ins w:id="28" w:author="Hinds Arianne" w:date="2021-07-13T00:55:00Z">
        <w:r w:rsidR="0089259C" w:rsidRPr="0089259C">
          <w:rPr>
            <w:color w:val="000000" w:themeColor="text1"/>
            <w:highlight w:val="red"/>
            <w:rPrChange w:id="29" w:author="Hinds Arianne" w:date="2021-07-13T00:57:00Z">
              <w:rPr>
                <w:highlight w:val="red"/>
              </w:rPr>
            </w:rPrChange>
          </w:rPr>
          <w:t xml:space="preserve">e to clarify the terms for when the source code is required. </w:t>
        </w:r>
        <w:r w:rsidR="0089259C" w:rsidRPr="0089259C">
          <w:rPr>
            <w:color w:val="000000" w:themeColor="text1"/>
            <w:highlight w:val="red"/>
            <w:rPrChange w:id="30" w:author="Hinds Arianne" w:date="2021-07-13T00:57:00Z">
              <w:rPr/>
            </w:rPrChange>
          </w:rPr>
          <w:t xml:space="preserve">The </w:t>
        </w:r>
        <w:proofErr w:type="spellStart"/>
        <w:r w:rsidR="0089259C" w:rsidRPr="0089259C">
          <w:rPr>
            <w:color w:val="000000" w:themeColor="text1"/>
            <w:highlight w:val="red"/>
            <w:rPrChange w:id="31" w:author="Hinds Arianne" w:date="2021-07-13T00:57:00Z">
              <w:rPr/>
            </w:rPrChange>
          </w:rPr>
          <w:t>CfP</w:t>
        </w:r>
        <w:proofErr w:type="spellEnd"/>
        <w:r w:rsidR="0089259C" w:rsidRPr="0089259C">
          <w:rPr>
            <w:color w:val="000000" w:themeColor="text1"/>
            <w:highlight w:val="red"/>
            <w:rPrChange w:id="32" w:author="Hinds Arianne" w:date="2021-07-13T00:57:00Z">
              <w:rPr/>
            </w:rPrChange>
          </w:rPr>
          <w:t xml:space="preserve"> should state the conditions under which each proponent may be required to release source code, e.g. it is judged the “best” response to the </w:t>
        </w:r>
        <w:proofErr w:type="spellStart"/>
        <w:r w:rsidR="0089259C" w:rsidRPr="0089259C">
          <w:rPr>
            <w:color w:val="000000" w:themeColor="text1"/>
            <w:highlight w:val="red"/>
            <w:rPrChange w:id="33" w:author="Hinds Arianne" w:date="2021-07-13T00:57:00Z">
              <w:rPr/>
            </w:rPrChange>
          </w:rPr>
          <w:t>CfP</w:t>
        </w:r>
        <w:proofErr w:type="spellEnd"/>
        <w:r w:rsidR="0089259C" w:rsidRPr="0089259C">
          <w:rPr>
            <w:color w:val="000000" w:themeColor="text1"/>
            <w:highlight w:val="red"/>
            <w:rPrChange w:id="34" w:author="Hinds Arianne" w:date="2021-07-13T00:57:00Z">
              <w:rPr/>
            </w:rPrChange>
          </w:rPr>
          <w:t>; it is short-listed in the top N, etc.</w:t>
        </w:r>
      </w:ins>
    </w:p>
    <w:p w14:paraId="054CE85C" w14:textId="5C8A22C6" w:rsidR="00AC08FF" w:rsidRDefault="0089259C" w:rsidP="00AC08FF">
      <w:ins w:id="35" w:author="Hinds Arianne" w:date="2021-07-13T00:55:00Z">
        <w:r w:rsidRPr="0089259C">
          <w:rPr>
            <w:color w:val="000000" w:themeColor="text1"/>
            <w:highlight w:val="red"/>
            <w:rPrChange w:id="36" w:author="Hinds Arianne" w:date="2021-07-13T00:57:00Z">
              <w:rPr/>
            </w:rPrChange>
          </w:rPr>
          <w:t xml:space="preserve">The </w:t>
        </w:r>
        <w:proofErr w:type="spellStart"/>
        <w:r w:rsidRPr="0089259C">
          <w:rPr>
            <w:color w:val="000000" w:themeColor="text1"/>
            <w:highlight w:val="red"/>
            <w:rPrChange w:id="37" w:author="Hinds Arianne" w:date="2021-07-13T00:57:00Z">
              <w:rPr/>
            </w:rPrChange>
          </w:rPr>
          <w:t>CfP</w:t>
        </w:r>
        <w:proofErr w:type="spellEnd"/>
        <w:r w:rsidRPr="0089259C">
          <w:rPr>
            <w:color w:val="000000" w:themeColor="text1"/>
            <w:highlight w:val="red"/>
            <w:rPrChange w:id="38" w:author="Hinds Arianne" w:date="2021-07-13T00:57:00Z">
              <w:rPr/>
            </w:rPrChange>
          </w:rPr>
          <w:t xml:space="preserve"> shall state a minimum time that experts will have to review source code prior to a decision to use it in the standardization project.  The minimum time shall not be less than 72 hours.  The selection of unseen source code or conditional selection of source code is not permitted</w:t>
        </w:r>
        <w:r w:rsidRPr="0089259C">
          <w:rPr>
            <w:color w:val="000000" w:themeColor="text1"/>
            <w:highlight w:val="red"/>
            <w:rPrChange w:id="39" w:author="Hinds Arianne" w:date="2021-07-13T00:58:00Z">
              <w:rPr/>
            </w:rPrChange>
          </w:rPr>
          <w:t>.</w:t>
        </w:r>
      </w:ins>
      <w:ins w:id="40" w:author="Hinds Arianne" w:date="2021-07-13T00:58:00Z">
        <w:r w:rsidRPr="0089259C">
          <w:rPr>
            <w:color w:val="000000" w:themeColor="text1"/>
            <w:highlight w:val="red"/>
            <w:rPrChange w:id="41" w:author="Hinds Arianne" w:date="2021-07-13T00:58:00Z">
              <w:rPr>
                <w:color w:val="000000" w:themeColor="text1"/>
              </w:rPr>
            </w:rPrChange>
          </w:rPr>
          <w:t xml:space="preserve"> </w:t>
        </w:r>
        <w:r w:rsidRPr="0089259C">
          <w:rPr>
            <w:highlight w:val="red"/>
            <w:rPrChange w:id="42" w:author="Hinds Arianne" w:date="2021-07-13T00:58:00Z">
              <w:rPr/>
            </w:rPrChange>
          </w:rPr>
          <w:t>It is the responsibility of the group to ensure that their software selections do not result in an impact to the project timeline.</w:t>
        </w:r>
      </w:ins>
      <w:ins w:id="43" w:author="Hinds Arianne" w:date="2021-07-13T00:55:00Z">
        <w:r>
          <w:rPr>
            <w:highlight w:val="red"/>
          </w:rPr>
          <w:t xml:space="preserve"> </w:t>
        </w:r>
      </w:ins>
      <w:del w:id="44" w:author="Hinds Arianne" w:date="2021-07-13T00:54:00Z">
        <w:r w:rsidR="00AC08FF" w:rsidRPr="00305ACA" w:rsidDel="0089259C">
          <w:rPr>
            <w:highlight w:val="red"/>
          </w:rPr>
          <w:delText>Do not change</w:delText>
        </w:r>
      </w:del>
      <w:r w:rsidR="00AC08FF" w:rsidRPr="00305ACA">
        <w:rPr>
          <w:highlight w:val="red"/>
        </w:rPr>
        <w:t>]</w:t>
      </w:r>
    </w:p>
    <w:p w14:paraId="4E4D732E" w14:textId="77777777" w:rsidR="0089259C" w:rsidRDefault="0089259C" w:rsidP="0089259C">
      <w:pPr>
        <w:rPr>
          <w:ins w:id="45" w:author="Hinds Arianne" w:date="2021-07-13T00:58:00Z"/>
        </w:rPr>
      </w:pPr>
    </w:p>
    <w:p w14:paraId="022303AD" w14:textId="3A64F666" w:rsidR="000367DF" w:rsidRDefault="000367DF" w:rsidP="0089259C">
      <w:pPr>
        <w:rPr>
          <w:ins w:id="46" w:author="Hinds Arianne" w:date="2021-07-13T00:55:00Z"/>
        </w:rPr>
      </w:pPr>
      <w:ins w:id="47" w:author="Hinds Arianne" w:date="2021-07-13T00:29:00Z">
        <w:r>
          <w:t xml:space="preserve">By responding to a </w:t>
        </w:r>
        <w:proofErr w:type="spellStart"/>
        <w:r>
          <w:t>CfP</w:t>
        </w:r>
        <w:proofErr w:type="spellEnd"/>
        <w:r>
          <w:t xml:space="preserve">, the proponent affirms that he or she is willing to make source code available for use as the starting point for collaborative standardization.  </w:t>
        </w:r>
      </w:ins>
    </w:p>
    <w:p w14:paraId="0FAB5E4E" w14:textId="77777777" w:rsidR="0089259C" w:rsidRDefault="0089259C" w:rsidP="0089259C">
      <w:pPr>
        <w:rPr>
          <w:ins w:id="48" w:author="Hinds Arianne" w:date="2021-07-13T00:29:00Z"/>
        </w:rPr>
      </w:pPr>
    </w:p>
    <w:p w14:paraId="1450A86A" w14:textId="55502770" w:rsidR="000367DF" w:rsidRDefault="000367DF" w:rsidP="000367DF">
      <w:pPr>
        <w:rPr>
          <w:ins w:id="49" w:author="Hinds Arianne" w:date="2021-07-13T00:29:00Z"/>
        </w:rPr>
      </w:pPr>
      <w:ins w:id="50" w:author="Hinds Arianne" w:date="2021-07-13T00:29:00Z">
        <w:r>
          <w:lastRenderedPageBreak/>
          <w:t xml:space="preserve">It is the responsibility of the proponent to obtain any necessary internal approvals in a timely manner, otherwise more readily available source code may be selected.  </w:t>
        </w:r>
      </w:ins>
    </w:p>
    <w:p w14:paraId="1C628545" w14:textId="3A35E61A" w:rsidR="00D07F0B" w:rsidDel="000367DF" w:rsidRDefault="00D07F0B" w:rsidP="00D07F0B">
      <w:pPr>
        <w:rPr>
          <w:del w:id="51" w:author="Hinds Arianne" w:date="2021-07-13T00:29:00Z"/>
          <w:rFonts w:eastAsia="MS Mincho"/>
          <w:lang w:val="en-GB" w:eastAsia="ja-JP"/>
        </w:rPr>
      </w:pPr>
      <w:del w:id="52" w:author="Hinds Arianne" w:date="2021-07-13T00:29:00Z">
        <w:r w:rsidRPr="003B5ACD" w:rsidDel="000367DF">
          <w:rPr>
            <w:rFonts w:eastAsia="MS Mincho"/>
            <w:lang w:val="en-GB" w:eastAsia="ja-JP"/>
          </w:rPr>
          <w:delText xml:space="preserve">Proponents are advised that, upon acceptance for further evaluation, </w:delText>
        </w:r>
        <w:r w:rsidDel="000367DF">
          <w:rPr>
            <w:rFonts w:eastAsia="MS Mincho"/>
            <w:lang w:val="en-GB" w:eastAsia="ja-JP"/>
          </w:rPr>
          <w:delText>it</w:delText>
        </w:r>
        <w:r w:rsidRPr="003B5ACD" w:rsidDel="000367DF">
          <w:rPr>
            <w:rFonts w:eastAsia="MS Mincho"/>
            <w:lang w:val="en-GB" w:eastAsia="ja-JP"/>
          </w:rPr>
          <w:delText xml:space="preserve"> will </w:delText>
        </w:r>
        <w:r w:rsidDel="000367DF">
          <w:rPr>
            <w:rFonts w:eastAsia="MS Mincho"/>
            <w:lang w:val="en-GB" w:eastAsia="ja-JP"/>
          </w:rPr>
          <w:delText xml:space="preserve">be </w:delText>
        </w:r>
        <w:r w:rsidRPr="003B5ACD" w:rsidDel="000367DF">
          <w:rPr>
            <w:rFonts w:eastAsia="MS Mincho"/>
            <w:lang w:val="en-GB" w:eastAsia="ja-JP"/>
          </w:rPr>
          <w:delText>require</w:delText>
        </w:r>
        <w:r w:rsidDel="000367DF">
          <w:rPr>
            <w:rFonts w:eastAsia="MS Mincho"/>
            <w:lang w:val="en-GB" w:eastAsia="ja-JP"/>
          </w:rPr>
          <w:delText>d</w:delText>
        </w:r>
        <w:r w:rsidRPr="003B5ACD" w:rsidDel="000367DF">
          <w:rPr>
            <w:rFonts w:eastAsia="MS Mincho"/>
            <w:lang w:val="en-GB" w:eastAsia="ja-JP"/>
          </w:rPr>
          <w:delText xml:space="preserve"> that certain parts of any technology proposed be made available in source code</w:delText>
        </w:r>
        <w:r w:rsidRPr="003B5ACD" w:rsidDel="000367DF">
          <w:rPr>
            <w:lang w:val="en-GB" w:eastAsia="zh-TW"/>
          </w:rPr>
          <w:delText xml:space="preserve"> format</w:delText>
        </w:r>
        <w:r w:rsidRPr="003B5ACD" w:rsidDel="000367DF">
          <w:rPr>
            <w:rFonts w:eastAsia="MS Mincho"/>
            <w:lang w:val="en-GB" w:eastAsia="ja-JP"/>
          </w:rPr>
          <w:delText xml:space="preserve"> </w:delText>
        </w:r>
        <w:r w:rsidDel="000367DF">
          <w:rPr>
            <w:rFonts w:eastAsia="MS Mincho"/>
            <w:lang w:val="en-GB" w:eastAsia="ja-JP"/>
          </w:rPr>
          <w:delText xml:space="preserve">to participants in the core experiments process and </w:delText>
        </w:r>
        <w:r w:rsidRPr="003B5ACD" w:rsidDel="000367DF">
          <w:rPr>
            <w:rFonts w:eastAsia="MS Mincho"/>
            <w:lang w:val="en-GB" w:eastAsia="ja-JP"/>
          </w:rPr>
          <w:delText>for</w:delText>
        </w:r>
        <w:r w:rsidDel="000367DF">
          <w:rPr>
            <w:rFonts w:eastAsia="MS Mincho"/>
            <w:lang w:val="en-GB" w:eastAsia="ja-JP"/>
          </w:rPr>
          <w:delText xml:space="preserve"> potential</w:delText>
        </w:r>
        <w:r w:rsidRPr="003B5ACD" w:rsidDel="000367DF">
          <w:rPr>
            <w:rFonts w:eastAsia="MS Mincho"/>
            <w:lang w:val="en-GB" w:eastAsia="ja-JP"/>
          </w:rPr>
          <w:delText xml:space="preserve"> inclusion in </w:delText>
        </w:r>
        <w:r w:rsidRPr="003B5ACD" w:rsidDel="000367DF">
          <w:rPr>
            <w:lang w:val="en-GB" w:eastAsia="zh-TW"/>
          </w:rPr>
          <w:delText xml:space="preserve">the prospective standard </w:delText>
        </w:r>
        <w:r w:rsidDel="000367DF">
          <w:rPr>
            <w:lang w:val="en-GB" w:eastAsia="zh-TW"/>
          </w:rPr>
          <w:delText>as r</w:delText>
        </w:r>
        <w:r w:rsidRPr="009F5729" w:rsidDel="000367DF">
          <w:rPr>
            <w:rFonts w:eastAsia="MS Mincho"/>
            <w:lang w:val="en-GB" w:eastAsia="ja-JP"/>
          </w:rPr>
          <w:delText xml:space="preserve">eference </w:delText>
        </w:r>
        <w:r w:rsidDel="000367DF">
          <w:rPr>
            <w:rFonts w:eastAsia="MS Mincho"/>
            <w:lang w:val="en-GB" w:eastAsia="ja-JP"/>
          </w:rPr>
          <w:delText>s</w:delText>
        </w:r>
        <w:r w:rsidRPr="009F5729" w:rsidDel="000367DF">
          <w:rPr>
            <w:rFonts w:eastAsia="MS Mincho"/>
            <w:lang w:val="en-GB" w:eastAsia="ja-JP"/>
          </w:rPr>
          <w:delText>oftware.</w:delText>
        </w:r>
        <w:r w:rsidRPr="003B5ACD" w:rsidDel="000367DF">
          <w:rPr>
            <w:rFonts w:eastAsia="MS Mincho"/>
            <w:lang w:val="en-GB" w:eastAsia="ja-JP"/>
          </w:rPr>
          <w:delText xml:space="preserve"> </w:delText>
        </w:r>
        <w:r w:rsidDel="000367DF">
          <w:rPr>
            <w:rFonts w:eastAsia="MS Mincho"/>
            <w:lang w:val="en-GB" w:eastAsia="ja-JP"/>
          </w:rPr>
          <w:delText>When a particular technology is a candidate for further evaluation, c</w:delText>
        </w:r>
        <w:r w:rsidRPr="003B5ACD" w:rsidDel="000367DF">
          <w:rPr>
            <w:rFonts w:eastAsia="MS Mincho"/>
            <w:lang w:val="en-GB" w:eastAsia="ja-JP"/>
          </w:rPr>
          <w:delText xml:space="preserve">ommitment to provide such software </w:delText>
        </w:r>
        <w:r w:rsidRPr="003B5ACD" w:rsidDel="000367DF">
          <w:rPr>
            <w:lang w:val="en-GB" w:eastAsia="zh-TW"/>
          </w:rPr>
          <w:delText>is a condition of participation</w:delText>
        </w:r>
        <w:r w:rsidRPr="003B5ACD" w:rsidDel="000367DF">
          <w:rPr>
            <w:rFonts w:eastAsia="MS Mincho"/>
            <w:lang w:val="en-GB" w:eastAsia="ja-JP"/>
          </w:rPr>
          <w:delText xml:space="preserve">.  The </w:delText>
        </w:r>
        <w:r w:rsidDel="000367DF">
          <w:rPr>
            <w:rFonts w:eastAsia="MS Mincho"/>
            <w:lang w:val="en-GB" w:eastAsia="ja-JP"/>
          </w:rPr>
          <w:delText>s</w:delText>
        </w:r>
        <w:r w:rsidRPr="003B5ACD" w:rsidDel="000367DF">
          <w:rPr>
            <w:rFonts w:eastAsia="MS Mincho"/>
            <w:lang w:val="en-GB" w:eastAsia="ja-JP"/>
          </w:rPr>
          <w:delText>oftware shall produce identical results to those submitted to the test.</w:delText>
        </w:r>
        <w:r w:rsidDel="000367DF">
          <w:rPr>
            <w:rFonts w:eastAsia="MS Mincho"/>
            <w:lang w:val="en-GB" w:eastAsia="ja-JP"/>
          </w:rPr>
          <w:delText xml:space="preserve"> Additionally, submission of improvements (bug fixes, etc.) is certainly encouraged.</w:delText>
        </w:r>
        <w:r w:rsidRPr="003B5ACD" w:rsidDel="000367DF">
          <w:rPr>
            <w:rFonts w:eastAsia="MS Mincho"/>
            <w:lang w:val="en-GB" w:eastAsia="ja-JP"/>
          </w:rPr>
          <w:delText xml:space="preserve"> </w:delText>
        </w:r>
      </w:del>
    </w:p>
    <w:p w14:paraId="0A9F76E5" w14:textId="77777777" w:rsidR="00D07F0B" w:rsidRPr="003B5ACD" w:rsidRDefault="00D07F0B" w:rsidP="00D07F0B">
      <w:pPr>
        <w:rPr>
          <w:rFonts w:eastAsia="MS Mincho"/>
          <w:lang w:val="en-GB" w:eastAsia="ja-JP"/>
        </w:rPr>
      </w:pPr>
    </w:p>
    <w:p w14:paraId="22A0E5F7" w14:textId="2CFA31C8" w:rsidR="00D07F0B" w:rsidRPr="003B5ACD" w:rsidRDefault="00D07F0B" w:rsidP="00D07F0B">
      <w:pPr>
        <w:rPr>
          <w:lang w:val="en-GB"/>
        </w:rPr>
      </w:pPr>
      <w:r w:rsidRPr="004C0319">
        <w:rPr>
          <w:rFonts w:eastAsia="MS Mincho"/>
          <w:lang w:val="en-GB"/>
        </w:rPr>
        <w:t>Furthermore</w:t>
      </w:r>
      <w:r>
        <w:rPr>
          <w:rFonts w:eastAsia="MS Mincho"/>
          <w:lang w:val="en-GB"/>
        </w:rPr>
        <w:t>,</w:t>
      </w:r>
      <w:r w:rsidRPr="004C0319">
        <w:rPr>
          <w:rFonts w:eastAsia="MS Mincho"/>
          <w:lang w:val="en-GB"/>
        </w:rPr>
        <w:t xml:space="preserve"> proponents are advised that this Call is being made subject to the </w:t>
      </w:r>
      <w:r>
        <w:rPr>
          <w:rFonts w:eastAsia="MS Mincho"/>
          <w:lang w:val="en-GB"/>
        </w:rPr>
        <w:t xml:space="preserve">common patent policy of ITU-T/ITU-R/ISO/IEC </w:t>
      </w:r>
      <w:r w:rsidRPr="004C0319">
        <w:rPr>
          <w:rFonts w:eastAsia="MS Mincho"/>
          <w:lang w:val="en-GB"/>
        </w:rPr>
        <w:t>(</w:t>
      </w:r>
      <w:r w:rsidR="00AF1082">
        <w:rPr>
          <w:rFonts w:eastAsia="MS Mincho"/>
          <w:lang w:val="en-GB"/>
        </w:rPr>
        <w:t>refer to</w:t>
      </w:r>
      <w:r>
        <w:rPr>
          <w:rFonts w:eastAsia="MS Mincho"/>
          <w:lang w:val="en-GB"/>
        </w:rPr>
        <w:t xml:space="preserve"> </w:t>
      </w:r>
      <w:hyperlink r:id="rId14" w:history="1">
        <w:r w:rsidRPr="00E35C58">
          <w:rPr>
            <w:rStyle w:val="Hyperlink"/>
            <w:rFonts w:eastAsia="MS Mincho"/>
            <w:lang w:val="en-GB"/>
          </w:rPr>
          <w:t>www.itu.int/ITU-T/dbase/patent/patent-policy.html</w:t>
        </w:r>
      </w:hyperlink>
      <w:r>
        <w:rPr>
          <w:rFonts w:eastAsia="MS Mincho"/>
          <w:lang w:val="en-GB"/>
        </w:rPr>
        <w:t xml:space="preserve"> or</w:t>
      </w:r>
      <w:r w:rsidR="00AF1082">
        <w:rPr>
          <w:rFonts w:eastAsia="MS Mincho"/>
          <w:lang w:val="en-GB"/>
        </w:rPr>
        <w:t xml:space="preserve"> Appendix I of</w:t>
      </w:r>
      <w:r w:rsidRPr="004C0319">
        <w:rPr>
          <w:rFonts w:eastAsia="MS Mincho"/>
          <w:lang w:val="en-GB"/>
        </w:rPr>
        <w:t xml:space="preserve"> </w:t>
      </w:r>
      <w:hyperlink r:id="rId15" w:history="1">
        <w:r w:rsidRPr="004C0319">
          <w:rPr>
            <w:rStyle w:val="Hyperlink"/>
            <w:rFonts w:eastAsia="MS Mincho"/>
            <w:lang w:val="en-GB"/>
          </w:rPr>
          <w:t>ISO/IEC Directives Part 1</w:t>
        </w:r>
      </w:hyperlink>
      <w:r>
        <w:rPr>
          <w:rFonts w:eastAsia="MS Mincho"/>
          <w:lang w:val="en-GB"/>
        </w:rPr>
        <w:t>)</w:t>
      </w:r>
      <w:r w:rsidRPr="004C0319">
        <w:rPr>
          <w:rFonts w:eastAsia="MS Mincho"/>
          <w:lang w:val="en-GB"/>
        </w:rPr>
        <w:t>.</w:t>
      </w:r>
      <w:r w:rsidRPr="003B5ACD">
        <w:rPr>
          <w:rFonts w:eastAsia="MS Mincho"/>
          <w:lang w:val="en-GB"/>
        </w:rPr>
        <w:t xml:space="preserve">  </w:t>
      </w:r>
    </w:p>
    <w:p w14:paraId="3E9B4045" w14:textId="77777777" w:rsidR="00D07F0B" w:rsidRPr="00D07F0B" w:rsidRDefault="00D07F0B" w:rsidP="00D07F0B">
      <w:pPr>
        <w:rPr>
          <w:lang w:eastAsia="ja-JP"/>
        </w:rPr>
      </w:pPr>
    </w:p>
    <w:p w14:paraId="3C307321" w14:textId="7A3CE32D" w:rsidR="00124107" w:rsidRPr="00121129" w:rsidRDefault="00121129" w:rsidP="00121129">
      <w:pPr>
        <w:pStyle w:val="Heading1"/>
      </w:pPr>
      <w:bookmarkStart w:id="53" w:name="_Toc61448926"/>
      <w:r w:rsidRPr="00121129">
        <w:t>Testing Fee</w:t>
      </w:r>
      <w:bookmarkEnd w:id="53"/>
    </w:p>
    <w:p w14:paraId="0CE4237F" w14:textId="70843DBE" w:rsidR="00121129" w:rsidRPr="00121129" w:rsidRDefault="00121129" w:rsidP="00121129">
      <w:pPr>
        <w:rPr>
          <w:highlight w:val="red"/>
          <w:lang w:eastAsia="ja-JP"/>
        </w:rPr>
      </w:pPr>
      <w:r w:rsidRPr="00121129">
        <w:rPr>
          <w:highlight w:val="red"/>
          <w:lang w:eastAsia="ja-JP"/>
        </w:rPr>
        <w:t>[If there is a testing fee, provide exact purpose for the fee, when it is due, and how to pay the fee. Include any information for refunds if relevant.</w:t>
      </w:r>
      <w:r w:rsidR="00B359F8">
        <w:rPr>
          <w:highlight w:val="red"/>
          <w:lang w:eastAsia="ja-JP"/>
        </w:rPr>
        <w:t xml:space="preserve"> </w:t>
      </w:r>
      <w:r w:rsidR="00B359F8" w:rsidRPr="00B359F8">
        <w:rPr>
          <w:b/>
          <w:bCs/>
          <w:highlight w:val="red"/>
          <w:lang w:eastAsia="ja-JP"/>
        </w:rPr>
        <w:t xml:space="preserve">IDENTIFY IN THE </w:t>
      </w:r>
      <w:proofErr w:type="spellStart"/>
      <w:r w:rsidR="00B359F8" w:rsidRPr="00B359F8">
        <w:rPr>
          <w:b/>
          <w:bCs/>
          <w:highlight w:val="red"/>
          <w:lang w:eastAsia="ja-JP"/>
        </w:rPr>
        <w:t>CfP</w:t>
      </w:r>
      <w:proofErr w:type="spellEnd"/>
      <w:r w:rsidR="00B359F8" w:rsidRPr="00B359F8">
        <w:rPr>
          <w:b/>
          <w:bCs/>
          <w:highlight w:val="red"/>
          <w:lang w:eastAsia="ja-JP"/>
        </w:rPr>
        <w:t xml:space="preserve"> timeline table when the fee is due</w:t>
      </w:r>
      <w:r w:rsidR="00B359F8">
        <w:rPr>
          <w:highlight w:val="red"/>
          <w:lang w:eastAsia="ja-JP"/>
        </w:rPr>
        <w:t>.</w:t>
      </w:r>
      <w:r w:rsidRPr="00121129">
        <w:rPr>
          <w:highlight w:val="red"/>
          <w:lang w:eastAsia="ja-JP"/>
        </w:rPr>
        <w:t>]</w:t>
      </w:r>
    </w:p>
    <w:p w14:paraId="4E3EE79B" w14:textId="1C4AE821" w:rsidR="002B151D" w:rsidRPr="006C369D" w:rsidRDefault="00572976" w:rsidP="002B151D">
      <w:pPr>
        <w:pStyle w:val="Heading1"/>
        <w:rPr>
          <w:highlight w:val="green"/>
        </w:rPr>
      </w:pPr>
      <w:r w:rsidDel="00572976">
        <w:t xml:space="preserve"> </w:t>
      </w:r>
      <w:bookmarkStart w:id="54" w:name="_Toc53062022"/>
      <w:bookmarkStart w:id="55" w:name="_Toc53064448"/>
      <w:bookmarkStart w:id="56" w:name="_Toc53557975"/>
      <w:bookmarkStart w:id="57" w:name="_Toc53062023"/>
      <w:bookmarkStart w:id="58" w:name="_Toc53064449"/>
      <w:bookmarkStart w:id="59" w:name="_Toc53557976"/>
      <w:bookmarkStart w:id="60" w:name="_Toc53062024"/>
      <w:bookmarkStart w:id="61" w:name="_Toc53064450"/>
      <w:bookmarkStart w:id="62" w:name="_Toc53557977"/>
      <w:bookmarkStart w:id="63" w:name="_Toc53062025"/>
      <w:bookmarkStart w:id="64" w:name="_Toc53064451"/>
      <w:bookmarkStart w:id="65" w:name="_Toc53557978"/>
      <w:bookmarkStart w:id="66" w:name="_Toc53062026"/>
      <w:bookmarkStart w:id="67" w:name="_Toc53064452"/>
      <w:bookmarkStart w:id="68" w:name="_Toc53557979"/>
      <w:bookmarkStart w:id="69" w:name="_Toc220647734"/>
      <w:bookmarkStart w:id="70" w:name="_Toc3553473"/>
      <w:bookmarkStart w:id="71" w:name="_Toc61448927"/>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002B151D" w:rsidRPr="006C369D">
        <w:rPr>
          <w:highlight w:val="green"/>
        </w:rPr>
        <w:t>Definitions</w:t>
      </w:r>
      <w:bookmarkEnd w:id="69"/>
      <w:bookmarkEnd w:id="70"/>
      <w:bookmarkEnd w:id="71"/>
    </w:p>
    <w:p w14:paraId="23C33BC1" w14:textId="53367688" w:rsidR="0048504C" w:rsidRDefault="0048504C" w:rsidP="00FB2396">
      <w:r w:rsidRPr="0048504C">
        <w:rPr>
          <w:highlight w:val="red"/>
        </w:rPr>
        <w:t>[</w:t>
      </w:r>
      <w:r w:rsidR="00A71909">
        <w:rPr>
          <w:highlight w:val="red"/>
        </w:rPr>
        <w:t xml:space="preserve">This </w:t>
      </w:r>
      <w:r w:rsidRPr="0048504C">
        <w:rPr>
          <w:highlight w:val="red"/>
        </w:rPr>
        <w:t>C</w:t>
      </w:r>
      <w:r w:rsidR="00A71909">
        <w:rPr>
          <w:highlight w:val="red"/>
        </w:rPr>
        <w:t>all</w:t>
      </w:r>
      <w:r w:rsidRPr="0048504C">
        <w:rPr>
          <w:highlight w:val="red"/>
        </w:rPr>
        <w:t xml:space="preserve"> shall include </w:t>
      </w:r>
      <w:r w:rsidR="00A71909">
        <w:rPr>
          <w:highlight w:val="red"/>
        </w:rPr>
        <w:t xml:space="preserve">a </w:t>
      </w:r>
      <w:r w:rsidRPr="0048504C">
        <w:rPr>
          <w:highlight w:val="red"/>
        </w:rPr>
        <w:t>complete list of terms and definitions used throughout the documents. This may be in a separate file included in the C</w:t>
      </w:r>
      <w:r w:rsidR="00A71909">
        <w:rPr>
          <w:highlight w:val="red"/>
        </w:rPr>
        <w:t>all</w:t>
      </w:r>
      <w:r w:rsidRPr="0048504C">
        <w:rPr>
          <w:highlight w:val="red"/>
        </w:rPr>
        <w:t xml:space="preserve"> package. Do not assume that the reader is already familiar with the terms and definitions used throughout the work in MPEG leading to the issuance of this Call].</w:t>
      </w:r>
    </w:p>
    <w:p w14:paraId="0AD9465F" w14:textId="0FDCC6CC" w:rsidR="00FB2396" w:rsidRDefault="00537673" w:rsidP="00FB2396">
      <w:r>
        <w:t>The definitions for terms associated with this Call for Proposals are found</w:t>
      </w:r>
      <w:r w:rsidR="00037F75">
        <w:t xml:space="preserve"> in [</w:t>
      </w:r>
      <w:r w:rsidR="00037F75">
        <w:fldChar w:fldCharType="begin"/>
      </w:r>
      <w:r w:rsidR="00037F75">
        <w:instrText xml:space="preserve"> REF _Ref2764863 \r \h </w:instrText>
      </w:r>
      <w:r w:rsidR="00037F75">
        <w:fldChar w:fldCharType="separate"/>
      </w:r>
      <w:r w:rsidR="00173889">
        <w:t>1</w:t>
      </w:r>
      <w:r w:rsidR="00037F75">
        <w:fldChar w:fldCharType="end"/>
      </w:r>
      <w:r w:rsidR="00037F75">
        <w:t>].</w:t>
      </w:r>
    </w:p>
    <w:p w14:paraId="645B6D3B" w14:textId="770DA8FD" w:rsidR="009A3C59" w:rsidRPr="006C369D" w:rsidRDefault="00B73A72" w:rsidP="00785B59">
      <w:pPr>
        <w:pStyle w:val="Heading1"/>
        <w:rPr>
          <w:highlight w:val="green"/>
        </w:rPr>
      </w:pPr>
      <w:bookmarkStart w:id="72" w:name="_Toc61448928"/>
      <w:r w:rsidRPr="006C369D">
        <w:rPr>
          <w:highlight w:val="green"/>
        </w:rPr>
        <w:t>D</w:t>
      </w:r>
      <w:r w:rsidR="009A3C59" w:rsidRPr="006C369D">
        <w:rPr>
          <w:highlight w:val="green"/>
        </w:rPr>
        <w:t>ocumen</w:t>
      </w:r>
      <w:r w:rsidR="00157BD6" w:rsidRPr="006C369D">
        <w:rPr>
          <w:highlight w:val="green"/>
        </w:rPr>
        <w:t>t</w:t>
      </w:r>
      <w:r w:rsidRPr="006C369D">
        <w:rPr>
          <w:highlight w:val="green"/>
        </w:rPr>
        <w:t xml:space="preserve">s of </w:t>
      </w:r>
      <w:proofErr w:type="spellStart"/>
      <w:r w:rsidRPr="006C369D">
        <w:rPr>
          <w:highlight w:val="green"/>
        </w:rPr>
        <w:t>CfP</w:t>
      </w:r>
      <w:proofErr w:type="spellEnd"/>
      <w:r w:rsidRPr="006C369D">
        <w:rPr>
          <w:highlight w:val="green"/>
        </w:rPr>
        <w:t xml:space="preserve"> package</w:t>
      </w:r>
      <w:bookmarkEnd w:id="72"/>
      <w:r w:rsidR="00157BD6" w:rsidRPr="006C369D">
        <w:rPr>
          <w:highlight w:val="green"/>
        </w:rPr>
        <w:t xml:space="preserve"> </w:t>
      </w:r>
    </w:p>
    <w:p w14:paraId="48AC2B5E" w14:textId="66A73460" w:rsidR="007A63A5" w:rsidRDefault="00B73A72">
      <w:pPr>
        <w:rPr>
          <w:lang w:eastAsia="ja-JP"/>
        </w:rPr>
      </w:pPr>
      <w:r w:rsidRPr="00B73A72">
        <w:rPr>
          <w:highlight w:val="red"/>
          <w:lang w:eastAsia="ja-JP"/>
        </w:rPr>
        <w:t>[</w:t>
      </w:r>
      <w:r w:rsidR="00A71909">
        <w:rPr>
          <w:highlight w:val="red"/>
          <w:lang w:eastAsia="ja-JP"/>
        </w:rPr>
        <w:t xml:space="preserve">The </w:t>
      </w:r>
      <w:proofErr w:type="spellStart"/>
      <w:r w:rsidR="007A63A5" w:rsidRPr="00B73A72">
        <w:rPr>
          <w:highlight w:val="red"/>
          <w:lang w:eastAsia="ja-JP"/>
        </w:rPr>
        <w:t>CfP</w:t>
      </w:r>
      <w:proofErr w:type="spellEnd"/>
      <w:r w:rsidR="007A63A5" w:rsidRPr="00B73A72">
        <w:rPr>
          <w:highlight w:val="red"/>
          <w:lang w:eastAsia="ja-JP"/>
        </w:rPr>
        <w:t xml:space="preserve"> </w:t>
      </w:r>
      <w:r>
        <w:rPr>
          <w:highlight w:val="red"/>
          <w:lang w:eastAsia="ja-JP"/>
        </w:rPr>
        <w:t xml:space="preserve">package </w:t>
      </w:r>
      <w:r w:rsidRPr="00B73A72">
        <w:rPr>
          <w:highlight w:val="red"/>
          <w:lang w:eastAsia="ja-JP"/>
        </w:rPr>
        <w:t>shall</w:t>
      </w:r>
      <w:r w:rsidR="007A63A5" w:rsidRPr="00B73A72">
        <w:rPr>
          <w:highlight w:val="red"/>
          <w:lang w:eastAsia="ja-JP"/>
        </w:rPr>
        <w:t xml:space="preserve"> </w:t>
      </w:r>
      <w:r>
        <w:rPr>
          <w:highlight w:val="red"/>
          <w:lang w:eastAsia="ja-JP"/>
        </w:rPr>
        <w:t xml:space="preserve">be a zip file </w:t>
      </w:r>
      <w:r w:rsidR="007A63A5" w:rsidRPr="00B73A72">
        <w:rPr>
          <w:highlight w:val="red"/>
          <w:lang w:eastAsia="ja-JP"/>
        </w:rPr>
        <w:t>includ</w:t>
      </w:r>
      <w:r>
        <w:rPr>
          <w:highlight w:val="red"/>
          <w:lang w:eastAsia="ja-JP"/>
        </w:rPr>
        <w:t>ing</w:t>
      </w:r>
      <w:r w:rsidR="007A63A5" w:rsidRPr="00B73A72">
        <w:rPr>
          <w:highlight w:val="red"/>
          <w:lang w:eastAsia="ja-JP"/>
        </w:rPr>
        <w:t xml:space="preserve"> </w:t>
      </w:r>
      <w:r w:rsidRPr="00B73A72">
        <w:rPr>
          <w:highlight w:val="red"/>
          <w:lang w:eastAsia="ja-JP"/>
        </w:rPr>
        <w:t xml:space="preserve">documents for </w:t>
      </w:r>
      <w:r w:rsidR="007A63A5" w:rsidRPr="00B73A72">
        <w:rPr>
          <w:highlight w:val="red"/>
          <w:lang w:eastAsia="ja-JP"/>
        </w:rPr>
        <w:t xml:space="preserve">requirements, use cases, test and evaluation procedures, licenses to test content, information for </w:t>
      </w:r>
      <w:r w:rsidRPr="00B73A72">
        <w:rPr>
          <w:highlight w:val="red"/>
          <w:lang w:eastAsia="ja-JP"/>
        </w:rPr>
        <w:t xml:space="preserve">how to access test content, instructions for how to formulate results, forms for providing results including excel spreadsheets if any, information about methodology for core experiments if planned. The </w:t>
      </w:r>
      <w:proofErr w:type="spellStart"/>
      <w:r w:rsidRPr="00B73A72">
        <w:rPr>
          <w:highlight w:val="red"/>
          <w:lang w:eastAsia="ja-JP"/>
        </w:rPr>
        <w:t>CfP</w:t>
      </w:r>
      <w:proofErr w:type="spellEnd"/>
      <w:r w:rsidRPr="00B73A72">
        <w:rPr>
          <w:highlight w:val="red"/>
          <w:lang w:eastAsia="ja-JP"/>
        </w:rPr>
        <w:t xml:space="preserve"> package shall </w:t>
      </w:r>
      <w:r>
        <w:rPr>
          <w:highlight w:val="red"/>
          <w:lang w:eastAsia="ja-JP"/>
        </w:rPr>
        <w:t xml:space="preserve">be </w:t>
      </w:r>
      <w:r w:rsidRPr="00B73A72">
        <w:rPr>
          <w:highlight w:val="red"/>
          <w:lang w:eastAsia="ja-JP"/>
        </w:rPr>
        <w:t>a complete and standalone package.]</w:t>
      </w:r>
    </w:p>
    <w:p w14:paraId="2893AE6B" w14:textId="77777777" w:rsidR="00B73A72" w:rsidRDefault="00B73A72">
      <w:pPr>
        <w:rPr>
          <w:lang w:eastAsia="ja-JP"/>
        </w:rPr>
      </w:pPr>
    </w:p>
    <w:p w14:paraId="1BD3367D" w14:textId="0FDDBD19" w:rsidR="009A3C59" w:rsidRPr="004741B7" w:rsidRDefault="009A3C59">
      <w:pPr>
        <w:rPr>
          <w:lang w:eastAsia="ja-JP"/>
        </w:rPr>
      </w:pPr>
      <w:r w:rsidRPr="004741B7">
        <w:rPr>
          <w:lang w:eastAsia="ja-JP"/>
        </w:rPr>
        <w:t xml:space="preserve">The </w:t>
      </w:r>
      <w:proofErr w:type="spellStart"/>
      <w:r w:rsidRPr="004741B7">
        <w:rPr>
          <w:lang w:eastAsia="ja-JP"/>
        </w:rPr>
        <w:t>CfP</w:t>
      </w:r>
      <w:proofErr w:type="spellEnd"/>
      <w:r w:rsidRPr="004741B7">
        <w:rPr>
          <w:lang w:eastAsia="ja-JP"/>
        </w:rPr>
        <w:t xml:space="preserve"> </w:t>
      </w:r>
      <w:r w:rsidR="002B2D36" w:rsidRPr="004741B7">
        <w:rPr>
          <w:lang w:eastAsia="ja-JP"/>
        </w:rPr>
        <w:t xml:space="preserve">package </w:t>
      </w:r>
      <w:r w:rsidRPr="004741B7">
        <w:rPr>
          <w:lang w:eastAsia="ja-JP"/>
        </w:rPr>
        <w:t xml:space="preserve">consists of </w:t>
      </w:r>
      <w:r w:rsidR="00D7257D" w:rsidRPr="004741B7">
        <w:rPr>
          <w:lang w:eastAsia="ja-JP"/>
        </w:rPr>
        <w:t xml:space="preserve">the following </w:t>
      </w:r>
      <w:r w:rsidRPr="004741B7">
        <w:rPr>
          <w:lang w:eastAsia="ja-JP"/>
        </w:rPr>
        <w:t>documents</w:t>
      </w:r>
      <w:r w:rsidR="0065173C" w:rsidRPr="004741B7">
        <w:rPr>
          <w:lang w:eastAsia="ja-JP"/>
        </w:rPr>
        <w:t>:</w:t>
      </w:r>
    </w:p>
    <w:p w14:paraId="662DD372" w14:textId="6A82CFE1" w:rsidR="005928F5" w:rsidRPr="004F7396" w:rsidRDefault="005928F5" w:rsidP="004741B7">
      <w:pPr>
        <w:ind w:left="720"/>
      </w:pPr>
      <w:proofErr w:type="spellStart"/>
      <w:r w:rsidRPr="004F7396">
        <w:t>Nxxxxx</w:t>
      </w:r>
      <w:proofErr w:type="spellEnd"/>
      <w:r w:rsidRPr="004F7396">
        <w:t xml:space="preserve"> MPEG-I Immersive Audio Architecture and Requirements</w:t>
      </w:r>
    </w:p>
    <w:p w14:paraId="63D248B2" w14:textId="77777777" w:rsidR="005928F5" w:rsidRPr="004F7396" w:rsidRDefault="005928F5" w:rsidP="004741B7">
      <w:pPr>
        <w:ind w:left="720"/>
      </w:pPr>
      <w:proofErr w:type="spellStart"/>
      <w:r w:rsidRPr="004F7396">
        <w:t>Nxxxxx</w:t>
      </w:r>
      <w:proofErr w:type="spellEnd"/>
      <w:r w:rsidRPr="004F7396">
        <w:t xml:space="preserve"> MPEG-I Immersive Audio Encoder Input Format</w:t>
      </w:r>
    </w:p>
    <w:p w14:paraId="153BB2ED" w14:textId="77777777" w:rsidR="005928F5" w:rsidRPr="004F7396" w:rsidRDefault="005928F5" w:rsidP="004741B7">
      <w:pPr>
        <w:ind w:left="720"/>
      </w:pPr>
      <w:proofErr w:type="spellStart"/>
      <w:r w:rsidRPr="004F7396">
        <w:t>Nxxxxx</w:t>
      </w:r>
      <w:proofErr w:type="spellEnd"/>
      <w:r w:rsidRPr="004F7396">
        <w:t xml:space="preserve"> MPEG-I Immersive Audio Augmented Reality Listener Space Description Format</w:t>
      </w:r>
    </w:p>
    <w:p w14:paraId="2E4BF4E8" w14:textId="77777777" w:rsidR="005928F5" w:rsidRPr="004F7396" w:rsidRDefault="005928F5" w:rsidP="004741B7">
      <w:pPr>
        <w:ind w:left="720"/>
      </w:pPr>
      <w:proofErr w:type="spellStart"/>
      <w:r w:rsidRPr="004F7396">
        <w:t>Nxxxxx</w:t>
      </w:r>
      <w:proofErr w:type="spellEnd"/>
      <w:r w:rsidRPr="004F7396">
        <w:t xml:space="preserve"> MPEG-I Immersive Audio Documentation for the Audio Evaluation Platform  </w:t>
      </w:r>
    </w:p>
    <w:p w14:paraId="32FF34B6" w14:textId="77777777" w:rsidR="005928F5" w:rsidRPr="004F7396" w:rsidRDefault="005928F5" w:rsidP="004741B7">
      <w:pPr>
        <w:ind w:left="720"/>
      </w:pPr>
      <w:proofErr w:type="spellStart"/>
      <w:r w:rsidRPr="004F7396">
        <w:t>Nxxxxx</w:t>
      </w:r>
      <w:proofErr w:type="spellEnd"/>
      <w:r w:rsidRPr="004F7396">
        <w:t xml:space="preserve"> MPEG-I Immersive Audio Call for Proposals</w:t>
      </w:r>
    </w:p>
    <w:p w14:paraId="0395E816" w14:textId="2E732F78" w:rsidR="005928F5" w:rsidRPr="004F7396" w:rsidRDefault="005928F5" w:rsidP="004741B7">
      <w:pPr>
        <w:ind w:left="720"/>
      </w:pPr>
      <w:proofErr w:type="spellStart"/>
      <w:r w:rsidRPr="004F7396">
        <w:t>Nxxxxx</w:t>
      </w:r>
      <w:proofErr w:type="spellEnd"/>
      <w:r w:rsidRPr="004F7396">
        <w:t xml:space="preserve"> MPEG-I Immersive Audio </w:t>
      </w:r>
      <w:r w:rsidR="00572976" w:rsidRPr="004F7396">
        <w:t>Test and</w:t>
      </w:r>
      <w:r w:rsidR="002A1FFB" w:rsidRPr="004F7396">
        <w:t xml:space="preserve"> </w:t>
      </w:r>
      <w:r w:rsidRPr="004F7396">
        <w:t>Evaluation Procedures</w:t>
      </w:r>
    </w:p>
    <w:p w14:paraId="28F54FC9" w14:textId="1D6549B3" w:rsidR="005928F5" w:rsidRPr="004F7396" w:rsidRDefault="005928F5" w:rsidP="004741B7">
      <w:pPr>
        <w:ind w:left="720"/>
      </w:pPr>
      <w:proofErr w:type="spellStart"/>
      <w:r w:rsidRPr="004F7396">
        <w:t>Nxxxxx</w:t>
      </w:r>
      <w:proofErr w:type="spellEnd"/>
      <w:r w:rsidRPr="004F7396">
        <w:t xml:space="preserve"> MPEG-I Immersive Audio Core Experiment Methodology</w:t>
      </w:r>
    </w:p>
    <w:p w14:paraId="51C91FE2" w14:textId="49834D22" w:rsidR="000D72CB" w:rsidRDefault="000D72CB" w:rsidP="004741B7">
      <w:pPr>
        <w:ind w:left="720"/>
      </w:pPr>
      <w:proofErr w:type="spellStart"/>
      <w:r w:rsidRPr="004F7396">
        <w:t>Nxxxxx</w:t>
      </w:r>
      <w:proofErr w:type="spellEnd"/>
      <w:r w:rsidRPr="004F7396">
        <w:t xml:space="preserve"> MPEG-I Immersive Audio Licenses for Test Content</w:t>
      </w:r>
    </w:p>
    <w:p w14:paraId="66A8C991" w14:textId="60C7F87F" w:rsidR="0065173C" w:rsidRDefault="0065173C" w:rsidP="005928F5"/>
    <w:p w14:paraId="72951612" w14:textId="6A6FB78B" w:rsidR="0065173C" w:rsidRDefault="0065173C" w:rsidP="005928F5">
      <w:r>
        <w:t>At the 3</w:t>
      </w:r>
      <w:r w:rsidRPr="004741B7">
        <w:rPr>
          <w:vertAlign w:val="superscript"/>
        </w:rPr>
        <w:t>rd</w:t>
      </w:r>
      <w:r>
        <w:t xml:space="preserve"> WG 6 Meeting, April 2021, the specific logistics for the </w:t>
      </w:r>
      <w:proofErr w:type="spellStart"/>
      <w:r>
        <w:t>CfP</w:t>
      </w:r>
      <w:proofErr w:type="spellEnd"/>
      <w:r>
        <w:t xml:space="preserve"> subjective testing will issue:</w:t>
      </w:r>
    </w:p>
    <w:p w14:paraId="2B5FE949" w14:textId="77777777" w:rsidR="0065173C" w:rsidRPr="002A1FFB" w:rsidRDefault="0065173C" w:rsidP="004741B7">
      <w:pPr>
        <w:ind w:left="576"/>
      </w:pPr>
      <w:proofErr w:type="spellStart"/>
      <w:r w:rsidRPr="002A1FFB">
        <w:t>Nxxxx</w:t>
      </w:r>
      <w:proofErr w:type="spellEnd"/>
      <w:r w:rsidRPr="002A1FFB">
        <w:t xml:space="preserve"> MPEG-I Immersive Audio Subjective Test Logistics</w:t>
      </w:r>
    </w:p>
    <w:p w14:paraId="4947EF75" w14:textId="77777777" w:rsidR="0065173C" w:rsidRPr="00391476" w:rsidRDefault="0065173C" w:rsidP="005928F5"/>
    <w:p w14:paraId="34A20F68" w14:textId="77777777" w:rsidR="00EC7EEC" w:rsidRPr="006C369D" w:rsidRDefault="00EC7EEC" w:rsidP="002B151D">
      <w:pPr>
        <w:pStyle w:val="Heading1"/>
        <w:rPr>
          <w:highlight w:val="green"/>
        </w:rPr>
      </w:pPr>
      <w:bookmarkStart w:id="73" w:name="_Toc52531758"/>
      <w:bookmarkStart w:id="74" w:name="_Toc52531991"/>
      <w:bookmarkStart w:id="75" w:name="_Toc52544147"/>
      <w:bookmarkStart w:id="76" w:name="_Toc52792756"/>
      <w:bookmarkStart w:id="77" w:name="_Toc53062029"/>
      <w:bookmarkStart w:id="78" w:name="_Toc53064455"/>
      <w:bookmarkStart w:id="79" w:name="_Toc53557982"/>
      <w:bookmarkStart w:id="80" w:name="_Toc52531759"/>
      <w:bookmarkStart w:id="81" w:name="_Toc52531992"/>
      <w:bookmarkStart w:id="82" w:name="_Toc52544148"/>
      <w:bookmarkStart w:id="83" w:name="_Toc52792757"/>
      <w:bookmarkStart w:id="84" w:name="_Toc53062030"/>
      <w:bookmarkStart w:id="85" w:name="_Toc53064456"/>
      <w:bookmarkStart w:id="86" w:name="_Toc53557983"/>
      <w:bookmarkStart w:id="87" w:name="_Toc52531760"/>
      <w:bookmarkStart w:id="88" w:name="_Toc52531993"/>
      <w:bookmarkStart w:id="89" w:name="_Toc52544149"/>
      <w:bookmarkStart w:id="90" w:name="_Toc52792758"/>
      <w:bookmarkStart w:id="91" w:name="_Toc53062031"/>
      <w:bookmarkStart w:id="92" w:name="_Toc53064457"/>
      <w:bookmarkStart w:id="93" w:name="_Toc53557984"/>
      <w:bookmarkStart w:id="94" w:name="_Toc52531761"/>
      <w:bookmarkStart w:id="95" w:name="_Toc52531994"/>
      <w:bookmarkStart w:id="96" w:name="_Toc52544150"/>
      <w:bookmarkStart w:id="97" w:name="_Toc52792759"/>
      <w:bookmarkStart w:id="98" w:name="_Toc53062032"/>
      <w:bookmarkStart w:id="99" w:name="_Toc53064458"/>
      <w:bookmarkStart w:id="100" w:name="_Toc53557985"/>
      <w:bookmarkStart w:id="101" w:name="_Toc52531762"/>
      <w:bookmarkStart w:id="102" w:name="_Toc52531995"/>
      <w:bookmarkStart w:id="103" w:name="_Toc52544151"/>
      <w:bookmarkStart w:id="104" w:name="_Toc52792760"/>
      <w:bookmarkStart w:id="105" w:name="_Toc53062033"/>
      <w:bookmarkStart w:id="106" w:name="_Toc53064459"/>
      <w:bookmarkStart w:id="107" w:name="_Toc53557986"/>
      <w:bookmarkStart w:id="108" w:name="_Toc52531763"/>
      <w:bookmarkStart w:id="109" w:name="_Toc52531996"/>
      <w:bookmarkStart w:id="110" w:name="_Toc52544152"/>
      <w:bookmarkStart w:id="111" w:name="_Toc52792761"/>
      <w:bookmarkStart w:id="112" w:name="_Toc53062034"/>
      <w:bookmarkStart w:id="113" w:name="_Toc53064460"/>
      <w:bookmarkStart w:id="114" w:name="_Toc53557987"/>
      <w:bookmarkStart w:id="115" w:name="_Toc52531764"/>
      <w:bookmarkStart w:id="116" w:name="_Toc52531997"/>
      <w:bookmarkStart w:id="117" w:name="_Toc52544153"/>
      <w:bookmarkStart w:id="118" w:name="_Toc52792762"/>
      <w:bookmarkStart w:id="119" w:name="_Toc53062035"/>
      <w:bookmarkStart w:id="120" w:name="_Toc53064461"/>
      <w:bookmarkStart w:id="121" w:name="_Toc53557988"/>
      <w:bookmarkStart w:id="122" w:name="_Toc52531765"/>
      <w:bookmarkStart w:id="123" w:name="_Toc52531998"/>
      <w:bookmarkStart w:id="124" w:name="_Toc52544154"/>
      <w:bookmarkStart w:id="125" w:name="_Toc52792763"/>
      <w:bookmarkStart w:id="126" w:name="_Toc53062036"/>
      <w:bookmarkStart w:id="127" w:name="_Toc53064462"/>
      <w:bookmarkStart w:id="128" w:name="_Toc53557989"/>
      <w:bookmarkStart w:id="129" w:name="_Toc3553474"/>
      <w:bookmarkStart w:id="130" w:name="_Toc61448929"/>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6C369D">
        <w:rPr>
          <w:highlight w:val="green"/>
        </w:rPr>
        <w:lastRenderedPageBreak/>
        <w:t>Submission Process</w:t>
      </w:r>
      <w:bookmarkEnd w:id="129"/>
      <w:bookmarkEnd w:id="130"/>
    </w:p>
    <w:p w14:paraId="45F9699D" w14:textId="1B7B857B" w:rsidR="002B151D" w:rsidRPr="006C369D" w:rsidRDefault="001C4C72" w:rsidP="00EC7EEC">
      <w:pPr>
        <w:pStyle w:val="Heading2"/>
        <w:rPr>
          <w:highlight w:val="green"/>
        </w:rPr>
      </w:pPr>
      <w:bookmarkStart w:id="131" w:name="_Toc61448930"/>
      <w:proofErr w:type="spellStart"/>
      <w:r w:rsidRPr="006C369D">
        <w:rPr>
          <w:highlight w:val="green"/>
        </w:rPr>
        <w:t>CfP</w:t>
      </w:r>
      <w:proofErr w:type="spellEnd"/>
      <w:r w:rsidRPr="006C369D">
        <w:rPr>
          <w:highlight w:val="green"/>
        </w:rPr>
        <w:t xml:space="preserve"> </w:t>
      </w:r>
      <w:r w:rsidR="00E34943" w:rsidRPr="006C369D">
        <w:rPr>
          <w:highlight w:val="green"/>
        </w:rPr>
        <w:t>Time Line</w:t>
      </w:r>
      <w:r w:rsidRPr="006C369D">
        <w:rPr>
          <w:highlight w:val="green"/>
        </w:rPr>
        <w:t xml:space="preserve"> table</w:t>
      </w:r>
      <w:bookmarkEnd w:id="131"/>
    </w:p>
    <w:p w14:paraId="4274F8BD" w14:textId="4EB8D851" w:rsidR="0048504C" w:rsidRDefault="0048504C" w:rsidP="00CF4A48">
      <w:pPr>
        <w:rPr>
          <w:lang w:eastAsia="ja-JP"/>
        </w:rPr>
      </w:pPr>
      <w:r w:rsidRPr="0048504C">
        <w:rPr>
          <w:highlight w:val="red"/>
          <w:lang w:eastAsia="ja-JP"/>
        </w:rPr>
        <w:t xml:space="preserve">[The </w:t>
      </w:r>
      <w:proofErr w:type="spellStart"/>
      <w:r w:rsidRPr="0048504C">
        <w:rPr>
          <w:highlight w:val="red"/>
          <w:lang w:eastAsia="ja-JP"/>
        </w:rPr>
        <w:t>CfP</w:t>
      </w:r>
      <w:proofErr w:type="spellEnd"/>
      <w:r w:rsidRPr="0048504C">
        <w:rPr>
          <w:highlight w:val="red"/>
          <w:lang w:eastAsia="ja-JP"/>
        </w:rPr>
        <w:t xml:space="preserve"> shall include a time line table</w:t>
      </w:r>
      <w:r>
        <w:rPr>
          <w:highlight w:val="red"/>
          <w:lang w:eastAsia="ja-JP"/>
        </w:rPr>
        <w:t xml:space="preserve"> for processing results of the Call</w:t>
      </w:r>
      <w:r w:rsidRPr="0048504C">
        <w:rPr>
          <w:highlight w:val="red"/>
          <w:lang w:eastAsia="ja-JP"/>
        </w:rPr>
        <w:t xml:space="preserve"> with * used to indicate which MPEG meetings that the </w:t>
      </w:r>
      <w:r w:rsidR="00F25592">
        <w:rPr>
          <w:highlight w:val="red"/>
          <w:lang w:eastAsia="ja-JP"/>
        </w:rPr>
        <w:t>proponent</w:t>
      </w:r>
      <w:r w:rsidRPr="0048504C">
        <w:rPr>
          <w:highlight w:val="red"/>
          <w:lang w:eastAsia="ja-JP"/>
        </w:rPr>
        <w:t>s are expected to attend.</w:t>
      </w:r>
      <w:r w:rsidR="00B359F8">
        <w:rPr>
          <w:highlight w:val="red"/>
          <w:lang w:eastAsia="ja-JP"/>
        </w:rPr>
        <w:t xml:space="preserve"> Include other important dates as relevant, e.g., when the testing fee is due.</w:t>
      </w:r>
      <w:r w:rsidRPr="0048504C">
        <w:rPr>
          <w:highlight w:val="red"/>
          <w:lang w:eastAsia="ja-JP"/>
        </w:rPr>
        <w:t>]</w:t>
      </w:r>
    </w:p>
    <w:p w14:paraId="64107B8C" w14:textId="301F7915" w:rsidR="00CF4A48" w:rsidRDefault="00CF4A48" w:rsidP="00CF4A48">
      <w:pPr>
        <w:rPr>
          <w:lang w:eastAsia="ja-JP"/>
        </w:rPr>
      </w:pPr>
      <w:r w:rsidRPr="002E0844">
        <w:rPr>
          <w:lang w:eastAsia="ja-JP"/>
        </w:rPr>
        <w:t>Each entry in the table is described in a section below</w:t>
      </w:r>
      <w:r w:rsidR="002B2D36">
        <w:rPr>
          <w:lang w:eastAsia="ja-JP"/>
        </w:rPr>
        <w:t xml:space="preserve">. </w:t>
      </w:r>
      <w:r w:rsidR="005E5552">
        <w:rPr>
          <w:lang w:eastAsia="ja-JP"/>
        </w:rPr>
        <w:t>WG 6 is the SC 29 working group WG 6 MPEG Audio Coding</w:t>
      </w:r>
      <w:r w:rsidRPr="002E0844">
        <w:rPr>
          <w:lang w:eastAsia="ja-JP"/>
        </w:rPr>
        <w:t>.</w:t>
      </w:r>
    </w:p>
    <w:p w14:paraId="2CF690A6" w14:textId="77777777" w:rsidR="00331ED2" w:rsidRPr="00CF4A48" w:rsidRDefault="00331ED2" w:rsidP="00CF4A48">
      <w:pPr>
        <w:rPr>
          <w:lang w:eastAsia="ja-JP"/>
        </w:rPr>
      </w:pPr>
    </w:p>
    <w:tbl>
      <w:tblPr>
        <w:tblStyle w:val="TableGrid"/>
        <w:tblW w:w="9443" w:type="dxa"/>
        <w:tblLook w:val="04A0" w:firstRow="1" w:lastRow="0" w:firstColumn="1" w:lastColumn="0" w:noHBand="0" w:noVBand="1"/>
      </w:tblPr>
      <w:tblGrid>
        <w:gridCol w:w="1176"/>
        <w:gridCol w:w="1556"/>
        <w:gridCol w:w="1581"/>
        <w:gridCol w:w="5130"/>
      </w:tblGrid>
      <w:tr w:rsidR="00F33874" w:rsidRPr="001065AF" w14:paraId="3C58B351" w14:textId="77777777" w:rsidTr="006D6356">
        <w:tc>
          <w:tcPr>
            <w:tcW w:w="1176" w:type="dxa"/>
          </w:tcPr>
          <w:p w14:paraId="41E5BAE3" w14:textId="613C6C8D" w:rsidR="00F33874" w:rsidRPr="001C4C72" w:rsidRDefault="00F33874" w:rsidP="00CD59F4">
            <w:pPr>
              <w:rPr>
                <w:b/>
                <w:lang w:eastAsia="ja-JP"/>
              </w:rPr>
            </w:pPr>
            <w:r w:rsidRPr="001C4C72">
              <w:rPr>
                <w:b/>
                <w:lang w:eastAsia="ja-JP"/>
              </w:rPr>
              <w:t>Meeting</w:t>
            </w:r>
          </w:p>
        </w:tc>
        <w:tc>
          <w:tcPr>
            <w:tcW w:w="1556" w:type="dxa"/>
          </w:tcPr>
          <w:p w14:paraId="68456D3B" w14:textId="6A459AB4" w:rsidR="00F33874" w:rsidRPr="001C4C72" w:rsidRDefault="00F33874" w:rsidP="00CD59F4">
            <w:pPr>
              <w:rPr>
                <w:b/>
                <w:lang w:eastAsia="ja-JP"/>
              </w:rPr>
            </w:pPr>
            <w:r w:rsidRPr="001C4C72">
              <w:rPr>
                <w:b/>
                <w:lang w:eastAsia="ja-JP"/>
              </w:rPr>
              <w:t xml:space="preserve">Date </w:t>
            </w:r>
          </w:p>
        </w:tc>
        <w:tc>
          <w:tcPr>
            <w:tcW w:w="1581" w:type="dxa"/>
          </w:tcPr>
          <w:p w14:paraId="6949127D" w14:textId="067563C1" w:rsidR="00F33874" w:rsidRPr="001C4C72" w:rsidRDefault="00F33874" w:rsidP="00CD59F4">
            <w:pPr>
              <w:rPr>
                <w:b/>
                <w:lang w:eastAsia="ja-JP"/>
              </w:rPr>
            </w:pPr>
            <w:r w:rsidRPr="001C4C72">
              <w:rPr>
                <w:b/>
                <w:lang w:eastAsia="ja-JP"/>
              </w:rPr>
              <w:t>Who</w:t>
            </w:r>
          </w:p>
        </w:tc>
        <w:tc>
          <w:tcPr>
            <w:tcW w:w="5130" w:type="dxa"/>
          </w:tcPr>
          <w:p w14:paraId="4A7C634C" w14:textId="4CAECF07" w:rsidR="00F33874" w:rsidRPr="00E34943" w:rsidRDefault="00F33874" w:rsidP="00CD59F4">
            <w:pPr>
              <w:rPr>
                <w:b/>
                <w:lang w:eastAsia="ja-JP"/>
              </w:rPr>
            </w:pPr>
            <w:r w:rsidRPr="00E34943">
              <w:rPr>
                <w:b/>
                <w:lang w:eastAsia="ja-JP"/>
              </w:rPr>
              <w:t>Action</w:t>
            </w:r>
          </w:p>
        </w:tc>
      </w:tr>
      <w:tr w:rsidR="002E0844" w:rsidRPr="001065AF" w14:paraId="1E66C44A" w14:textId="77777777" w:rsidTr="006D6356">
        <w:tc>
          <w:tcPr>
            <w:tcW w:w="1176" w:type="dxa"/>
          </w:tcPr>
          <w:p w14:paraId="6B25B21C" w14:textId="39F159A3" w:rsidR="002E0844" w:rsidRPr="004741B7" w:rsidRDefault="005E5552" w:rsidP="00CD59F4">
            <w:pPr>
              <w:rPr>
                <w:lang w:eastAsia="ja-JP"/>
              </w:rPr>
            </w:pPr>
            <w:r w:rsidRPr="004741B7">
              <w:rPr>
                <w:lang w:eastAsia="ja-JP"/>
              </w:rPr>
              <w:t>2</w:t>
            </w:r>
          </w:p>
        </w:tc>
        <w:tc>
          <w:tcPr>
            <w:tcW w:w="1556" w:type="dxa"/>
          </w:tcPr>
          <w:p w14:paraId="202EBF28" w14:textId="3F6272A9" w:rsidR="002E0844" w:rsidRPr="004741B7" w:rsidRDefault="005E5552" w:rsidP="00CD59F4">
            <w:pPr>
              <w:rPr>
                <w:lang w:eastAsia="ja-JP"/>
              </w:rPr>
            </w:pPr>
            <w:r w:rsidRPr="004741B7">
              <w:rPr>
                <w:lang w:eastAsia="ja-JP"/>
              </w:rPr>
              <w:t>Jan 2021</w:t>
            </w:r>
          </w:p>
        </w:tc>
        <w:tc>
          <w:tcPr>
            <w:tcW w:w="1581" w:type="dxa"/>
          </w:tcPr>
          <w:p w14:paraId="3C68130F" w14:textId="489721AE" w:rsidR="002E0844" w:rsidRPr="001C4C72" w:rsidRDefault="005E5552" w:rsidP="00CD59F4">
            <w:pPr>
              <w:rPr>
                <w:lang w:eastAsia="ja-JP"/>
              </w:rPr>
            </w:pPr>
            <w:r w:rsidRPr="001C4C72">
              <w:rPr>
                <w:lang w:eastAsia="ja-JP"/>
              </w:rPr>
              <w:t>WG 6</w:t>
            </w:r>
          </w:p>
        </w:tc>
        <w:tc>
          <w:tcPr>
            <w:tcW w:w="5130" w:type="dxa"/>
          </w:tcPr>
          <w:p w14:paraId="7FB002C2" w14:textId="4800C0C7" w:rsidR="002E0844" w:rsidRPr="001C4C72" w:rsidRDefault="002E0844" w:rsidP="00CD59F4">
            <w:pPr>
              <w:rPr>
                <w:lang w:eastAsia="ja-JP"/>
              </w:rPr>
            </w:pPr>
            <w:r w:rsidRPr="001C4C72">
              <w:rPr>
                <w:lang w:eastAsia="ja-JP"/>
              </w:rPr>
              <w:t>Issue Call for Proposals package</w:t>
            </w:r>
          </w:p>
        </w:tc>
      </w:tr>
      <w:tr w:rsidR="00F33874" w:rsidRPr="001065AF" w14:paraId="15387501" w14:textId="77777777" w:rsidTr="006D6356">
        <w:tc>
          <w:tcPr>
            <w:tcW w:w="1176" w:type="dxa"/>
          </w:tcPr>
          <w:p w14:paraId="0BF286F6" w14:textId="53A9D0B6" w:rsidR="00F33874" w:rsidRPr="004741B7" w:rsidRDefault="00F33874" w:rsidP="00CD59F4">
            <w:pPr>
              <w:rPr>
                <w:lang w:eastAsia="ja-JP"/>
              </w:rPr>
            </w:pPr>
          </w:p>
        </w:tc>
        <w:tc>
          <w:tcPr>
            <w:tcW w:w="1556" w:type="dxa"/>
          </w:tcPr>
          <w:p w14:paraId="619FDB77" w14:textId="6782E9DB" w:rsidR="00F33874" w:rsidRPr="004741B7" w:rsidRDefault="00D7257D" w:rsidP="00CD59F4">
            <w:pPr>
              <w:rPr>
                <w:lang w:eastAsia="ja-JP"/>
              </w:rPr>
            </w:pPr>
            <w:r w:rsidRPr="001C4C72">
              <w:rPr>
                <w:rFonts w:ascii="Arial" w:eastAsia="Times New Roman" w:hAnsi="Arial" w:cs="Arial"/>
                <w:sz w:val="20"/>
                <w:szCs w:val="20"/>
              </w:rPr>
              <w:t>2021-04-</w:t>
            </w:r>
            <w:r>
              <w:rPr>
                <w:rFonts w:ascii="Arial" w:eastAsia="Times New Roman" w:hAnsi="Arial" w:cs="Arial"/>
                <w:sz w:val="20"/>
                <w:szCs w:val="20"/>
              </w:rPr>
              <w:t>12</w:t>
            </w:r>
          </w:p>
        </w:tc>
        <w:tc>
          <w:tcPr>
            <w:tcW w:w="1581" w:type="dxa"/>
          </w:tcPr>
          <w:p w14:paraId="30C6C6E1" w14:textId="2E884931" w:rsidR="00F33874" w:rsidRPr="001C4C72" w:rsidRDefault="00F33874" w:rsidP="00CD59F4">
            <w:pPr>
              <w:rPr>
                <w:lang w:eastAsia="ja-JP"/>
              </w:rPr>
            </w:pPr>
            <w:r w:rsidRPr="001C4C72">
              <w:rPr>
                <w:lang w:eastAsia="ja-JP"/>
              </w:rPr>
              <w:t>Proponent</w:t>
            </w:r>
          </w:p>
        </w:tc>
        <w:tc>
          <w:tcPr>
            <w:tcW w:w="5130" w:type="dxa"/>
          </w:tcPr>
          <w:p w14:paraId="4CB34A5B" w14:textId="3357222C" w:rsidR="00F33874" w:rsidRPr="001C4C72" w:rsidRDefault="00F33874" w:rsidP="00CD59F4">
            <w:pPr>
              <w:rPr>
                <w:lang w:eastAsia="ja-JP"/>
              </w:rPr>
            </w:pPr>
            <w:r w:rsidRPr="001C4C72">
              <w:rPr>
                <w:lang w:eastAsia="ja-JP"/>
              </w:rPr>
              <w:t>Register</w:t>
            </w:r>
          </w:p>
        </w:tc>
      </w:tr>
      <w:tr w:rsidR="002E0844" w:rsidRPr="001065AF" w14:paraId="2B3F16A9" w14:textId="77777777" w:rsidTr="000369C2">
        <w:tc>
          <w:tcPr>
            <w:tcW w:w="1176" w:type="dxa"/>
          </w:tcPr>
          <w:p w14:paraId="264137A1" w14:textId="77777777" w:rsidR="002E0844" w:rsidRPr="004741B7" w:rsidRDefault="002E0844" w:rsidP="000369C2">
            <w:pPr>
              <w:rPr>
                <w:lang w:eastAsia="ja-JP"/>
              </w:rPr>
            </w:pPr>
          </w:p>
        </w:tc>
        <w:tc>
          <w:tcPr>
            <w:tcW w:w="1556" w:type="dxa"/>
          </w:tcPr>
          <w:p w14:paraId="2EFFCFCB" w14:textId="3E1E39DC" w:rsidR="002E0844" w:rsidRPr="004741B7" w:rsidRDefault="002E0844" w:rsidP="000369C2">
            <w:pPr>
              <w:rPr>
                <w:lang w:eastAsia="ja-JP"/>
              </w:rPr>
            </w:pPr>
          </w:p>
        </w:tc>
        <w:tc>
          <w:tcPr>
            <w:tcW w:w="1581" w:type="dxa"/>
          </w:tcPr>
          <w:p w14:paraId="26D360FC" w14:textId="77777777" w:rsidR="002E0844" w:rsidRPr="001C4C72" w:rsidRDefault="002E0844" w:rsidP="000369C2">
            <w:pPr>
              <w:rPr>
                <w:lang w:eastAsia="ja-JP"/>
              </w:rPr>
            </w:pPr>
            <w:r w:rsidRPr="001C4C72">
              <w:rPr>
                <w:lang w:eastAsia="ja-JP"/>
              </w:rPr>
              <w:t>Proponent,</w:t>
            </w:r>
          </w:p>
          <w:p w14:paraId="163C6CE8" w14:textId="77777777" w:rsidR="002E0844" w:rsidRPr="001C4C72" w:rsidRDefault="002E0844" w:rsidP="000369C2">
            <w:pPr>
              <w:rPr>
                <w:lang w:eastAsia="ja-JP"/>
              </w:rPr>
            </w:pPr>
            <w:r w:rsidRPr="001C4C72">
              <w:rPr>
                <w:lang w:eastAsia="ja-JP"/>
              </w:rPr>
              <w:t>Test labs</w:t>
            </w:r>
          </w:p>
        </w:tc>
        <w:tc>
          <w:tcPr>
            <w:tcW w:w="5130" w:type="dxa"/>
          </w:tcPr>
          <w:p w14:paraId="272AAD17" w14:textId="1F2F4844" w:rsidR="002E0844" w:rsidRPr="00E34943" w:rsidRDefault="00597C2C" w:rsidP="000369C2">
            <w:pPr>
              <w:rPr>
                <w:lang w:eastAsia="ja-JP"/>
              </w:rPr>
            </w:pPr>
            <w:r w:rsidRPr="001C4C72">
              <w:rPr>
                <w:lang w:eastAsia="ja-JP"/>
              </w:rPr>
              <w:t xml:space="preserve">Get Audio </w:t>
            </w:r>
            <w:r w:rsidR="002E0844" w:rsidRPr="001C4C72">
              <w:rPr>
                <w:lang w:eastAsia="ja-JP"/>
              </w:rPr>
              <w:t>Evaluation Platform</w:t>
            </w:r>
          </w:p>
        </w:tc>
      </w:tr>
      <w:tr w:rsidR="00BE5704" w:rsidRPr="001065AF" w14:paraId="67489743" w14:textId="77777777" w:rsidTr="00F64EA4">
        <w:tc>
          <w:tcPr>
            <w:tcW w:w="1176" w:type="dxa"/>
          </w:tcPr>
          <w:p w14:paraId="6FD91577" w14:textId="4A8672C3" w:rsidR="00BE5704" w:rsidRPr="004741B7" w:rsidRDefault="00BE5704" w:rsidP="00F64EA4">
            <w:pPr>
              <w:rPr>
                <w:lang w:eastAsia="ja-JP"/>
              </w:rPr>
            </w:pPr>
          </w:p>
        </w:tc>
        <w:tc>
          <w:tcPr>
            <w:tcW w:w="1556" w:type="dxa"/>
          </w:tcPr>
          <w:p w14:paraId="76197A07" w14:textId="1C39DDB4" w:rsidR="00BE5704" w:rsidRPr="003B2125" w:rsidRDefault="00080617" w:rsidP="00F64EA4">
            <w:pPr>
              <w:rPr>
                <w:lang w:eastAsia="ja-JP"/>
              </w:rPr>
            </w:pPr>
            <w:r w:rsidRPr="003B2125">
              <w:rPr>
                <w:rFonts w:ascii="Arial" w:eastAsia="Times New Roman" w:hAnsi="Arial" w:cs="Arial"/>
                <w:sz w:val="20"/>
                <w:szCs w:val="20"/>
              </w:rPr>
              <w:t>2021-02-12</w:t>
            </w:r>
          </w:p>
        </w:tc>
        <w:tc>
          <w:tcPr>
            <w:tcW w:w="1581" w:type="dxa"/>
          </w:tcPr>
          <w:p w14:paraId="4A6B4BDD" w14:textId="68F3E674" w:rsidR="00BE5704" w:rsidRPr="001C4C72" w:rsidRDefault="00080617" w:rsidP="00F64EA4">
            <w:pPr>
              <w:rPr>
                <w:lang w:eastAsia="ja-JP"/>
              </w:rPr>
            </w:pPr>
            <w:r>
              <w:rPr>
                <w:lang w:eastAsia="ja-JP"/>
              </w:rPr>
              <w:t>WG 6</w:t>
            </w:r>
          </w:p>
        </w:tc>
        <w:tc>
          <w:tcPr>
            <w:tcW w:w="5130" w:type="dxa"/>
          </w:tcPr>
          <w:p w14:paraId="114A37BA" w14:textId="061C1883" w:rsidR="00BE5704" w:rsidRPr="001C4C72" w:rsidRDefault="00597C2C" w:rsidP="00F64EA4">
            <w:pPr>
              <w:rPr>
                <w:lang w:eastAsia="ja-JP"/>
              </w:rPr>
            </w:pPr>
            <w:r w:rsidRPr="001C4C72">
              <w:rPr>
                <w:lang w:eastAsia="ja-JP"/>
              </w:rPr>
              <w:t>Prepare Test Material</w:t>
            </w:r>
          </w:p>
        </w:tc>
      </w:tr>
      <w:tr w:rsidR="00F33874" w:rsidRPr="001065AF" w14:paraId="61BFDCAB" w14:textId="77777777" w:rsidTr="006D6356">
        <w:tc>
          <w:tcPr>
            <w:tcW w:w="1176" w:type="dxa"/>
          </w:tcPr>
          <w:p w14:paraId="42269C47" w14:textId="77777777" w:rsidR="00F33874" w:rsidRPr="004741B7" w:rsidRDefault="00F33874" w:rsidP="00CD59F4">
            <w:pPr>
              <w:rPr>
                <w:lang w:eastAsia="ja-JP"/>
              </w:rPr>
            </w:pPr>
          </w:p>
        </w:tc>
        <w:tc>
          <w:tcPr>
            <w:tcW w:w="1556" w:type="dxa"/>
          </w:tcPr>
          <w:p w14:paraId="31E402B1" w14:textId="3969FED5" w:rsidR="00F33874" w:rsidRPr="003B2125" w:rsidRDefault="002B2D36" w:rsidP="00CD59F4">
            <w:pPr>
              <w:rPr>
                <w:lang w:eastAsia="ja-JP"/>
              </w:rPr>
            </w:pPr>
            <w:r w:rsidRPr="003B2125">
              <w:rPr>
                <w:rFonts w:ascii="Arial" w:eastAsia="Times New Roman" w:hAnsi="Arial" w:cs="Arial"/>
                <w:sz w:val="20"/>
                <w:szCs w:val="20"/>
              </w:rPr>
              <w:t>2021-02-15</w:t>
            </w:r>
          </w:p>
        </w:tc>
        <w:tc>
          <w:tcPr>
            <w:tcW w:w="1581" w:type="dxa"/>
          </w:tcPr>
          <w:p w14:paraId="29AB0FC2" w14:textId="0AED2E31" w:rsidR="00F33874" w:rsidRPr="001C4C72" w:rsidRDefault="00F33874" w:rsidP="00CD59F4">
            <w:pPr>
              <w:rPr>
                <w:lang w:eastAsia="ja-JP"/>
              </w:rPr>
            </w:pPr>
            <w:r w:rsidRPr="001C4C72">
              <w:rPr>
                <w:lang w:eastAsia="ja-JP"/>
              </w:rPr>
              <w:t>Proponent</w:t>
            </w:r>
          </w:p>
        </w:tc>
        <w:tc>
          <w:tcPr>
            <w:tcW w:w="5130" w:type="dxa"/>
          </w:tcPr>
          <w:p w14:paraId="13481918" w14:textId="6FDCCC99" w:rsidR="00F33874" w:rsidRPr="001C4C72" w:rsidRDefault="00F33874" w:rsidP="00CD59F4">
            <w:pPr>
              <w:rPr>
                <w:lang w:eastAsia="ja-JP"/>
              </w:rPr>
            </w:pPr>
            <w:r w:rsidRPr="001C4C72">
              <w:rPr>
                <w:lang w:eastAsia="ja-JP"/>
              </w:rPr>
              <w:t>Get test material</w:t>
            </w:r>
          </w:p>
        </w:tc>
      </w:tr>
      <w:tr w:rsidR="00F33874" w:rsidRPr="001065AF" w14:paraId="02E0BC39" w14:textId="77777777" w:rsidTr="006D6356">
        <w:tc>
          <w:tcPr>
            <w:tcW w:w="1176" w:type="dxa"/>
          </w:tcPr>
          <w:p w14:paraId="2779A8AB" w14:textId="77777777" w:rsidR="00F33874" w:rsidRPr="004741B7" w:rsidRDefault="00F33874" w:rsidP="00CD59F4">
            <w:pPr>
              <w:rPr>
                <w:lang w:eastAsia="ja-JP"/>
              </w:rPr>
            </w:pPr>
          </w:p>
        </w:tc>
        <w:tc>
          <w:tcPr>
            <w:tcW w:w="1556" w:type="dxa"/>
          </w:tcPr>
          <w:p w14:paraId="4810E495" w14:textId="32E8FD4C" w:rsidR="00F33874" w:rsidRPr="003B2125" w:rsidRDefault="00080617" w:rsidP="00CD59F4">
            <w:pPr>
              <w:rPr>
                <w:lang w:eastAsia="ja-JP"/>
              </w:rPr>
            </w:pPr>
            <w:r w:rsidRPr="003B2125">
              <w:rPr>
                <w:lang w:eastAsia="ja-JP"/>
              </w:rPr>
              <w:t>2021-06-01</w:t>
            </w:r>
          </w:p>
        </w:tc>
        <w:tc>
          <w:tcPr>
            <w:tcW w:w="1581" w:type="dxa"/>
          </w:tcPr>
          <w:p w14:paraId="421DD5A8" w14:textId="27BE5D1B" w:rsidR="00F33874" w:rsidRPr="001C4C72" w:rsidRDefault="00F33874" w:rsidP="00CD59F4">
            <w:pPr>
              <w:rPr>
                <w:lang w:eastAsia="ja-JP"/>
              </w:rPr>
            </w:pPr>
            <w:r w:rsidRPr="001C4C72">
              <w:rPr>
                <w:lang w:eastAsia="ja-JP"/>
              </w:rPr>
              <w:t>Proponent</w:t>
            </w:r>
          </w:p>
        </w:tc>
        <w:tc>
          <w:tcPr>
            <w:tcW w:w="5130" w:type="dxa"/>
          </w:tcPr>
          <w:p w14:paraId="4B1E04F7" w14:textId="601DC627" w:rsidR="00F33874" w:rsidRPr="001C4C72" w:rsidRDefault="00F33874" w:rsidP="00CD59F4">
            <w:pPr>
              <w:rPr>
                <w:lang w:eastAsia="ja-JP"/>
              </w:rPr>
            </w:pPr>
            <w:r w:rsidRPr="001C4C72">
              <w:rPr>
                <w:lang w:eastAsia="ja-JP"/>
              </w:rPr>
              <w:t xml:space="preserve">Submit real-time </w:t>
            </w:r>
            <w:r w:rsidR="00C94BCA" w:rsidRPr="001C4C72">
              <w:rPr>
                <w:lang w:eastAsia="ja-JP"/>
              </w:rPr>
              <w:t>Max External</w:t>
            </w:r>
            <w:r w:rsidR="0024352D" w:rsidRPr="001C4C72">
              <w:rPr>
                <w:lang w:eastAsia="ja-JP"/>
              </w:rPr>
              <w:t xml:space="preserve">, </w:t>
            </w:r>
            <w:r w:rsidRPr="001C4C72">
              <w:rPr>
                <w:lang w:eastAsia="ja-JP"/>
              </w:rPr>
              <w:t>bitstream</w:t>
            </w:r>
            <w:r w:rsidRPr="00E34943">
              <w:rPr>
                <w:lang w:eastAsia="ja-JP"/>
              </w:rPr>
              <w:t xml:space="preserve"> files</w:t>
            </w:r>
            <w:r w:rsidR="0024352D" w:rsidRPr="00E34943">
              <w:rPr>
                <w:lang w:eastAsia="ja-JP"/>
              </w:rPr>
              <w:t xml:space="preserve">, </w:t>
            </w:r>
            <w:r w:rsidR="0024352D" w:rsidRPr="004741B7">
              <w:rPr>
                <w:lang w:eastAsia="ja-JP"/>
              </w:rPr>
              <w:t>and other required documentation.</w:t>
            </w:r>
            <w:r w:rsidR="008938B3" w:rsidRPr="004741B7">
              <w:rPr>
                <w:lang w:eastAsia="ja-JP"/>
              </w:rPr>
              <w:t xml:space="preserve"> (e.g. latency, loudness</w:t>
            </w:r>
            <w:r w:rsidR="008938B3" w:rsidRPr="001C4C72">
              <w:rPr>
                <w:lang w:eastAsia="ja-JP"/>
              </w:rPr>
              <w:t>)</w:t>
            </w:r>
          </w:p>
        </w:tc>
      </w:tr>
      <w:tr w:rsidR="00F33874" w:rsidRPr="001065AF" w14:paraId="727644ED" w14:textId="77777777" w:rsidTr="006D6356">
        <w:tc>
          <w:tcPr>
            <w:tcW w:w="1176" w:type="dxa"/>
          </w:tcPr>
          <w:p w14:paraId="54559B8F" w14:textId="77777777" w:rsidR="00F33874" w:rsidRPr="004741B7" w:rsidRDefault="00F33874" w:rsidP="00CD59F4">
            <w:pPr>
              <w:rPr>
                <w:lang w:eastAsia="ja-JP"/>
              </w:rPr>
            </w:pPr>
          </w:p>
        </w:tc>
        <w:tc>
          <w:tcPr>
            <w:tcW w:w="1556" w:type="dxa"/>
          </w:tcPr>
          <w:p w14:paraId="78A653B8" w14:textId="666F4C75" w:rsidR="00F33874" w:rsidRPr="004741B7" w:rsidRDefault="00080617" w:rsidP="00CD59F4">
            <w:pPr>
              <w:rPr>
                <w:lang w:eastAsia="ja-JP"/>
              </w:rPr>
            </w:pPr>
            <w:r>
              <w:rPr>
                <w:lang w:eastAsia="ja-JP"/>
              </w:rPr>
              <w:t>2021-06-04</w:t>
            </w:r>
          </w:p>
        </w:tc>
        <w:tc>
          <w:tcPr>
            <w:tcW w:w="1581" w:type="dxa"/>
          </w:tcPr>
          <w:p w14:paraId="78759D56" w14:textId="08E9F984" w:rsidR="00F33874" w:rsidRPr="001C4C72" w:rsidRDefault="00F33874" w:rsidP="00CD59F4">
            <w:pPr>
              <w:rPr>
                <w:lang w:eastAsia="ja-JP"/>
              </w:rPr>
            </w:pPr>
            <w:r w:rsidRPr="001C4C72">
              <w:rPr>
                <w:lang w:eastAsia="ja-JP"/>
              </w:rPr>
              <w:t>Test Lab</w:t>
            </w:r>
          </w:p>
        </w:tc>
        <w:tc>
          <w:tcPr>
            <w:tcW w:w="5130" w:type="dxa"/>
          </w:tcPr>
          <w:p w14:paraId="1FE6C091" w14:textId="04A20F55" w:rsidR="00F33874" w:rsidRPr="001C4C72" w:rsidRDefault="00080617" w:rsidP="00CD59F4">
            <w:pPr>
              <w:rPr>
                <w:lang w:eastAsia="ja-JP"/>
              </w:rPr>
            </w:pPr>
            <w:r>
              <w:rPr>
                <w:lang w:eastAsia="ja-JP"/>
              </w:rPr>
              <w:t xml:space="preserve">Begin </w:t>
            </w:r>
            <w:r w:rsidR="00F33874" w:rsidRPr="001C4C72">
              <w:rPr>
                <w:lang w:eastAsia="ja-JP"/>
              </w:rPr>
              <w:t>subjective tests</w:t>
            </w:r>
            <w:r w:rsidR="00331ED2" w:rsidRPr="001C4C72">
              <w:rPr>
                <w:lang w:eastAsia="ja-JP"/>
              </w:rPr>
              <w:t xml:space="preserve">. </w:t>
            </w:r>
          </w:p>
        </w:tc>
      </w:tr>
      <w:tr w:rsidR="00F33874" w:rsidRPr="001065AF" w14:paraId="6E6D0B46" w14:textId="77777777" w:rsidTr="006D6356">
        <w:tc>
          <w:tcPr>
            <w:tcW w:w="1176" w:type="dxa"/>
          </w:tcPr>
          <w:p w14:paraId="1C1C688A" w14:textId="77777777" w:rsidR="00F33874" w:rsidRPr="004741B7" w:rsidRDefault="00F33874" w:rsidP="00CD59F4">
            <w:pPr>
              <w:rPr>
                <w:lang w:eastAsia="ja-JP"/>
              </w:rPr>
            </w:pPr>
          </w:p>
        </w:tc>
        <w:tc>
          <w:tcPr>
            <w:tcW w:w="1556" w:type="dxa"/>
          </w:tcPr>
          <w:p w14:paraId="32269B46" w14:textId="449B82BA" w:rsidR="00F33874" w:rsidRPr="004741B7" w:rsidRDefault="00080617" w:rsidP="00CD59F4">
            <w:pPr>
              <w:rPr>
                <w:lang w:eastAsia="ja-JP"/>
              </w:rPr>
            </w:pPr>
            <w:r>
              <w:rPr>
                <w:lang w:eastAsia="ja-JP"/>
              </w:rPr>
              <w:t>2021-06-25</w:t>
            </w:r>
          </w:p>
        </w:tc>
        <w:tc>
          <w:tcPr>
            <w:tcW w:w="1581" w:type="dxa"/>
          </w:tcPr>
          <w:p w14:paraId="53FD8B40" w14:textId="6D1B4241" w:rsidR="00F33874" w:rsidRPr="001C4C72" w:rsidRDefault="00F33874" w:rsidP="00CD59F4">
            <w:pPr>
              <w:rPr>
                <w:lang w:eastAsia="ja-JP"/>
              </w:rPr>
            </w:pPr>
            <w:r w:rsidRPr="001C4C72">
              <w:rPr>
                <w:lang w:eastAsia="ja-JP"/>
              </w:rPr>
              <w:t>Test Lab</w:t>
            </w:r>
          </w:p>
        </w:tc>
        <w:tc>
          <w:tcPr>
            <w:tcW w:w="5130" w:type="dxa"/>
          </w:tcPr>
          <w:p w14:paraId="0E1F939D" w14:textId="7147A7CC" w:rsidR="00F33874" w:rsidRPr="001C4C72" w:rsidRDefault="00F33874" w:rsidP="00CD59F4">
            <w:pPr>
              <w:rPr>
                <w:lang w:eastAsia="ja-JP"/>
              </w:rPr>
            </w:pPr>
            <w:r w:rsidRPr="001C4C72">
              <w:rPr>
                <w:lang w:eastAsia="ja-JP"/>
              </w:rPr>
              <w:t xml:space="preserve">Submit subjective test </w:t>
            </w:r>
            <w:r w:rsidR="000C0A82" w:rsidRPr="001C4C72">
              <w:rPr>
                <w:lang w:eastAsia="ja-JP"/>
              </w:rPr>
              <w:t>data</w:t>
            </w:r>
          </w:p>
        </w:tc>
      </w:tr>
      <w:tr w:rsidR="00F33874" w:rsidRPr="001065AF" w14:paraId="78C8DA6E" w14:textId="77777777" w:rsidTr="006D6356">
        <w:tc>
          <w:tcPr>
            <w:tcW w:w="1176" w:type="dxa"/>
          </w:tcPr>
          <w:p w14:paraId="1049BA1F" w14:textId="77777777" w:rsidR="00F33874" w:rsidRPr="004741B7" w:rsidRDefault="00F33874" w:rsidP="000714CA">
            <w:pPr>
              <w:rPr>
                <w:lang w:eastAsia="ja-JP"/>
              </w:rPr>
            </w:pPr>
          </w:p>
        </w:tc>
        <w:tc>
          <w:tcPr>
            <w:tcW w:w="1556" w:type="dxa"/>
          </w:tcPr>
          <w:p w14:paraId="39B79869" w14:textId="1DC6AA32" w:rsidR="00F33874" w:rsidRPr="004741B7" w:rsidRDefault="00F33874" w:rsidP="000714CA">
            <w:pPr>
              <w:rPr>
                <w:lang w:eastAsia="ja-JP"/>
              </w:rPr>
            </w:pPr>
          </w:p>
        </w:tc>
        <w:tc>
          <w:tcPr>
            <w:tcW w:w="1581" w:type="dxa"/>
          </w:tcPr>
          <w:p w14:paraId="206334DD" w14:textId="5832EC32" w:rsidR="00F33874" w:rsidRPr="001C4C72" w:rsidRDefault="002B2D36" w:rsidP="000714CA">
            <w:pPr>
              <w:rPr>
                <w:lang w:eastAsia="ja-JP"/>
              </w:rPr>
            </w:pPr>
            <w:r>
              <w:rPr>
                <w:lang w:eastAsia="ja-JP"/>
              </w:rPr>
              <w:t>Test Administrator</w:t>
            </w:r>
          </w:p>
        </w:tc>
        <w:tc>
          <w:tcPr>
            <w:tcW w:w="5130" w:type="dxa"/>
          </w:tcPr>
          <w:p w14:paraId="535ED972" w14:textId="413CEEAF" w:rsidR="00F33874" w:rsidRPr="001C4C72" w:rsidRDefault="00F33874" w:rsidP="000714CA">
            <w:pPr>
              <w:rPr>
                <w:lang w:eastAsia="ja-JP"/>
              </w:rPr>
            </w:pPr>
            <w:r w:rsidRPr="001C4C72">
              <w:rPr>
                <w:lang w:eastAsia="ja-JP"/>
              </w:rPr>
              <w:t xml:space="preserve">Performs analysis of subjective test </w:t>
            </w:r>
            <w:r w:rsidR="000C0A82" w:rsidRPr="001C4C72">
              <w:rPr>
                <w:lang w:eastAsia="ja-JP"/>
              </w:rPr>
              <w:t>data</w:t>
            </w:r>
            <w:r w:rsidR="00D7257D">
              <w:rPr>
                <w:lang w:eastAsia="ja-JP"/>
              </w:rPr>
              <w:t xml:space="preserve"> and submit result as contribution to 4</w:t>
            </w:r>
            <w:r w:rsidR="00D7257D" w:rsidRPr="00097262">
              <w:rPr>
                <w:vertAlign w:val="superscript"/>
                <w:lang w:eastAsia="ja-JP"/>
              </w:rPr>
              <w:t>th</w:t>
            </w:r>
            <w:r w:rsidR="00D7257D">
              <w:rPr>
                <w:lang w:eastAsia="ja-JP"/>
              </w:rPr>
              <w:t xml:space="preserve"> WG 6 meeting</w:t>
            </w:r>
          </w:p>
        </w:tc>
      </w:tr>
      <w:tr w:rsidR="00F33874" w:rsidRPr="001065AF" w14:paraId="46F28A6D" w14:textId="77777777" w:rsidTr="006D6356">
        <w:tc>
          <w:tcPr>
            <w:tcW w:w="1176" w:type="dxa"/>
          </w:tcPr>
          <w:p w14:paraId="0011B97A" w14:textId="77777777" w:rsidR="00F33874" w:rsidRPr="004741B7" w:rsidRDefault="00F33874" w:rsidP="00CD59F4">
            <w:pPr>
              <w:rPr>
                <w:lang w:eastAsia="ja-JP"/>
              </w:rPr>
            </w:pPr>
          </w:p>
        </w:tc>
        <w:tc>
          <w:tcPr>
            <w:tcW w:w="1556" w:type="dxa"/>
          </w:tcPr>
          <w:p w14:paraId="4FC2984E" w14:textId="62827C11" w:rsidR="00F33874" w:rsidRPr="004741B7" w:rsidRDefault="00F33874" w:rsidP="00CD59F4">
            <w:pPr>
              <w:rPr>
                <w:lang w:eastAsia="ja-JP"/>
              </w:rPr>
            </w:pPr>
          </w:p>
        </w:tc>
        <w:tc>
          <w:tcPr>
            <w:tcW w:w="1581" w:type="dxa"/>
          </w:tcPr>
          <w:p w14:paraId="3FAF64EB" w14:textId="43EC7B19" w:rsidR="00F33874" w:rsidRPr="001C4C72" w:rsidRDefault="00F33874" w:rsidP="00CD59F4">
            <w:pPr>
              <w:rPr>
                <w:lang w:eastAsia="ja-JP"/>
              </w:rPr>
            </w:pPr>
            <w:r w:rsidRPr="001C4C72">
              <w:rPr>
                <w:lang w:eastAsia="ja-JP"/>
              </w:rPr>
              <w:t>Proponent</w:t>
            </w:r>
          </w:p>
        </w:tc>
        <w:tc>
          <w:tcPr>
            <w:tcW w:w="5130" w:type="dxa"/>
          </w:tcPr>
          <w:p w14:paraId="7759D341" w14:textId="414D6EDB" w:rsidR="00F33874" w:rsidRPr="001C4C72" w:rsidRDefault="00F33874" w:rsidP="00CD59F4">
            <w:pPr>
              <w:rPr>
                <w:lang w:eastAsia="ja-JP"/>
              </w:rPr>
            </w:pPr>
            <w:r w:rsidRPr="001C4C72">
              <w:rPr>
                <w:lang w:eastAsia="ja-JP"/>
              </w:rPr>
              <w:t>Submit proponent documentation</w:t>
            </w:r>
            <w:r w:rsidR="00D7257D">
              <w:rPr>
                <w:lang w:eastAsia="ja-JP"/>
              </w:rPr>
              <w:t xml:space="preserve"> as contribution to 4</w:t>
            </w:r>
            <w:r w:rsidR="00D7257D" w:rsidRPr="00097262">
              <w:rPr>
                <w:vertAlign w:val="superscript"/>
                <w:lang w:eastAsia="ja-JP"/>
              </w:rPr>
              <w:t>th</w:t>
            </w:r>
            <w:r w:rsidR="00D7257D">
              <w:rPr>
                <w:lang w:eastAsia="ja-JP"/>
              </w:rPr>
              <w:t xml:space="preserve"> WG 6 meeting</w:t>
            </w:r>
          </w:p>
        </w:tc>
      </w:tr>
      <w:tr w:rsidR="00C94BCA" w:rsidRPr="001065AF" w14:paraId="13F1B74B" w14:textId="77777777" w:rsidTr="006D6356">
        <w:tc>
          <w:tcPr>
            <w:tcW w:w="1176" w:type="dxa"/>
          </w:tcPr>
          <w:p w14:paraId="388CDB07" w14:textId="364F7DBF" w:rsidR="00C94BCA" w:rsidRPr="006C369D" w:rsidRDefault="001C4C72" w:rsidP="00C94BCA">
            <w:pPr>
              <w:rPr>
                <w:lang w:eastAsia="ja-JP"/>
              </w:rPr>
            </w:pPr>
            <w:r w:rsidRPr="006C369D">
              <w:rPr>
                <w:lang w:eastAsia="ja-JP"/>
              </w:rPr>
              <w:t>4</w:t>
            </w:r>
            <w:r w:rsidR="003B2125" w:rsidRPr="006C369D">
              <w:rPr>
                <w:lang w:eastAsia="ja-JP"/>
              </w:rPr>
              <w:t>*</w:t>
            </w:r>
          </w:p>
        </w:tc>
        <w:tc>
          <w:tcPr>
            <w:tcW w:w="1556" w:type="dxa"/>
          </w:tcPr>
          <w:p w14:paraId="0D7B8662" w14:textId="2AE8C88C" w:rsidR="00C94BCA" w:rsidRPr="004741B7" w:rsidRDefault="001C4C72" w:rsidP="00C94BCA">
            <w:pPr>
              <w:rPr>
                <w:lang w:eastAsia="ja-JP"/>
              </w:rPr>
            </w:pPr>
            <w:r w:rsidRPr="004741B7">
              <w:rPr>
                <w:lang w:eastAsia="ja-JP"/>
              </w:rPr>
              <w:t>Jul 2021</w:t>
            </w:r>
          </w:p>
        </w:tc>
        <w:tc>
          <w:tcPr>
            <w:tcW w:w="1581" w:type="dxa"/>
          </w:tcPr>
          <w:p w14:paraId="34C91AC0" w14:textId="349C1C79" w:rsidR="00C94BCA" w:rsidRPr="001C4C72" w:rsidRDefault="001C4C72" w:rsidP="00C94BCA">
            <w:pPr>
              <w:rPr>
                <w:lang w:eastAsia="ja-JP"/>
              </w:rPr>
            </w:pPr>
            <w:r>
              <w:rPr>
                <w:lang w:eastAsia="ja-JP"/>
              </w:rPr>
              <w:t>WG 6</w:t>
            </w:r>
          </w:p>
        </w:tc>
        <w:tc>
          <w:tcPr>
            <w:tcW w:w="5130" w:type="dxa"/>
          </w:tcPr>
          <w:p w14:paraId="56DF04F0" w14:textId="32757E19" w:rsidR="00C94BCA" w:rsidRPr="001C4C72" w:rsidRDefault="00C94BCA" w:rsidP="00C94BCA">
            <w:pPr>
              <w:rPr>
                <w:lang w:eastAsia="ja-JP"/>
              </w:rPr>
            </w:pPr>
            <w:r w:rsidRPr="006C369D">
              <w:rPr>
                <w:lang w:eastAsia="ja-JP"/>
              </w:rPr>
              <w:t>Evaluate Call for Proposals submissions and select technology</w:t>
            </w:r>
            <w:r w:rsidR="003B2125" w:rsidRPr="006C369D">
              <w:rPr>
                <w:lang w:eastAsia="ja-JP"/>
              </w:rPr>
              <w:t>*</w:t>
            </w:r>
            <w:r w:rsidR="003B2125">
              <w:rPr>
                <w:lang w:eastAsia="ja-JP"/>
              </w:rPr>
              <w:t xml:space="preserve"> Respondents must be present at the meeting.</w:t>
            </w:r>
          </w:p>
        </w:tc>
      </w:tr>
      <w:tr w:rsidR="00F33874" w:rsidRPr="00537673" w14:paraId="331E0898" w14:textId="77777777" w:rsidTr="006D6356">
        <w:tc>
          <w:tcPr>
            <w:tcW w:w="1176" w:type="dxa"/>
          </w:tcPr>
          <w:p w14:paraId="44E42CB1" w14:textId="79450B2D" w:rsidR="00F33874" w:rsidRPr="006C369D" w:rsidRDefault="001C4C72" w:rsidP="0046322D">
            <w:pPr>
              <w:rPr>
                <w:lang w:eastAsia="ja-JP"/>
              </w:rPr>
            </w:pPr>
            <w:r w:rsidRPr="006C369D">
              <w:rPr>
                <w:lang w:eastAsia="ja-JP"/>
              </w:rPr>
              <w:t>5</w:t>
            </w:r>
            <w:r w:rsidR="003202EB" w:rsidRPr="00D07F0B">
              <w:rPr>
                <w:rFonts w:eastAsia="Times New Roman" w:cs="Arial"/>
              </w:rPr>
              <w:t>†</w:t>
            </w:r>
          </w:p>
        </w:tc>
        <w:tc>
          <w:tcPr>
            <w:tcW w:w="1556" w:type="dxa"/>
          </w:tcPr>
          <w:p w14:paraId="62DC70AF" w14:textId="77E31F8A" w:rsidR="00F33874" w:rsidRPr="004741B7" w:rsidRDefault="001C4C72" w:rsidP="0046322D">
            <w:pPr>
              <w:rPr>
                <w:lang w:eastAsia="ja-JP"/>
              </w:rPr>
            </w:pPr>
            <w:r>
              <w:rPr>
                <w:lang w:eastAsia="ja-JP"/>
              </w:rPr>
              <w:t>Oct 2021</w:t>
            </w:r>
          </w:p>
        </w:tc>
        <w:tc>
          <w:tcPr>
            <w:tcW w:w="1581" w:type="dxa"/>
          </w:tcPr>
          <w:p w14:paraId="76ABC2C2" w14:textId="45C1B7A7" w:rsidR="00F33874" w:rsidRPr="001C4C72" w:rsidRDefault="00F33874" w:rsidP="0046322D">
            <w:pPr>
              <w:rPr>
                <w:lang w:eastAsia="ja-JP"/>
              </w:rPr>
            </w:pPr>
            <w:r w:rsidRPr="001C4C72">
              <w:rPr>
                <w:lang w:eastAsia="ja-JP"/>
              </w:rPr>
              <w:t>Proponent</w:t>
            </w:r>
          </w:p>
        </w:tc>
        <w:tc>
          <w:tcPr>
            <w:tcW w:w="5130" w:type="dxa"/>
          </w:tcPr>
          <w:p w14:paraId="3DDBC4EA" w14:textId="099D62B0" w:rsidR="00F33874" w:rsidRDefault="00F33874" w:rsidP="0046322D">
            <w:pPr>
              <w:rPr>
                <w:lang w:eastAsia="ja-JP"/>
              </w:rPr>
            </w:pPr>
            <w:r w:rsidRPr="001C4C72">
              <w:rPr>
                <w:lang w:eastAsia="ja-JP"/>
              </w:rPr>
              <w:t>Submits Working Draft (WD) and Reference Model source code (RM) for selected technology.</w:t>
            </w:r>
          </w:p>
        </w:tc>
      </w:tr>
    </w:tbl>
    <w:p w14:paraId="0829C57D" w14:textId="77777777" w:rsidR="00AF3CF3" w:rsidRDefault="00AF3CF3" w:rsidP="00AF3CF3">
      <w:pPr>
        <w:pStyle w:val="Caption"/>
      </w:pPr>
      <w:bookmarkStart w:id="132" w:name="_Toc3553476"/>
      <w:bookmarkStart w:id="133" w:name="_Toc220647740"/>
    </w:p>
    <w:p w14:paraId="376CE40D" w14:textId="3AEE9635" w:rsidR="0046322D" w:rsidRPr="00AF3CF3" w:rsidRDefault="00AF3CF3" w:rsidP="00AF3CF3">
      <w:pPr>
        <w:pStyle w:val="Caption"/>
        <w:rPr>
          <w:rFonts w:asciiTheme="minorHAnsi" w:hAnsiTheme="minorHAnsi" w:cstheme="minorHAnsi"/>
          <w:sz w:val="24"/>
          <w:szCs w:val="24"/>
        </w:rPr>
      </w:pPr>
      <w:bookmarkStart w:id="134" w:name="_Ref61377188"/>
      <w:bookmarkStart w:id="135" w:name="_Ref61376823"/>
      <w:bookmarkStart w:id="136" w:name="_Ref61377107"/>
      <w:r w:rsidRPr="006C369D">
        <w:rPr>
          <w:rFonts w:asciiTheme="minorHAnsi" w:hAnsiTheme="minorHAnsi" w:cstheme="minorHAnsi"/>
          <w:sz w:val="24"/>
          <w:szCs w:val="24"/>
          <w:highlight w:val="green"/>
        </w:rPr>
        <w:t xml:space="preserve">Table </w:t>
      </w:r>
      <w:r w:rsidRPr="006C369D">
        <w:rPr>
          <w:rFonts w:asciiTheme="minorHAnsi" w:hAnsiTheme="minorHAnsi" w:cstheme="minorHAnsi"/>
          <w:sz w:val="24"/>
          <w:szCs w:val="24"/>
          <w:highlight w:val="green"/>
        </w:rPr>
        <w:fldChar w:fldCharType="begin"/>
      </w:r>
      <w:r w:rsidRPr="006C369D">
        <w:rPr>
          <w:rFonts w:asciiTheme="minorHAnsi" w:hAnsiTheme="minorHAnsi" w:cstheme="minorHAnsi"/>
          <w:sz w:val="24"/>
          <w:szCs w:val="24"/>
          <w:highlight w:val="green"/>
        </w:rPr>
        <w:instrText xml:space="preserve"> SEQ Table \* ARABIC </w:instrText>
      </w:r>
      <w:r w:rsidRPr="006C369D">
        <w:rPr>
          <w:rFonts w:asciiTheme="minorHAnsi" w:hAnsiTheme="minorHAnsi" w:cstheme="minorHAnsi"/>
          <w:sz w:val="24"/>
          <w:szCs w:val="24"/>
          <w:highlight w:val="green"/>
        </w:rPr>
        <w:fldChar w:fldCharType="separate"/>
      </w:r>
      <w:r w:rsidR="00173889" w:rsidRPr="006C369D">
        <w:rPr>
          <w:rFonts w:asciiTheme="minorHAnsi" w:hAnsiTheme="minorHAnsi" w:cstheme="minorHAnsi"/>
          <w:noProof/>
          <w:sz w:val="24"/>
          <w:szCs w:val="24"/>
          <w:highlight w:val="green"/>
        </w:rPr>
        <w:t>1</w:t>
      </w:r>
      <w:r w:rsidRPr="006C369D">
        <w:rPr>
          <w:rFonts w:asciiTheme="minorHAnsi" w:hAnsiTheme="minorHAnsi" w:cstheme="minorHAnsi"/>
          <w:sz w:val="24"/>
          <w:szCs w:val="24"/>
          <w:highlight w:val="green"/>
        </w:rPr>
        <w:fldChar w:fldCharType="end"/>
      </w:r>
      <w:bookmarkEnd w:id="134"/>
      <w:r w:rsidRPr="006C369D">
        <w:rPr>
          <w:rFonts w:asciiTheme="minorHAnsi" w:hAnsiTheme="minorHAnsi" w:cstheme="minorHAnsi"/>
          <w:sz w:val="24"/>
          <w:szCs w:val="24"/>
          <w:highlight w:val="green"/>
        </w:rPr>
        <w:t xml:space="preserve"> </w:t>
      </w:r>
      <w:r w:rsidR="001C4C72" w:rsidRPr="006C369D">
        <w:rPr>
          <w:rFonts w:asciiTheme="minorHAnsi" w:hAnsiTheme="minorHAnsi" w:cstheme="minorHAnsi"/>
          <w:sz w:val="24"/>
          <w:szCs w:val="24"/>
          <w:highlight w:val="green"/>
        </w:rPr>
        <w:t>–</w:t>
      </w:r>
      <w:r w:rsidRPr="006C369D">
        <w:rPr>
          <w:rFonts w:asciiTheme="minorHAnsi" w:hAnsiTheme="minorHAnsi" w:cstheme="minorHAnsi"/>
          <w:sz w:val="24"/>
          <w:szCs w:val="24"/>
          <w:highlight w:val="green"/>
        </w:rPr>
        <w:t xml:space="preserve"> </w:t>
      </w:r>
      <w:proofErr w:type="spellStart"/>
      <w:r w:rsidR="001C4C72" w:rsidRPr="006C369D">
        <w:rPr>
          <w:rFonts w:asciiTheme="minorHAnsi" w:hAnsiTheme="minorHAnsi" w:cstheme="minorHAnsi"/>
          <w:sz w:val="24"/>
          <w:szCs w:val="24"/>
          <w:highlight w:val="green"/>
        </w:rPr>
        <w:t>CfP</w:t>
      </w:r>
      <w:proofErr w:type="spellEnd"/>
      <w:r w:rsidR="001C4C72" w:rsidRPr="006C369D">
        <w:rPr>
          <w:rFonts w:asciiTheme="minorHAnsi" w:hAnsiTheme="minorHAnsi" w:cstheme="minorHAnsi"/>
          <w:sz w:val="24"/>
          <w:szCs w:val="24"/>
          <w:highlight w:val="green"/>
        </w:rPr>
        <w:t xml:space="preserve"> </w:t>
      </w:r>
      <w:r w:rsidR="00E34943" w:rsidRPr="006C369D">
        <w:rPr>
          <w:rFonts w:asciiTheme="minorHAnsi" w:hAnsiTheme="minorHAnsi" w:cstheme="minorHAnsi"/>
          <w:sz w:val="24"/>
          <w:szCs w:val="24"/>
          <w:highlight w:val="green"/>
        </w:rPr>
        <w:t>Time Line</w:t>
      </w:r>
      <w:bookmarkEnd w:id="135"/>
      <w:r w:rsidR="003B2125" w:rsidRPr="006C369D">
        <w:rPr>
          <w:rFonts w:asciiTheme="minorHAnsi" w:hAnsiTheme="minorHAnsi" w:cstheme="minorHAnsi"/>
          <w:sz w:val="24"/>
          <w:szCs w:val="24"/>
          <w:highlight w:val="green"/>
        </w:rPr>
        <w:t xml:space="preserve"> (*Indicates attendance at the meeting is required</w:t>
      </w:r>
      <w:r w:rsidR="003202EB">
        <w:rPr>
          <w:rFonts w:asciiTheme="minorHAnsi" w:hAnsiTheme="minorHAnsi" w:cstheme="minorHAnsi"/>
          <w:sz w:val="24"/>
          <w:szCs w:val="24"/>
          <w:highlight w:val="green"/>
        </w:rPr>
        <w:t xml:space="preserve">. </w:t>
      </w:r>
      <w:r w:rsidR="003202EB" w:rsidRPr="00D07F0B">
        <w:rPr>
          <w:rFonts w:ascii="Calibri" w:eastAsia="Times New Roman" w:hAnsi="Calibri" w:cs="Calibri"/>
          <w:highlight w:val="green"/>
        </w:rPr>
        <w:t>†</w:t>
      </w:r>
      <w:r w:rsidR="003202EB" w:rsidRPr="00D07F0B">
        <w:rPr>
          <w:rFonts w:ascii="Calibri" w:eastAsia="Times New Roman" w:hAnsi="Calibri" w:cs="Calibri"/>
          <w:sz w:val="24"/>
          <w:szCs w:val="24"/>
          <w:highlight w:val="green"/>
        </w:rPr>
        <w:t>indicates attendance is required if technology is selected to be included in the Working Draft</w:t>
      </w:r>
      <w:r w:rsidR="003B2125" w:rsidRPr="006C369D">
        <w:rPr>
          <w:rFonts w:asciiTheme="minorHAnsi" w:hAnsiTheme="minorHAnsi" w:cstheme="minorHAnsi"/>
          <w:sz w:val="24"/>
          <w:szCs w:val="24"/>
          <w:highlight w:val="green"/>
        </w:rPr>
        <w:t>).</w:t>
      </w:r>
      <w:bookmarkEnd w:id="136"/>
    </w:p>
    <w:p w14:paraId="4B1C7AB4" w14:textId="1AF34083" w:rsidR="001C4C72" w:rsidRPr="006C369D" w:rsidRDefault="001C4C72" w:rsidP="001C4C72">
      <w:pPr>
        <w:pStyle w:val="Heading2"/>
        <w:rPr>
          <w:highlight w:val="green"/>
        </w:rPr>
      </w:pPr>
      <w:bookmarkStart w:id="137" w:name="_Toc61448931"/>
      <w:r w:rsidRPr="006C369D">
        <w:rPr>
          <w:highlight w:val="green"/>
        </w:rPr>
        <w:t>Envisioned Timeline for the MPEG-I Immersive Audio Standard</w:t>
      </w:r>
      <w:bookmarkEnd w:id="137"/>
    </w:p>
    <w:p w14:paraId="5AD6F6D2" w14:textId="3D1F7199" w:rsidR="0048504C" w:rsidRDefault="0048504C" w:rsidP="001C4C72">
      <w:pPr>
        <w:rPr>
          <w:lang w:eastAsia="ja-JP"/>
        </w:rPr>
      </w:pPr>
      <w:r w:rsidRPr="0048504C">
        <w:rPr>
          <w:highlight w:val="red"/>
          <w:lang w:eastAsia="ja-JP"/>
        </w:rPr>
        <w:t xml:space="preserve">[The </w:t>
      </w:r>
      <w:proofErr w:type="spellStart"/>
      <w:r w:rsidRPr="0048504C">
        <w:rPr>
          <w:highlight w:val="red"/>
          <w:lang w:eastAsia="ja-JP"/>
        </w:rPr>
        <w:t>CfP</w:t>
      </w:r>
      <w:proofErr w:type="spellEnd"/>
      <w:r w:rsidRPr="0048504C">
        <w:rPr>
          <w:highlight w:val="red"/>
          <w:lang w:eastAsia="ja-JP"/>
        </w:rPr>
        <w:t xml:space="preserve"> shall include a </w:t>
      </w:r>
      <w:r>
        <w:rPr>
          <w:highlight w:val="red"/>
          <w:lang w:eastAsia="ja-JP"/>
        </w:rPr>
        <w:t xml:space="preserve">timeline </w:t>
      </w:r>
      <w:r w:rsidRPr="0048504C">
        <w:rPr>
          <w:highlight w:val="red"/>
          <w:lang w:eastAsia="ja-JP"/>
        </w:rPr>
        <w:t>table</w:t>
      </w:r>
      <w:r>
        <w:rPr>
          <w:highlight w:val="red"/>
          <w:lang w:eastAsia="ja-JP"/>
        </w:rPr>
        <w:t xml:space="preserve"> for </w:t>
      </w:r>
      <w:r w:rsidR="00A71909">
        <w:rPr>
          <w:highlight w:val="red"/>
          <w:lang w:eastAsia="ja-JP"/>
        </w:rPr>
        <w:t xml:space="preserve">the </w:t>
      </w:r>
      <w:r>
        <w:rPr>
          <w:highlight w:val="red"/>
          <w:lang w:eastAsia="ja-JP"/>
        </w:rPr>
        <w:t xml:space="preserve">development of the Standard </w:t>
      </w:r>
      <w:r w:rsidRPr="0048504C">
        <w:rPr>
          <w:highlight w:val="red"/>
          <w:lang w:eastAsia="ja-JP"/>
        </w:rPr>
        <w:t xml:space="preserve">with * used to indicate which MPEG meetings that the respondents are </w:t>
      </w:r>
      <w:del w:id="138" w:author="Hinds Arianne" w:date="2021-07-13T00:15:00Z">
        <w:r w:rsidRPr="0048504C" w:rsidDel="008659FE">
          <w:rPr>
            <w:highlight w:val="red"/>
            <w:lang w:eastAsia="ja-JP"/>
          </w:rPr>
          <w:delText xml:space="preserve">expected </w:delText>
        </w:r>
      </w:del>
      <w:ins w:id="139" w:author="Hinds Arianne" w:date="2021-07-13T00:15:00Z">
        <w:r w:rsidR="008659FE">
          <w:rPr>
            <w:highlight w:val="red"/>
            <w:lang w:eastAsia="ja-JP"/>
          </w:rPr>
          <w:t>required</w:t>
        </w:r>
        <w:r w:rsidR="008659FE" w:rsidRPr="0048504C">
          <w:rPr>
            <w:highlight w:val="red"/>
            <w:lang w:eastAsia="ja-JP"/>
          </w:rPr>
          <w:t xml:space="preserve"> </w:t>
        </w:r>
      </w:ins>
      <w:r w:rsidRPr="0048504C">
        <w:rPr>
          <w:highlight w:val="red"/>
          <w:lang w:eastAsia="ja-JP"/>
        </w:rPr>
        <w:t>to attend.</w:t>
      </w:r>
      <w:ins w:id="140" w:author="Hinds Arianne" w:date="2021-07-13T00:15:00Z">
        <w:r w:rsidR="008659FE">
          <w:rPr>
            <w:highlight w:val="red"/>
            <w:lang w:eastAsia="ja-JP"/>
          </w:rPr>
          <w:t xml:space="preserve"> </w:t>
        </w:r>
      </w:ins>
      <w:ins w:id="141" w:author="Hinds Arianne" w:date="2021-07-13T00:16:00Z">
        <w:r w:rsidR="008659FE">
          <w:rPr>
            <w:highlight w:val="red"/>
            <w:lang w:eastAsia="ja-JP"/>
          </w:rPr>
          <w:t>The timeline table should include a reasonable and realistic amount of time in between major deliverables.</w:t>
        </w:r>
      </w:ins>
      <w:r w:rsidRPr="0048504C">
        <w:rPr>
          <w:highlight w:val="red"/>
          <w:lang w:eastAsia="ja-JP"/>
        </w:rPr>
        <w:t>]</w:t>
      </w:r>
    </w:p>
    <w:p w14:paraId="7E4DE58D" w14:textId="2B2C3AC2" w:rsidR="001C4C72" w:rsidRDefault="001C4C72" w:rsidP="001C4C72">
      <w:r>
        <w:rPr>
          <w:lang w:eastAsia="ja-JP"/>
        </w:rPr>
        <w:t xml:space="preserve">It is envisioned that the timetable for progress of the </w:t>
      </w:r>
      <w:r>
        <w:t>MPEG-I Immersive Audio standard will be as follows:</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440"/>
        <w:gridCol w:w="3177"/>
      </w:tblGrid>
      <w:tr w:rsidR="001C4C72" w:rsidRPr="0065173C" w14:paraId="3E38215E" w14:textId="77777777" w:rsidTr="004741B7">
        <w:trPr>
          <w:trHeight w:val="280"/>
        </w:trPr>
        <w:tc>
          <w:tcPr>
            <w:tcW w:w="1228" w:type="dxa"/>
            <w:shd w:val="clear" w:color="000000" w:fill="auto"/>
            <w:vAlign w:val="center"/>
          </w:tcPr>
          <w:p w14:paraId="23DB1CD5" w14:textId="1C320D15" w:rsidR="001C4C72" w:rsidRPr="004741B7" w:rsidRDefault="001C4C72" w:rsidP="001C4C72">
            <w:pPr>
              <w:jc w:val="center"/>
              <w:rPr>
                <w:rFonts w:eastAsia="Times New Roman" w:cs="Arial"/>
                <w:b/>
              </w:rPr>
            </w:pPr>
            <w:commentRangeStart w:id="142"/>
            <w:commentRangeStart w:id="143"/>
            <w:r w:rsidRPr="004741B7">
              <w:rPr>
                <w:rFonts w:eastAsia="Times New Roman" w:cs="Arial"/>
                <w:b/>
              </w:rPr>
              <w:t>WG 6 Mtg</w:t>
            </w:r>
          </w:p>
        </w:tc>
        <w:tc>
          <w:tcPr>
            <w:tcW w:w="1440" w:type="dxa"/>
            <w:shd w:val="clear" w:color="auto" w:fill="auto"/>
            <w:noWrap/>
            <w:vAlign w:val="center"/>
          </w:tcPr>
          <w:p w14:paraId="6988F9D9" w14:textId="172205D0" w:rsidR="001C4C72" w:rsidRPr="004741B7" w:rsidRDefault="001C4C72" w:rsidP="001C4C72">
            <w:pPr>
              <w:jc w:val="right"/>
              <w:rPr>
                <w:rFonts w:eastAsia="Times New Roman" w:cs="Arial"/>
                <w:b/>
              </w:rPr>
            </w:pPr>
            <w:r w:rsidRPr="004741B7">
              <w:rPr>
                <w:rFonts w:eastAsia="Times New Roman" w:cs="Arial"/>
                <w:b/>
              </w:rPr>
              <w:t>Date</w:t>
            </w:r>
          </w:p>
        </w:tc>
        <w:tc>
          <w:tcPr>
            <w:tcW w:w="3177" w:type="dxa"/>
            <w:shd w:val="clear" w:color="auto" w:fill="auto"/>
            <w:noWrap/>
            <w:vAlign w:val="center"/>
          </w:tcPr>
          <w:p w14:paraId="547A9597" w14:textId="01A71610" w:rsidR="001C4C72" w:rsidRPr="004741B7" w:rsidRDefault="001C4C72" w:rsidP="001C4C72">
            <w:pPr>
              <w:rPr>
                <w:rFonts w:eastAsia="Times New Roman" w:cs="Arial"/>
                <w:b/>
              </w:rPr>
            </w:pPr>
            <w:r w:rsidRPr="004741B7">
              <w:rPr>
                <w:rFonts w:eastAsia="Times New Roman" w:cs="Arial"/>
                <w:b/>
              </w:rPr>
              <w:t>Action</w:t>
            </w:r>
          </w:p>
        </w:tc>
      </w:tr>
      <w:tr w:rsidR="001C4C72" w:rsidRPr="0065173C" w14:paraId="18B5F39D" w14:textId="77777777" w:rsidTr="004741B7">
        <w:trPr>
          <w:trHeight w:val="280"/>
        </w:trPr>
        <w:tc>
          <w:tcPr>
            <w:tcW w:w="1228" w:type="dxa"/>
            <w:shd w:val="clear" w:color="000000" w:fill="auto"/>
            <w:vAlign w:val="center"/>
            <w:hideMark/>
          </w:tcPr>
          <w:p w14:paraId="481C5AED" w14:textId="77777777" w:rsidR="001C4C72" w:rsidRPr="006C369D" w:rsidRDefault="001C4C72" w:rsidP="007737C1">
            <w:pPr>
              <w:rPr>
                <w:rFonts w:eastAsia="Times New Roman" w:cs="Arial"/>
              </w:rPr>
            </w:pPr>
            <w:r w:rsidRPr="006C369D">
              <w:rPr>
                <w:rFonts w:eastAsia="Times New Roman" w:cs="Arial"/>
              </w:rPr>
              <w:t>2</w:t>
            </w:r>
          </w:p>
        </w:tc>
        <w:tc>
          <w:tcPr>
            <w:tcW w:w="1440" w:type="dxa"/>
            <w:shd w:val="clear" w:color="auto" w:fill="auto"/>
            <w:noWrap/>
            <w:vAlign w:val="center"/>
            <w:hideMark/>
          </w:tcPr>
          <w:p w14:paraId="5E226664" w14:textId="77777777" w:rsidR="001C4C72" w:rsidRPr="004741B7" w:rsidRDefault="001C4C72" w:rsidP="001C4C72">
            <w:pPr>
              <w:jc w:val="right"/>
              <w:rPr>
                <w:rFonts w:eastAsia="Times New Roman" w:cs="Arial"/>
              </w:rPr>
            </w:pPr>
            <w:r w:rsidRPr="004741B7">
              <w:rPr>
                <w:rFonts w:eastAsia="Times New Roman" w:cs="Arial"/>
              </w:rPr>
              <w:t>2021-01-11</w:t>
            </w:r>
          </w:p>
        </w:tc>
        <w:tc>
          <w:tcPr>
            <w:tcW w:w="3177" w:type="dxa"/>
            <w:shd w:val="clear" w:color="auto" w:fill="auto"/>
            <w:noWrap/>
            <w:vAlign w:val="center"/>
            <w:hideMark/>
          </w:tcPr>
          <w:p w14:paraId="5DE45518" w14:textId="77777777" w:rsidR="001C4C72" w:rsidRPr="004741B7" w:rsidRDefault="001C4C72" w:rsidP="001C4C72">
            <w:pPr>
              <w:rPr>
                <w:rFonts w:eastAsia="Times New Roman" w:cs="Arial"/>
              </w:rPr>
            </w:pPr>
            <w:proofErr w:type="spellStart"/>
            <w:r w:rsidRPr="004741B7">
              <w:rPr>
                <w:rFonts w:eastAsia="Times New Roman" w:cs="Arial"/>
              </w:rPr>
              <w:t>CfP</w:t>
            </w:r>
            <w:proofErr w:type="spellEnd"/>
          </w:p>
        </w:tc>
      </w:tr>
      <w:tr w:rsidR="001C4C72" w:rsidRPr="0065173C" w14:paraId="1AC9D349" w14:textId="77777777" w:rsidTr="004741B7">
        <w:trPr>
          <w:trHeight w:val="280"/>
        </w:trPr>
        <w:tc>
          <w:tcPr>
            <w:tcW w:w="1228" w:type="dxa"/>
            <w:shd w:val="clear" w:color="000000" w:fill="auto"/>
            <w:vAlign w:val="center"/>
            <w:hideMark/>
          </w:tcPr>
          <w:p w14:paraId="174F8915" w14:textId="77777777" w:rsidR="001C4C72" w:rsidRPr="006C369D" w:rsidRDefault="001C4C72" w:rsidP="007737C1">
            <w:pPr>
              <w:rPr>
                <w:rFonts w:eastAsia="Times New Roman" w:cs="Arial"/>
              </w:rPr>
            </w:pPr>
            <w:r w:rsidRPr="006C369D">
              <w:rPr>
                <w:rFonts w:eastAsia="Times New Roman" w:cs="Arial"/>
              </w:rPr>
              <w:t>3</w:t>
            </w:r>
          </w:p>
        </w:tc>
        <w:tc>
          <w:tcPr>
            <w:tcW w:w="1440" w:type="dxa"/>
            <w:shd w:val="clear" w:color="auto" w:fill="auto"/>
            <w:noWrap/>
            <w:vAlign w:val="center"/>
            <w:hideMark/>
          </w:tcPr>
          <w:p w14:paraId="0763BAB1" w14:textId="77777777" w:rsidR="001C4C72" w:rsidRPr="004741B7" w:rsidRDefault="001C4C72" w:rsidP="001C4C72">
            <w:pPr>
              <w:jc w:val="right"/>
              <w:rPr>
                <w:rFonts w:eastAsia="Times New Roman" w:cs="Arial"/>
              </w:rPr>
            </w:pPr>
            <w:r w:rsidRPr="004741B7">
              <w:rPr>
                <w:rFonts w:eastAsia="Times New Roman" w:cs="Arial"/>
              </w:rPr>
              <w:t>2021-04-26</w:t>
            </w:r>
          </w:p>
        </w:tc>
        <w:tc>
          <w:tcPr>
            <w:tcW w:w="3177" w:type="dxa"/>
            <w:shd w:val="clear" w:color="auto" w:fill="auto"/>
            <w:noWrap/>
            <w:vAlign w:val="center"/>
            <w:hideMark/>
          </w:tcPr>
          <w:p w14:paraId="480FEDB7" w14:textId="749F8E4C" w:rsidR="001C4C72" w:rsidRPr="004741B7" w:rsidRDefault="0065173C" w:rsidP="001C4C72">
            <w:pPr>
              <w:rPr>
                <w:rFonts w:eastAsia="Times New Roman" w:cs="Times New Roman"/>
              </w:rPr>
            </w:pPr>
            <w:r w:rsidRPr="004741B7">
              <w:rPr>
                <w:rFonts w:eastAsia="Times New Roman" w:cs="Times New Roman"/>
              </w:rPr>
              <w:tab/>
              <w:t>Test Logistics</w:t>
            </w:r>
          </w:p>
        </w:tc>
      </w:tr>
      <w:tr w:rsidR="001C4C72" w:rsidRPr="0065173C" w14:paraId="76D65B42" w14:textId="77777777" w:rsidTr="004741B7">
        <w:trPr>
          <w:trHeight w:val="280"/>
        </w:trPr>
        <w:tc>
          <w:tcPr>
            <w:tcW w:w="1228" w:type="dxa"/>
            <w:shd w:val="clear" w:color="000000" w:fill="auto"/>
            <w:vAlign w:val="center"/>
          </w:tcPr>
          <w:p w14:paraId="31E0E3F3" w14:textId="389E8211" w:rsidR="001C4C72" w:rsidRPr="006C369D" w:rsidRDefault="001C4C72" w:rsidP="007737C1">
            <w:pPr>
              <w:rPr>
                <w:rFonts w:eastAsia="Times New Roman" w:cs="Arial"/>
              </w:rPr>
            </w:pPr>
            <w:r w:rsidRPr="006C369D">
              <w:rPr>
                <w:rFonts w:eastAsia="Times New Roman" w:cs="Arial"/>
              </w:rPr>
              <w:lastRenderedPageBreak/>
              <w:t>4</w:t>
            </w:r>
            <w:r w:rsidR="007737C1" w:rsidRPr="006C369D">
              <w:rPr>
                <w:rFonts w:eastAsia="Times New Roman" w:cs="Arial"/>
              </w:rPr>
              <w:t>*</w:t>
            </w:r>
          </w:p>
        </w:tc>
        <w:tc>
          <w:tcPr>
            <w:tcW w:w="1440" w:type="dxa"/>
            <w:shd w:val="clear" w:color="auto" w:fill="auto"/>
            <w:noWrap/>
            <w:vAlign w:val="center"/>
          </w:tcPr>
          <w:p w14:paraId="1B95B247" w14:textId="236E9A28" w:rsidR="001C4C72" w:rsidRPr="004741B7" w:rsidRDefault="001C4C72" w:rsidP="001C4C72">
            <w:pPr>
              <w:jc w:val="right"/>
              <w:rPr>
                <w:rFonts w:eastAsia="Times New Roman" w:cs="Arial"/>
              </w:rPr>
            </w:pPr>
            <w:r w:rsidRPr="004741B7">
              <w:rPr>
                <w:rFonts w:eastAsia="Times New Roman" w:cs="Arial"/>
              </w:rPr>
              <w:t>2021-07-12</w:t>
            </w:r>
          </w:p>
        </w:tc>
        <w:tc>
          <w:tcPr>
            <w:tcW w:w="3177" w:type="dxa"/>
            <w:shd w:val="clear" w:color="auto" w:fill="auto"/>
            <w:noWrap/>
            <w:vAlign w:val="center"/>
          </w:tcPr>
          <w:p w14:paraId="58E50ED4" w14:textId="4A2A247E" w:rsidR="001C4C72" w:rsidRPr="004741B7" w:rsidRDefault="001C4C72" w:rsidP="001C4C72">
            <w:pPr>
              <w:rPr>
                <w:rFonts w:eastAsia="Times New Roman" w:cs="Times New Roman"/>
              </w:rPr>
            </w:pPr>
            <w:r w:rsidRPr="004741B7">
              <w:rPr>
                <w:rFonts w:eastAsia="Times New Roman" w:cs="Arial"/>
              </w:rPr>
              <w:tab/>
              <w:t>Evaluation</w:t>
            </w:r>
          </w:p>
        </w:tc>
      </w:tr>
      <w:tr w:rsidR="001C4C72" w:rsidRPr="0065173C" w14:paraId="2D1D9828" w14:textId="77777777" w:rsidTr="004741B7">
        <w:trPr>
          <w:trHeight w:val="280"/>
        </w:trPr>
        <w:tc>
          <w:tcPr>
            <w:tcW w:w="1228" w:type="dxa"/>
            <w:shd w:val="clear" w:color="000000" w:fill="auto"/>
            <w:vAlign w:val="center"/>
            <w:hideMark/>
          </w:tcPr>
          <w:p w14:paraId="6DCE9CA9" w14:textId="09BAC8E7" w:rsidR="001C4C72" w:rsidRPr="006C369D" w:rsidRDefault="001C4C72" w:rsidP="007737C1">
            <w:pPr>
              <w:rPr>
                <w:rFonts w:eastAsia="Times New Roman" w:cs="Arial"/>
              </w:rPr>
            </w:pPr>
            <w:r w:rsidRPr="006C369D">
              <w:rPr>
                <w:rFonts w:eastAsia="Times New Roman" w:cs="Arial"/>
              </w:rPr>
              <w:t>5</w:t>
            </w:r>
            <w:r w:rsidR="00D07F0B">
              <w:rPr>
                <w:rFonts w:ascii="Calibri" w:eastAsia="Times New Roman" w:hAnsi="Calibri" w:cs="Calibri"/>
              </w:rPr>
              <w:t>†</w:t>
            </w:r>
          </w:p>
        </w:tc>
        <w:tc>
          <w:tcPr>
            <w:tcW w:w="1440" w:type="dxa"/>
            <w:shd w:val="clear" w:color="auto" w:fill="auto"/>
            <w:noWrap/>
            <w:vAlign w:val="center"/>
            <w:hideMark/>
          </w:tcPr>
          <w:p w14:paraId="4A569E78" w14:textId="77777777" w:rsidR="001C4C72" w:rsidRPr="004741B7" w:rsidRDefault="001C4C72" w:rsidP="001C4C72">
            <w:pPr>
              <w:jc w:val="right"/>
              <w:rPr>
                <w:rFonts w:eastAsia="Times New Roman" w:cs="Arial"/>
              </w:rPr>
            </w:pPr>
            <w:r w:rsidRPr="004741B7">
              <w:rPr>
                <w:rFonts w:eastAsia="Times New Roman" w:cs="Arial"/>
              </w:rPr>
              <w:t>2021-10-11</w:t>
            </w:r>
          </w:p>
        </w:tc>
        <w:tc>
          <w:tcPr>
            <w:tcW w:w="3177" w:type="dxa"/>
            <w:shd w:val="clear" w:color="auto" w:fill="auto"/>
            <w:noWrap/>
            <w:vAlign w:val="center"/>
            <w:hideMark/>
          </w:tcPr>
          <w:p w14:paraId="22BCC990" w14:textId="77777777" w:rsidR="001C4C72" w:rsidRPr="004741B7" w:rsidRDefault="001C4C72" w:rsidP="001C4C72">
            <w:pPr>
              <w:rPr>
                <w:rFonts w:eastAsia="Times New Roman" w:cs="Arial"/>
              </w:rPr>
            </w:pPr>
            <w:r w:rsidRPr="004741B7">
              <w:rPr>
                <w:rFonts w:eastAsia="Times New Roman" w:cs="Arial"/>
              </w:rPr>
              <w:t>WD</w:t>
            </w:r>
          </w:p>
        </w:tc>
      </w:tr>
      <w:tr w:rsidR="001C4C72" w:rsidRPr="0065173C" w14:paraId="6523D8F7" w14:textId="77777777" w:rsidTr="004741B7">
        <w:trPr>
          <w:trHeight w:val="280"/>
        </w:trPr>
        <w:tc>
          <w:tcPr>
            <w:tcW w:w="1228" w:type="dxa"/>
            <w:shd w:val="clear" w:color="000000" w:fill="auto"/>
            <w:vAlign w:val="center"/>
            <w:hideMark/>
          </w:tcPr>
          <w:p w14:paraId="636302BB" w14:textId="1671C27C" w:rsidR="001C4C72" w:rsidRPr="006C369D" w:rsidRDefault="001C4C72" w:rsidP="007737C1">
            <w:pPr>
              <w:rPr>
                <w:rFonts w:eastAsia="Times New Roman" w:cs="Arial"/>
              </w:rPr>
            </w:pPr>
            <w:r w:rsidRPr="006C369D">
              <w:rPr>
                <w:rFonts w:eastAsia="Times New Roman" w:cs="Arial"/>
              </w:rPr>
              <w:t>6</w:t>
            </w:r>
            <w:r w:rsidR="00D07F0B" w:rsidRPr="00D07F0B">
              <w:rPr>
                <w:rFonts w:eastAsia="Times New Roman" w:cs="Arial"/>
              </w:rPr>
              <w:t>†</w:t>
            </w:r>
          </w:p>
        </w:tc>
        <w:tc>
          <w:tcPr>
            <w:tcW w:w="1440" w:type="dxa"/>
            <w:shd w:val="clear" w:color="auto" w:fill="auto"/>
            <w:noWrap/>
            <w:vAlign w:val="center"/>
            <w:hideMark/>
          </w:tcPr>
          <w:p w14:paraId="2D84425D" w14:textId="77777777" w:rsidR="001C4C72" w:rsidRPr="004741B7" w:rsidRDefault="001C4C72" w:rsidP="001C4C72">
            <w:pPr>
              <w:jc w:val="right"/>
              <w:rPr>
                <w:rFonts w:eastAsia="Times New Roman" w:cs="Arial"/>
              </w:rPr>
            </w:pPr>
            <w:r w:rsidRPr="004741B7">
              <w:rPr>
                <w:rFonts w:eastAsia="Times New Roman" w:cs="Arial"/>
              </w:rPr>
              <w:t>2022-01-01</w:t>
            </w:r>
          </w:p>
        </w:tc>
        <w:tc>
          <w:tcPr>
            <w:tcW w:w="3177" w:type="dxa"/>
            <w:shd w:val="clear" w:color="auto" w:fill="auto"/>
            <w:noWrap/>
            <w:vAlign w:val="center"/>
            <w:hideMark/>
          </w:tcPr>
          <w:p w14:paraId="1267356A" w14:textId="77777777" w:rsidR="001C4C72" w:rsidRPr="004741B7" w:rsidRDefault="001C4C72" w:rsidP="001C4C72">
            <w:pPr>
              <w:rPr>
                <w:rFonts w:eastAsia="Times New Roman" w:cs="Times New Roman"/>
              </w:rPr>
            </w:pPr>
          </w:p>
        </w:tc>
      </w:tr>
      <w:tr w:rsidR="001C4C72" w:rsidRPr="0065173C" w14:paraId="350166A9" w14:textId="77777777" w:rsidTr="004741B7">
        <w:trPr>
          <w:trHeight w:val="280"/>
        </w:trPr>
        <w:tc>
          <w:tcPr>
            <w:tcW w:w="1228" w:type="dxa"/>
            <w:shd w:val="clear" w:color="000000" w:fill="auto"/>
            <w:vAlign w:val="center"/>
            <w:hideMark/>
          </w:tcPr>
          <w:p w14:paraId="2B475C8A" w14:textId="0BE312A2" w:rsidR="001C4C72" w:rsidRPr="006C369D" w:rsidRDefault="001C4C72" w:rsidP="007737C1">
            <w:pPr>
              <w:rPr>
                <w:rFonts w:eastAsia="Times New Roman" w:cs="Arial"/>
              </w:rPr>
            </w:pPr>
            <w:r w:rsidRPr="006C369D">
              <w:rPr>
                <w:rFonts w:eastAsia="Times New Roman" w:cs="Arial"/>
              </w:rPr>
              <w:t>7</w:t>
            </w:r>
            <w:r w:rsidR="00D07F0B" w:rsidRPr="00D07F0B">
              <w:rPr>
                <w:rFonts w:eastAsia="Times New Roman" w:cs="Arial"/>
              </w:rPr>
              <w:t>†</w:t>
            </w:r>
          </w:p>
        </w:tc>
        <w:tc>
          <w:tcPr>
            <w:tcW w:w="1440" w:type="dxa"/>
            <w:shd w:val="clear" w:color="auto" w:fill="auto"/>
            <w:noWrap/>
            <w:vAlign w:val="center"/>
            <w:hideMark/>
          </w:tcPr>
          <w:p w14:paraId="3C85FE57" w14:textId="77777777" w:rsidR="001C4C72" w:rsidRPr="004741B7" w:rsidRDefault="001C4C72" w:rsidP="001C4C72">
            <w:pPr>
              <w:jc w:val="right"/>
              <w:rPr>
                <w:rFonts w:eastAsia="Times New Roman" w:cs="Arial"/>
              </w:rPr>
            </w:pPr>
            <w:r w:rsidRPr="004741B7">
              <w:rPr>
                <w:rFonts w:eastAsia="Times New Roman" w:cs="Arial"/>
              </w:rPr>
              <w:t>2022-04-25</w:t>
            </w:r>
          </w:p>
        </w:tc>
        <w:tc>
          <w:tcPr>
            <w:tcW w:w="3177" w:type="dxa"/>
            <w:shd w:val="clear" w:color="auto" w:fill="auto"/>
            <w:noWrap/>
            <w:vAlign w:val="center"/>
            <w:hideMark/>
          </w:tcPr>
          <w:p w14:paraId="65533203" w14:textId="77777777" w:rsidR="001C4C72" w:rsidRPr="004741B7" w:rsidRDefault="001C4C72" w:rsidP="001C4C72">
            <w:pPr>
              <w:rPr>
                <w:rFonts w:eastAsia="Times New Roman" w:cs="Times New Roman"/>
              </w:rPr>
            </w:pPr>
          </w:p>
        </w:tc>
      </w:tr>
      <w:tr w:rsidR="001C4C72" w:rsidRPr="0065173C" w14:paraId="3C2AAD1A" w14:textId="77777777" w:rsidTr="004741B7">
        <w:trPr>
          <w:trHeight w:val="280"/>
        </w:trPr>
        <w:tc>
          <w:tcPr>
            <w:tcW w:w="1228" w:type="dxa"/>
            <w:shd w:val="clear" w:color="000000" w:fill="auto"/>
            <w:vAlign w:val="center"/>
            <w:hideMark/>
          </w:tcPr>
          <w:p w14:paraId="11CC443A" w14:textId="6D3AD1CC" w:rsidR="001C4C72" w:rsidRPr="006C369D" w:rsidRDefault="001C4C72" w:rsidP="007737C1">
            <w:pPr>
              <w:rPr>
                <w:rFonts w:eastAsia="Times New Roman" w:cs="Arial"/>
              </w:rPr>
            </w:pPr>
            <w:r w:rsidRPr="006C369D">
              <w:rPr>
                <w:rFonts w:eastAsia="Times New Roman" w:cs="Arial"/>
              </w:rPr>
              <w:t>8</w:t>
            </w:r>
            <w:r w:rsidR="00D07F0B" w:rsidRPr="00D07F0B">
              <w:rPr>
                <w:rFonts w:eastAsia="Times New Roman" w:cs="Arial"/>
              </w:rPr>
              <w:t>†</w:t>
            </w:r>
          </w:p>
        </w:tc>
        <w:tc>
          <w:tcPr>
            <w:tcW w:w="1440" w:type="dxa"/>
            <w:shd w:val="clear" w:color="auto" w:fill="auto"/>
            <w:noWrap/>
            <w:vAlign w:val="center"/>
            <w:hideMark/>
          </w:tcPr>
          <w:p w14:paraId="25AFFDDD" w14:textId="77777777" w:rsidR="001C4C72" w:rsidRPr="004741B7" w:rsidRDefault="001C4C72" w:rsidP="001C4C72">
            <w:pPr>
              <w:jc w:val="right"/>
              <w:rPr>
                <w:rFonts w:eastAsia="Times New Roman" w:cs="Arial"/>
              </w:rPr>
            </w:pPr>
            <w:r w:rsidRPr="004741B7">
              <w:rPr>
                <w:rFonts w:eastAsia="Times New Roman" w:cs="Arial"/>
              </w:rPr>
              <w:t>2022-07-18</w:t>
            </w:r>
          </w:p>
        </w:tc>
        <w:tc>
          <w:tcPr>
            <w:tcW w:w="3177" w:type="dxa"/>
            <w:shd w:val="clear" w:color="auto" w:fill="auto"/>
            <w:noWrap/>
            <w:vAlign w:val="center"/>
            <w:hideMark/>
          </w:tcPr>
          <w:p w14:paraId="20CE8383" w14:textId="77777777" w:rsidR="001C4C72" w:rsidRPr="004741B7" w:rsidRDefault="001C4C72" w:rsidP="001C4C72">
            <w:pPr>
              <w:rPr>
                <w:rFonts w:eastAsia="Times New Roman" w:cs="Arial"/>
              </w:rPr>
            </w:pPr>
            <w:r w:rsidRPr="004741B7">
              <w:rPr>
                <w:rFonts w:eastAsia="Times New Roman" w:cs="Arial"/>
              </w:rPr>
              <w:t>CD</w:t>
            </w:r>
          </w:p>
        </w:tc>
      </w:tr>
      <w:tr w:rsidR="001C4C72" w:rsidRPr="0065173C" w14:paraId="11858CF0" w14:textId="77777777" w:rsidTr="004741B7">
        <w:trPr>
          <w:trHeight w:val="280"/>
        </w:trPr>
        <w:tc>
          <w:tcPr>
            <w:tcW w:w="1228" w:type="dxa"/>
            <w:shd w:val="clear" w:color="000000" w:fill="auto"/>
            <w:vAlign w:val="center"/>
            <w:hideMark/>
          </w:tcPr>
          <w:p w14:paraId="4C3F9164" w14:textId="201488F3" w:rsidR="001C4C72" w:rsidRPr="006C369D" w:rsidRDefault="001C4C72" w:rsidP="007737C1">
            <w:pPr>
              <w:rPr>
                <w:rFonts w:eastAsia="Times New Roman" w:cs="Arial"/>
              </w:rPr>
            </w:pPr>
            <w:r w:rsidRPr="006C369D">
              <w:rPr>
                <w:rFonts w:eastAsia="Times New Roman" w:cs="Arial"/>
              </w:rPr>
              <w:t>9</w:t>
            </w:r>
            <w:r w:rsidR="00D07F0B" w:rsidRPr="00D07F0B">
              <w:rPr>
                <w:rFonts w:eastAsia="Times New Roman" w:cs="Arial"/>
              </w:rPr>
              <w:t>†</w:t>
            </w:r>
          </w:p>
        </w:tc>
        <w:tc>
          <w:tcPr>
            <w:tcW w:w="1440" w:type="dxa"/>
            <w:shd w:val="clear" w:color="auto" w:fill="auto"/>
            <w:noWrap/>
            <w:vAlign w:val="center"/>
            <w:hideMark/>
          </w:tcPr>
          <w:p w14:paraId="1159F541" w14:textId="77777777" w:rsidR="001C4C72" w:rsidRPr="004741B7" w:rsidRDefault="001C4C72" w:rsidP="001C4C72">
            <w:pPr>
              <w:jc w:val="right"/>
              <w:rPr>
                <w:rFonts w:eastAsia="Times New Roman" w:cs="Arial"/>
              </w:rPr>
            </w:pPr>
            <w:r w:rsidRPr="004741B7">
              <w:rPr>
                <w:rFonts w:eastAsia="Times New Roman" w:cs="Arial"/>
              </w:rPr>
              <w:t>2022-10-01</w:t>
            </w:r>
          </w:p>
        </w:tc>
        <w:tc>
          <w:tcPr>
            <w:tcW w:w="3177" w:type="dxa"/>
            <w:shd w:val="clear" w:color="auto" w:fill="auto"/>
            <w:noWrap/>
            <w:vAlign w:val="center"/>
            <w:hideMark/>
          </w:tcPr>
          <w:p w14:paraId="583C292A" w14:textId="77777777" w:rsidR="001C4C72" w:rsidRPr="004741B7" w:rsidRDefault="001C4C72" w:rsidP="001C4C72">
            <w:pPr>
              <w:rPr>
                <w:rFonts w:eastAsia="Times New Roman" w:cs="Arial"/>
              </w:rPr>
            </w:pPr>
            <w:r w:rsidRPr="004741B7">
              <w:rPr>
                <w:rFonts w:eastAsia="Times New Roman" w:cs="Arial"/>
              </w:rPr>
              <w:t>DIS</w:t>
            </w:r>
          </w:p>
        </w:tc>
      </w:tr>
      <w:tr w:rsidR="001C4C72" w:rsidRPr="0065173C" w14:paraId="66779B94" w14:textId="77777777" w:rsidTr="004741B7">
        <w:trPr>
          <w:trHeight w:val="280"/>
        </w:trPr>
        <w:tc>
          <w:tcPr>
            <w:tcW w:w="1228" w:type="dxa"/>
            <w:shd w:val="clear" w:color="000000" w:fill="auto"/>
            <w:vAlign w:val="center"/>
            <w:hideMark/>
          </w:tcPr>
          <w:p w14:paraId="4B7C8C95" w14:textId="393EBDAC" w:rsidR="001C4C72" w:rsidRPr="006C369D" w:rsidRDefault="001C4C72" w:rsidP="007737C1">
            <w:pPr>
              <w:rPr>
                <w:rFonts w:eastAsia="Times New Roman" w:cs="Arial"/>
              </w:rPr>
            </w:pPr>
            <w:r w:rsidRPr="006C369D">
              <w:rPr>
                <w:rFonts w:eastAsia="Times New Roman" w:cs="Arial"/>
              </w:rPr>
              <w:t>10</w:t>
            </w:r>
            <w:r w:rsidR="00D07F0B" w:rsidRPr="00D07F0B">
              <w:rPr>
                <w:rFonts w:eastAsia="Times New Roman" w:cs="Arial"/>
              </w:rPr>
              <w:t>†</w:t>
            </w:r>
          </w:p>
        </w:tc>
        <w:tc>
          <w:tcPr>
            <w:tcW w:w="1440" w:type="dxa"/>
            <w:shd w:val="clear" w:color="auto" w:fill="auto"/>
            <w:noWrap/>
            <w:vAlign w:val="center"/>
            <w:hideMark/>
          </w:tcPr>
          <w:p w14:paraId="5C9677B6" w14:textId="77777777" w:rsidR="001C4C72" w:rsidRPr="004741B7" w:rsidRDefault="001C4C72" w:rsidP="001C4C72">
            <w:pPr>
              <w:jc w:val="right"/>
              <w:rPr>
                <w:rFonts w:eastAsia="Times New Roman" w:cs="Arial"/>
              </w:rPr>
            </w:pPr>
            <w:r w:rsidRPr="004741B7">
              <w:rPr>
                <w:rFonts w:eastAsia="Times New Roman" w:cs="Arial"/>
              </w:rPr>
              <w:t>2023-01-01</w:t>
            </w:r>
          </w:p>
        </w:tc>
        <w:tc>
          <w:tcPr>
            <w:tcW w:w="3177" w:type="dxa"/>
            <w:shd w:val="clear" w:color="auto" w:fill="auto"/>
            <w:noWrap/>
            <w:vAlign w:val="center"/>
            <w:hideMark/>
          </w:tcPr>
          <w:p w14:paraId="221F9B0D" w14:textId="535DDBE1" w:rsidR="001C4C72" w:rsidRPr="004741B7" w:rsidRDefault="001C4C72" w:rsidP="001C4C72">
            <w:pPr>
              <w:rPr>
                <w:rFonts w:eastAsia="Times New Roman" w:cs="Times New Roman"/>
              </w:rPr>
            </w:pPr>
            <w:r w:rsidRPr="004741B7">
              <w:rPr>
                <w:rFonts w:eastAsia="Times New Roman" w:cs="Arial"/>
              </w:rPr>
              <w:tab/>
              <w:t>Verification Test</w:t>
            </w:r>
          </w:p>
        </w:tc>
      </w:tr>
      <w:tr w:rsidR="001C4C72" w:rsidRPr="0065173C" w14:paraId="32222E11" w14:textId="77777777" w:rsidTr="004741B7">
        <w:trPr>
          <w:trHeight w:val="280"/>
        </w:trPr>
        <w:tc>
          <w:tcPr>
            <w:tcW w:w="1228" w:type="dxa"/>
            <w:shd w:val="clear" w:color="000000" w:fill="auto"/>
            <w:vAlign w:val="center"/>
            <w:hideMark/>
          </w:tcPr>
          <w:p w14:paraId="15986884" w14:textId="215A5F86" w:rsidR="001C4C72" w:rsidRPr="006C369D" w:rsidRDefault="001C4C72" w:rsidP="007737C1">
            <w:pPr>
              <w:rPr>
                <w:rFonts w:eastAsia="Times New Roman" w:cs="Arial"/>
              </w:rPr>
            </w:pPr>
            <w:r w:rsidRPr="006C369D">
              <w:rPr>
                <w:rFonts w:eastAsia="Times New Roman" w:cs="Arial"/>
              </w:rPr>
              <w:t>11</w:t>
            </w:r>
            <w:r w:rsidR="00D07F0B" w:rsidRPr="00D07F0B">
              <w:rPr>
                <w:rFonts w:eastAsia="Times New Roman" w:cs="Arial"/>
              </w:rPr>
              <w:t>†</w:t>
            </w:r>
          </w:p>
        </w:tc>
        <w:tc>
          <w:tcPr>
            <w:tcW w:w="1440" w:type="dxa"/>
            <w:shd w:val="clear" w:color="auto" w:fill="auto"/>
            <w:noWrap/>
            <w:vAlign w:val="center"/>
            <w:hideMark/>
          </w:tcPr>
          <w:p w14:paraId="5AC2D771" w14:textId="77777777" w:rsidR="001C4C72" w:rsidRPr="004741B7" w:rsidRDefault="001C4C72" w:rsidP="001C4C72">
            <w:pPr>
              <w:jc w:val="right"/>
              <w:rPr>
                <w:rFonts w:eastAsia="Times New Roman" w:cs="Arial"/>
              </w:rPr>
            </w:pPr>
            <w:r w:rsidRPr="004741B7">
              <w:rPr>
                <w:rFonts w:eastAsia="Times New Roman" w:cs="Arial"/>
              </w:rPr>
              <w:t>2023-04-01</w:t>
            </w:r>
          </w:p>
        </w:tc>
        <w:tc>
          <w:tcPr>
            <w:tcW w:w="3177" w:type="dxa"/>
            <w:shd w:val="clear" w:color="auto" w:fill="auto"/>
            <w:noWrap/>
            <w:vAlign w:val="center"/>
            <w:hideMark/>
          </w:tcPr>
          <w:p w14:paraId="78FD9209" w14:textId="77777777" w:rsidR="001C4C72" w:rsidRPr="004741B7" w:rsidRDefault="001C4C72" w:rsidP="001C4C72">
            <w:pPr>
              <w:rPr>
                <w:rFonts w:eastAsia="Times New Roman" w:cs="Arial"/>
              </w:rPr>
            </w:pPr>
            <w:r w:rsidRPr="004741B7">
              <w:rPr>
                <w:rFonts w:eastAsia="Times New Roman" w:cs="Arial"/>
              </w:rPr>
              <w:t>FDIS</w:t>
            </w:r>
          </w:p>
        </w:tc>
      </w:tr>
      <w:tr w:rsidR="001C4C72" w:rsidRPr="0065173C" w14:paraId="554CB4C8" w14:textId="77777777" w:rsidTr="004741B7">
        <w:trPr>
          <w:trHeight w:val="280"/>
        </w:trPr>
        <w:tc>
          <w:tcPr>
            <w:tcW w:w="1228" w:type="dxa"/>
            <w:shd w:val="clear" w:color="000000" w:fill="auto"/>
            <w:vAlign w:val="center"/>
            <w:hideMark/>
          </w:tcPr>
          <w:p w14:paraId="644E1A97" w14:textId="77777777" w:rsidR="001C4C72" w:rsidRPr="006C369D" w:rsidRDefault="001C4C72" w:rsidP="007737C1">
            <w:pPr>
              <w:rPr>
                <w:rFonts w:eastAsia="Times New Roman" w:cs="Arial"/>
              </w:rPr>
            </w:pPr>
            <w:r w:rsidRPr="006C369D">
              <w:rPr>
                <w:rFonts w:eastAsia="Times New Roman" w:cs="Arial"/>
              </w:rPr>
              <w:t>12</w:t>
            </w:r>
          </w:p>
        </w:tc>
        <w:tc>
          <w:tcPr>
            <w:tcW w:w="1440" w:type="dxa"/>
            <w:shd w:val="clear" w:color="auto" w:fill="auto"/>
            <w:noWrap/>
            <w:vAlign w:val="center"/>
            <w:hideMark/>
          </w:tcPr>
          <w:p w14:paraId="0D99A418" w14:textId="77777777" w:rsidR="001C4C72" w:rsidRPr="004741B7" w:rsidRDefault="001C4C72" w:rsidP="001C4C72">
            <w:pPr>
              <w:jc w:val="right"/>
              <w:rPr>
                <w:rFonts w:eastAsia="Times New Roman" w:cs="Arial"/>
              </w:rPr>
            </w:pPr>
            <w:r w:rsidRPr="004741B7">
              <w:rPr>
                <w:rFonts w:eastAsia="Times New Roman" w:cs="Arial"/>
              </w:rPr>
              <w:t>2023-07-01</w:t>
            </w:r>
          </w:p>
        </w:tc>
        <w:tc>
          <w:tcPr>
            <w:tcW w:w="3177" w:type="dxa"/>
            <w:shd w:val="clear" w:color="auto" w:fill="auto"/>
            <w:noWrap/>
            <w:vAlign w:val="center"/>
            <w:hideMark/>
          </w:tcPr>
          <w:p w14:paraId="09C0C1B5" w14:textId="77777777" w:rsidR="001C4C72" w:rsidRPr="004741B7" w:rsidRDefault="001C4C72" w:rsidP="001C4C72">
            <w:pPr>
              <w:rPr>
                <w:rFonts w:eastAsia="Times New Roman" w:cs="Arial"/>
              </w:rPr>
            </w:pPr>
            <w:r w:rsidRPr="004741B7">
              <w:rPr>
                <w:rFonts w:eastAsia="Times New Roman" w:cs="Arial"/>
              </w:rPr>
              <w:t>IS</w:t>
            </w:r>
            <w:commentRangeEnd w:id="142"/>
            <w:r w:rsidR="0021580E">
              <w:rPr>
                <w:rStyle w:val="CommentReference"/>
              </w:rPr>
              <w:commentReference w:id="142"/>
            </w:r>
            <w:r w:rsidR="008659FE">
              <w:rPr>
                <w:rStyle w:val="CommentReference"/>
              </w:rPr>
              <w:commentReference w:id="143"/>
            </w:r>
          </w:p>
        </w:tc>
      </w:tr>
    </w:tbl>
    <w:p w14:paraId="7DD84994" w14:textId="7A13F845" w:rsidR="001C4C72" w:rsidRPr="00D07F0B" w:rsidRDefault="001C4C72" w:rsidP="001C4C72">
      <w:pPr>
        <w:pStyle w:val="Caption"/>
        <w:rPr>
          <w:rFonts w:asciiTheme="minorHAnsi" w:hAnsiTheme="minorHAnsi" w:cstheme="minorHAnsi"/>
          <w:sz w:val="24"/>
          <w:szCs w:val="24"/>
        </w:rPr>
      </w:pPr>
      <w:bookmarkStart w:id="144" w:name="_Ref61377201"/>
      <w:commentRangeEnd w:id="143"/>
      <w:r w:rsidRPr="006C369D">
        <w:rPr>
          <w:rFonts w:asciiTheme="minorHAnsi" w:hAnsiTheme="minorHAnsi" w:cstheme="minorHAnsi"/>
          <w:sz w:val="24"/>
          <w:szCs w:val="24"/>
          <w:highlight w:val="green"/>
        </w:rPr>
        <w:t xml:space="preserve">Table </w:t>
      </w:r>
      <w:r w:rsidRPr="006C369D">
        <w:rPr>
          <w:rFonts w:asciiTheme="minorHAnsi" w:hAnsiTheme="minorHAnsi" w:cstheme="minorHAnsi"/>
          <w:sz w:val="24"/>
          <w:szCs w:val="24"/>
          <w:highlight w:val="green"/>
        </w:rPr>
        <w:fldChar w:fldCharType="begin"/>
      </w:r>
      <w:r w:rsidRPr="006C369D">
        <w:rPr>
          <w:rFonts w:asciiTheme="minorHAnsi" w:hAnsiTheme="minorHAnsi" w:cstheme="minorHAnsi"/>
          <w:sz w:val="24"/>
          <w:szCs w:val="24"/>
          <w:highlight w:val="green"/>
        </w:rPr>
        <w:instrText xml:space="preserve"> SEQ Table \* ARABIC </w:instrText>
      </w:r>
      <w:r w:rsidRPr="006C369D">
        <w:rPr>
          <w:rFonts w:asciiTheme="minorHAnsi" w:hAnsiTheme="minorHAnsi" w:cstheme="minorHAnsi"/>
          <w:sz w:val="24"/>
          <w:szCs w:val="24"/>
          <w:highlight w:val="green"/>
        </w:rPr>
        <w:fldChar w:fldCharType="separate"/>
      </w:r>
      <w:r w:rsidR="00173889" w:rsidRPr="006C369D">
        <w:rPr>
          <w:rFonts w:asciiTheme="minorHAnsi" w:hAnsiTheme="minorHAnsi" w:cstheme="minorHAnsi"/>
          <w:noProof/>
          <w:sz w:val="24"/>
          <w:szCs w:val="24"/>
          <w:highlight w:val="green"/>
        </w:rPr>
        <w:t>2</w:t>
      </w:r>
      <w:r w:rsidRPr="006C369D">
        <w:rPr>
          <w:rFonts w:asciiTheme="minorHAnsi" w:hAnsiTheme="minorHAnsi" w:cstheme="minorHAnsi"/>
          <w:sz w:val="24"/>
          <w:szCs w:val="24"/>
          <w:highlight w:val="green"/>
        </w:rPr>
        <w:fldChar w:fldCharType="end"/>
      </w:r>
      <w:bookmarkEnd w:id="144"/>
      <w:r w:rsidRPr="006C369D">
        <w:rPr>
          <w:rFonts w:asciiTheme="minorHAnsi" w:hAnsiTheme="minorHAnsi" w:cstheme="minorHAnsi"/>
          <w:sz w:val="24"/>
          <w:szCs w:val="24"/>
          <w:highlight w:val="green"/>
        </w:rPr>
        <w:t xml:space="preserve"> - Standardization </w:t>
      </w:r>
      <w:r w:rsidR="00E34943" w:rsidRPr="006C369D">
        <w:rPr>
          <w:rFonts w:asciiTheme="minorHAnsi" w:hAnsiTheme="minorHAnsi" w:cstheme="minorHAnsi"/>
          <w:sz w:val="24"/>
          <w:szCs w:val="24"/>
          <w:highlight w:val="green"/>
        </w:rPr>
        <w:t>Time Line</w:t>
      </w:r>
      <w:r w:rsidR="003B2125" w:rsidRPr="006C369D">
        <w:rPr>
          <w:rFonts w:asciiTheme="minorHAnsi" w:hAnsiTheme="minorHAnsi" w:cstheme="minorHAnsi"/>
          <w:sz w:val="24"/>
          <w:szCs w:val="24"/>
          <w:highlight w:val="green"/>
        </w:rPr>
        <w:t xml:space="preserve"> (*Indicates attendance at the meeting is required</w:t>
      </w:r>
      <w:r w:rsidR="00D07F0B">
        <w:rPr>
          <w:rFonts w:asciiTheme="minorHAnsi" w:hAnsiTheme="minorHAnsi" w:cstheme="minorHAnsi"/>
          <w:sz w:val="24"/>
          <w:szCs w:val="24"/>
          <w:highlight w:val="green"/>
        </w:rPr>
        <w:t xml:space="preserve">. </w:t>
      </w:r>
      <w:r w:rsidR="00D07F0B" w:rsidRPr="00D07F0B">
        <w:rPr>
          <w:rFonts w:ascii="Calibri" w:eastAsia="Times New Roman" w:hAnsi="Calibri" w:cs="Calibri"/>
          <w:highlight w:val="green"/>
        </w:rPr>
        <w:t>†</w:t>
      </w:r>
      <w:r w:rsidR="00D07F0B" w:rsidRPr="00D07F0B">
        <w:rPr>
          <w:rFonts w:ascii="Calibri" w:eastAsia="Times New Roman" w:hAnsi="Calibri" w:cs="Calibri"/>
          <w:sz w:val="24"/>
          <w:szCs w:val="24"/>
          <w:highlight w:val="green"/>
        </w:rPr>
        <w:t>indicates attendance is required if technology is selected to be included in the Working Draft.</w:t>
      </w:r>
      <w:r w:rsidR="003B2125" w:rsidRPr="00D07F0B">
        <w:rPr>
          <w:rFonts w:asciiTheme="minorHAnsi" w:hAnsiTheme="minorHAnsi" w:cstheme="minorHAnsi"/>
          <w:sz w:val="24"/>
          <w:szCs w:val="24"/>
          <w:highlight w:val="green"/>
        </w:rPr>
        <w:t>)</w:t>
      </w:r>
    </w:p>
    <w:p w14:paraId="6195C04F" w14:textId="0AD3E95B" w:rsidR="006B4BA5" w:rsidRPr="009D4A01" w:rsidRDefault="006B4BA5" w:rsidP="006B4BA5">
      <w:pPr>
        <w:pStyle w:val="Heading2"/>
        <w:rPr>
          <w:highlight w:val="green"/>
        </w:rPr>
      </w:pPr>
      <w:bookmarkStart w:id="145" w:name="_Toc61448932"/>
      <w:r w:rsidRPr="009D4A01">
        <w:rPr>
          <w:highlight w:val="green"/>
        </w:rPr>
        <w:t>Register</w:t>
      </w:r>
      <w:bookmarkEnd w:id="132"/>
      <w:r w:rsidR="003B2125" w:rsidRPr="009D4A01">
        <w:rPr>
          <w:highlight w:val="green"/>
        </w:rPr>
        <w:t xml:space="preserve"> your participation</w:t>
      </w:r>
      <w:bookmarkEnd w:id="145"/>
      <w:r w:rsidR="003B2125" w:rsidRPr="009D4A01">
        <w:rPr>
          <w:highlight w:val="green"/>
        </w:rPr>
        <w:t xml:space="preserve"> </w:t>
      </w:r>
    </w:p>
    <w:p w14:paraId="086BDDF0" w14:textId="286FF656" w:rsidR="0048504C" w:rsidRDefault="0048504C" w:rsidP="006B4BA5">
      <w:r w:rsidRPr="0048504C">
        <w:rPr>
          <w:highlight w:val="red"/>
        </w:rPr>
        <w:t xml:space="preserve">[The </w:t>
      </w:r>
      <w:proofErr w:type="spellStart"/>
      <w:r w:rsidRPr="0048504C">
        <w:rPr>
          <w:highlight w:val="red"/>
        </w:rPr>
        <w:t>CfP</w:t>
      </w:r>
      <w:proofErr w:type="spellEnd"/>
      <w:r w:rsidRPr="0048504C">
        <w:rPr>
          <w:highlight w:val="red"/>
        </w:rPr>
        <w:t xml:space="preserve"> shall include exact instructions for how the respondent is required to register a response or otherwise indicate interest</w:t>
      </w:r>
      <w:r>
        <w:rPr>
          <w:highlight w:val="red"/>
        </w:rPr>
        <w:t>.</w:t>
      </w:r>
      <w:r w:rsidRPr="0048504C">
        <w:rPr>
          <w:highlight w:val="red"/>
        </w:rPr>
        <w:t>]</w:t>
      </w:r>
    </w:p>
    <w:p w14:paraId="27D2EE16" w14:textId="45026866" w:rsidR="006B4BA5" w:rsidRDefault="00244D02" w:rsidP="006B4BA5">
      <w:r>
        <w:t>Proponent must r</w:t>
      </w:r>
      <w:r w:rsidR="006B4BA5">
        <w:t>egister on or before t</w:t>
      </w:r>
      <w:r w:rsidR="00C04669">
        <w:t>he dat</w:t>
      </w:r>
      <w:r w:rsidR="004F03F3">
        <w:t>e</w:t>
      </w:r>
      <w:r w:rsidR="00C04669">
        <w:t xml:space="preserve"> shown in the </w:t>
      </w:r>
      <w:proofErr w:type="spellStart"/>
      <w:r w:rsidR="001C4C72">
        <w:t>CfP</w:t>
      </w:r>
      <w:proofErr w:type="spellEnd"/>
      <w:r w:rsidR="001C4C72">
        <w:t xml:space="preserve"> </w:t>
      </w:r>
      <w:r w:rsidR="00E34943">
        <w:t>Time Line</w:t>
      </w:r>
      <w:r w:rsidR="001C4C72">
        <w:t xml:space="preserve"> table</w:t>
      </w:r>
      <w:r w:rsidR="00C04669">
        <w:t xml:space="preserve"> above, </w:t>
      </w:r>
      <w:r w:rsidR="006B4BA5">
        <w:t xml:space="preserve">an intention to participate in the </w:t>
      </w:r>
      <w:proofErr w:type="spellStart"/>
      <w:r w:rsidR="003D474C">
        <w:t>CfP</w:t>
      </w:r>
      <w:proofErr w:type="spellEnd"/>
      <w:r w:rsidR="006B4BA5">
        <w:t xml:space="preserve">. Registering </w:t>
      </w:r>
      <w:r w:rsidR="00EC7EEC">
        <w:t xml:space="preserve">an </w:t>
      </w:r>
      <w:r w:rsidR="006B4BA5">
        <w:t>intent is not binding and registered parties are not required to submit proposals. However, parties that do not register will not be able to submit proposals. Register by sending an email to Schuyler Quackenbush (</w:t>
      </w:r>
      <w:r w:rsidR="00885DF1">
        <w:t xml:space="preserve">Convenor, WG 6 </w:t>
      </w:r>
      <w:r w:rsidR="006B4BA5">
        <w:t xml:space="preserve">MPEG Audio </w:t>
      </w:r>
      <w:r w:rsidR="00885DF1">
        <w:t>Coding</w:t>
      </w:r>
      <w:r w:rsidR="006B4BA5">
        <w:t>, srq@audioresearchlabs.com</w:t>
      </w:r>
      <w:r w:rsidR="006B4BA5" w:rsidRPr="006D698C">
        <w:t>)</w:t>
      </w:r>
      <w:r w:rsidR="006B4BA5">
        <w:t xml:space="preserve">. Email should indicate </w:t>
      </w:r>
    </w:p>
    <w:p w14:paraId="6204837A" w14:textId="77777777" w:rsidR="006B4BA5" w:rsidRDefault="006B4BA5" w:rsidP="006B4BA5">
      <w:pPr>
        <w:pStyle w:val="ListParagraph"/>
        <w:numPr>
          <w:ilvl w:val="0"/>
          <w:numId w:val="9"/>
        </w:numPr>
      </w:pPr>
      <w:r>
        <w:t>Company name</w:t>
      </w:r>
    </w:p>
    <w:p w14:paraId="6234D614" w14:textId="77777777" w:rsidR="006B4BA5" w:rsidRDefault="006B4BA5" w:rsidP="006B4BA5">
      <w:pPr>
        <w:pStyle w:val="ListParagraph"/>
        <w:numPr>
          <w:ilvl w:val="0"/>
          <w:numId w:val="9"/>
        </w:numPr>
      </w:pPr>
      <w:r>
        <w:t>Contact name and contact email address</w:t>
      </w:r>
    </w:p>
    <w:p w14:paraId="2005B9A6" w14:textId="787AA967" w:rsidR="006B4BA5" w:rsidRDefault="00446FAB" w:rsidP="006B4BA5">
      <w:pPr>
        <w:pStyle w:val="ListParagraph"/>
        <w:numPr>
          <w:ilvl w:val="0"/>
          <w:numId w:val="9"/>
        </w:numPr>
      </w:pPr>
      <w:r w:rsidRPr="004741B7">
        <w:t>The envisioned scope of the proposal</w:t>
      </w:r>
      <w:r w:rsidRPr="00733ED3">
        <w:t xml:space="preserve"> (e.g. will it process all or only some content types,</w:t>
      </w:r>
      <w:r>
        <w:t xml:space="preserve"> will it be valid for all or only some subjective tests, will it meet all or only some requirements).</w:t>
      </w:r>
      <w:r w:rsidR="00EC7EEC">
        <w:t xml:space="preserve"> This envisioned scope </w:t>
      </w:r>
      <w:r w:rsidR="00B13FF4">
        <w:t xml:space="preserve">is not binding and </w:t>
      </w:r>
      <w:r w:rsidR="00EC7EEC">
        <w:t>is not a restriction on proponent response, but is rather for planning purposes only.</w:t>
      </w:r>
    </w:p>
    <w:p w14:paraId="73B8CFAA" w14:textId="77777777" w:rsidR="006B4BA5" w:rsidRDefault="006B4BA5" w:rsidP="006B4BA5"/>
    <w:p w14:paraId="1403B49B" w14:textId="0C7563A4" w:rsidR="006B4BA5" w:rsidRDefault="006B4BA5" w:rsidP="006B4BA5">
      <w:r>
        <w:t xml:space="preserve">After registration, the proponent will receive </w:t>
      </w:r>
      <w:r w:rsidR="00D7257D">
        <w:t xml:space="preserve">two </w:t>
      </w:r>
      <w:r>
        <w:t>“</w:t>
      </w:r>
      <w:proofErr w:type="spellStart"/>
      <w:r>
        <w:t>ProponentID</w:t>
      </w:r>
      <w:r w:rsidR="00D7257D">
        <w:t>s</w:t>
      </w:r>
      <w:proofErr w:type="spellEnd"/>
      <w:r>
        <w:t xml:space="preserve">” </w:t>
      </w:r>
      <w:r w:rsidR="00D77AAC">
        <w:t>(&lt;</w:t>
      </w:r>
      <w:proofErr w:type="spellStart"/>
      <w:r w:rsidR="00733ED3">
        <w:t>Proponent_</w:t>
      </w:r>
      <w:r w:rsidR="00D77AAC">
        <w:t>ID</w:t>
      </w:r>
      <w:proofErr w:type="spellEnd"/>
      <w:r w:rsidR="00D77AAC">
        <w:t>&gt;)</w:t>
      </w:r>
      <w:r w:rsidR="00A20CAA">
        <w:t xml:space="preserve"> </w:t>
      </w:r>
      <w:r>
        <w:t xml:space="preserve">for use in submission of </w:t>
      </w:r>
      <w:r w:rsidR="00C94BCA" w:rsidRPr="00D6380A">
        <w:t>Max External</w:t>
      </w:r>
      <w:r w:rsidR="00FB2396" w:rsidRPr="00880A22">
        <w:t xml:space="preserve"> and </w:t>
      </w:r>
      <w:r w:rsidR="00446FAB" w:rsidRPr="00880A22">
        <w:t xml:space="preserve">other </w:t>
      </w:r>
      <w:r w:rsidRPr="00880A22">
        <w:t>materials</w:t>
      </w:r>
      <w:r w:rsidR="00446FAB" w:rsidRPr="00880A22">
        <w:t xml:space="preserve"> (e.g. bitstream files)</w:t>
      </w:r>
      <w:r w:rsidRPr="00880A22">
        <w:t>.</w:t>
      </w:r>
      <w:r w:rsidR="00572976">
        <w:t xml:space="preserve"> This permits each proponent to have two submissions, e.g. each tuned to a different operating point.</w:t>
      </w:r>
    </w:p>
    <w:p w14:paraId="3F23549F" w14:textId="1C0EEC1C" w:rsidR="00416BEB" w:rsidRDefault="00416BEB" w:rsidP="006B4BA5"/>
    <w:p w14:paraId="5DDA7714" w14:textId="77777777" w:rsidR="00416BEB" w:rsidRPr="009D4A01" w:rsidRDefault="00416BEB" w:rsidP="00416BEB">
      <w:pPr>
        <w:pStyle w:val="Heading2"/>
        <w:rPr>
          <w:highlight w:val="green"/>
        </w:rPr>
      </w:pPr>
      <w:bookmarkStart w:id="146" w:name="_Toc61448933"/>
      <w:r w:rsidRPr="009D4A01">
        <w:rPr>
          <w:highlight w:val="green"/>
        </w:rPr>
        <w:t>Mandatory Equipment, Software and Data Components</w:t>
      </w:r>
      <w:bookmarkEnd w:id="146"/>
    </w:p>
    <w:p w14:paraId="02FEF5FD" w14:textId="3701E624" w:rsidR="0087253B" w:rsidRDefault="0087253B" w:rsidP="006B4BA5">
      <w:r w:rsidRPr="00AD0E53">
        <w:rPr>
          <w:highlight w:val="red"/>
        </w:rPr>
        <w:t>[Identify mandatory equipment, software, and other data components. Ensure that licenses for software are provided</w:t>
      </w:r>
      <w:r w:rsidR="00AD0E53" w:rsidRPr="00AD0E53">
        <w:rPr>
          <w:highlight w:val="red"/>
        </w:rPr>
        <w:t xml:space="preserve"> to respondents. Include instructions for how to access any required software.</w:t>
      </w:r>
      <w:r w:rsidR="00A71909">
        <w:rPr>
          <w:highlight w:val="red"/>
        </w:rPr>
        <w:t xml:space="preserve"> Do not assume that all respondents have MPEG credentials for logging into MPEG repositories.</w:t>
      </w:r>
      <w:r w:rsidR="00AD0E53" w:rsidRPr="00AD0E53">
        <w:rPr>
          <w:highlight w:val="red"/>
        </w:rPr>
        <w:t>]</w:t>
      </w:r>
    </w:p>
    <w:p w14:paraId="007E2D1F" w14:textId="76890E85" w:rsidR="00416BEB" w:rsidRDefault="00416BEB" w:rsidP="006B4BA5">
      <w:r>
        <w:t xml:space="preserve">The use of the following equipment, software and data components is mandatory in the </w:t>
      </w:r>
      <w:proofErr w:type="spellStart"/>
      <w:r>
        <w:t>CfP</w:t>
      </w:r>
      <w:proofErr w:type="spellEnd"/>
      <w:r w:rsidR="001F7AD8">
        <w:t>:</w:t>
      </w:r>
    </w:p>
    <w:p w14:paraId="3A6D3997" w14:textId="77777777" w:rsidR="00416BEB" w:rsidRDefault="00416BEB" w:rsidP="00416BEB">
      <w:pPr>
        <w:pStyle w:val="ListParagraph"/>
        <w:numPr>
          <w:ilvl w:val="0"/>
          <w:numId w:val="31"/>
        </w:numPr>
        <w:contextualSpacing w:val="0"/>
      </w:pPr>
      <w:r>
        <w:t xml:space="preserve">The Beyerdynamic DT-990 Pro headphones in the </w:t>
      </w:r>
      <w:proofErr w:type="spellStart"/>
      <w:r>
        <w:t>CfP</w:t>
      </w:r>
      <w:proofErr w:type="spellEnd"/>
      <w:r>
        <w:t xml:space="preserve"> tests. </w:t>
      </w:r>
    </w:p>
    <w:p w14:paraId="0B471D91" w14:textId="04218C65" w:rsidR="00416BEB" w:rsidRDefault="00416BEB" w:rsidP="00416BEB">
      <w:pPr>
        <w:pStyle w:val="ListParagraph"/>
        <w:numPr>
          <w:ilvl w:val="0"/>
          <w:numId w:val="31"/>
        </w:numPr>
        <w:contextualSpacing w:val="0"/>
      </w:pPr>
      <w:r>
        <w:t xml:space="preserve">Specific computer hardware to run the Audio Evaluation Platform (AEP) on. </w:t>
      </w:r>
      <w:r w:rsidR="00196F39">
        <w:t>See [</w:t>
      </w:r>
      <w:r w:rsidR="00196F39">
        <w:fldChar w:fldCharType="begin"/>
      </w:r>
      <w:r w:rsidR="00196F39">
        <w:instrText xml:space="preserve"> REF _Ref53059699 \r \h </w:instrText>
      </w:r>
      <w:r w:rsidR="00196F39">
        <w:fldChar w:fldCharType="separate"/>
      </w:r>
      <w:r w:rsidR="00196F39">
        <w:t>4</w:t>
      </w:r>
      <w:r w:rsidR="00196F39">
        <w:fldChar w:fldCharType="end"/>
      </w:r>
      <w:r w:rsidR="00196F39">
        <w:t>] for details</w:t>
      </w:r>
      <w:r w:rsidR="00196F39" w:rsidDel="00196F39">
        <w:t xml:space="preserve"> </w:t>
      </w:r>
      <w:r>
        <w:t xml:space="preserve">. </w:t>
      </w:r>
    </w:p>
    <w:p w14:paraId="4245F0A2" w14:textId="1ED9D049" w:rsidR="00416BEB" w:rsidRDefault="00416BEB" w:rsidP="001F7AD8">
      <w:pPr>
        <w:pStyle w:val="ListParagraph"/>
        <w:numPr>
          <w:ilvl w:val="0"/>
          <w:numId w:val="31"/>
        </w:numPr>
        <w:contextualSpacing w:val="0"/>
      </w:pPr>
      <w:r>
        <w:t>Specific software to run the AEP</w:t>
      </w:r>
      <w:r w:rsidR="001F7AD8">
        <w:t xml:space="preserve">. See </w:t>
      </w:r>
      <w:r w:rsidR="00977C26">
        <w:t>[</w:t>
      </w:r>
      <w:r w:rsidR="00977C26">
        <w:fldChar w:fldCharType="begin"/>
      </w:r>
      <w:r w:rsidR="00977C26">
        <w:instrText xml:space="preserve"> REF _Ref53059699 \r \h </w:instrText>
      </w:r>
      <w:r w:rsidR="00977C26">
        <w:fldChar w:fldCharType="separate"/>
      </w:r>
      <w:r w:rsidR="00977C26">
        <w:t>4</w:t>
      </w:r>
      <w:r w:rsidR="00977C26">
        <w:fldChar w:fldCharType="end"/>
      </w:r>
      <w:r w:rsidR="00977C26">
        <w:t xml:space="preserve">] </w:t>
      </w:r>
      <w:r w:rsidR="001F7AD8">
        <w:t xml:space="preserve">for details. </w:t>
      </w:r>
    </w:p>
    <w:p w14:paraId="102D5018" w14:textId="7654D787" w:rsidR="00416BEB" w:rsidRDefault="00416BEB" w:rsidP="00416BEB">
      <w:pPr>
        <w:pStyle w:val="ListParagraph"/>
        <w:numPr>
          <w:ilvl w:val="0"/>
          <w:numId w:val="31"/>
        </w:numPr>
        <w:contextualSpacing w:val="0"/>
      </w:pPr>
      <w:r>
        <w:lastRenderedPageBreak/>
        <w:t xml:space="preserve">The </w:t>
      </w:r>
      <w:r w:rsidR="00DC1836">
        <w:t xml:space="preserve">use of the </w:t>
      </w:r>
      <w:r>
        <w:t xml:space="preserve">HR filter set ‘FABIAN with diffuse field equalization’ without headphone equalization </w:t>
      </w:r>
      <w:r w:rsidR="00DC1836">
        <w:t>by</w:t>
      </w:r>
      <w:r>
        <w:t xml:space="preserve"> </w:t>
      </w:r>
      <w:r w:rsidR="00DC1836">
        <w:t xml:space="preserve">all </w:t>
      </w:r>
      <w:r>
        <w:t>renderers</w:t>
      </w:r>
      <w:r w:rsidR="00DC1836">
        <w:t xml:space="preserve">. The filter set </w:t>
      </w:r>
      <w:r w:rsidR="001F7AD8">
        <w:t xml:space="preserve">is available as part of the AEP platform. </w:t>
      </w:r>
    </w:p>
    <w:p w14:paraId="0384A2C7" w14:textId="25183951" w:rsidR="00416BEB" w:rsidRPr="00416BEB" w:rsidRDefault="00416BEB" w:rsidP="006B4BA5"/>
    <w:p w14:paraId="48D4A8D5" w14:textId="20900C3C" w:rsidR="002E0844" w:rsidRPr="009D4A01" w:rsidRDefault="00597C2C" w:rsidP="002E0844">
      <w:pPr>
        <w:pStyle w:val="Heading2"/>
        <w:rPr>
          <w:highlight w:val="green"/>
        </w:rPr>
      </w:pPr>
      <w:bookmarkStart w:id="147" w:name="_Toc3553478"/>
      <w:bookmarkStart w:id="148" w:name="_Toc61448934"/>
      <w:bookmarkStart w:id="149" w:name="_Toc3553477"/>
      <w:r w:rsidRPr="009D4A01">
        <w:rPr>
          <w:highlight w:val="green"/>
        </w:rPr>
        <w:t xml:space="preserve">Get Audio </w:t>
      </w:r>
      <w:r w:rsidR="002E0844" w:rsidRPr="009D4A01">
        <w:rPr>
          <w:highlight w:val="green"/>
        </w:rPr>
        <w:t>Evaluation Platform</w:t>
      </w:r>
      <w:bookmarkEnd w:id="147"/>
      <w:bookmarkEnd w:id="148"/>
      <w:r w:rsidR="003B2125" w:rsidRPr="009D4A01">
        <w:rPr>
          <w:highlight w:val="green"/>
        </w:rPr>
        <w:t xml:space="preserve"> </w:t>
      </w:r>
    </w:p>
    <w:p w14:paraId="1BA59255" w14:textId="77777777" w:rsidR="000367DF" w:rsidRDefault="00AD0E53" w:rsidP="002E0844">
      <w:pPr>
        <w:rPr>
          <w:ins w:id="150" w:author="Hinds Arianne" w:date="2021-07-13T00:25:00Z"/>
          <w:highlight w:val="red"/>
          <w:lang w:eastAsia="ja-JP"/>
        </w:rPr>
      </w:pPr>
      <w:r w:rsidRPr="00AD0E53">
        <w:rPr>
          <w:highlight w:val="red"/>
          <w:lang w:eastAsia="ja-JP"/>
        </w:rPr>
        <w:t>[Include instructions for how to acquire the evaluation platform or test model software, and any licenses that may be needed.</w:t>
      </w:r>
    </w:p>
    <w:p w14:paraId="5405F92A" w14:textId="79DFD609" w:rsidR="00AD0E53" w:rsidRDefault="000367DF" w:rsidP="002E0844">
      <w:pPr>
        <w:rPr>
          <w:lang w:eastAsia="ja-JP"/>
        </w:rPr>
      </w:pPr>
      <w:ins w:id="151" w:author="Hinds Arianne" w:date="2021-07-13T00:25:00Z">
        <w:r>
          <w:rPr>
            <w:highlight w:val="red"/>
            <w:lang w:eastAsia="ja-JP"/>
          </w:rPr>
          <w:t>Re</w:t>
        </w:r>
      </w:ins>
      <w:ins w:id="152" w:author="Hinds Arianne" w:date="2021-07-13T00:26:00Z">
        <w:r>
          <w:rPr>
            <w:highlight w:val="red"/>
            <w:lang w:eastAsia="ja-JP"/>
          </w:rPr>
          <w:t xml:space="preserve">fer to WG2 N00032 for “Guidelines for </w:t>
        </w:r>
      </w:ins>
      <w:ins w:id="153" w:author="Hinds Arianne" w:date="2021-07-13T00:27:00Z">
        <w:r>
          <w:rPr>
            <w:highlight w:val="red"/>
            <w:lang w:eastAsia="ja-JP"/>
          </w:rPr>
          <w:t xml:space="preserve">Test Material for </w:t>
        </w:r>
        <w:proofErr w:type="spellStart"/>
        <w:r>
          <w:rPr>
            <w:highlight w:val="red"/>
            <w:lang w:eastAsia="ja-JP"/>
          </w:rPr>
          <w:t>CfP</w:t>
        </w:r>
        <w:proofErr w:type="spellEnd"/>
        <w:r>
          <w:rPr>
            <w:highlight w:val="red"/>
            <w:lang w:eastAsia="ja-JP"/>
          </w:rPr>
          <w:t xml:space="preserve"> and </w:t>
        </w:r>
        <w:proofErr w:type="spellStart"/>
        <w:r>
          <w:rPr>
            <w:highlight w:val="red"/>
            <w:lang w:eastAsia="ja-JP"/>
          </w:rPr>
          <w:t>CfEs</w:t>
        </w:r>
        <w:proofErr w:type="spellEnd"/>
        <w:r>
          <w:rPr>
            <w:highlight w:val="red"/>
            <w:lang w:eastAsia="ja-JP"/>
          </w:rPr>
          <w:t>.</w:t>
        </w:r>
      </w:ins>
      <w:r w:rsidR="00AD0E53" w:rsidRPr="00AD0E53">
        <w:rPr>
          <w:highlight w:val="red"/>
          <w:lang w:eastAsia="ja-JP"/>
        </w:rPr>
        <w:t>]</w:t>
      </w:r>
    </w:p>
    <w:p w14:paraId="77013933" w14:textId="3F73AECE" w:rsidR="00597C2C" w:rsidRPr="004741B7" w:rsidRDefault="00597C2C" w:rsidP="002E0844">
      <w:pPr>
        <w:rPr>
          <w:lang w:eastAsia="ja-JP"/>
        </w:rPr>
      </w:pPr>
      <w:r>
        <w:rPr>
          <w:lang w:eastAsia="ja-JP"/>
        </w:rPr>
        <w:t>The</w:t>
      </w:r>
      <w:r w:rsidR="002E0844" w:rsidRPr="00C04669">
        <w:rPr>
          <w:lang w:eastAsia="ja-JP"/>
        </w:rPr>
        <w:t xml:space="preserve"> MPEG-I </w:t>
      </w:r>
      <w:r w:rsidR="00733ED3" w:rsidRPr="009D7688">
        <w:t xml:space="preserve">Immersive Audio </w:t>
      </w:r>
      <w:proofErr w:type="spellStart"/>
      <w:r w:rsidR="002E0844" w:rsidRPr="00C04669">
        <w:rPr>
          <w:lang w:eastAsia="ja-JP"/>
        </w:rPr>
        <w:t>CfP</w:t>
      </w:r>
      <w:proofErr w:type="spellEnd"/>
      <w:r w:rsidR="002E0844" w:rsidRPr="00C04669">
        <w:rPr>
          <w:lang w:eastAsia="ja-JP"/>
        </w:rPr>
        <w:t xml:space="preserve"> </w:t>
      </w:r>
      <w:r>
        <w:rPr>
          <w:lang w:eastAsia="ja-JP"/>
        </w:rPr>
        <w:t xml:space="preserve">Audio </w:t>
      </w:r>
      <w:r w:rsidR="002E0844" w:rsidRPr="00C04669">
        <w:rPr>
          <w:lang w:eastAsia="ja-JP"/>
        </w:rPr>
        <w:t xml:space="preserve">Evaluation Platform </w:t>
      </w:r>
      <w:r>
        <w:rPr>
          <w:lang w:eastAsia="ja-JP"/>
        </w:rPr>
        <w:t xml:space="preserve">(AEP) </w:t>
      </w:r>
      <w:r w:rsidR="002E0844">
        <w:rPr>
          <w:lang w:eastAsia="ja-JP"/>
        </w:rPr>
        <w:t xml:space="preserve">is needed to perform the </w:t>
      </w:r>
      <w:proofErr w:type="spellStart"/>
      <w:r w:rsidR="002E0844">
        <w:rPr>
          <w:lang w:eastAsia="ja-JP"/>
        </w:rPr>
        <w:t>CfP</w:t>
      </w:r>
      <w:proofErr w:type="spellEnd"/>
      <w:r w:rsidR="002E0844">
        <w:rPr>
          <w:lang w:eastAsia="ja-JP"/>
        </w:rPr>
        <w:t xml:space="preserve"> subjective tests</w:t>
      </w:r>
      <w:r>
        <w:rPr>
          <w:lang w:eastAsia="ja-JP"/>
        </w:rPr>
        <w:t>, and a description of the AEP</w:t>
      </w:r>
      <w:r w:rsidR="002E0844">
        <w:rPr>
          <w:lang w:eastAsia="ja-JP"/>
        </w:rPr>
        <w:t xml:space="preserve"> can be found </w:t>
      </w:r>
      <w:r w:rsidR="002E0844" w:rsidRPr="00C04669">
        <w:rPr>
          <w:lang w:eastAsia="ja-JP"/>
        </w:rPr>
        <w:t>in [</w:t>
      </w:r>
      <w:r w:rsidR="002E0844" w:rsidRPr="00C04669">
        <w:rPr>
          <w:lang w:eastAsia="ja-JP"/>
        </w:rPr>
        <w:fldChar w:fldCharType="begin"/>
      </w:r>
      <w:r w:rsidR="002E0844" w:rsidRPr="00C04669">
        <w:rPr>
          <w:lang w:eastAsia="ja-JP"/>
        </w:rPr>
        <w:instrText xml:space="preserve"> REF _Ref2767466 \r \h  \* MERGEFORMAT </w:instrText>
      </w:r>
      <w:r w:rsidR="002E0844" w:rsidRPr="00C04669">
        <w:rPr>
          <w:lang w:eastAsia="ja-JP"/>
        </w:rPr>
      </w:r>
      <w:r w:rsidR="002E0844" w:rsidRPr="00C04669">
        <w:rPr>
          <w:lang w:eastAsia="ja-JP"/>
        </w:rPr>
        <w:fldChar w:fldCharType="separate"/>
      </w:r>
      <w:r w:rsidR="00173889">
        <w:rPr>
          <w:lang w:eastAsia="ja-JP"/>
        </w:rPr>
        <w:t>4</w:t>
      </w:r>
      <w:r w:rsidR="002E0844" w:rsidRPr="00C04669">
        <w:rPr>
          <w:lang w:eastAsia="ja-JP"/>
        </w:rPr>
        <w:fldChar w:fldCharType="end"/>
      </w:r>
      <w:r w:rsidR="002E0844" w:rsidRPr="00C04669">
        <w:rPr>
          <w:lang w:eastAsia="ja-JP"/>
        </w:rPr>
        <w:t xml:space="preserve">]. Proponents and organizations wishing to participate in the </w:t>
      </w:r>
      <w:proofErr w:type="spellStart"/>
      <w:r w:rsidR="002E0844" w:rsidRPr="00C04669">
        <w:rPr>
          <w:lang w:eastAsia="ja-JP"/>
        </w:rPr>
        <w:t>CfP</w:t>
      </w:r>
      <w:proofErr w:type="spellEnd"/>
      <w:r w:rsidR="002E0844" w:rsidRPr="00C04669">
        <w:rPr>
          <w:lang w:eastAsia="ja-JP"/>
        </w:rPr>
        <w:t xml:space="preserve"> subjective tests will need to obtain the </w:t>
      </w:r>
      <w:r w:rsidRPr="00733ED3">
        <w:rPr>
          <w:lang w:eastAsia="ja-JP"/>
        </w:rPr>
        <w:t>AEP</w:t>
      </w:r>
      <w:r w:rsidRPr="004741B7">
        <w:rPr>
          <w:lang w:eastAsia="ja-JP"/>
        </w:rPr>
        <w:t>.</w:t>
      </w:r>
    </w:p>
    <w:p w14:paraId="2873D98D" w14:textId="77777777" w:rsidR="002E0844" w:rsidRDefault="002E0844" w:rsidP="002E0844">
      <w:pPr>
        <w:rPr>
          <w:lang w:eastAsia="ja-JP"/>
        </w:rPr>
      </w:pPr>
    </w:p>
    <w:p w14:paraId="7F6DAFB0" w14:textId="04D117DE" w:rsidR="002E0844" w:rsidRPr="00C04669" w:rsidRDefault="002E0844" w:rsidP="002E0844">
      <w:pPr>
        <w:rPr>
          <w:lang w:eastAsia="ja-JP"/>
        </w:rPr>
      </w:pPr>
      <w:r>
        <w:rPr>
          <w:lang w:eastAsia="ja-JP"/>
        </w:rPr>
        <w:t xml:space="preserve">Proponents are encouraged to obtain the </w:t>
      </w:r>
      <w:r w:rsidR="00597C2C">
        <w:rPr>
          <w:lang w:eastAsia="ja-JP"/>
        </w:rPr>
        <w:t>AEP</w:t>
      </w:r>
      <w:r>
        <w:rPr>
          <w:lang w:eastAsia="ja-JP"/>
        </w:rPr>
        <w:t xml:space="preserve"> to verify that the </w:t>
      </w:r>
      <w:r w:rsidRPr="00D6380A">
        <w:rPr>
          <w:lang w:eastAsia="ja-JP"/>
        </w:rPr>
        <w:t>Max External</w:t>
      </w:r>
      <w:r w:rsidRPr="00880A22">
        <w:rPr>
          <w:lang w:eastAsia="ja-JP"/>
        </w:rPr>
        <w:t xml:space="preserve"> for their</w:t>
      </w:r>
      <w:r>
        <w:rPr>
          <w:lang w:eastAsia="ja-JP"/>
        </w:rPr>
        <w:t xml:space="preserve"> submission can run </w:t>
      </w:r>
      <w:r w:rsidR="002B2D36">
        <w:rPr>
          <w:lang w:eastAsia="ja-JP"/>
        </w:rPr>
        <w:t xml:space="preserve">in real time </w:t>
      </w:r>
      <w:r>
        <w:rPr>
          <w:lang w:eastAsia="ja-JP"/>
        </w:rPr>
        <w:t>within the constraints of the system.</w:t>
      </w:r>
    </w:p>
    <w:p w14:paraId="3486FA6B" w14:textId="26979540" w:rsidR="00BE5704" w:rsidRPr="00AD0E53" w:rsidRDefault="00BE5704" w:rsidP="00BE5704">
      <w:pPr>
        <w:pStyle w:val="Heading2"/>
      </w:pPr>
      <w:bookmarkStart w:id="154" w:name="_Toc61448935"/>
      <w:r w:rsidRPr="00AD0E53">
        <w:t xml:space="preserve">Prepare </w:t>
      </w:r>
      <w:r w:rsidR="009B1539" w:rsidRPr="00AD0E53">
        <w:t>T</w:t>
      </w:r>
      <w:r w:rsidRPr="00AD0E53">
        <w:t>est</w:t>
      </w:r>
      <w:r w:rsidR="009B1539" w:rsidRPr="00AD0E53">
        <w:t xml:space="preserve"> M</w:t>
      </w:r>
      <w:r w:rsidRPr="00AD0E53">
        <w:t>aterial</w:t>
      </w:r>
      <w:bookmarkEnd w:id="154"/>
      <w:r w:rsidRPr="00AD0E53">
        <w:t xml:space="preserve"> </w:t>
      </w:r>
    </w:p>
    <w:p w14:paraId="216BF357" w14:textId="363EE4EE" w:rsidR="00AD0E53" w:rsidRDefault="00AD0E53" w:rsidP="0004741A">
      <w:pPr>
        <w:rPr>
          <w:lang w:eastAsia="ja-JP"/>
        </w:rPr>
      </w:pPr>
      <w:r w:rsidRPr="00AD0E53">
        <w:rPr>
          <w:highlight w:val="red"/>
          <w:lang w:eastAsia="ja-JP"/>
        </w:rPr>
        <w:t>[If necessary, include a description of how the test material or anchors are prepared.</w:t>
      </w:r>
      <w:r w:rsidR="00CC3B03">
        <w:rPr>
          <w:highlight w:val="red"/>
          <w:lang w:eastAsia="ja-JP"/>
        </w:rPr>
        <w:t xml:space="preserve"> Describe how the material is organized, e.g., bitrates, ANCHORS FOR TEST CLASS A, B, or C</w:t>
      </w:r>
      <w:r w:rsidRPr="00AD0E53">
        <w:rPr>
          <w:highlight w:val="red"/>
          <w:lang w:eastAsia="ja-JP"/>
        </w:rPr>
        <w:t>]</w:t>
      </w:r>
    </w:p>
    <w:p w14:paraId="223E8A7D" w14:textId="270261BA" w:rsidR="0004741A" w:rsidRDefault="00733ED3" w:rsidP="0004741A">
      <w:pPr>
        <w:rPr>
          <w:lang w:eastAsia="ja-JP"/>
        </w:rPr>
      </w:pPr>
      <w:r>
        <w:rPr>
          <w:lang w:eastAsia="ja-JP"/>
        </w:rPr>
        <w:t>WG 6 experts</w:t>
      </w:r>
      <w:r w:rsidR="00F86129" w:rsidRPr="00F86129">
        <w:rPr>
          <w:lang w:eastAsia="ja-JP"/>
        </w:rPr>
        <w:t xml:space="preserve"> will e</w:t>
      </w:r>
      <w:r w:rsidR="00BE5704" w:rsidRPr="00F86129">
        <w:rPr>
          <w:lang w:eastAsia="ja-JP"/>
        </w:rPr>
        <w:t>ncode and decode</w:t>
      </w:r>
      <w:r w:rsidR="00F86129" w:rsidRPr="00F86129">
        <w:rPr>
          <w:lang w:eastAsia="ja-JP"/>
        </w:rPr>
        <w:t xml:space="preserve"> all audio signals that are components of all test scenes and create a complete package for each scene that is according to </w:t>
      </w:r>
      <w:r w:rsidR="00F86129">
        <w:rPr>
          <w:lang w:eastAsia="ja-JP"/>
        </w:rPr>
        <w:t>[</w:t>
      </w:r>
      <w:r w:rsidR="00F86129">
        <w:rPr>
          <w:lang w:eastAsia="ja-JP"/>
        </w:rPr>
        <w:fldChar w:fldCharType="begin"/>
      </w:r>
      <w:r w:rsidR="00F86129">
        <w:rPr>
          <w:lang w:eastAsia="ja-JP"/>
        </w:rPr>
        <w:instrText xml:space="preserve"> REF _Ref525651758 \r \h </w:instrText>
      </w:r>
      <w:r w:rsidR="00F86129">
        <w:rPr>
          <w:lang w:eastAsia="ja-JP"/>
        </w:rPr>
      </w:r>
      <w:r w:rsidR="00F86129">
        <w:rPr>
          <w:lang w:eastAsia="ja-JP"/>
        </w:rPr>
        <w:fldChar w:fldCharType="separate"/>
      </w:r>
      <w:r w:rsidR="00173889">
        <w:rPr>
          <w:lang w:eastAsia="ja-JP"/>
        </w:rPr>
        <w:t>2</w:t>
      </w:r>
      <w:r w:rsidR="00F86129">
        <w:rPr>
          <w:lang w:eastAsia="ja-JP"/>
        </w:rPr>
        <w:fldChar w:fldCharType="end"/>
      </w:r>
      <w:r w:rsidR="00F86129">
        <w:rPr>
          <w:lang w:eastAsia="ja-JP"/>
        </w:rPr>
        <w:t xml:space="preserve">]. Signal encoding and decoding </w:t>
      </w:r>
      <w:r w:rsidR="00F86129" w:rsidRPr="00434052">
        <w:rPr>
          <w:lang w:eastAsia="ja-JP"/>
        </w:rPr>
        <w:t xml:space="preserve">will </w:t>
      </w:r>
      <w:r w:rsidR="00F86129" w:rsidRPr="004741B7">
        <w:rPr>
          <w:lang w:eastAsia="ja-JP"/>
        </w:rPr>
        <w:t xml:space="preserve">be at a bit rate </w:t>
      </w:r>
      <w:r w:rsidR="00434052" w:rsidRPr="004741B7">
        <w:rPr>
          <w:lang w:eastAsia="ja-JP"/>
        </w:rPr>
        <w:t xml:space="preserve">per audio object, channel set or HOA signal as </w:t>
      </w:r>
      <w:r w:rsidR="00F86129" w:rsidRPr="004741B7">
        <w:rPr>
          <w:lang w:eastAsia="ja-JP"/>
        </w:rPr>
        <w:t xml:space="preserve">indicated in the tables in </w:t>
      </w:r>
      <w:r w:rsidR="00572976">
        <w:rPr>
          <w:lang w:eastAsia="ja-JP"/>
        </w:rPr>
        <w:t>[</w:t>
      </w:r>
      <w:r w:rsidR="00572976">
        <w:rPr>
          <w:lang w:eastAsia="ja-JP"/>
        </w:rPr>
        <w:fldChar w:fldCharType="begin"/>
      </w:r>
      <w:r w:rsidR="00572976">
        <w:rPr>
          <w:lang w:eastAsia="ja-JP"/>
        </w:rPr>
        <w:instrText xml:space="preserve"> REF _Ref53059390 \r \h </w:instrText>
      </w:r>
      <w:r w:rsidR="00572976">
        <w:rPr>
          <w:lang w:eastAsia="ja-JP"/>
        </w:rPr>
      </w:r>
      <w:r w:rsidR="00572976">
        <w:rPr>
          <w:lang w:eastAsia="ja-JP"/>
        </w:rPr>
        <w:fldChar w:fldCharType="separate"/>
      </w:r>
      <w:r w:rsidR="00572976">
        <w:rPr>
          <w:lang w:eastAsia="ja-JP"/>
        </w:rPr>
        <w:t>6</w:t>
      </w:r>
      <w:r w:rsidR="00572976">
        <w:rPr>
          <w:lang w:eastAsia="ja-JP"/>
        </w:rPr>
        <w:fldChar w:fldCharType="end"/>
      </w:r>
      <w:r w:rsidR="00572976">
        <w:rPr>
          <w:lang w:eastAsia="ja-JP"/>
        </w:rPr>
        <w:t>]</w:t>
      </w:r>
      <w:r w:rsidR="00BF039B">
        <w:rPr>
          <w:lang w:eastAsia="ja-JP"/>
        </w:rPr>
        <w:t>,</w:t>
      </w:r>
      <w:r w:rsidR="00572976">
        <w:rPr>
          <w:lang w:eastAsia="ja-JP"/>
        </w:rPr>
        <w:t xml:space="preserve"> </w:t>
      </w:r>
      <w:r w:rsidR="00F86129" w:rsidRPr="004741B7">
        <w:rPr>
          <w:lang w:eastAsia="ja-JP"/>
        </w:rPr>
        <w:t>Annex A</w:t>
      </w:r>
      <w:r w:rsidR="00BF039B">
        <w:rPr>
          <w:lang w:eastAsia="ja-JP"/>
        </w:rPr>
        <w:t xml:space="preserve">, </w:t>
      </w:r>
      <w:r w:rsidR="00F86129">
        <w:rPr>
          <w:lang w:eastAsia="ja-JP"/>
        </w:rPr>
        <w:t>using MPEG-H 3D Audio LC profile.</w:t>
      </w:r>
      <w:r w:rsidR="0004741A">
        <w:rPr>
          <w:lang w:eastAsia="ja-JP"/>
        </w:rPr>
        <w:t xml:space="preserve"> </w:t>
      </w:r>
      <w:r w:rsidR="006506F0" w:rsidRPr="006506F0">
        <w:rPr>
          <w:lang w:eastAsia="ja-JP"/>
        </w:rPr>
        <w:t xml:space="preserve">The </w:t>
      </w:r>
      <w:r w:rsidR="0004741A" w:rsidRPr="006506F0">
        <w:rPr>
          <w:lang w:eastAsia="ja-JP"/>
        </w:rPr>
        <w:t xml:space="preserve">Test Administrator, supported by WG 6 experts, shall put </w:t>
      </w:r>
      <w:r w:rsidR="0004741A" w:rsidRPr="004741B7">
        <w:rPr>
          <w:lang w:eastAsia="ja-JP"/>
        </w:rPr>
        <w:t>encoded/decoded test items</w:t>
      </w:r>
      <w:r w:rsidR="0004741A" w:rsidRPr="006506F0">
        <w:rPr>
          <w:lang w:eastAsia="ja-JP"/>
        </w:rPr>
        <w:t xml:space="preserve"> in appropriate folder location of the AEP, as </w:t>
      </w:r>
      <w:r w:rsidR="006506F0" w:rsidRPr="004741B7">
        <w:rPr>
          <w:lang w:eastAsia="ja-JP"/>
        </w:rPr>
        <w:t>indicated</w:t>
      </w:r>
      <w:r w:rsidR="0004741A" w:rsidRPr="006506F0">
        <w:rPr>
          <w:lang w:eastAsia="ja-JP"/>
        </w:rPr>
        <w:t xml:space="preserve"> in the AEP documentation [</w:t>
      </w:r>
      <w:r w:rsidR="0004741A" w:rsidRPr="00416BEB">
        <w:rPr>
          <w:lang w:eastAsia="ja-JP"/>
        </w:rPr>
        <w:fldChar w:fldCharType="begin"/>
      </w:r>
      <w:r w:rsidR="0004741A" w:rsidRPr="006506F0">
        <w:rPr>
          <w:lang w:eastAsia="ja-JP"/>
        </w:rPr>
        <w:instrText xml:space="preserve"> REF _Ref2767466 \r \h </w:instrText>
      </w:r>
      <w:r w:rsidR="0004741A" w:rsidRPr="004741B7">
        <w:rPr>
          <w:lang w:eastAsia="ja-JP"/>
        </w:rPr>
        <w:instrText xml:space="preserve"> \* MERGEFORMAT </w:instrText>
      </w:r>
      <w:r w:rsidR="0004741A" w:rsidRPr="00416BEB">
        <w:rPr>
          <w:lang w:eastAsia="ja-JP"/>
        </w:rPr>
      </w:r>
      <w:r w:rsidR="0004741A" w:rsidRPr="00416BEB">
        <w:rPr>
          <w:lang w:eastAsia="ja-JP"/>
        </w:rPr>
        <w:fldChar w:fldCharType="separate"/>
      </w:r>
      <w:r w:rsidR="0004741A" w:rsidRPr="006506F0">
        <w:rPr>
          <w:lang w:eastAsia="ja-JP"/>
        </w:rPr>
        <w:t>4</w:t>
      </w:r>
      <w:r w:rsidR="0004741A" w:rsidRPr="00416BEB">
        <w:rPr>
          <w:lang w:eastAsia="ja-JP"/>
        </w:rPr>
        <w:fldChar w:fldCharType="end"/>
      </w:r>
      <w:r w:rsidR="0004741A" w:rsidRPr="006506F0">
        <w:rPr>
          <w:lang w:eastAsia="ja-JP"/>
        </w:rPr>
        <w:t>]</w:t>
      </w:r>
      <w:r w:rsidR="0004741A" w:rsidRPr="004741B7">
        <w:rPr>
          <w:lang w:eastAsia="ja-JP"/>
        </w:rPr>
        <w:t>.</w:t>
      </w:r>
    </w:p>
    <w:p w14:paraId="4B91DD3E" w14:textId="15FCE735" w:rsidR="00F86129" w:rsidRPr="00F86129" w:rsidRDefault="00F86129" w:rsidP="00BE5704">
      <w:pPr>
        <w:rPr>
          <w:lang w:eastAsia="ja-JP"/>
        </w:rPr>
      </w:pPr>
    </w:p>
    <w:p w14:paraId="7DC91278" w14:textId="0596FF51" w:rsidR="002B151D" w:rsidRPr="009D4A01" w:rsidRDefault="002B151D" w:rsidP="002B151D">
      <w:pPr>
        <w:pStyle w:val="Heading2"/>
        <w:rPr>
          <w:highlight w:val="green"/>
        </w:rPr>
      </w:pPr>
      <w:bookmarkStart w:id="155" w:name="_Toc61448936"/>
      <w:r w:rsidRPr="009D4A01">
        <w:rPr>
          <w:highlight w:val="green"/>
        </w:rPr>
        <w:t xml:space="preserve">Get </w:t>
      </w:r>
      <w:r w:rsidR="009B1539" w:rsidRPr="009D4A01">
        <w:rPr>
          <w:highlight w:val="green"/>
        </w:rPr>
        <w:t>T</w:t>
      </w:r>
      <w:r w:rsidRPr="009D4A01">
        <w:rPr>
          <w:highlight w:val="green"/>
        </w:rPr>
        <w:t xml:space="preserve">est </w:t>
      </w:r>
      <w:bookmarkEnd w:id="133"/>
      <w:r w:rsidR="009B1539" w:rsidRPr="009D4A01">
        <w:rPr>
          <w:highlight w:val="green"/>
        </w:rPr>
        <w:t>M</w:t>
      </w:r>
      <w:r w:rsidRPr="009D4A01">
        <w:rPr>
          <w:highlight w:val="green"/>
        </w:rPr>
        <w:t>aterial</w:t>
      </w:r>
      <w:bookmarkEnd w:id="149"/>
      <w:bookmarkEnd w:id="155"/>
    </w:p>
    <w:p w14:paraId="7C5C2B0A" w14:textId="5685B077" w:rsidR="00AD0E53" w:rsidRDefault="00AD0E53">
      <w:r w:rsidRPr="00AD0E53">
        <w:rPr>
          <w:highlight w:val="red"/>
        </w:rPr>
        <w:t>[Include exact instructions for how to access test material or anchors.</w:t>
      </w:r>
      <w:r w:rsidR="00CC3B03">
        <w:rPr>
          <w:highlight w:val="red"/>
        </w:rPr>
        <w:t xml:space="preserve"> Identify which configuration files are associated with which anchors.</w:t>
      </w:r>
      <w:r w:rsidRPr="00AD0E53">
        <w:rPr>
          <w:highlight w:val="red"/>
        </w:rPr>
        <w:t>]</w:t>
      </w:r>
    </w:p>
    <w:p w14:paraId="7419F8BE" w14:textId="345A041A" w:rsidR="006506F0" w:rsidRPr="004741B7" w:rsidRDefault="00244D02">
      <w:r>
        <w:t>Proponent should g</w:t>
      </w:r>
      <w:r w:rsidR="00EC7EEC">
        <w:t xml:space="preserve">et the test material on the date shown in the </w:t>
      </w:r>
      <w:proofErr w:type="spellStart"/>
      <w:r w:rsidR="001C4C72">
        <w:t>CfP</w:t>
      </w:r>
      <w:proofErr w:type="spellEnd"/>
      <w:r w:rsidR="001C4C72">
        <w:t xml:space="preserve"> </w:t>
      </w:r>
      <w:r w:rsidR="00E34943">
        <w:t>Time Line</w:t>
      </w:r>
      <w:r w:rsidR="001C4C72">
        <w:t xml:space="preserve"> table</w:t>
      </w:r>
      <w:r w:rsidR="00EC7EEC">
        <w:t xml:space="preserve">, above. </w:t>
      </w:r>
      <w:r w:rsidR="006506F0" w:rsidRPr="00196F39">
        <w:t xml:space="preserve">Test material is available by downloading the AEP </w:t>
      </w:r>
      <w:r w:rsidR="00196F39" w:rsidRPr="004741B7">
        <w:t>master</w:t>
      </w:r>
      <w:r w:rsidR="006506F0" w:rsidRPr="00196F39">
        <w:t xml:space="preserve"> branch, indicated in </w:t>
      </w:r>
      <w:r w:rsidR="006506F0" w:rsidRPr="00196F39">
        <w:rPr>
          <w:lang w:eastAsia="ja-JP"/>
        </w:rPr>
        <w:t>[</w:t>
      </w:r>
      <w:r w:rsidR="006506F0" w:rsidRPr="004741B7">
        <w:rPr>
          <w:lang w:eastAsia="ja-JP"/>
        </w:rPr>
        <w:fldChar w:fldCharType="begin"/>
      </w:r>
      <w:r w:rsidR="006506F0" w:rsidRPr="00196F39">
        <w:rPr>
          <w:lang w:eastAsia="ja-JP"/>
        </w:rPr>
        <w:instrText xml:space="preserve"> REF _Ref2767466 \r \h  \* MERGEFORMAT </w:instrText>
      </w:r>
      <w:r w:rsidR="006506F0" w:rsidRPr="004741B7">
        <w:rPr>
          <w:lang w:eastAsia="ja-JP"/>
        </w:rPr>
      </w:r>
      <w:r w:rsidR="006506F0" w:rsidRPr="004741B7">
        <w:rPr>
          <w:lang w:eastAsia="ja-JP"/>
        </w:rPr>
        <w:fldChar w:fldCharType="separate"/>
      </w:r>
      <w:r w:rsidR="006506F0" w:rsidRPr="00196F39">
        <w:rPr>
          <w:lang w:eastAsia="ja-JP"/>
        </w:rPr>
        <w:t>4</w:t>
      </w:r>
      <w:r w:rsidR="006506F0" w:rsidRPr="004741B7">
        <w:rPr>
          <w:lang w:eastAsia="ja-JP"/>
        </w:rPr>
        <w:fldChar w:fldCharType="end"/>
      </w:r>
      <w:r w:rsidR="006506F0" w:rsidRPr="00196F39">
        <w:rPr>
          <w:lang w:eastAsia="ja-JP"/>
        </w:rPr>
        <w:t xml:space="preserve">]. </w:t>
      </w:r>
      <w:r w:rsidR="00FB2396" w:rsidRPr="00196F39">
        <w:t xml:space="preserve">The test items used in the evaluation process shall be </w:t>
      </w:r>
      <w:r w:rsidR="00446FAB" w:rsidRPr="00196F39">
        <w:t>made available in the</w:t>
      </w:r>
      <w:r w:rsidR="00FB2396" w:rsidRPr="00196F39">
        <w:t xml:space="preserve"> format defined in [</w:t>
      </w:r>
      <w:r w:rsidR="00FB2396" w:rsidRPr="004741B7">
        <w:fldChar w:fldCharType="begin"/>
      </w:r>
      <w:r w:rsidR="00FB2396" w:rsidRPr="00196F39">
        <w:instrText xml:space="preserve"> REF _Ref525651758 \r \h </w:instrText>
      </w:r>
      <w:r w:rsidR="00196F39">
        <w:instrText xml:space="preserve"> \* MERGEFORMAT </w:instrText>
      </w:r>
      <w:r w:rsidR="00FB2396" w:rsidRPr="004741B7">
        <w:fldChar w:fldCharType="separate"/>
      </w:r>
      <w:r w:rsidR="00173889" w:rsidRPr="00196F39">
        <w:t>2</w:t>
      </w:r>
      <w:r w:rsidR="00FB2396" w:rsidRPr="004741B7">
        <w:fldChar w:fldCharType="end"/>
      </w:r>
      <w:r w:rsidR="00FB2396" w:rsidRPr="00196F39">
        <w:t xml:space="preserve">]. </w:t>
      </w:r>
      <w:r w:rsidR="00446FAB" w:rsidRPr="00196F39">
        <w:t xml:space="preserve"> The list of test material is shown in Annex A</w:t>
      </w:r>
      <w:r w:rsidR="00196F39" w:rsidRPr="00196F39">
        <w:t>.</w:t>
      </w:r>
      <w:r w:rsidR="006506F0" w:rsidRPr="00196F39">
        <w:t xml:space="preserve"> </w:t>
      </w:r>
      <w:r w:rsidR="00196F39" w:rsidRPr="00196F39">
        <w:t>T</w:t>
      </w:r>
      <w:r w:rsidR="0093448E" w:rsidRPr="00196F39">
        <w:t xml:space="preserve">est material that requires execution of a use agreement is indicated, along with contact </w:t>
      </w:r>
      <w:r w:rsidR="006506F0" w:rsidRPr="004741B7">
        <w:t xml:space="preserve">person for </w:t>
      </w:r>
      <w:r w:rsidR="0093448E" w:rsidRPr="00196F39">
        <w:t>obtaining the agreement</w:t>
      </w:r>
      <w:r w:rsidR="006506F0" w:rsidRPr="004741B7">
        <w:t xml:space="preserve"> and information on how to access the test material.</w:t>
      </w:r>
    </w:p>
    <w:p w14:paraId="5F5FFA01" w14:textId="763B46C8" w:rsidR="009500F2" w:rsidRPr="009D4A01" w:rsidRDefault="009500F2" w:rsidP="00785B59">
      <w:pPr>
        <w:pStyle w:val="Heading2"/>
        <w:rPr>
          <w:highlight w:val="green"/>
        </w:rPr>
      </w:pPr>
      <w:bookmarkStart w:id="156" w:name="_Toc61448937"/>
      <w:r w:rsidRPr="009D4A01">
        <w:rPr>
          <w:highlight w:val="green"/>
        </w:rPr>
        <w:t xml:space="preserve">Measure </w:t>
      </w:r>
      <w:r w:rsidR="00A315E4" w:rsidRPr="009D4A01">
        <w:rPr>
          <w:highlight w:val="green"/>
        </w:rPr>
        <w:t>S</w:t>
      </w:r>
      <w:r w:rsidRPr="009D4A01">
        <w:rPr>
          <w:highlight w:val="green"/>
        </w:rPr>
        <w:t xml:space="preserve">ubmission </w:t>
      </w:r>
      <w:r w:rsidR="00A315E4" w:rsidRPr="009D4A01">
        <w:rPr>
          <w:highlight w:val="green"/>
        </w:rPr>
        <w:t>L</w:t>
      </w:r>
      <w:r w:rsidRPr="009D4A01">
        <w:rPr>
          <w:highlight w:val="green"/>
        </w:rPr>
        <w:t xml:space="preserve">atency and </w:t>
      </w:r>
      <w:r w:rsidR="00A315E4" w:rsidRPr="009D4A01">
        <w:rPr>
          <w:highlight w:val="green"/>
        </w:rPr>
        <w:t>L</w:t>
      </w:r>
      <w:r w:rsidRPr="009D4A01">
        <w:rPr>
          <w:highlight w:val="green"/>
        </w:rPr>
        <w:t>oudness</w:t>
      </w:r>
      <w:bookmarkEnd w:id="156"/>
    </w:p>
    <w:p w14:paraId="09C109B6" w14:textId="700F9C8C" w:rsidR="00AD0E53" w:rsidRDefault="00AD0E53" w:rsidP="004741B7">
      <w:r w:rsidRPr="00AD0E53">
        <w:rPr>
          <w:highlight w:val="red"/>
        </w:rPr>
        <w:t>[Include instructions for what the respondents are to measure</w:t>
      </w:r>
      <w:r w:rsidR="00CF26B6">
        <w:rPr>
          <w:highlight w:val="red"/>
        </w:rPr>
        <w:t xml:space="preserve"> beyond objective test results</w:t>
      </w:r>
      <w:r w:rsidRPr="00AD0E53">
        <w:rPr>
          <w:highlight w:val="red"/>
        </w:rPr>
        <w:t>,</w:t>
      </w:r>
      <w:r w:rsidR="00CF26B6">
        <w:rPr>
          <w:highlight w:val="red"/>
        </w:rPr>
        <w:t xml:space="preserve"> e.g., encoding/decoding times, other measurements, </w:t>
      </w:r>
      <w:proofErr w:type="spellStart"/>
      <w:r w:rsidR="00CF26B6">
        <w:rPr>
          <w:highlight w:val="red"/>
        </w:rPr>
        <w:t>etc</w:t>
      </w:r>
      <w:proofErr w:type="spellEnd"/>
      <w:r w:rsidR="00CF26B6">
        <w:rPr>
          <w:highlight w:val="red"/>
        </w:rPr>
        <w:t xml:space="preserve">… </w:t>
      </w:r>
      <w:r w:rsidRPr="00AD0E53">
        <w:rPr>
          <w:highlight w:val="red"/>
        </w:rPr>
        <w:t xml:space="preserve"> </w:t>
      </w:r>
      <w:r w:rsidR="00CF26B6">
        <w:rPr>
          <w:highlight w:val="red"/>
        </w:rPr>
        <w:t>I</w:t>
      </w:r>
      <w:r w:rsidRPr="00AD0E53">
        <w:rPr>
          <w:highlight w:val="red"/>
        </w:rPr>
        <w:t>nclud</w:t>
      </w:r>
      <w:r w:rsidR="00CF26B6">
        <w:rPr>
          <w:highlight w:val="red"/>
        </w:rPr>
        <w:t>e</w:t>
      </w:r>
      <w:r w:rsidRPr="00AD0E53">
        <w:rPr>
          <w:highlight w:val="red"/>
        </w:rPr>
        <w:t xml:space="preserve"> references to other specifications or documents that </w:t>
      </w:r>
      <w:r w:rsidR="00CF26B6">
        <w:rPr>
          <w:highlight w:val="red"/>
        </w:rPr>
        <w:t xml:space="preserve">are required to understand how to perform these measurements. Such references </w:t>
      </w:r>
      <w:r w:rsidRPr="00AD0E53">
        <w:rPr>
          <w:highlight w:val="red"/>
        </w:rPr>
        <w:t>shall be accessible to all respondents.]</w:t>
      </w:r>
    </w:p>
    <w:p w14:paraId="5EAF6DE1" w14:textId="6EABB464" w:rsidR="00FB01C8" w:rsidRPr="00FB01C8" w:rsidRDefault="00FB01C8" w:rsidP="004741B7">
      <w:r w:rsidRPr="00FB01C8">
        <w:lastRenderedPageBreak/>
        <w:t xml:space="preserve">In order for the test administrator to create appropriate test configuration files, proponent should determine the signal latency of each of its Max External plugins according to the signal latency definition provided in </w:t>
      </w:r>
      <w:r w:rsidR="00DA707E">
        <w:t xml:space="preserve">section </w:t>
      </w:r>
      <w:r w:rsidR="00DA707E" w:rsidRPr="004F7396">
        <w:rPr>
          <w:highlight w:val="yellow"/>
        </w:rPr>
        <w:t>4.1</w:t>
      </w:r>
      <w:r w:rsidR="00DA707E" w:rsidRPr="00AD0E53">
        <w:t xml:space="preserve"> of </w:t>
      </w:r>
      <w:r w:rsidRPr="00AD0E53">
        <w:t>[</w:t>
      </w:r>
      <w:r w:rsidRPr="00AD0E53">
        <w:fldChar w:fldCharType="begin"/>
      </w:r>
      <w:r w:rsidRPr="00AD0E53">
        <w:instrText xml:space="preserve"> REF _Ref53059390 \r \h </w:instrText>
      </w:r>
      <w:r w:rsidR="00AD0E53">
        <w:instrText xml:space="preserve"> \* MERGEFORMAT </w:instrText>
      </w:r>
      <w:r w:rsidRPr="00AD0E53">
        <w:fldChar w:fldCharType="separate"/>
      </w:r>
      <w:r w:rsidRPr="00AD0E53">
        <w:t>6</w:t>
      </w:r>
      <w:r w:rsidRPr="00AD0E53">
        <w:fldChar w:fldCharType="end"/>
      </w:r>
      <w:r w:rsidRPr="00AD0E53">
        <w:t>].</w:t>
      </w:r>
      <w:r w:rsidRPr="00FB01C8">
        <w:t xml:space="preserve"> </w:t>
      </w:r>
    </w:p>
    <w:p w14:paraId="0B1727A9" w14:textId="77777777" w:rsidR="00FB01C8" w:rsidRPr="00FB01C8" w:rsidRDefault="00FB01C8" w:rsidP="004741B7"/>
    <w:p w14:paraId="1259267C" w14:textId="7CEDD2EA" w:rsidR="00FB01C8" w:rsidRPr="00FB01C8" w:rsidRDefault="00FB01C8" w:rsidP="004741B7">
      <w:r w:rsidRPr="00FB01C8">
        <w:t xml:space="preserve">Furthermore, loudness data for each of the Max External plugins for all scenes must be provided. Proponent shall use the loudness measurement functionality of the AEP, as described in </w:t>
      </w:r>
      <w:r w:rsidRPr="004741B7">
        <w:t xml:space="preserve">section </w:t>
      </w:r>
      <w:r w:rsidR="00BD7D06">
        <w:t>7.9</w:t>
      </w:r>
      <w:r w:rsidRPr="00FB01C8">
        <w:t xml:space="preserve"> of [</w:t>
      </w:r>
      <w:r>
        <w:rPr>
          <w:highlight w:val="yellow"/>
        </w:rPr>
        <w:fldChar w:fldCharType="begin"/>
      </w:r>
      <w:r>
        <w:instrText xml:space="preserve"> REF _Ref53059699 \r \h </w:instrText>
      </w:r>
      <w:r>
        <w:rPr>
          <w:highlight w:val="yellow"/>
        </w:rPr>
      </w:r>
      <w:r>
        <w:rPr>
          <w:highlight w:val="yellow"/>
        </w:rPr>
        <w:fldChar w:fldCharType="separate"/>
      </w:r>
      <w:r>
        <w:t>4</w:t>
      </w:r>
      <w:r>
        <w:rPr>
          <w:highlight w:val="yellow"/>
        </w:rPr>
        <w:fldChar w:fldCharType="end"/>
      </w:r>
      <w:r w:rsidRPr="00FB01C8">
        <w:t>].</w:t>
      </w:r>
    </w:p>
    <w:p w14:paraId="02FBEA5F" w14:textId="366B64AA" w:rsidR="00A77B58" w:rsidRPr="009D4A01" w:rsidRDefault="00A77B58" w:rsidP="00A77B58">
      <w:pPr>
        <w:pStyle w:val="Heading2"/>
        <w:rPr>
          <w:highlight w:val="green"/>
        </w:rPr>
      </w:pPr>
      <w:bookmarkStart w:id="157" w:name="_Toc53062045"/>
      <w:bookmarkStart w:id="158" w:name="_Toc53064471"/>
      <w:bookmarkStart w:id="159" w:name="_Toc53557998"/>
      <w:bookmarkStart w:id="160" w:name="_Toc53062046"/>
      <w:bookmarkStart w:id="161" w:name="_Toc53064472"/>
      <w:bookmarkStart w:id="162" w:name="_Toc53557999"/>
      <w:bookmarkStart w:id="163" w:name="_Toc3553479"/>
      <w:bookmarkStart w:id="164" w:name="_Toc61448938"/>
      <w:bookmarkStart w:id="165" w:name="_Toc220647742"/>
      <w:bookmarkEnd w:id="157"/>
      <w:bookmarkEnd w:id="158"/>
      <w:bookmarkEnd w:id="159"/>
      <w:bookmarkEnd w:id="160"/>
      <w:bookmarkEnd w:id="161"/>
      <w:bookmarkEnd w:id="162"/>
      <w:r w:rsidRPr="009D4A01">
        <w:rPr>
          <w:highlight w:val="green"/>
        </w:rPr>
        <w:t xml:space="preserve">Submit </w:t>
      </w:r>
      <w:r w:rsidR="009B1539" w:rsidRPr="009D4A01">
        <w:rPr>
          <w:highlight w:val="green"/>
        </w:rPr>
        <w:t>R</w:t>
      </w:r>
      <w:r w:rsidRPr="009D4A01">
        <w:rPr>
          <w:highlight w:val="green"/>
        </w:rPr>
        <w:t>eal</w:t>
      </w:r>
      <w:r w:rsidR="006532D6" w:rsidRPr="009D4A01">
        <w:rPr>
          <w:highlight w:val="green"/>
        </w:rPr>
        <w:t>-</w:t>
      </w:r>
      <w:r w:rsidR="009B1539" w:rsidRPr="009D4A01">
        <w:rPr>
          <w:highlight w:val="green"/>
        </w:rPr>
        <w:t>T</w:t>
      </w:r>
      <w:r w:rsidRPr="009D4A01">
        <w:rPr>
          <w:highlight w:val="green"/>
        </w:rPr>
        <w:t xml:space="preserve">ime </w:t>
      </w:r>
      <w:r w:rsidR="00C94BCA" w:rsidRPr="009D4A01">
        <w:rPr>
          <w:highlight w:val="green"/>
        </w:rPr>
        <w:t>Max External</w:t>
      </w:r>
      <w:bookmarkEnd w:id="163"/>
      <w:r w:rsidR="00A315E4" w:rsidRPr="009D4A01">
        <w:rPr>
          <w:highlight w:val="green"/>
        </w:rPr>
        <w:t>, B</w:t>
      </w:r>
      <w:r w:rsidR="006532D6" w:rsidRPr="009D4A01">
        <w:rPr>
          <w:highlight w:val="green"/>
        </w:rPr>
        <w:t>itstreams</w:t>
      </w:r>
      <w:r w:rsidR="00A315E4" w:rsidRPr="009D4A01">
        <w:rPr>
          <w:highlight w:val="green"/>
        </w:rPr>
        <w:t>, Latency and Loudness</w:t>
      </w:r>
      <w:bookmarkEnd w:id="164"/>
    </w:p>
    <w:p w14:paraId="7A1AAC75" w14:textId="2441201F" w:rsidR="00AD0E53" w:rsidRDefault="00AD0E53" w:rsidP="00A77B58">
      <w:pPr>
        <w:rPr>
          <w:lang w:eastAsia="ja-JP"/>
        </w:rPr>
      </w:pPr>
      <w:r w:rsidRPr="00AD0E53">
        <w:rPr>
          <w:highlight w:val="red"/>
          <w:lang w:eastAsia="ja-JP"/>
        </w:rPr>
        <w:t>[</w:t>
      </w:r>
      <w:r w:rsidR="00F230CD">
        <w:rPr>
          <w:highlight w:val="red"/>
          <w:lang w:eastAsia="ja-JP"/>
        </w:rPr>
        <w:t>Specify e</w:t>
      </w:r>
      <w:r w:rsidRPr="00AD0E53">
        <w:rPr>
          <w:highlight w:val="red"/>
          <w:lang w:eastAsia="ja-JP"/>
        </w:rPr>
        <w:t>xact and complete instructions for what the respondents are to provide, including references to Excel spreadsheets. Provide detailed instructions including any references to username/passwords that are needed for submitting responses to the Call.]</w:t>
      </w:r>
    </w:p>
    <w:p w14:paraId="60C12C7C" w14:textId="77777777" w:rsidR="00AD0E53" w:rsidRDefault="00AD0E53" w:rsidP="00A77B58">
      <w:pPr>
        <w:rPr>
          <w:lang w:eastAsia="ja-JP"/>
        </w:rPr>
      </w:pPr>
    </w:p>
    <w:p w14:paraId="2E566FA2" w14:textId="6C5700A8" w:rsidR="00FB01C8" w:rsidRDefault="00244D02" w:rsidP="00A77B58">
      <w:pPr>
        <w:rPr>
          <w:lang w:eastAsia="ja-JP"/>
        </w:rPr>
      </w:pPr>
      <w:r>
        <w:rPr>
          <w:lang w:eastAsia="ja-JP"/>
        </w:rPr>
        <w:t>Proponent must s</w:t>
      </w:r>
      <w:r w:rsidR="00EC7EEC">
        <w:rPr>
          <w:lang w:eastAsia="ja-JP"/>
        </w:rPr>
        <w:t xml:space="preserve">ubmit proposal materials no later than the date shown in the </w:t>
      </w:r>
      <w:proofErr w:type="spellStart"/>
      <w:r w:rsidR="001C4C72">
        <w:rPr>
          <w:lang w:eastAsia="ja-JP"/>
        </w:rPr>
        <w:t>CfP</w:t>
      </w:r>
      <w:proofErr w:type="spellEnd"/>
      <w:r w:rsidR="001C4C72">
        <w:rPr>
          <w:lang w:eastAsia="ja-JP"/>
        </w:rPr>
        <w:t xml:space="preserve"> </w:t>
      </w:r>
      <w:r w:rsidR="00E34943">
        <w:rPr>
          <w:lang w:eastAsia="ja-JP"/>
        </w:rPr>
        <w:t>Time Line</w:t>
      </w:r>
      <w:r w:rsidR="001C4C72">
        <w:rPr>
          <w:lang w:eastAsia="ja-JP"/>
        </w:rPr>
        <w:t xml:space="preserve"> table</w:t>
      </w:r>
      <w:r w:rsidR="00EC7EEC">
        <w:rPr>
          <w:lang w:eastAsia="ja-JP"/>
        </w:rPr>
        <w:t xml:space="preserve">, above. Submission is via FTP </w:t>
      </w:r>
      <w:r w:rsidR="0093448E">
        <w:rPr>
          <w:lang w:eastAsia="ja-JP"/>
        </w:rPr>
        <w:t>with</w:t>
      </w:r>
      <w:r w:rsidR="00EC7EEC">
        <w:rPr>
          <w:lang w:eastAsia="ja-JP"/>
        </w:rPr>
        <w:t xml:space="preserve"> a site </w:t>
      </w:r>
      <w:r w:rsidR="0093448E">
        <w:rPr>
          <w:lang w:eastAsia="ja-JP"/>
        </w:rPr>
        <w:t>URL and</w:t>
      </w:r>
      <w:r w:rsidR="00EC7EEC">
        <w:rPr>
          <w:lang w:eastAsia="ja-JP"/>
        </w:rPr>
        <w:t xml:space="preserve"> username/password communicated </w:t>
      </w:r>
      <w:r w:rsidR="002B2D36">
        <w:rPr>
          <w:lang w:eastAsia="ja-JP"/>
        </w:rPr>
        <w:t xml:space="preserve">by the Test Administrator </w:t>
      </w:r>
      <w:r w:rsidR="00EC7EEC">
        <w:rPr>
          <w:lang w:eastAsia="ja-JP"/>
        </w:rPr>
        <w:t xml:space="preserve">to all registered proponents. </w:t>
      </w:r>
    </w:p>
    <w:p w14:paraId="3AD7E572" w14:textId="77777777" w:rsidR="00FB01C8" w:rsidRDefault="00FB01C8" w:rsidP="00A77B58">
      <w:pPr>
        <w:rPr>
          <w:lang w:eastAsia="ja-JP"/>
        </w:rPr>
      </w:pPr>
    </w:p>
    <w:p w14:paraId="2520AB38" w14:textId="12222B7A" w:rsidR="00FB01C8" w:rsidRDefault="00FB01C8" w:rsidP="00FB01C8">
      <w:pPr>
        <w:rPr>
          <w:lang w:eastAsia="ja-JP"/>
        </w:rPr>
      </w:pPr>
      <w:r>
        <w:rPr>
          <w:lang w:eastAsia="ja-JP"/>
        </w:rPr>
        <w:t xml:space="preserve">Two randomly assigned proponent IDs </w:t>
      </w:r>
      <w:r w:rsidR="00D31B2C">
        <w:rPr>
          <w:lang w:eastAsia="ja-JP"/>
        </w:rPr>
        <w:t>will be</w:t>
      </w:r>
      <w:r>
        <w:rPr>
          <w:lang w:eastAsia="ja-JP"/>
        </w:rPr>
        <w:t xml:space="preserve"> delivered to each proponent by the Test Administrator, sufficient to permit two proponent submissions. These IDs must not be disclosed, as they are visible to all Test Labs and </w:t>
      </w:r>
      <w:r w:rsidR="00A37C42">
        <w:rPr>
          <w:lang w:eastAsia="ja-JP"/>
        </w:rPr>
        <w:t xml:space="preserve">Test Labs </w:t>
      </w:r>
      <w:r w:rsidR="00D31B2C">
        <w:rPr>
          <w:lang w:eastAsia="ja-JP"/>
        </w:rPr>
        <w:t xml:space="preserve">should not be able </w:t>
      </w:r>
      <w:r w:rsidR="00A37C42">
        <w:rPr>
          <w:lang w:eastAsia="ja-JP"/>
        </w:rPr>
        <w:t>to determine</w:t>
      </w:r>
      <w:r>
        <w:rPr>
          <w:lang w:eastAsia="ja-JP"/>
        </w:rPr>
        <w:t xml:space="preserve"> the source of the submission</w:t>
      </w:r>
      <w:r w:rsidR="00D31B2C">
        <w:rPr>
          <w:lang w:eastAsia="ja-JP"/>
        </w:rPr>
        <w:t>s</w:t>
      </w:r>
      <w:r>
        <w:rPr>
          <w:lang w:eastAsia="ja-JP"/>
        </w:rPr>
        <w:t xml:space="preserve"> (i.e. name of proponent).</w:t>
      </w:r>
    </w:p>
    <w:p w14:paraId="71555743" w14:textId="75B0CEA7" w:rsidR="00FB01C8" w:rsidRDefault="00FB01C8" w:rsidP="00FB01C8">
      <w:pPr>
        <w:rPr>
          <w:lang w:eastAsia="ja-JP"/>
        </w:rPr>
      </w:pPr>
    </w:p>
    <w:p w14:paraId="3E572DEF" w14:textId="434284F8" w:rsidR="00A315E4" w:rsidRPr="004741B7" w:rsidRDefault="00A315E4" w:rsidP="00A315E4">
      <w:r>
        <w:rPr>
          <w:lang w:eastAsia="ja-JP"/>
        </w:rPr>
        <w:t>Proponents will submit a bitstream (</w:t>
      </w:r>
      <w:r w:rsidR="00326D76">
        <w:rPr>
          <w:lang w:eastAsia="ja-JP"/>
        </w:rPr>
        <w:t xml:space="preserve">i.e. </w:t>
      </w:r>
      <w:r>
        <w:rPr>
          <w:lang w:eastAsia="ja-JP"/>
        </w:rPr>
        <w:t xml:space="preserve">MPEG-I metadata) </w:t>
      </w:r>
      <w:r w:rsidR="00326D76">
        <w:rPr>
          <w:lang w:eastAsia="ja-JP"/>
        </w:rPr>
        <w:t xml:space="preserve">file </w:t>
      </w:r>
      <w:r>
        <w:rPr>
          <w:lang w:eastAsia="ja-JP"/>
        </w:rPr>
        <w:t>for e</w:t>
      </w:r>
      <w:r w:rsidRPr="00A315E4">
        <w:rPr>
          <w:lang w:eastAsia="ja-JP"/>
        </w:rPr>
        <w:t>ach of the test material items in each of the subjective tests</w:t>
      </w:r>
      <w:r w:rsidR="00D31B2C">
        <w:rPr>
          <w:lang w:eastAsia="ja-JP"/>
        </w:rPr>
        <w:t xml:space="preserve"> for each of the proponent submissions</w:t>
      </w:r>
      <w:r w:rsidRPr="00A315E4">
        <w:rPr>
          <w:lang w:eastAsia="ja-JP"/>
        </w:rPr>
        <w:t xml:space="preserve">. </w:t>
      </w:r>
      <w:r w:rsidRPr="004741B7">
        <w:t>Bitstream (</w:t>
      </w:r>
      <w:r w:rsidR="00326D76">
        <w:rPr>
          <w:lang w:eastAsia="ja-JP"/>
        </w:rPr>
        <w:t xml:space="preserve">i.e. MPEG-I </w:t>
      </w:r>
      <w:r w:rsidRPr="004741B7">
        <w:t xml:space="preserve">metadata) </w:t>
      </w:r>
      <w:r w:rsidR="00326D76" w:rsidRPr="00E74523">
        <w:t>files</w:t>
      </w:r>
      <w:r w:rsidR="00326D76" w:rsidRPr="00A315E4">
        <w:t xml:space="preserve"> </w:t>
      </w:r>
      <w:r w:rsidRPr="004741B7">
        <w:t xml:space="preserve">shall enable random access in time on </w:t>
      </w:r>
      <w:r w:rsidRPr="009D4A01">
        <w:rPr>
          <w:highlight w:val="yellow"/>
        </w:rPr>
        <w:t>1 second time intervals.</w:t>
      </w:r>
      <w:r w:rsidRPr="004741B7">
        <w:t xml:space="preserve"> This is additionally </w:t>
      </w:r>
      <w:r>
        <w:t>discussed</w:t>
      </w:r>
      <w:r w:rsidRPr="004741B7">
        <w:t xml:space="preserve"> in </w:t>
      </w:r>
      <w:r>
        <w:t>Table B-1</w:t>
      </w:r>
      <w:r w:rsidR="005330DB">
        <w:t>, found in [</w:t>
      </w:r>
      <w:r w:rsidR="005330DB">
        <w:fldChar w:fldCharType="begin"/>
      </w:r>
      <w:r w:rsidR="005330DB">
        <w:instrText xml:space="preserve"> REF _Ref53059390 \r \h </w:instrText>
      </w:r>
      <w:r w:rsidR="005330DB">
        <w:fldChar w:fldCharType="separate"/>
      </w:r>
      <w:r w:rsidR="005330DB">
        <w:t>6</w:t>
      </w:r>
      <w:r w:rsidR="005330DB">
        <w:fldChar w:fldCharType="end"/>
      </w:r>
      <w:r w:rsidR="005330DB">
        <w:t>]</w:t>
      </w:r>
      <w:r w:rsidRPr="004741B7">
        <w:t>, Requirement 8</w:t>
      </w:r>
      <w:r>
        <w:t xml:space="preserve"> of [</w:t>
      </w:r>
      <w:r w:rsidR="005330DB">
        <w:fldChar w:fldCharType="begin"/>
      </w:r>
      <w:r w:rsidR="005330DB">
        <w:instrText xml:space="preserve"> REF _Ref53409060 \r \h </w:instrText>
      </w:r>
      <w:r w:rsidR="005330DB">
        <w:fldChar w:fldCharType="separate"/>
      </w:r>
      <w:r w:rsidR="005330DB">
        <w:t>1</w:t>
      </w:r>
      <w:r w:rsidR="005330DB">
        <w:fldChar w:fldCharType="end"/>
      </w:r>
      <w:r>
        <w:t>]</w:t>
      </w:r>
      <w:r w:rsidRPr="00A315E4">
        <w:rPr>
          <w:lang w:eastAsia="ja-JP"/>
        </w:rPr>
        <w:t xml:space="preserve">. </w:t>
      </w:r>
      <w:r w:rsidRPr="004741B7">
        <w:t>The size of these bitstreams (or metadata files) is not constrained</w:t>
      </w:r>
      <w:r w:rsidR="005330DB" w:rsidRPr="00B37550">
        <w:t>.</w:t>
      </w:r>
      <w:r w:rsidRPr="004741B7">
        <w:t xml:space="preserve"> </w:t>
      </w:r>
      <w:r w:rsidR="005330DB" w:rsidRPr="004741B7">
        <w:t xml:space="preserve">A </w:t>
      </w:r>
      <w:r w:rsidR="00B036BB" w:rsidRPr="004741B7">
        <w:t>lower bitrate (</w:t>
      </w:r>
      <w:r w:rsidR="005330DB" w:rsidRPr="004741B7">
        <w:t xml:space="preserve">i.e. </w:t>
      </w:r>
      <w:r w:rsidR="00B036BB" w:rsidRPr="004741B7">
        <w:t>file size) is preferred</w:t>
      </w:r>
      <w:r w:rsidR="005330DB" w:rsidRPr="004741B7">
        <w:t xml:space="preserve"> according to</w:t>
      </w:r>
      <w:r w:rsidR="00326D76" w:rsidRPr="004741B7">
        <w:t xml:space="preserve"> </w:t>
      </w:r>
      <w:r w:rsidR="00326D76" w:rsidRPr="00B37550">
        <w:t>Requirement 2</w:t>
      </w:r>
      <w:r w:rsidR="00326D76" w:rsidRPr="004741B7">
        <w:t xml:space="preserve"> </w:t>
      </w:r>
      <w:r w:rsidR="005330DB" w:rsidRPr="00B37550">
        <w:t>of [</w:t>
      </w:r>
      <w:r w:rsidR="005330DB" w:rsidRPr="00B37550">
        <w:fldChar w:fldCharType="begin"/>
      </w:r>
      <w:r w:rsidR="005330DB" w:rsidRPr="00B37550">
        <w:instrText xml:space="preserve"> REF _Ref53409060 \r \h </w:instrText>
      </w:r>
      <w:r w:rsidR="005330DB" w:rsidRPr="004741B7">
        <w:instrText xml:space="preserve"> \* MERGEFORMAT </w:instrText>
      </w:r>
      <w:r w:rsidR="005330DB" w:rsidRPr="00B37550">
        <w:fldChar w:fldCharType="separate"/>
      </w:r>
      <w:r w:rsidR="005330DB" w:rsidRPr="00B37550">
        <w:t>1</w:t>
      </w:r>
      <w:r w:rsidR="005330DB" w:rsidRPr="00B37550">
        <w:fldChar w:fldCharType="end"/>
      </w:r>
      <w:r w:rsidR="005330DB" w:rsidRPr="00B37550">
        <w:t>]</w:t>
      </w:r>
      <w:r w:rsidR="005330DB" w:rsidRPr="004741B7">
        <w:t xml:space="preserve"> as described in </w:t>
      </w:r>
      <w:r w:rsidR="005330DB" w:rsidRPr="00B37550">
        <w:t>[</w:t>
      </w:r>
      <w:r w:rsidR="005330DB" w:rsidRPr="00B37550">
        <w:fldChar w:fldCharType="begin"/>
      </w:r>
      <w:r w:rsidR="005330DB" w:rsidRPr="00B37550">
        <w:instrText xml:space="preserve"> REF _Ref53059390 \r \h </w:instrText>
      </w:r>
      <w:r w:rsidR="005330DB" w:rsidRPr="004741B7">
        <w:instrText xml:space="preserve"> \* MERGEFORMAT </w:instrText>
      </w:r>
      <w:r w:rsidR="005330DB" w:rsidRPr="00B37550">
        <w:fldChar w:fldCharType="separate"/>
      </w:r>
      <w:r w:rsidR="005330DB" w:rsidRPr="00B37550">
        <w:t>6</w:t>
      </w:r>
      <w:r w:rsidR="005330DB" w:rsidRPr="00B37550">
        <w:fldChar w:fldCharType="end"/>
      </w:r>
      <w:r w:rsidR="005330DB" w:rsidRPr="00B37550">
        <w:t>]</w:t>
      </w:r>
      <w:r w:rsidR="00B036BB" w:rsidRPr="004741B7">
        <w:t>.</w:t>
      </w:r>
    </w:p>
    <w:p w14:paraId="1AF4D9E0" w14:textId="77777777" w:rsidR="00A315E4" w:rsidRPr="00B37550" w:rsidRDefault="00A315E4" w:rsidP="00FB01C8">
      <w:pPr>
        <w:rPr>
          <w:lang w:eastAsia="ja-JP"/>
        </w:rPr>
      </w:pPr>
    </w:p>
    <w:p w14:paraId="5D226ADA" w14:textId="50B4AF66" w:rsidR="00FB2396" w:rsidRPr="00B37550" w:rsidRDefault="00FB01C8" w:rsidP="00A77B58">
      <w:pPr>
        <w:rPr>
          <w:lang w:eastAsia="ja-JP"/>
        </w:rPr>
      </w:pPr>
      <w:r w:rsidRPr="009D4A01">
        <w:rPr>
          <w:highlight w:val="yellow"/>
          <w:lang w:eastAsia="ja-JP"/>
        </w:rPr>
        <w:t>For each submission, p</w:t>
      </w:r>
      <w:r w:rsidR="00797707" w:rsidRPr="009D4A01">
        <w:rPr>
          <w:highlight w:val="yellow"/>
          <w:lang w:eastAsia="ja-JP"/>
        </w:rPr>
        <w:t xml:space="preserve">roponents must </w:t>
      </w:r>
      <w:r w:rsidRPr="009D4A01">
        <w:rPr>
          <w:highlight w:val="yellow"/>
          <w:lang w:eastAsia="ja-JP"/>
        </w:rPr>
        <w:t>provide</w:t>
      </w:r>
      <w:r w:rsidR="00797707" w:rsidRPr="009D4A01">
        <w:rPr>
          <w:highlight w:val="yellow"/>
          <w:lang w:eastAsia="ja-JP"/>
        </w:rPr>
        <w:t>:</w:t>
      </w:r>
    </w:p>
    <w:p w14:paraId="20F6EEB1" w14:textId="14A50334" w:rsidR="00797707" w:rsidRPr="00B37550" w:rsidRDefault="00FB01C8" w:rsidP="00797707">
      <w:pPr>
        <w:pStyle w:val="ListParagraph"/>
        <w:numPr>
          <w:ilvl w:val="0"/>
          <w:numId w:val="12"/>
        </w:numPr>
        <w:rPr>
          <w:lang w:eastAsia="ja-JP"/>
        </w:rPr>
      </w:pPr>
      <w:r w:rsidRPr="00B37550">
        <w:rPr>
          <w:lang w:eastAsia="ja-JP"/>
        </w:rPr>
        <w:t xml:space="preserve">A </w:t>
      </w:r>
      <w:r w:rsidR="00A315E4" w:rsidRPr="00B37550">
        <w:rPr>
          <w:lang w:eastAsia="ja-JP"/>
        </w:rPr>
        <w:t xml:space="preserve">real-time </w:t>
      </w:r>
      <w:r w:rsidR="00C94BCA" w:rsidRPr="00B37550">
        <w:rPr>
          <w:lang w:eastAsia="ja-JP"/>
        </w:rPr>
        <w:t>Max External</w:t>
      </w:r>
      <w:r w:rsidR="00797707" w:rsidRPr="00B37550">
        <w:rPr>
          <w:lang w:eastAsia="ja-JP"/>
        </w:rPr>
        <w:t xml:space="preserve"> that performs the proposed technology</w:t>
      </w:r>
    </w:p>
    <w:p w14:paraId="5CC4A9BA" w14:textId="771EF15E" w:rsidR="00A315E4" w:rsidRPr="00B37550" w:rsidRDefault="00797707" w:rsidP="00797707">
      <w:pPr>
        <w:pStyle w:val="ListParagraph"/>
        <w:numPr>
          <w:ilvl w:val="0"/>
          <w:numId w:val="12"/>
        </w:numPr>
        <w:rPr>
          <w:lang w:eastAsia="ja-JP"/>
        </w:rPr>
      </w:pPr>
      <w:r w:rsidRPr="00B37550">
        <w:rPr>
          <w:lang w:eastAsia="ja-JP"/>
        </w:rPr>
        <w:t xml:space="preserve">Bitstream </w:t>
      </w:r>
      <w:r w:rsidR="00DA707E" w:rsidRPr="00B37550">
        <w:rPr>
          <w:lang w:eastAsia="ja-JP"/>
        </w:rPr>
        <w:t xml:space="preserve">(i.e. MPEG-I Immersive Audio metadata) </w:t>
      </w:r>
      <w:r w:rsidR="005330DB" w:rsidRPr="00B37550">
        <w:rPr>
          <w:lang w:eastAsia="ja-JP"/>
        </w:rPr>
        <w:t xml:space="preserve">files </w:t>
      </w:r>
      <w:r w:rsidRPr="00B37550">
        <w:rPr>
          <w:lang w:eastAsia="ja-JP"/>
        </w:rPr>
        <w:t xml:space="preserve">for each of the test material </w:t>
      </w:r>
      <w:r w:rsidR="0093448E" w:rsidRPr="00B37550">
        <w:rPr>
          <w:lang w:eastAsia="ja-JP"/>
        </w:rPr>
        <w:t xml:space="preserve">items </w:t>
      </w:r>
      <w:r w:rsidR="00A315E4" w:rsidRPr="00B37550">
        <w:rPr>
          <w:lang w:eastAsia="ja-JP"/>
        </w:rPr>
        <w:t>in</w:t>
      </w:r>
      <w:r w:rsidRPr="00B37550">
        <w:rPr>
          <w:lang w:eastAsia="ja-JP"/>
        </w:rPr>
        <w:t xml:space="preserve"> each of the subjective test</w:t>
      </w:r>
      <w:r w:rsidR="00A315E4" w:rsidRPr="00B37550">
        <w:rPr>
          <w:lang w:eastAsia="ja-JP"/>
        </w:rPr>
        <w:t>s</w:t>
      </w:r>
    </w:p>
    <w:p w14:paraId="15CE80F2" w14:textId="69193F7E" w:rsidR="007A11D4" w:rsidRPr="00B37550" w:rsidRDefault="007A11D4" w:rsidP="00797707">
      <w:pPr>
        <w:pStyle w:val="ListParagraph"/>
        <w:numPr>
          <w:ilvl w:val="0"/>
          <w:numId w:val="12"/>
        </w:numPr>
        <w:rPr>
          <w:lang w:eastAsia="ja-JP"/>
        </w:rPr>
      </w:pPr>
      <w:r w:rsidRPr="00B37550">
        <w:rPr>
          <w:lang w:eastAsia="ja-JP"/>
        </w:rPr>
        <w:t>Signal latency of the Max External (</w:t>
      </w:r>
      <w:r w:rsidRPr="004741B7">
        <w:rPr>
          <w:lang w:eastAsia="ja-JP"/>
        </w:rPr>
        <w:t xml:space="preserve">for </w:t>
      </w:r>
      <w:r w:rsidR="00B37550" w:rsidRPr="004741B7">
        <w:rPr>
          <w:lang w:eastAsia="ja-JP"/>
        </w:rPr>
        <w:t xml:space="preserve">each </w:t>
      </w:r>
      <w:r w:rsidRPr="004741B7">
        <w:rPr>
          <w:lang w:eastAsia="ja-JP"/>
        </w:rPr>
        <w:t>configuration</w:t>
      </w:r>
      <w:r w:rsidR="00B37550" w:rsidRPr="004741B7">
        <w:rPr>
          <w:lang w:eastAsia="ja-JP"/>
        </w:rPr>
        <w:t xml:space="preserve"> </w:t>
      </w:r>
      <w:r w:rsidRPr="004741B7">
        <w:rPr>
          <w:lang w:eastAsia="ja-JP"/>
        </w:rPr>
        <w:t xml:space="preserve">used in </w:t>
      </w:r>
      <w:r w:rsidR="00B37550" w:rsidRPr="004741B7">
        <w:rPr>
          <w:lang w:eastAsia="ja-JP"/>
        </w:rPr>
        <w:t xml:space="preserve">each of </w:t>
      </w:r>
      <w:r w:rsidRPr="004741B7">
        <w:rPr>
          <w:lang w:eastAsia="ja-JP"/>
        </w:rPr>
        <w:t>the tests</w:t>
      </w:r>
      <w:r w:rsidRPr="00B37550">
        <w:rPr>
          <w:lang w:eastAsia="ja-JP"/>
        </w:rPr>
        <w:t>)</w:t>
      </w:r>
    </w:p>
    <w:p w14:paraId="5D088EA5" w14:textId="08A5C581" w:rsidR="004F03F3" w:rsidRPr="00A315E4" w:rsidRDefault="007A11D4" w:rsidP="00797707">
      <w:pPr>
        <w:pStyle w:val="ListParagraph"/>
        <w:numPr>
          <w:ilvl w:val="0"/>
          <w:numId w:val="12"/>
        </w:numPr>
        <w:rPr>
          <w:lang w:eastAsia="ja-JP"/>
        </w:rPr>
      </w:pPr>
      <w:r w:rsidRPr="00A315E4">
        <w:rPr>
          <w:lang w:eastAsia="ja-JP"/>
        </w:rPr>
        <w:t xml:space="preserve">Loudness output of the Max </w:t>
      </w:r>
      <w:r w:rsidRPr="00196F39">
        <w:rPr>
          <w:lang w:eastAsia="ja-JP"/>
        </w:rPr>
        <w:t xml:space="preserve">External </w:t>
      </w:r>
      <w:r w:rsidR="00196F39" w:rsidRPr="004741B7">
        <w:rPr>
          <w:lang w:eastAsia="ja-JP"/>
        </w:rPr>
        <w:t>as specified in AEP</w:t>
      </w:r>
      <w:r w:rsidR="00196F39" w:rsidRPr="00B37550">
        <w:rPr>
          <w:lang w:eastAsia="ja-JP"/>
        </w:rPr>
        <w:t xml:space="preserve"> </w:t>
      </w:r>
      <w:r w:rsidR="00196F39">
        <w:rPr>
          <w:lang w:eastAsia="ja-JP"/>
        </w:rPr>
        <w:t>[</w:t>
      </w:r>
      <w:r w:rsidR="00196F39">
        <w:rPr>
          <w:lang w:eastAsia="ja-JP"/>
        </w:rPr>
        <w:fldChar w:fldCharType="begin"/>
      </w:r>
      <w:r w:rsidR="00196F39">
        <w:rPr>
          <w:lang w:eastAsia="ja-JP"/>
        </w:rPr>
        <w:instrText xml:space="preserve"> REF _Ref53059699 \r \h </w:instrText>
      </w:r>
      <w:r w:rsidR="00196F39">
        <w:rPr>
          <w:lang w:eastAsia="ja-JP"/>
        </w:rPr>
      </w:r>
      <w:r w:rsidR="00196F39">
        <w:rPr>
          <w:lang w:eastAsia="ja-JP"/>
        </w:rPr>
        <w:fldChar w:fldCharType="separate"/>
      </w:r>
      <w:r w:rsidR="00196F39">
        <w:rPr>
          <w:lang w:eastAsia="ja-JP"/>
        </w:rPr>
        <w:t>4</w:t>
      </w:r>
      <w:r w:rsidR="00196F39">
        <w:rPr>
          <w:lang w:eastAsia="ja-JP"/>
        </w:rPr>
        <w:fldChar w:fldCharType="end"/>
      </w:r>
      <w:r w:rsidR="00196F39">
        <w:rPr>
          <w:lang w:eastAsia="ja-JP"/>
        </w:rPr>
        <w:t xml:space="preserve">] </w:t>
      </w:r>
      <w:r w:rsidR="00A315E4" w:rsidRPr="004741B7">
        <w:rPr>
          <w:lang w:eastAsia="ja-JP"/>
        </w:rPr>
        <w:t>for each of the test material items in each of the tests</w:t>
      </w:r>
      <w:r w:rsidR="00196F39" w:rsidRPr="004741B7">
        <w:rPr>
          <w:lang w:eastAsia="ja-JP"/>
        </w:rPr>
        <w:t>.</w:t>
      </w:r>
    </w:p>
    <w:p w14:paraId="528774D9" w14:textId="77777777" w:rsidR="009500F2" w:rsidRDefault="009500F2" w:rsidP="00797707">
      <w:pPr>
        <w:rPr>
          <w:lang w:eastAsia="ja-JP"/>
        </w:rPr>
      </w:pPr>
    </w:p>
    <w:p w14:paraId="1B6F5BBF" w14:textId="36862007" w:rsidR="00797707" w:rsidRPr="00B37550" w:rsidRDefault="00797707" w:rsidP="00797707">
      <w:pPr>
        <w:rPr>
          <w:lang w:eastAsia="ja-JP"/>
        </w:rPr>
      </w:pPr>
      <w:r w:rsidRPr="009D4A01">
        <w:rPr>
          <w:highlight w:val="yellow"/>
          <w:lang w:eastAsia="ja-JP"/>
        </w:rPr>
        <w:t xml:space="preserve">The </w:t>
      </w:r>
      <w:r w:rsidR="00C94BCA" w:rsidRPr="009D4A01">
        <w:rPr>
          <w:highlight w:val="yellow"/>
          <w:lang w:eastAsia="ja-JP"/>
        </w:rPr>
        <w:t xml:space="preserve">Max External </w:t>
      </w:r>
      <w:r w:rsidRPr="009D4A01">
        <w:rPr>
          <w:highlight w:val="yellow"/>
          <w:lang w:eastAsia="ja-JP"/>
        </w:rPr>
        <w:t>shall be named as:</w:t>
      </w:r>
    </w:p>
    <w:p w14:paraId="3A33ED4D" w14:textId="664EB283" w:rsidR="00797707" w:rsidRPr="00B37550" w:rsidRDefault="00797707" w:rsidP="00797707">
      <w:pPr>
        <w:rPr>
          <w:lang w:eastAsia="ja-JP"/>
        </w:rPr>
      </w:pPr>
      <w:r w:rsidRPr="00B37550">
        <w:rPr>
          <w:lang w:eastAsia="ja-JP"/>
        </w:rPr>
        <w:tab/>
      </w:r>
      <w:r w:rsidR="00C94BCA" w:rsidRPr="00B37550">
        <w:rPr>
          <w:lang w:eastAsia="ja-JP"/>
        </w:rPr>
        <w:t>ME</w:t>
      </w:r>
      <w:r w:rsidRPr="00B37550">
        <w:rPr>
          <w:lang w:eastAsia="ja-JP"/>
        </w:rPr>
        <w:t>_&lt;</w:t>
      </w:r>
      <w:proofErr w:type="spellStart"/>
      <w:r w:rsidRPr="00B37550">
        <w:rPr>
          <w:lang w:eastAsia="ja-JP"/>
        </w:rPr>
        <w:t>Proponent_ID</w:t>
      </w:r>
      <w:proofErr w:type="spellEnd"/>
      <w:r w:rsidRPr="00B37550">
        <w:rPr>
          <w:lang w:eastAsia="ja-JP"/>
        </w:rPr>
        <w:t>&gt;</w:t>
      </w:r>
      <w:r w:rsidR="002B2D36" w:rsidRPr="00B37550">
        <w:rPr>
          <w:lang w:eastAsia="ja-JP"/>
        </w:rPr>
        <w:t>~</w:t>
      </w:r>
      <w:r w:rsidRPr="00B37550">
        <w:rPr>
          <w:lang w:eastAsia="ja-JP"/>
        </w:rPr>
        <w:t>.</w:t>
      </w:r>
      <w:r w:rsidR="00342AC8" w:rsidRPr="00B37550">
        <w:rPr>
          <w:lang w:eastAsia="ja-JP"/>
        </w:rPr>
        <w:t>mxe64</w:t>
      </w:r>
      <w:r w:rsidR="00342AC8" w:rsidRPr="00B37550">
        <w:rPr>
          <w:lang w:eastAsia="ja-JP"/>
        </w:rPr>
        <w:tab/>
      </w:r>
      <w:r w:rsidR="00342AC8" w:rsidRPr="009D4A01">
        <w:rPr>
          <w:highlight w:val="yellow"/>
          <w:lang w:eastAsia="ja-JP"/>
        </w:rPr>
        <w:t>(windows platforms</w:t>
      </w:r>
      <w:r w:rsidR="00733ED3" w:rsidRPr="009D4A01">
        <w:rPr>
          <w:highlight w:val="yellow"/>
          <w:lang w:eastAsia="ja-JP"/>
        </w:rPr>
        <w:t xml:space="preserve"> only</w:t>
      </w:r>
      <w:r w:rsidR="00342AC8" w:rsidRPr="009D4A01">
        <w:rPr>
          <w:highlight w:val="yellow"/>
          <w:lang w:eastAsia="ja-JP"/>
        </w:rPr>
        <w:t>)</w:t>
      </w:r>
    </w:p>
    <w:p w14:paraId="6AEE6676" w14:textId="578BCF75" w:rsidR="00797707" w:rsidRPr="00B37550" w:rsidRDefault="00797707" w:rsidP="00797707">
      <w:pPr>
        <w:rPr>
          <w:lang w:eastAsia="ja-JP"/>
        </w:rPr>
      </w:pPr>
      <w:r w:rsidRPr="009D4A01">
        <w:rPr>
          <w:highlight w:val="yellow"/>
          <w:lang w:eastAsia="ja-JP"/>
        </w:rPr>
        <w:t>The Bitstreams shall be named as:</w:t>
      </w:r>
    </w:p>
    <w:p w14:paraId="0B0846AB" w14:textId="34A43CAA" w:rsidR="00797707" w:rsidRDefault="00797707" w:rsidP="00797707">
      <w:pPr>
        <w:rPr>
          <w:lang w:eastAsia="ja-JP"/>
        </w:rPr>
      </w:pPr>
      <w:r w:rsidRPr="00B37550">
        <w:rPr>
          <w:lang w:eastAsia="ja-JP"/>
        </w:rPr>
        <w:tab/>
        <w:t>&lt;</w:t>
      </w:r>
      <w:proofErr w:type="spellStart"/>
      <w:r w:rsidRPr="004741B7">
        <w:rPr>
          <w:lang w:eastAsia="ja-JP"/>
        </w:rPr>
        <w:t>Test_</w:t>
      </w:r>
      <w:r w:rsidR="009A3C59" w:rsidRPr="004741B7">
        <w:rPr>
          <w:lang w:eastAsia="ja-JP"/>
        </w:rPr>
        <w:t>ID</w:t>
      </w:r>
      <w:proofErr w:type="spellEnd"/>
      <w:r w:rsidRPr="004741B7">
        <w:rPr>
          <w:lang w:eastAsia="ja-JP"/>
        </w:rPr>
        <w:t>&gt;_&lt;</w:t>
      </w:r>
      <w:proofErr w:type="spellStart"/>
      <w:r w:rsidR="009A3C59" w:rsidRPr="004741B7">
        <w:rPr>
          <w:lang w:eastAsia="ja-JP"/>
        </w:rPr>
        <w:t>Scene_ID</w:t>
      </w:r>
      <w:proofErr w:type="spellEnd"/>
      <w:r w:rsidRPr="004741B7">
        <w:rPr>
          <w:lang w:eastAsia="ja-JP"/>
        </w:rPr>
        <w:t>&gt;_&lt;</w:t>
      </w:r>
      <w:proofErr w:type="spellStart"/>
      <w:r w:rsidRPr="004741B7">
        <w:rPr>
          <w:lang w:eastAsia="ja-JP"/>
        </w:rPr>
        <w:t>Proponent_ID</w:t>
      </w:r>
      <w:proofErr w:type="spellEnd"/>
      <w:r w:rsidRPr="004741B7">
        <w:rPr>
          <w:lang w:eastAsia="ja-JP"/>
        </w:rPr>
        <w:t>&gt;.bin</w:t>
      </w:r>
      <w:r w:rsidRPr="0004741A">
        <w:rPr>
          <w:lang w:eastAsia="ja-JP"/>
        </w:rPr>
        <w:t xml:space="preserve"> (or whatever extension the proponent wishes)</w:t>
      </w:r>
    </w:p>
    <w:p w14:paraId="2AE32C10" w14:textId="4CA3AD3E" w:rsidR="007A11D4" w:rsidRDefault="007A11D4" w:rsidP="00797707">
      <w:pPr>
        <w:rPr>
          <w:lang w:eastAsia="ja-JP"/>
        </w:rPr>
      </w:pPr>
    </w:p>
    <w:p w14:paraId="36001BBC" w14:textId="289EC162" w:rsidR="007A11D4" w:rsidRDefault="00B37550" w:rsidP="00797707">
      <w:pPr>
        <w:rPr>
          <w:lang w:eastAsia="ja-JP"/>
        </w:rPr>
      </w:pPr>
      <w:r w:rsidRPr="00196F39">
        <w:rPr>
          <w:lang w:eastAsia="ja-JP"/>
        </w:rPr>
        <w:lastRenderedPageBreak/>
        <w:t xml:space="preserve">Test Administrator, supported by WG 6 experts, shall put proponent </w:t>
      </w:r>
      <w:r w:rsidR="007A11D4" w:rsidRPr="00196F39">
        <w:rPr>
          <w:lang w:eastAsia="ja-JP"/>
        </w:rPr>
        <w:t>Max External</w:t>
      </w:r>
      <w:r w:rsidRPr="00196F39">
        <w:rPr>
          <w:lang w:eastAsia="ja-JP"/>
        </w:rPr>
        <w:t>s</w:t>
      </w:r>
      <w:r w:rsidR="007A11D4" w:rsidRPr="00196F39">
        <w:rPr>
          <w:lang w:eastAsia="ja-JP"/>
        </w:rPr>
        <w:t xml:space="preserve"> and bitstreams in appropriate folder</w:t>
      </w:r>
      <w:r w:rsidRPr="00196F39">
        <w:rPr>
          <w:lang w:eastAsia="ja-JP"/>
        </w:rPr>
        <w:t xml:space="preserve"> location</w:t>
      </w:r>
      <w:r w:rsidR="007A11D4" w:rsidRPr="00196F39">
        <w:rPr>
          <w:lang w:eastAsia="ja-JP"/>
        </w:rPr>
        <w:t xml:space="preserve"> of the </w:t>
      </w:r>
      <w:r w:rsidR="00FB01C8" w:rsidRPr="00196F39">
        <w:rPr>
          <w:lang w:eastAsia="ja-JP"/>
        </w:rPr>
        <w:t>AEP</w:t>
      </w:r>
      <w:r w:rsidR="007A11D4" w:rsidRPr="00196F39">
        <w:rPr>
          <w:lang w:eastAsia="ja-JP"/>
        </w:rPr>
        <w:t xml:space="preserve">, as </w:t>
      </w:r>
      <w:r w:rsidR="00977C26" w:rsidRPr="004741B7">
        <w:rPr>
          <w:lang w:eastAsia="ja-JP"/>
        </w:rPr>
        <w:t>indicated</w:t>
      </w:r>
      <w:r w:rsidR="00977C26" w:rsidRPr="00196F39">
        <w:rPr>
          <w:lang w:eastAsia="ja-JP"/>
        </w:rPr>
        <w:t xml:space="preserve"> </w:t>
      </w:r>
      <w:r w:rsidR="007A11D4" w:rsidRPr="00196F39">
        <w:rPr>
          <w:lang w:eastAsia="ja-JP"/>
        </w:rPr>
        <w:t>in the AEP documentation [</w:t>
      </w:r>
      <w:r w:rsidR="007A11D4" w:rsidRPr="004741B7">
        <w:rPr>
          <w:lang w:eastAsia="ja-JP"/>
        </w:rPr>
        <w:fldChar w:fldCharType="begin"/>
      </w:r>
      <w:r w:rsidR="007A11D4" w:rsidRPr="00196F39">
        <w:rPr>
          <w:lang w:eastAsia="ja-JP"/>
        </w:rPr>
        <w:instrText xml:space="preserve"> REF _Ref2767466 \r \h </w:instrText>
      </w:r>
      <w:r w:rsidR="0004741A" w:rsidRPr="004741B7">
        <w:rPr>
          <w:lang w:eastAsia="ja-JP"/>
        </w:rPr>
        <w:instrText xml:space="preserve"> \* MERGEFORMAT </w:instrText>
      </w:r>
      <w:r w:rsidR="007A11D4" w:rsidRPr="004741B7">
        <w:rPr>
          <w:lang w:eastAsia="ja-JP"/>
        </w:rPr>
      </w:r>
      <w:r w:rsidR="007A11D4" w:rsidRPr="004741B7">
        <w:rPr>
          <w:lang w:eastAsia="ja-JP"/>
        </w:rPr>
        <w:fldChar w:fldCharType="separate"/>
      </w:r>
      <w:r w:rsidR="00173889" w:rsidRPr="00196F39">
        <w:rPr>
          <w:lang w:eastAsia="ja-JP"/>
        </w:rPr>
        <w:t>4</w:t>
      </w:r>
      <w:r w:rsidR="007A11D4" w:rsidRPr="004741B7">
        <w:rPr>
          <w:lang w:eastAsia="ja-JP"/>
        </w:rPr>
        <w:fldChar w:fldCharType="end"/>
      </w:r>
      <w:r w:rsidR="007A11D4" w:rsidRPr="00196F39">
        <w:rPr>
          <w:lang w:eastAsia="ja-JP"/>
        </w:rPr>
        <w:t>].</w:t>
      </w:r>
    </w:p>
    <w:p w14:paraId="58CC7EA6" w14:textId="6D6D9548" w:rsidR="009A3C59" w:rsidRPr="00CF26B6" w:rsidRDefault="009A3C59" w:rsidP="00785B59">
      <w:pPr>
        <w:pStyle w:val="Heading2"/>
      </w:pPr>
      <w:bookmarkStart w:id="166" w:name="_Toc61448939"/>
      <w:r w:rsidRPr="00CF26B6">
        <w:t xml:space="preserve">Get Test </w:t>
      </w:r>
      <w:r w:rsidR="00B37550" w:rsidRPr="00CF26B6">
        <w:t>Code, Metadata and Signals for Subjective Test</w:t>
      </w:r>
      <w:bookmarkEnd w:id="166"/>
    </w:p>
    <w:p w14:paraId="49789A7B" w14:textId="74CBF839" w:rsidR="00CF26B6" w:rsidRDefault="00CF26B6">
      <w:r w:rsidRPr="00CF26B6">
        <w:rPr>
          <w:highlight w:val="red"/>
        </w:rPr>
        <w:t>[If participants can participate in subjective tests, indicate which resources are needed to do so.]</w:t>
      </w:r>
    </w:p>
    <w:p w14:paraId="77BFE5F6" w14:textId="3D358693" w:rsidR="00977C26" w:rsidRDefault="00977C26">
      <w:pPr>
        <w:rPr>
          <w:lang w:eastAsia="ja-JP"/>
        </w:rPr>
      </w:pPr>
      <w:r w:rsidRPr="004741B7">
        <w:t xml:space="preserve">Test code, test items and associated metadata is available by downloading the AEP </w:t>
      </w:r>
      <w:r w:rsidR="00196F39" w:rsidRPr="004741B7">
        <w:t>master</w:t>
      </w:r>
      <w:r w:rsidRPr="004741B7">
        <w:t xml:space="preserve"> branch, indicated in </w:t>
      </w:r>
      <w:r w:rsidRPr="004741B7">
        <w:rPr>
          <w:lang w:eastAsia="ja-JP"/>
        </w:rPr>
        <w:t>[</w:t>
      </w:r>
      <w:r w:rsidRPr="004741B7">
        <w:rPr>
          <w:lang w:eastAsia="ja-JP"/>
        </w:rPr>
        <w:fldChar w:fldCharType="begin"/>
      </w:r>
      <w:r w:rsidRPr="004741B7">
        <w:rPr>
          <w:lang w:eastAsia="ja-JP"/>
        </w:rPr>
        <w:instrText xml:space="preserve"> REF _Ref2767466 \r \h  \* MERGEFORMAT </w:instrText>
      </w:r>
      <w:r w:rsidRPr="004741B7">
        <w:rPr>
          <w:lang w:eastAsia="ja-JP"/>
        </w:rPr>
      </w:r>
      <w:r w:rsidRPr="004741B7">
        <w:rPr>
          <w:lang w:eastAsia="ja-JP"/>
        </w:rPr>
        <w:fldChar w:fldCharType="separate"/>
      </w:r>
      <w:r w:rsidRPr="004741B7">
        <w:rPr>
          <w:lang w:eastAsia="ja-JP"/>
        </w:rPr>
        <w:t>4</w:t>
      </w:r>
      <w:r w:rsidRPr="004741B7">
        <w:rPr>
          <w:lang w:eastAsia="ja-JP"/>
        </w:rPr>
        <w:fldChar w:fldCharType="end"/>
      </w:r>
      <w:r w:rsidRPr="004741B7">
        <w:rPr>
          <w:lang w:eastAsia="ja-JP"/>
        </w:rPr>
        <w:t>].</w:t>
      </w:r>
      <w:r>
        <w:rPr>
          <w:lang w:eastAsia="ja-JP"/>
        </w:rPr>
        <w:t xml:space="preserve"> </w:t>
      </w:r>
    </w:p>
    <w:p w14:paraId="6309F0CE" w14:textId="0E5D1AB8" w:rsidR="007E09B4" w:rsidRPr="00CF26B6" w:rsidRDefault="007E09B4" w:rsidP="002B151D">
      <w:pPr>
        <w:pStyle w:val="Heading2"/>
      </w:pPr>
      <w:bookmarkStart w:id="167" w:name="_Toc53558002"/>
      <w:bookmarkStart w:id="168" w:name="_Toc53558003"/>
      <w:bookmarkStart w:id="169" w:name="_Toc53558004"/>
      <w:bookmarkStart w:id="170" w:name="_Toc53558005"/>
      <w:bookmarkStart w:id="171" w:name="_Toc53558006"/>
      <w:bookmarkStart w:id="172" w:name="_Toc53558007"/>
      <w:bookmarkStart w:id="173" w:name="_Ref2775060"/>
      <w:bookmarkStart w:id="174" w:name="_Toc3553480"/>
      <w:bookmarkStart w:id="175" w:name="_Toc61448940"/>
      <w:bookmarkEnd w:id="167"/>
      <w:bookmarkEnd w:id="168"/>
      <w:bookmarkEnd w:id="169"/>
      <w:bookmarkEnd w:id="170"/>
      <w:bookmarkEnd w:id="171"/>
      <w:bookmarkEnd w:id="172"/>
      <w:r w:rsidRPr="00CF26B6">
        <w:t>Conduct</w:t>
      </w:r>
      <w:r w:rsidR="00B37550" w:rsidRPr="00CF26B6">
        <w:t xml:space="preserve"> S</w:t>
      </w:r>
      <w:r w:rsidR="00AE7C1D" w:rsidRPr="00CF26B6">
        <w:t>ubjective</w:t>
      </w:r>
      <w:r w:rsidR="00B37550" w:rsidRPr="00CF26B6">
        <w:t xml:space="preserve"> T</w:t>
      </w:r>
      <w:r w:rsidR="002B151D" w:rsidRPr="00CF26B6">
        <w:t>ests</w:t>
      </w:r>
      <w:bookmarkEnd w:id="165"/>
      <w:bookmarkEnd w:id="173"/>
      <w:bookmarkEnd w:id="174"/>
      <w:bookmarkEnd w:id="175"/>
    </w:p>
    <w:p w14:paraId="6A1DF3D2" w14:textId="3F504A72" w:rsidR="00CF26B6" w:rsidRDefault="00CF26B6" w:rsidP="000369C2">
      <w:r w:rsidRPr="00CF26B6">
        <w:rPr>
          <w:highlight w:val="red"/>
        </w:rPr>
        <w:t>[Include this section if relevant to participation in the Call.]</w:t>
      </w:r>
    </w:p>
    <w:p w14:paraId="3236BD77" w14:textId="225320CC" w:rsidR="00FE1AE8" w:rsidRDefault="007E09B4" w:rsidP="000369C2">
      <w:r>
        <w:t xml:space="preserve">Any </w:t>
      </w:r>
      <w:r w:rsidR="00DE2996">
        <w:t xml:space="preserve">WG 6 </w:t>
      </w:r>
      <w:r>
        <w:t xml:space="preserve">member </w:t>
      </w:r>
      <w:r w:rsidR="00797707">
        <w:t>organization</w:t>
      </w:r>
      <w:r>
        <w:t xml:space="preserve"> with the appropriate </w:t>
      </w:r>
      <w:r w:rsidR="00EC7EEC">
        <w:t xml:space="preserve">listening environment, </w:t>
      </w:r>
      <w:r w:rsidR="002D399C">
        <w:t xml:space="preserve">laboratory </w:t>
      </w:r>
      <w:r>
        <w:t xml:space="preserve">equipment and expertise can participate in the subjective tests. </w:t>
      </w:r>
      <w:r w:rsidR="00F64EA4">
        <w:rPr>
          <w:lang w:eastAsia="ja-JP"/>
        </w:rPr>
        <w:t>Subjective testing will be conducted as set forth in [</w:t>
      </w:r>
      <w:r w:rsidR="00F64EA4">
        <w:rPr>
          <w:lang w:eastAsia="ja-JP"/>
        </w:rPr>
        <w:fldChar w:fldCharType="begin"/>
      </w:r>
      <w:r w:rsidR="00F64EA4">
        <w:rPr>
          <w:lang w:eastAsia="ja-JP"/>
        </w:rPr>
        <w:instrText xml:space="preserve"> REF _Ref525653146 \r \h </w:instrText>
      </w:r>
      <w:r w:rsidR="00F64EA4">
        <w:rPr>
          <w:lang w:eastAsia="ja-JP"/>
        </w:rPr>
      </w:r>
      <w:r w:rsidR="00F64EA4">
        <w:rPr>
          <w:lang w:eastAsia="ja-JP"/>
        </w:rPr>
        <w:fldChar w:fldCharType="separate"/>
      </w:r>
      <w:r w:rsidR="00173889">
        <w:rPr>
          <w:lang w:eastAsia="ja-JP"/>
        </w:rPr>
        <w:t>6</w:t>
      </w:r>
      <w:r w:rsidR="00F64EA4">
        <w:rPr>
          <w:lang w:eastAsia="ja-JP"/>
        </w:rPr>
        <w:fldChar w:fldCharType="end"/>
      </w:r>
      <w:r w:rsidR="00F64EA4" w:rsidRPr="007A18D3">
        <w:rPr>
          <w:lang w:eastAsia="ja-JP"/>
        </w:rPr>
        <w:t>], which gives details on the requirements for test rooms for HMD/Headphone listening</w:t>
      </w:r>
      <w:r w:rsidR="00F64EA4">
        <w:rPr>
          <w:lang w:eastAsia="ja-JP"/>
        </w:rPr>
        <w:t xml:space="preserve">. </w:t>
      </w:r>
      <w:r w:rsidR="00F73CD6">
        <w:rPr>
          <w:lang w:eastAsia="ja-JP"/>
        </w:rPr>
        <w:t>Logistics for conducting the subjective tests are set forth in [</w:t>
      </w:r>
      <w:r w:rsidR="00F73CD6">
        <w:rPr>
          <w:lang w:eastAsia="ja-JP"/>
        </w:rPr>
        <w:fldChar w:fldCharType="begin"/>
      </w:r>
      <w:r w:rsidR="00F73CD6">
        <w:rPr>
          <w:lang w:eastAsia="ja-JP"/>
        </w:rPr>
        <w:instrText xml:space="preserve"> REF _Ref52542970 \r \h </w:instrText>
      </w:r>
      <w:r w:rsidR="00F73CD6">
        <w:rPr>
          <w:lang w:eastAsia="ja-JP"/>
        </w:rPr>
      </w:r>
      <w:r w:rsidR="00F73CD6">
        <w:rPr>
          <w:lang w:eastAsia="ja-JP"/>
        </w:rPr>
        <w:fldChar w:fldCharType="separate"/>
      </w:r>
      <w:r w:rsidR="00173889">
        <w:rPr>
          <w:lang w:eastAsia="ja-JP"/>
        </w:rPr>
        <w:t>7</w:t>
      </w:r>
      <w:r w:rsidR="00F73CD6">
        <w:rPr>
          <w:lang w:eastAsia="ja-JP"/>
        </w:rPr>
        <w:fldChar w:fldCharType="end"/>
      </w:r>
      <w:r w:rsidR="00F73CD6">
        <w:rPr>
          <w:lang w:eastAsia="ja-JP"/>
        </w:rPr>
        <w:t xml:space="preserve">]. </w:t>
      </w:r>
      <w:r>
        <w:t xml:space="preserve">Since submissions </w:t>
      </w:r>
      <w:r w:rsidR="00A37C42">
        <w:t>are</w:t>
      </w:r>
      <w:r>
        <w:t xml:space="preserve"> anonymized</w:t>
      </w:r>
      <w:r w:rsidR="00A37C42">
        <w:t xml:space="preserve"> via Proponent ID</w:t>
      </w:r>
      <w:r>
        <w:t>, proponents are welcome to participate.</w:t>
      </w:r>
      <w:r w:rsidR="00B13FF4">
        <w:t xml:space="preserve"> </w:t>
      </w:r>
    </w:p>
    <w:p w14:paraId="588CAC21" w14:textId="61E7FA19" w:rsidR="006B4BA5" w:rsidRPr="00CF26B6" w:rsidRDefault="00AF3CF3" w:rsidP="00FE1AE8">
      <w:pPr>
        <w:pStyle w:val="Heading3"/>
      </w:pPr>
      <w:r w:rsidRPr="00CF26B6">
        <w:t xml:space="preserve">Test </w:t>
      </w:r>
      <w:r w:rsidR="00FE1AE8" w:rsidRPr="00CF26B6">
        <w:t>1</w:t>
      </w:r>
      <w:r w:rsidRPr="00CF26B6">
        <w:t xml:space="preserve"> </w:t>
      </w:r>
      <w:r w:rsidR="006B4BA5" w:rsidRPr="00CF26B6">
        <w:tab/>
      </w:r>
      <w:r w:rsidR="00AB3202" w:rsidRPr="00CF26B6">
        <w:t>-- Virtual Reality</w:t>
      </w:r>
    </w:p>
    <w:p w14:paraId="188A6335" w14:textId="169CFCA2" w:rsidR="00CF26B6" w:rsidRDefault="00CF26B6" w:rsidP="00FE1AE8">
      <w:pPr>
        <w:rPr>
          <w:rFonts w:ascii="Calibri" w:eastAsia="MS Gothic" w:hAnsi="Calibri" w:cs="Times New Roman"/>
          <w:bCs/>
          <w:kern w:val="2"/>
          <w:sz w:val="26"/>
          <w:szCs w:val="26"/>
          <w:lang w:eastAsia="ja-JP"/>
        </w:rPr>
      </w:pPr>
      <w:r w:rsidRPr="00CF26B6">
        <w:rPr>
          <w:rFonts w:ascii="Calibri" w:eastAsia="MS Gothic" w:hAnsi="Calibri" w:cs="Times New Roman"/>
          <w:bCs/>
          <w:kern w:val="2"/>
          <w:sz w:val="26"/>
          <w:szCs w:val="26"/>
          <w:highlight w:val="red"/>
          <w:lang w:eastAsia="ja-JP"/>
        </w:rPr>
        <w:t>[Describe each of the subjective tests if relevant. Provide references or access to the specifications that describe the methodology.]</w:t>
      </w:r>
    </w:p>
    <w:p w14:paraId="1C342478" w14:textId="2607E935" w:rsidR="00FE1AE8" w:rsidRDefault="00FE1AE8" w:rsidP="00FE1AE8">
      <w:pPr>
        <w:rPr>
          <w:rFonts w:ascii="Calibri" w:eastAsia="MS Gothic" w:hAnsi="Calibri" w:cs="Times New Roman"/>
          <w:bCs/>
          <w:kern w:val="2"/>
          <w:sz w:val="26"/>
          <w:szCs w:val="26"/>
          <w:lang w:eastAsia="ja-JP"/>
        </w:rPr>
      </w:pPr>
      <w:r w:rsidRPr="00486D36">
        <w:rPr>
          <w:rFonts w:ascii="Calibri" w:eastAsia="MS Gothic" w:hAnsi="Calibri" w:cs="Times New Roman"/>
          <w:bCs/>
          <w:kern w:val="2"/>
          <w:sz w:val="26"/>
          <w:szCs w:val="26"/>
          <w:lang w:eastAsia="ja-JP"/>
        </w:rPr>
        <w:t xml:space="preserve">This </w:t>
      </w:r>
      <w:r>
        <w:rPr>
          <w:rFonts w:ascii="Calibri" w:eastAsia="MS Gothic" w:hAnsi="Calibri" w:cs="Times New Roman"/>
          <w:bCs/>
          <w:kern w:val="2"/>
          <w:sz w:val="26"/>
          <w:szCs w:val="26"/>
          <w:lang w:eastAsia="ja-JP"/>
        </w:rPr>
        <w:t>test will form the “</w:t>
      </w:r>
      <w:r w:rsidR="00B040EF">
        <w:rPr>
          <w:rFonts w:ascii="Calibri" w:eastAsia="MS Gothic" w:hAnsi="Calibri" w:cs="Times New Roman"/>
          <w:bCs/>
          <w:kern w:val="2"/>
          <w:sz w:val="26"/>
          <w:szCs w:val="26"/>
          <w:lang w:eastAsia="ja-JP"/>
        </w:rPr>
        <w:t>core</w:t>
      </w:r>
      <w:r>
        <w:rPr>
          <w:rFonts w:ascii="Calibri" w:eastAsia="MS Gothic" w:hAnsi="Calibri" w:cs="Times New Roman"/>
          <w:bCs/>
          <w:kern w:val="2"/>
          <w:sz w:val="26"/>
          <w:szCs w:val="26"/>
          <w:lang w:eastAsia="ja-JP"/>
        </w:rPr>
        <w:t>” technology for RM0.</w:t>
      </w:r>
    </w:p>
    <w:p w14:paraId="2791EF1D" w14:textId="77777777" w:rsidR="00FE1AE8" w:rsidRPr="00486D36" w:rsidRDefault="00FE1AE8" w:rsidP="00FE1AE8">
      <w:pPr>
        <w:rPr>
          <w:lang w:eastAsia="ja-JP"/>
        </w:rPr>
      </w:pPr>
    </w:p>
    <w:tbl>
      <w:tblPr>
        <w:tblStyle w:val="TableGrid"/>
        <w:tblW w:w="0" w:type="auto"/>
        <w:tblLook w:val="04A0" w:firstRow="1" w:lastRow="0" w:firstColumn="1" w:lastColumn="0" w:noHBand="0" w:noVBand="1"/>
      </w:tblPr>
      <w:tblGrid>
        <w:gridCol w:w="1530"/>
        <w:gridCol w:w="7820"/>
      </w:tblGrid>
      <w:tr w:rsidR="00FE1AE8" w:rsidRPr="00FE1AE8" w14:paraId="1B7E4A94" w14:textId="77777777" w:rsidTr="00486D36">
        <w:tc>
          <w:tcPr>
            <w:tcW w:w="0" w:type="auto"/>
            <w:tcBorders>
              <w:bottom w:val="single" w:sz="4" w:space="0" w:color="auto"/>
            </w:tcBorders>
          </w:tcPr>
          <w:p w14:paraId="2A0F800E" w14:textId="54517697" w:rsidR="00FE1AE8" w:rsidRPr="00486D36" w:rsidRDefault="00FE1AE8" w:rsidP="00CD59F4">
            <w:pPr>
              <w:rPr>
                <w:b/>
              </w:rPr>
            </w:pPr>
            <w:r w:rsidRPr="00486D36">
              <w:rPr>
                <w:b/>
              </w:rPr>
              <w:t>Test 1</w:t>
            </w:r>
          </w:p>
        </w:tc>
        <w:tc>
          <w:tcPr>
            <w:tcW w:w="0" w:type="auto"/>
            <w:tcBorders>
              <w:bottom w:val="single" w:sz="4" w:space="0" w:color="auto"/>
            </w:tcBorders>
          </w:tcPr>
          <w:p w14:paraId="2FB05A20" w14:textId="77777777" w:rsidR="00FE1AE8" w:rsidRPr="00FE1AE8" w:rsidRDefault="00FE1AE8" w:rsidP="004615F9"/>
        </w:tc>
      </w:tr>
      <w:tr w:rsidR="00FE1AE8" w:rsidRPr="00FE1AE8" w14:paraId="5ED6DE62" w14:textId="77777777" w:rsidTr="00FE1AE8">
        <w:tc>
          <w:tcPr>
            <w:tcW w:w="0" w:type="auto"/>
          </w:tcPr>
          <w:p w14:paraId="67FD828F" w14:textId="77777777" w:rsidR="00FE1AE8" w:rsidRPr="00FE1AE8" w:rsidRDefault="00FE1AE8" w:rsidP="00FE1AE8">
            <w:r w:rsidRPr="00FE1AE8">
              <w:t>Presentation</w:t>
            </w:r>
          </w:p>
        </w:tc>
        <w:tc>
          <w:tcPr>
            <w:tcW w:w="0" w:type="auto"/>
          </w:tcPr>
          <w:p w14:paraId="0386A0E3" w14:textId="0C718626" w:rsidR="00FE1AE8" w:rsidRPr="00FE1AE8" w:rsidRDefault="00FE1AE8" w:rsidP="00FE1AE8">
            <w:r w:rsidRPr="00FE1AE8">
              <w:t>HMD (</w:t>
            </w:r>
            <w:r w:rsidRPr="00E44335">
              <w:t xml:space="preserve">HTC </w:t>
            </w:r>
            <w:proofErr w:type="spellStart"/>
            <w:r w:rsidRPr="00E44335">
              <w:t>Vive</w:t>
            </w:r>
            <w:proofErr w:type="spellEnd"/>
            <w:r w:rsidR="006C5A34">
              <w:t xml:space="preserve"> or </w:t>
            </w:r>
            <w:proofErr w:type="spellStart"/>
            <w:r w:rsidR="006C5A34">
              <w:t>Vive</w:t>
            </w:r>
            <w:proofErr w:type="spellEnd"/>
            <w:r w:rsidR="006C5A34">
              <w:t xml:space="preserve"> Pro</w:t>
            </w:r>
            <w:r w:rsidRPr="00FE1AE8">
              <w:t>) with headphones</w:t>
            </w:r>
            <w:r>
              <w:t>.</w:t>
            </w:r>
          </w:p>
        </w:tc>
      </w:tr>
      <w:tr w:rsidR="00254AF3" w:rsidRPr="00FE1AE8" w14:paraId="38078296" w14:textId="77777777" w:rsidTr="00B77B68">
        <w:tc>
          <w:tcPr>
            <w:tcW w:w="0" w:type="auto"/>
          </w:tcPr>
          <w:p w14:paraId="64FC8389" w14:textId="5DAD3948" w:rsidR="00254AF3" w:rsidRPr="00FE1AE8" w:rsidRDefault="00254AF3" w:rsidP="00CD59F4">
            <w:r w:rsidRPr="00FE1AE8">
              <w:t>Material</w:t>
            </w:r>
          </w:p>
        </w:tc>
        <w:tc>
          <w:tcPr>
            <w:tcW w:w="0" w:type="auto"/>
          </w:tcPr>
          <w:p w14:paraId="48B4B72B" w14:textId="1E0A7911" w:rsidR="00FE1AE8" w:rsidRPr="00486D36" w:rsidRDefault="00FE1AE8" w:rsidP="004615F9">
            <w:r w:rsidRPr="00486D36">
              <w:t>Objects, Channels and 3DoF HOA</w:t>
            </w:r>
            <w:r>
              <w:t xml:space="preserve"> (i.e. “interior” HOA, in which user position does not influence rendering)</w:t>
            </w:r>
          </w:p>
          <w:p w14:paraId="464F06D8" w14:textId="5D5F2720" w:rsidR="00254AF3" w:rsidRPr="00FE1AE8" w:rsidRDefault="00254AF3" w:rsidP="004615F9">
            <w:r w:rsidRPr="00FE1AE8">
              <w:t xml:space="preserve">Material for </w:t>
            </w:r>
            <w:r w:rsidR="00AB3202">
              <w:t>T</w:t>
            </w:r>
            <w:r w:rsidRPr="00FE1AE8">
              <w:t xml:space="preserve">est 1 is listed in </w:t>
            </w:r>
            <w:r w:rsidR="00A37C42">
              <w:t xml:space="preserve">Table A-1 of </w:t>
            </w:r>
            <w:r w:rsidRPr="00FE1AE8">
              <w:t>Annex A</w:t>
            </w:r>
            <w:r w:rsidR="00A37C42">
              <w:t>, found in [</w:t>
            </w:r>
            <w:r w:rsidR="00A37C42">
              <w:fldChar w:fldCharType="begin"/>
            </w:r>
            <w:r w:rsidR="00A37C42">
              <w:instrText xml:space="preserve"> REF _Ref53059390 \r \h </w:instrText>
            </w:r>
            <w:r w:rsidR="00A37C42">
              <w:fldChar w:fldCharType="separate"/>
            </w:r>
            <w:r w:rsidR="00A37C42">
              <w:t>6</w:t>
            </w:r>
            <w:r w:rsidR="00A37C42">
              <w:fldChar w:fldCharType="end"/>
            </w:r>
            <w:r w:rsidR="00A37C42">
              <w:t>].</w:t>
            </w:r>
          </w:p>
        </w:tc>
      </w:tr>
      <w:tr w:rsidR="00254AF3" w:rsidRPr="00690631" w14:paraId="76946442" w14:textId="77777777" w:rsidTr="00B77B68">
        <w:tc>
          <w:tcPr>
            <w:tcW w:w="0" w:type="auto"/>
          </w:tcPr>
          <w:p w14:paraId="6C22BA78" w14:textId="7C0E9B33" w:rsidR="00254AF3" w:rsidRPr="00FE1AE8" w:rsidRDefault="00254AF3" w:rsidP="00CD59F4">
            <w:r w:rsidRPr="00FE1AE8">
              <w:t>Methodology</w:t>
            </w:r>
          </w:p>
        </w:tc>
        <w:tc>
          <w:tcPr>
            <w:tcW w:w="0" w:type="auto"/>
          </w:tcPr>
          <w:p w14:paraId="7C0F13D3" w14:textId="0644BF46" w:rsidR="00254AF3" w:rsidRDefault="00FE1AE8" w:rsidP="00CD59F4">
            <w:r w:rsidRPr="00CF26B6">
              <w:t>TBD</w:t>
            </w:r>
            <w:r w:rsidR="000D72CB">
              <w:t xml:space="preserve"> </w:t>
            </w:r>
          </w:p>
          <w:p w14:paraId="0B58778C" w14:textId="7A4F9B50" w:rsidR="00FE1AE8" w:rsidRPr="00486D36" w:rsidRDefault="00FE1AE8" w:rsidP="00CD59F4">
            <w:pPr>
              <w:rPr>
                <w:b/>
              </w:rPr>
            </w:pPr>
            <w:r>
              <w:t xml:space="preserve">Subject uses </w:t>
            </w:r>
            <w:r w:rsidRPr="00B45EB8">
              <w:t xml:space="preserve">6DoF </w:t>
            </w:r>
            <w:r>
              <w:t>f</w:t>
            </w:r>
            <w:r w:rsidRPr="00B45EB8">
              <w:t>ull body motion</w:t>
            </w:r>
            <w:r>
              <w:t xml:space="preserve"> in assessment.</w:t>
            </w:r>
          </w:p>
        </w:tc>
      </w:tr>
    </w:tbl>
    <w:p w14:paraId="54893DB3" w14:textId="02E5FE28" w:rsidR="00AF3CF3" w:rsidRDefault="00AF3CF3" w:rsidP="00AF3CF3">
      <w:pPr>
        <w:pStyle w:val="Caption"/>
        <w:rPr>
          <w:rFonts w:asciiTheme="minorHAnsi" w:hAnsiTheme="minorHAnsi" w:cstheme="minorHAnsi"/>
          <w:sz w:val="24"/>
          <w:szCs w:val="24"/>
        </w:rPr>
      </w:pPr>
    </w:p>
    <w:p w14:paraId="51547505" w14:textId="303AEB95" w:rsidR="00FE1AE8" w:rsidRDefault="00FE1AE8" w:rsidP="00FE1AE8">
      <w:pPr>
        <w:pStyle w:val="Heading3"/>
      </w:pPr>
      <w:r w:rsidRPr="00CF26B6">
        <w:t>Test 2</w:t>
      </w:r>
      <w:r w:rsidRPr="00AF3CF3">
        <w:t xml:space="preserve"> </w:t>
      </w:r>
      <w:r w:rsidRPr="006B4BA5">
        <w:tab/>
      </w:r>
      <w:r w:rsidR="00AB3202">
        <w:t>-- Augmented Reality</w:t>
      </w:r>
    </w:p>
    <w:p w14:paraId="301A1B55" w14:textId="4E1E745E" w:rsidR="00FE1AE8" w:rsidRDefault="00FE1AE8" w:rsidP="00FE1AE8">
      <w:pPr>
        <w:rPr>
          <w:rFonts w:ascii="Calibri" w:eastAsia="MS Gothic" w:hAnsi="Calibri" w:cs="Times New Roman"/>
          <w:bCs/>
          <w:kern w:val="2"/>
          <w:sz w:val="26"/>
          <w:szCs w:val="26"/>
          <w:lang w:eastAsia="ja-JP"/>
        </w:rPr>
      </w:pPr>
      <w:r w:rsidRPr="00B45EB8">
        <w:rPr>
          <w:rFonts w:ascii="Calibri" w:eastAsia="MS Gothic" w:hAnsi="Calibri" w:cs="Times New Roman"/>
          <w:bCs/>
          <w:kern w:val="2"/>
          <w:sz w:val="26"/>
          <w:szCs w:val="26"/>
          <w:lang w:eastAsia="ja-JP"/>
        </w:rPr>
        <w:t>T</w:t>
      </w:r>
      <w:r w:rsidR="00AB3202">
        <w:rPr>
          <w:rFonts w:ascii="Calibri" w:eastAsia="MS Gothic" w:hAnsi="Calibri" w:cs="Times New Roman"/>
          <w:bCs/>
          <w:kern w:val="2"/>
          <w:sz w:val="26"/>
          <w:szCs w:val="26"/>
          <w:lang w:eastAsia="ja-JP"/>
        </w:rPr>
        <w:t>echnology selected in this test will be merged into the Test 1 “</w:t>
      </w:r>
      <w:r w:rsidR="00B040EF">
        <w:rPr>
          <w:rFonts w:ascii="Calibri" w:eastAsia="MS Gothic" w:hAnsi="Calibri" w:cs="Times New Roman"/>
          <w:bCs/>
          <w:kern w:val="2"/>
          <w:sz w:val="26"/>
          <w:szCs w:val="26"/>
          <w:lang w:eastAsia="ja-JP"/>
        </w:rPr>
        <w:t>core</w:t>
      </w:r>
      <w:r>
        <w:rPr>
          <w:rFonts w:ascii="Calibri" w:eastAsia="MS Gothic" w:hAnsi="Calibri" w:cs="Times New Roman"/>
          <w:bCs/>
          <w:kern w:val="2"/>
          <w:sz w:val="26"/>
          <w:szCs w:val="26"/>
          <w:lang w:eastAsia="ja-JP"/>
        </w:rPr>
        <w:t>” technology.</w:t>
      </w:r>
    </w:p>
    <w:p w14:paraId="74974F89" w14:textId="77777777" w:rsidR="00FE1AE8" w:rsidRPr="00B45EB8" w:rsidRDefault="00FE1AE8" w:rsidP="00FE1AE8">
      <w:pPr>
        <w:rPr>
          <w:lang w:eastAsia="ja-JP"/>
        </w:rPr>
      </w:pPr>
    </w:p>
    <w:tbl>
      <w:tblPr>
        <w:tblStyle w:val="TableGrid"/>
        <w:tblW w:w="0" w:type="auto"/>
        <w:tblLook w:val="04A0" w:firstRow="1" w:lastRow="0" w:firstColumn="1" w:lastColumn="0" w:noHBand="0" w:noVBand="1"/>
      </w:tblPr>
      <w:tblGrid>
        <w:gridCol w:w="1530"/>
        <w:gridCol w:w="6449"/>
      </w:tblGrid>
      <w:tr w:rsidR="00FE1AE8" w:rsidRPr="00FE1AE8" w14:paraId="0B0AFBFF" w14:textId="77777777" w:rsidTr="00FE1AE8">
        <w:tc>
          <w:tcPr>
            <w:tcW w:w="0" w:type="auto"/>
            <w:tcBorders>
              <w:bottom w:val="single" w:sz="4" w:space="0" w:color="auto"/>
            </w:tcBorders>
          </w:tcPr>
          <w:p w14:paraId="6BD33BCB" w14:textId="29562B12" w:rsidR="00FE1AE8" w:rsidRPr="00486D36" w:rsidRDefault="00FE1AE8" w:rsidP="00FE1AE8">
            <w:pPr>
              <w:rPr>
                <w:b/>
              </w:rPr>
            </w:pPr>
            <w:r w:rsidRPr="00486D36">
              <w:rPr>
                <w:b/>
              </w:rPr>
              <w:t>Test 2</w:t>
            </w:r>
          </w:p>
        </w:tc>
        <w:tc>
          <w:tcPr>
            <w:tcW w:w="0" w:type="auto"/>
            <w:tcBorders>
              <w:bottom w:val="single" w:sz="4" w:space="0" w:color="auto"/>
            </w:tcBorders>
          </w:tcPr>
          <w:p w14:paraId="21A9D2DC" w14:textId="77777777" w:rsidR="00FE1AE8" w:rsidRPr="00FE1AE8" w:rsidRDefault="00FE1AE8" w:rsidP="00FE1AE8"/>
        </w:tc>
      </w:tr>
      <w:tr w:rsidR="00FE1AE8" w:rsidRPr="00FE1AE8" w14:paraId="3C67ECCD" w14:textId="77777777" w:rsidTr="00FE1AE8">
        <w:tc>
          <w:tcPr>
            <w:tcW w:w="0" w:type="auto"/>
          </w:tcPr>
          <w:p w14:paraId="440CB971" w14:textId="77777777" w:rsidR="00FE1AE8" w:rsidRPr="00FE1AE8" w:rsidRDefault="00FE1AE8" w:rsidP="00FE1AE8">
            <w:r w:rsidRPr="00FE1AE8">
              <w:t>Presentation</w:t>
            </w:r>
          </w:p>
        </w:tc>
        <w:tc>
          <w:tcPr>
            <w:tcW w:w="0" w:type="auto"/>
          </w:tcPr>
          <w:p w14:paraId="37330C34" w14:textId="2F6F07C1" w:rsidR="00FE1AE8" w:rsidRPr="00FE1AE8" w:rsidRDefault="00AB3202" w:rsidP="00FE1AE8">
            <w:r w:rsidRPr="00AB3202">
              <w:t>HMD (</w:t>
            </w:r>
            <w:r w:rsidRPr="00486D36">
              <w:t xml:space="preserve">Microsoft </w:t>
            </w:r>
            <w:proofErr w:type="spellStart"/>
            <w:r w:rsidRPr="004741B7">
              <w:rPr>
                <w:highlight w:val="lightGray"/>
              </w:rPr>
              <w:t>Hololens</w:t>
            </w:r>
            <w:proofErr w:type="spellEnd"/>
            <w:r w:rsidR="006C5A34" w:rsidRPr="004741B7">
              <w:rPr>
                <w:highlight w:val="lightGray"/>
              </w:rPr>
              <w:t xml:space="preserve"> or</w:t>
            </w:r>
            <w:r w:rsidR="006C5A34">
              <w:t xml:space="preserve"> </w:t>
            </w:r>
            <w:proofErr w:type="spellStart"/>
            <w:r w:rsidR="006C5A34">
              <w:t>Hololens</w:t>
            </w:r>
            <w:proofErr w:type="spellEnd"/>
            <w:r w:rsidR="006C5A34">
              <w:t xml:space="preserve"> 2</w:t>
            </w:r>
            <w:r w:rsidRPr="00AB3202">
              <w:t>) with</w:t>
            </w:r>
            <w:r w:rsidRPr="00A579B2">
              <w:t xml:space="preserve"> headphones</w:t>
            </w:r>
            <w:r w:rsidR="00FE1AE8">
              <w:t>.</w:t>
            </w:r>
          </w:p>
        </w:tc>
      </w:tr>
      <w:tr w:rsidR="00FE1AE8" w:rsidRPr="00FE1AE8" w14:paraId="634B3C15" w14:textId="77777777" w:rsidTr="00FE1AE8">
        <w:tc>
          <w:tcPr>
            <w:tcW w:w="0" w:type="auto"/>
          </w:tcPr>
          <w:p w14:paraId="79F43A01" w14:textId="77777777" w:rsidR="00FE1AE8" w:rsidRPr="00FE1AE8" w:rsidRDefault="00FE1AE8" w:rsidP="00FE1AE8">
            <w:r w:rsidRPr="00FE1AE8">
              <w:t>Material</w:t>
            </w:r>
          </w:p>
        </w:tc>
        <w:tc>
          <w:tcPr>
            <w:tcW w:w="0" w:type="auto"/>
          </w:tcPr>
          <w:p w14:paraId="296227C9" w14:textId="48865A8D" w:rsidR="00FE1AE8" w:rsidRPr="00B45EB8" w:rsidRDefault="00FE1AE8" w:rsidP="00FE1AE8">
            <w:r w:rsidRPr="00B45EB8">
              <w:t>Objects, Channels</w:t>
            </w:r>
          </w:p>
          <w:p w14:paraId="359D0164" w14:textId="5C5B27EE" w:rsidR="00FE1AE8" w:rsidRPr="00FE1AE8" w:rsidRDefault="00FE1AE8" w:rsidP="00FE1AE8">
            <w:r w:rsidRPr="0042457B">
              <w:t xml:space="preserve">Material for </w:t>
            </w:r>
            <w:r w:rsidR="00AB3202">
              <w:t>T</w:t>
            </w:r>
            <w:r w:rsidRPr="0042457B">
              <w:t xml:space="preserve">est </w:t>
            </w:r>
            <w:r>
              <w:t>2</w:t>
            </w:r>
            <w:r w:rsidRPr="0042457B">
              <w:t xml:space="preserve"> is listed in </w:t>
            </w:r>
            <w:r w:rsidR="00A37C42">
              <w:t xml:space="preserve">Table A-2 of </w:t>
            </w:r>
            <w:r w:rsidR="00A37C42" w:rsidRPr="00FE1AE8">
              <w:t>Annex A</w:t>
            </w:r>
            <w:r w:rsidR="00A37C42">
              <w:t>, found in [</w:t>
            </w:r>
            <w:r w:rsidR="00A37C42">
              <w:fldChar w:fldCharType="begin"/>
            </w:r>
            <w:r w:rsidR="00A37C42">
              <w:instrText xml:space="preserve"> REF _Ref53059390 \r \h </w:instrText>
            </w:r>
            <w:r w:rsidR="00A37C42">
              <w:fldChar w:fldCharType="separate"/>
            </w:r>
            <w:r w:rsidR="00A37C42">
              <w:t>6</w:t>
            </w:r>
            <w:r w:rsidR="00A37C42">
              <w:fldChar w:fldCharType="end"/>
            </w:r>
            <w:r w:rsidR="00A37C42">
              <w:t>].</w:t>
            </w:r>
          </w:p>
        </w:tc>
      </w:tr>
      <w:tr w:rsidR="00FE1AE8" w:rsidRPr="00690631" w14:paraId="09F37EB8" w14:textId="77777777" w:rsidTr="00FE1AE8">
        <w:tc>
          <w:tcPr>
            <w:tcW w:w="0" w:type="auto"/>
          </w:tcPr>
          <w:p w14:paraId="584CDAE7" w14:textId="77777777" w:rsidR="00FE1AE8" w:rsidRPr="00FE1AE8" w:rsidRDefault="00FE1AE8" w:rsidP="00FE1AE8">
            <w:r w:rsidRPr="00FE1AE8">
              <w:t>Methodology</w:t>
            </w:r>
          </w:p>
        </w:tc>
        <w:tc>
          <w:tcPr>
            <w:tcW w:w="0" w:type="auto"/>
          </w:tcPr>
          <w:p w14:paraId="1776B1A1" w14:textId="12D59027" w:rsidR="00FE1AE8" w:rsidRDefault="00FE1AE8" w:rsidP="00FE1AE8">
            <w:r w:rsidRPr="00CF26B6">
              <w:t>TBD</w:t>
            </w:r>
          </w:p>
          <w:p w14:paraId="3F891B92" w14:textId="77777777" w:rsidR="00FE1AE8" w:rsidRPr="00B45EB8" w:rsidRDefault="00FE1AE8" w:rsidP="00FE1AE8">
            <w:pPr>
              <w:rPr>
                <w:b/>
              </w:rPr>
            </w:pPr>
            <w:r>
              <w:t xml:space="preserve">Subject uses </w:t>
            </w:r>
            <w:r w:rsidRPr="00B45EB8">
              <w:t xml:space="preserve">6DoF </w:t>
            </w:r>
            <w:r>
              <w:t>f</w:t>
            </w:r>
            <w:r w:rsidRPr="00B45EB8">
              <w:t>ull body motion</w:t>
            </w:r>
            <w:r>
              <w:t xml:space="preserve"> in assessment.</w:t>
            </w:r>
          </w:p>
        </w:tc>
      </w:tr>
    </w:tbl>
    <w:p w14:paraId="4C53FCBA" w14:textId="77777777" w:rsidR="00FE1AE8" w:rsidRPr="00FE1AE8" w:rsidRDefault="00FE1AE8" w:rsidP="00486D36"/>
    <w:p w14:paraId="488DD73D" w14:textId="3AC54075" w:rsidR="00AB3202" w:rsidRDefault="00AB3202" w:rsidP="00AB3202">
      <w:pPr>
        <w:pStyle w:val="Heading3"/>
      </w:pPr>
      <w:bookmarkStart w:id="176" w:name="_Ref20294876"/>
      <w:bookmarkStart w:id="177" w:name="_Toc3553481"/>
      <w:r w:rsidRPr="00CF26B6">
        <w:lastRenderedPageBreak/>
        <w:t>Test 3</w:t>
      </w:r>
      <w:r w:rsidRPr="00AF3CF3">
        <w:t xml:space="preserve"> </w:t>
      </w:r>
      <w:r w:rsidRPr="006B4BA5">
        <w:tab/>
      </w:r>
      <w:r>
        <w:t xml:space="preserve">-- Virtual Reality with </w:t>
      </w:r>
      <w:r w:rsidR="00B040EF">
        <w:t>6DoF</w:t>
      </w:r>
      <w:r>
        <w:t xml:space="preserve"> HOA signals</w:t>
      </w:r>
    </w:p>
    <w:p w14:paraId="04871D59" w14:textId="2E8CC086" w:rsidR="00AB3202" w:rsidRDefault="00AB3202" w:rsidP="00AB3202">
      <w:pPr>
        <w:rPr>
          <w:rFonts w:ascii="Calibri" w:eastAsia="MS Gothic" w:hAnsi="Calibri" w:cs="Times New Roman"/>
          <w:bCs/>
          <w:kern w:val="2"/>
          <w:sz w:val="26"/>
          <w:szCs w:val="26"/>
          <w:lang w:eastAsia="ja-JP"/>
        </w:rPr>
      </w:pPr>
      <w:r w:rsidRPr="00B45EB8">
        <w:rPr>
          <w:rFonts w:ascii="Calibri" w:eastAsia="MS Gothic" w:hAnsi="Calibri" w:cs="Times New Roman"/>
          <w:bCs/>
          <w:kern w:val="2"/>
          <w:sz w:val="26"/>
          <w:szCs w:val="26"/>
          <w:lang w:eastAsia="ja-JP"/>
        </w:rPr>
        <w:t>T</w:t>
      </w:r>
      <w:r>
        <w:rPr>
          <w:rFonts w:ascii="Calibri" w:eastAsia="MS Gothic" w:hAnsi="Calibri" w:cs="Times New Roman"/>
          <w:bCs/>
          <w:kern w:val="2"/>
          <w:sz w:val="26"/>
          <w:szCs w:val="26"/>
          <w:lang w:eastAsia="ja-JP"/>
        </w:rPr>
        <w:t>echnology selected in this test will be merged into the Test 1 “</w:t>
      </w:r>
      <w:r w:rsidR="00B040EF">
        <w:rPr>
          <w:rFonts w:ascii="Calibri" w:eastAsia="MS Gothic" w:hAnsi="Calibri" w:cs="Times New Roman"/>
          <w:bCs/>
          <w:kern w:val="2"/>
          <w:sz w:val="26"/>
          <w:szCs w:val="26"/>
          <w:lang w:eastAsia="ja-JP"/>
        </w:rPr>
        <w:t>core</w:t>
      </w:r>
      <w:r>
        <w:rPr>
          <w:rFonts w:ascii="Calibri" w:eastAsia="MS Gothic" w:hAnsi="Calibri" w:cs="Times New Roman"/>
          <w:bCs/>
          <w:kern w:val="2"/>
          <w:sz w:val="26"/>
          <w:szCs w:val="26"/>
          <w:lang w:eastAsia="ja-JP"/>
        </w:rPr>
        <w:t>” technology.</w:t>
      </w:r>
    </w:p>
    <w:p w14:paraId="4E7D9F2C" w14:textId="77777777" w:rsidR="00AB3202" w:rsidRPr="00B45EB8" w:rsidRDefault="00AB3202" w:rsidP="00AB3202">
      <w:pPr>
        <w:rPr>
          <w:lang w:eastAsia="ja-JP"/>
        </w:rPr>
      </w:pPr>
    </w:p>
    <w:tbl>
      <w:tblPr>
        <w:tblStyle w:val="TableGrid"/>
        <w:tblW w:w="0" w:type="auto"/>
        <w:tblLook w:val="04A0" w:firstRow="1" w:lastRow="0" w:firstColumn="1" w:lastColumn="0" w:noHBand="0" w:noVBand="1"/>
      </w:tblPr>
      <w:tblGrid>
        <w:gridCol w:w="1530"/>
        <w:gridCol w:w="7820"/>
      </w:tblGrid>
      <w:tr w:rsidR="00AB3202" w:rsidRPr="00FE1AE8" w14:paraId="4E1F8319" w14:textId="77777777" w:rsidTr="005E5552">
        <w:tc>
          <w:tcPr>
            <w:tcW w:w="0" w:type="auto"/>
            <w:tcBorders>
              <w:bottom w:val="single" w:sz="4" w:space="0" w:color="auto"/>
            </w:tcBorders>
          </w:tcPr>
          <w:p w14:paraId="44502B88" w14:textId="2DF909AD" w:rsidR="00AB3202" w:rsidRPr="00FE1AE8" w:rsidRDefault="00AB3202" w:rsidP="005E5552">
            <w:r w:rsidRPr="00FE1AE8">
              <w:t xml:space="preserve">Test </w:t>
            </w:r>
            <w:r>
              <w:t>3</w:t>
            </w:r>
          </w:p>
        </w:tc>
        <w:tc>
          <w:tcPr>
            <w:tcW w:w="0" w:type="auto"/>
            <w:tcBorders>
              <w:bottom w:val="single" w:sz="4" w:space="0" w:color="auto"/>
            </w:tcBorders>
          </w:tcPr>
          <w:p w14:paraId="52A2E45C" w14:textId="77777777" w:rsidR="00AB3202" w:rsidRPr="00FE1AE8" w:rsidRDefault="00AB3202" w:rsidP="005E5552"/>
        </w:tc>
      </w:tr>
      <w:tr w:rsidR="00AB3202" w:rsidRPr="00FE1AE8" w14:paraId="6B4967F2" w14:textId="77777777" w:rsidTr="005E5552">
        <w:tc>
          <w:tcPr>
            <w:tcW w:w="0" w:type="auto"/>
          </w:tcPr>
          <w:p w14:paraId="29F54294" w14:textId="77777777" w:rsidR="00AB3202" w:rsidRPr="00FE1AE8" w:rsidRDefault="00AB3202" w:rsidP="005E5552">
            <w:r w:rsidRPr="00FE1AE8">
              <w:t>Presentation</w:t>
            </w:r>
          </w:p>
        </w:tc>
        <w:tc>
          <w:tcPr>
            <w:tcW w:w="0" w:type="auto"/>
          </w:tcPr>
          <w:p w14:paraId="41080234" w14:textId="58DE3FC6" w:rsidR="00AB3202" w:rsidRPr="00FE1AE8" w:rsidRDefault="00AB3202" w:rsidP="005E5552">
            <w:r w:rsidRPr="00FE1AE8">
              <w:t>HMD (</w:t>
            </w:r>
            <w:r w:rsidRPr="00E44335">
              <w:t xml:space="preserve">HTC </w:t>
            </w:r>
            <w:proofErr w:type="spellStart"/>
            <w:r w:rsidRPr="00E44335">
              <w:t>Vive</w:t>
            </w:r>
            <w:proofErr w:type="spellEnd"/>
            <w:r w:rsidR="006C5A34">
              <w:t xml:space="preserve"> or </w:t>
            </w:r>
            <w:proofErr w:type="spellStart"/>
            <w:r w:rsidR="006C5A34">
              <w:t>Vive</w:t>
            </w:r>
            <w:proofErr w:type="spellEnd"/>
            <w:r w:rsidR="006C5A34">
              <w:t xml:space="preserve"> Pro</w:t>
            </w:r>
            <w:r w:rsidRPr="00FE1AE8">
              <w:t>) with headphones</w:t>
            </w:r>
            <w:r>
              <w:t>.</w:t>
            </w:r>
          </w:p>
        </w:tc>
      </w:tr>
      <w:tr w:rsidR="00AB3202" w:rsidRPr="00FE1AE8" w14:paraId="16C8A684" w14:textId="77777777" w:rsidTr="005E5552">
        <w:tc>
          <w:tcPr>
            <w:tcW w:w="0" w:type="auto"/>
          </w:tcPr>
          <w:p w14:paraId="7A258DB2" w14:textId="77777777" w:rsidR="00AB3202" w:rsidRPr="00FE1AE8" w:rsidRDefault="00AB3202" w:rsidP="005E5552">
            <w:r w:rsidRPr="00FE1AE8">
              <w:t>Material</w:t>
            </w:r>
          </w:p>
        </w:tc>
        <w:tc>
          <w:tcPr>
            <w:tcW w:w="0" w:type="auto"/>
          </w:tcPr>
          <w:p w14:paraId="472BA967" w14:textId="7411090C" w:rsidR="004C68D5" w:rsidRDefault="004C68D5" w:rsidP="004C68D5">
            <w:r>
              <w:t>6DoF</w:t>
            </w:r>
            <w:r w:rsidRPr="00B45EB8">
              <w:t xml:space="preserve"> HOA</w:t>
            </w:r>
            <w:r>
              <w:t xml:space="preserve">, </w:t>
            </w:r>
            <w:r w:rsidR="00B040EF">
              <w:t xml:space="preserve">in which user position influences rendering, </w:t>
            </w:r>
            <w:r>
              <w:t>including</w:t>
            </w:r>
            <w:r w:rsidR="00B040EF">
              <w:t>:</w:t>
            </w:r>
          </w:p>
          <w:p w14:paraId="35AE5DAF" w14:textId="3017C10F" w:rsidR="004C68D5" w:rsidRDefault="004C68D5" w:rsidP="004C68D5">
            <w:pPr>
              <w:pStyle w:val="ListParagraph"/>
              <w:numPr>
                <w:ilvl w:val="0"/>
                <w:numId w:val="26"/>
              </w:numPr>
            </w:pPr>
            <w:r>
              <w:t xml:space="preserve">“interior/exterior” HOA, and </w:t>
            </w:r>
          </w:p>
          <w:p w14:paraId="77BC8D75" w14:textId="7AD9B7F5" w:rsidR="004C68D5" w:rsidRPr="00B45EB8" w:rsidRDefault="004C68D5" w:rsidP="00486D36">
            <w:pPr>
              <w:pStyle w:val="ListParagraph"/>
              <w:numPr>
                <w:ilvl w:val="0"/>
                <w:numId w:val="26"/>
              </w:numPr>
            </w:pPr>
            <w:r>
              <w:t xml:space="preserve">“multi-point” HOA, in which there </w:t>
            </w:r>
            <w:r w:rsidR="00733ED3">
              <w:t xml:space="preserve">are </w:t>
            </w:r>
            <w:r>
              <w:t>HOA signals located at more than one position</w:t>
            </w:r>
            <w:r w:rsidR="00733ED3">
              <w:t>,</w:t>
            </w:r>
          </w:p>
          <w:p w14:paraId="0DB9DD54" w14:textId="5449F784" w:rsidR="00AB3202" w:rsidRPr="00B45EB8" w:rsidRDefault="004C68D5" w:rsidP="005E5552">
            <w:r>
              <w:t xml:space="preserve">and </w:t>
            </w:r>
            <w:r w:rsidR="00AB3202" w:rsidRPr="00B45EB8">
              <w:t>Objects, Channels</w:t>
            </w:r>
          </w:p>
          <w:p w14:paraId="2E6C9624" w14:textId="6DB51028" w:rsidR="00AB3202" w:rsidRPr="00FE1AE8" w:rsidRDefault="00AB3202" w:rsidP="005E5552">
            <w:r w:rsidRPr="0042457B">
              <w:t xml:space="preserve">Material for </w:t>
            </w:r>
            <w:r>
              <w:t>T</w:t>
            </w:r>
            <w:r w:rsidRPr="0042457B">
              <w:t>est T</w:t>
            </w:r>
            <w:r>
              <w:t>3</w:t>
            </w:r>
            <w:r w:rsidRPr="0042457B">
              <w:t xml:space="preserve"> is listed in </w:t>
            </w:r>
            <w:r w:rsidR="00A37C42">
              <w:t xml:space="preserve">Table A-3 of </w:t>
            </w:r>
            <w:r w:rsidR="00A37C42" w:rsidRPr="00FE1AE8">
              <w:t>Annex A</w:t>
            </w:r>
            <w:r w:rsidR="00A37C42">
              <w:t>, found in [</w:t>
            </w:r>
            <w:r w:rsidR="00A37C42">
              <w:fldChar w:fldCharType="begin"/>
            </w:r>
            <w:r w:rsidR="00A37C42">
              <w:instrText xml:space="preserve"> REF _Ref53059390 \r \h </w:instrText>
            </w:r>
            <w:r w:rsidR="00A37C42">
              <w:fldChar w:fldCharType="separate"/>
            </w:r>
            <w:r w:rsidR="00A37C42">
              <w:t>6</w:t>
            </w:r>
            <w:r w:rsidR="00A37C42">
              <w:fldChar w:fldCharType="end"/>
            </w:r>
            <w:r w:rsidR="00A37C42">
              <w:t>].</w:t>
            </w:r>
          </w:p>
        </w:tc>
      </w:tr>
      <w:tr w:rsidR="00AB3202" w:rsidRPr="00690631" w14:paraId="5B3D8C39" w14:textId="77777777" w:rsidTr="005E5552">
        <w:tc>
          <w:tcPr>
            <w:tcW w:w="0" w:type="auto"/>
          </w:tcPr>
          <w:p w14:paraId="2AA8DBB7" w14:textId="77777777" w:rsidR="00AB3202" w:rsidRPr="00FE1AE8" w:rsidRDefault="00AB3202" w:rsidP="005E5552">
            <w:r w:rsidRPr="00FE1AE8">
              <w:t>Methodology</w:t>
            </w:r>
          </w:p>
        </w:tc>
        <w:tc>
          <w:tcPr>
            <w:tcW w:w="0" w:type="auto"/>
          </w:tcPr>
          <w:p w14:paraId="2B01B314" w14:textId="1F9496F7" w:rsidR="00AB3202" w:rsidRDefault="00AB3202" w:rsidP="005E5552">
            <w:r w:rsidRPr="00CF26B6">
              <w:t>TBD</w:t>
            </w:r>
            <w:r w:rsidR="000D72CB" w:rsidRPr="00CF26B6">
              <w:t xml:space="preserve"> </w:t>
            </w:r>
          </w:p>
          <w:p w14:paraId="7B3FD78F" w14:textId="77777777" w:rsidR="00AB3202" w:rsidRPr="00B45EB8" w:rsidRDefault="00AB3202" w:rsidP="005E5552">
            <w:pPr>
              <w:rPr>
                <w:b/>
              </w:rPr>
            </w:pPr>
            <w:r>
              <w:t xml:space="preserve">Subject uses </w:t>
            </w:r>
            <w:r w:rsidRPr="00B45EB8">
              <w:t xml:space="preserve">6DoF </w:t>
            </w:r>
            <w:r>
              <w:t>f</w:t>
            </w:r>
            <w:r w:rsidRPr="00B45EB8">
              <w:t>ull body motion</w:t>
            </w:r>
            <w:r>
              <w:t xml:space="preserve"> in assessment.</w:t>
            </w:r>
          </w:p>
        </w:tc>
      </w:tr>
    </w:tbl>
    <w:p w14:paraId="13423C4B" w14:textId="77777777" w:rsidR="00AF3CF3" w:rsidRDefault="00AF3CF3" w:rsidP="00AF3CF3">
      <w:pPr>
        <w:pStyle w:val="Caption"/>
        <w:rPr>
          <w:rFonts w:asciiTheme="minorHAnsi" w:hAnsiTheme="minorHAnsi" w:cstheme="minorHAnsi"/>
          <w:sz w:val="24"/>
          <w:szCs w:val="24"/>
        </w:rPr>
      </w:pPr>
    </w:p>
    <w:p w14:paraId="7B3B4AE9" w14:textId="77777777" w:rsidR="00AF3CF3" w:rsidRDefault="00AF3CF3" w:rsidP="00DE1F73"/>
    <w:p w14:paraId="2F2FBB80" w14:textId="2A14B08D" w:rsidR="00DE1F73" w:rsidRDefault="00DE1F73" w:rsidP="00DE1F73">
      <w:r w:rsidRPr="00CF26B6">
        <w:t xml:space="preserve">Tests </w:t>
      </w:r>
      <w:r w:rsidR="00733ED3" w:rsidRPr="00CF26B6">
        <w:t>1, 2 and 3</w:t>
      </w:r>
      <w:r w:rsidRPr="00CF26B6">
        <w:t xml:space="preserve"> are intended to assess subjective perception of all aspects of the VR/AR experience, including those listed in</w:t>
      </w:r>
      <w:r w:rsidR="00244D02" w:rsidRPr="00CF26B6">
        <w:t xml:space="preserve"> </w:t>
      </w:r>
      <w:r w:rsidR="00244D02" w:rsidRPr="00CF26B6">
        <w:fldChar w:fldCharType="begin"/>
      </w:r>
      <w:r w:rsidR="00244D02" w:rsidRPr="00CF26B6">
        <w:instrText xml:space="preserve"> REF _Ref20498520 \h </w:instrText>
      </w:r>
      <w:r w:rsidR="000D72CB" w:rsidRPr="00CF26B6">
        <w:instrText xml:space="preserve"> \* MERGEFORMAT </w:instrText>
      </w:r>
      <w:r w:rsidR="00244D02" w:rsidRPr="00CF26B6">
        <w:fldChar w:fldCharType="separate"/>
      </w:r>
      <w:r w:rsidR="00173889" w:rsidRPr="00CF26B6">
        <w:rPr>
          <w:rFonts w:cstheme="minorHAnsi"/>
        </w:rPr>
        <w:t xml:space="preserve">Table </w:t>
      </w:r>
      <w:r w:rsidR="00173889" w:rsidRPr="00CF26B6">
        <w:rPr>
          <w:rFonts w:cstheme="minorHAnsi"/>
          <w:noProof/>
        </w:rPr>
        <w:t>3</w:t>
      </w:r>
      <w:r w:rsidR="00244D02" w:rsidRPr="00CF26B6">
        <w:fldChar w:fldCharType="end"/>
      </w:r>
      <w:r w:rsidRPr="00CF26B6">
        <w:t>, below.</w:t>
      </w:r>
    </w:p>
    <w:p w14:paraId="5538E38F" w14:textId="77777777" w:rsidR="00DE1F73" w:rsidRDefault="00DE1F73" w:rsidP="00DE1F73"/>
    <w:tbl>
      <w:tblPr>
        <w:tblStyle w:val="TableGrid"/>
        <w:tblW w:w="0" w:type="auto"/>
        <w:tblLook w:val="04A0" w:firstRow="1" w:lastRow="0" w:firstColumn="1" w:lastColumn="0" w:noHBand="0" w:noVBand="1"/>
      </w:tblPr>
      <w:tblGrid>
        <w:gridCol w:w="9350"/>
      </w:tblGrid>
      <w:tr w:rsidR="00DE1F73" w:rsidRPr="0007516D" w14:paraId="5275C80C" w14:textId="77777777" w:rsidTr="006C0106">
        <w:tc>
          <w:tcPr>
            <w:tcW w:w="0" w:type="auto"/>
          </w:tcPr>
          <w:p w14:paraId="027EB86C" w14:textId="77777777" w:rsidR="00DE1F73" w:rsidRPr="00F86129" w:rsidRDefault="00DE1F73" w:rsidP="006C0106">
            <w:pPr>
              <w:rPr>
                <w:b/>
              </w:rPr>
            </w:pPr>
            <w:r w:rsidRPr="00F86129">
              <w:rPr>
                <w:b/>
              </w:rPr>
              <w:t>Characteristic</w:t>
            </w:r>
          </w:p>
        </w:tc>
      </w:tr>
      <w:tr w:rsidR="00DE1F73" w:rsidRPr="0007516D" w14:paraId="07DC3B51" w14:textId="77777777" w:rsidTr="006C0106">
        <w:tc>
          <w:tcPr>
            <w:tcW w:w="0" w:type="auto"/>
          </w:tcPr>
          <w:p w14:paraId="0B8852C6" w14:textId="77777777" w:rsidR="00DE1F73" w:rsidRPr="0024352D" w:rsidRDefault="00DE1F73" w:rsidP="006C0106">
            <w:r w:rsidRPr="00F86129">
              <w:t xml:space="preserve">Audio timbral quality </w:t>
            </w:r>
          </w:p>
        </w:tc>
      </w:tr>
      <w:tr w:rsidR="00DE1F73" w:rsidRPr="0007516D" w14:paraId="6C97B365" w14:textId="77777777" w:rsidTr="006C0106">
        <w:tc>
          <w:tcPr>
            <w:tcW w:w="0" w:type="auto"/>
          </w:tcPr>
          <w:p w14:paraId="26DC4D8C" w14:textId="77777777" w:rsidR="00DE1F73" w:rsidRPr="0024352D" w:rsidRDefault="00DE1F73" w:rsidP="006C0106">
            <w:r w:rsidRPr="00F86129">
              <w:t>Audio distortions and artefacts</w:t>
            </w:r>
          </w:p>
        </w:tc>
      </w:tr>
      <w:tr w:rsidR="00DE1F73" w:rsidRPr="0007516D" w14:paraId="70E405DE" w14:textId="77777777" w:rsidTr="006C0106">
        <w:tc>
          <w:tcPr>
            <w:tcW w:w="0" w:type="auto"/>
          </w:tcPr>
          <w:p w14:paraId="12CA2B18" w14:textId="77777777" w:rsidR="00DE1F73" w:rsidRPr="0024352D" w:rsidRDefault="00DE1F73" w:rsidP="006C0106">
            <w:r w:rsidRPr="00F86129">
              <w:t xml:space="preserve">Audio source localization quality </w:t>
            </w:r>
          </w:p>
        </w:tc>
      </w:tr>
      <w:tr w:rsidR="00DE1F73" w:rsidRPr="0007516D" w14:paraId="0BA5625C" w14:textId="77777777" w:rsidTr="006C0106">
        <w:tc>
          <w:tcPr>
            <w:tcW w:w="0" w:type="auto"/>
          </w:tcPr>
          <w:p w14:paraId="76C200CB" w14:textId="77777777" w:rsidR="00DE1F73" w:rsidRPr="00F86129" w:rsidRDefault="00DE1F73" w:rsidP="006C0106">
            <w:r w:rsidRPr="00F86129">
              <w:t>Audio source spatial extent quality</w:t>
            </w:r>
          </w:p>
        </w:tc>
      </w:tr>
      <w:tr w:rsidR="00DE1F73" w:rsidRPr="0007516D" w14:paraId="4183A388" w14:textId="77777777" w:rsidTr="006C0106">
        <w:tc>
          <w:tcPr>
            <w:tcW w:w="0" w:type="auto"/>
          </w:tcPr>
          <w:p w14:paraId="62BB2B93" w14:textId="77777777" w:rsidR="00DE1F73" w:rsidRPr="00F86129" w:rsidRDefault="00DE1F73" w:rsidP="006C0106">
            <w:r w:rsidRPr="00F86129">
              <w:t>Audio source directivity quality</w:t>
            </w:r>
          </w:p>
        </w:tc>
      </w:tr>
      <w:tr w:rsidR="00DE1F73" w:rsidRPr="0007516D" w14:paraId="2390D60F" w14:textId="77777777" w:rsidTr="006C0106">
        <w:tc>
          <w:tcPr>
            <w:tcW w:w="0" w:type="auto"/>
          </w:tcPr>
          <w:p w14:paraId="72257F48" w14:textId="77777777" w:rsidR="00DE1F73" w:rsidRPr="00F86129" w:rsidRDefault="00DE1F73" w:rsidP="006C0106">
            <w:r w:rsidRPr="00F86129">
              <w:t>Audio reverberation, occlusion and diffraction quality</w:t>
            </w:r>
          </w:p>
        </w:tc>
      </w:tr>
      <w:tr w:rsidR="00DE1F73" w:rsidRPr="0007516D" w14:paraId="2DF5321D" w14:textId="77777777" w:rsidTr="006C0106">
        <w:tc>
          <w:tcPr>
            <w:tcW w:w="0" w:type="auto"/>
          </w:tcPr>
          <w:p w14:paraId="0670BC51" w14:textId="54AA2477" w:rsidR="00DE1F73" w:rsidRPr="0024352D" w:rsidRDefault="00DE1F73" w:rsidP="006C0106">
            <w:r w:rsidRPr="00F86129">
              <w:t xml:space="preserve">Consistency of audio with respect to </w:t>
            </w:r>
            <w:r w:rsidR="0024352D" w:rsidRPr="00F86129">
              <w:t xml:space="preserve">user </w:t>
            </w:r>
            <w:r w:rsidRPr="00F86129">
              <w:t xml:space="preserve">motion </w:t>
            </w:r>
            <w:r w:rsidR="0024352D" w:rsidRPr="00F86129">
              <w:t>(i.e. sufficiency low motion to sound latency)</w:t>
            </w:r>
            <w:r w:rsidRPr="00F86129">
              <w:t xml:space="preserve"> </w:t>
            </w:r>
          </w:p>
        </w:tc>
      </w:tr>
      <w:tr w:rsidR="00DE1F73" w:rsidRPr="0007516D" w14:paraId="6540770C" w14:textId="77777777" w:rsidTr="006C0106">
        <w:tc>
          <w:tcPr>
            <w:tcW w:w="0" w:type="auto"/>
          </w:tcPr>
          <w:p w14:paraId="32904F56" w14:textId="35FA154B" w:rsidR="00DE1F73" w:rsidRPr="0024352D" w:rsidRDefault="0024352D" w:rsidP="006C0106">
            <w:r w:rsidRPr="00F86129">
              <w:t xml:space="preserve">Consistency </w:t>
            </w:r>
            <w:r w:rsidR="00DE1F73" w:rsidRPr="00F86129">
              <w:t>of audio with respect to visual cues</w:t>
            </w:r>
            <w:r w:rsidRPr="00F86129">
              <w:t xml:space="preserve"> (i.e. co-localization of visual and auditory sound objects)</w:t>
            </w:r>
          </w:p>
        </w:tc>
      </w:tr>
      <w:tr w:rsidR="00DE1F73" w:rsidRPr="0007516D" w14:paraId="006B8633" w14:textId="77777777" w:rsidTr="006C0106">
        <w:tc>
          <w:tcPr>
            <w:tcW w:w="0" w:type="auto"/>
          </w:tcPr>
          <w:p w14:paraId="7523FB45" w14:textId="77777777" w:rsidR="00DE1F73" w:rsidRPr="0024352D" w:rsidRDefault="00DE1F73" w:rsidP="006C0106">
            <w:r w:rsidRPr="00F86129">
              <w:t xml:space="preserve">Overall auditory immersion elicited by presented scene </w:t>
            </w:r>
          </w:p>
        </w:tc>
      </w:tr>
      <w:tr w:rsidR="00DE1F73" w:rsidRPr="0007516D" w14:paraId="249C3FE7" w14:textId="77777777" w:rsidTr="006C0106">
        <w:tc>
          <w:tcPr>
            <w:tcW w:w="0" w:type="auto"/>
          </w:tcPr>
          <w:p w14:paraId="3807F705" w14:textId="77777777" w:rsidR="00DE1F73" w:rsidRPr="00F86129" w:rsidRDefault="00DE1F73" w:rsidP="006C0106">
            <w:r w:rsidRPr="00F86129">
              <w:t>Plausibility of overall experience</w:t>
            </w:r>
          </w:p>
        </w:tc>
      </w:tr>
    </w:tbl>
    <w:p w14:paraId="194C51FE" w14:textId="77777777" w:rsidR="00DE1F73" w:rsidRDefault="00DE1F73" w:rsidP="00DE1F73">
      <w:pPr>
        <w:pStyle w:val="Caption"/>
        <w:rPr>
          <w:sz w:val="24"/>
          <w:szCs w:val="24"/>
        </w:rPr>
      </w:pPr>
    </w:p>
    <w:p w14:paraId="1FF24548" w14:textId="65C98484" w:rsidR="00DE1F73" w:rsidRPr="00AF3CF3" w:rsidRDefault="00DE1F73" w:rsidP="00DE1F73">
      <w:pPr>
        <w:pStyle w:val="Caption"/>
        <w:rPr>
          <w:rFonts w:asciiTheme="minorHAnsi" w:hAnsiTheme="minorHAnsi" w:cstheme="minorHAnsi"/>
          <w:sz w:val="24"/>
          <w:szCs w:val="24"/>
        </w:rPr>
      </w:pPr>
      <w:bookmarkStart w:id="178" w:name="_Ref20498520"/>
      <w:r w:rsidRPr="00AF3CF3">
        <w:rPr>
          <w:rFonts w:asciiTheme="minorHAnsi" w:hAnsiTheme="minorHAnsi" w:cstheme="minorHAnsi"/>
          <w:sz w:val="24"/>
          <w:szCs w:val="24"/>
        </w:rPr>
        <w:t xml:space="preserve">Table </w:t>
      </w:r>
      <w:r w:rsidRPr="00AF3CF3">
        <w:rPr>
          <w:rFonts w:asciiTheme="minorHAnsi" w:hAnsiTheme="minorHAnsi" w:cstheme="minorHAnsi"/>
          <w:sz w:val="24"/>
          <w:szCs w:val="24"/>
        </w:rPr>
        <w:fldChar w:fldCharType="begin"/>
      </w:r>
      <w:r w:rsidRPr="00AF3CF3">
        <w:rPr>
          <w:rFonts w:asciiTheme="minorHAnsi" w:hAnsiTheme="minorHAnsi" w:cstheme="minorHAnsi"/>
          <w:sz w:val="24"/>
          <w:szCs w:val="24"/>
        </w:rPr>
        <w:instrText xml:space="preserve"> SEQ Table \* ARABIC </w:instrText>
      </w:r>
      <w:r w:rsidRPr="00AF3CF3">
        <w:rPr>
          <w:rFonts w:asciiTheme="minorHAnsi" w:hAnsiTheme="minorHAnsi" w:cstheme="minorHAnsi"/>
          <w:sz w:val="24"/>
          <w:szCs w:val="24"/>
        </w:rPr>
        <w:fldChar w:fldCharType="separate"/>
      </w:r>
      <w:r w:rsidR="00173889">
        <w:rPr>
          <w:rFonts w:asciiTheme="minorHAnsi" w:hAnsiTheme="minorHAnsi" w:cstheme="minorHAnsi"/>
          <w:noProof/>
          <w:sz w:val="24"/>
          <w:szCs w:val="24"/>
        </w:rPr>
        <w:t>3</w:t>
      </w:r>
      <w:r w:rsidRPr="00AF3CF3">
        <w:rPr>
          <w:rFonts w:asciiTheme="minorHAnsi" w:hAnsiTheme="minorHAnsi" w:cstheme="minorHAnsi"/>
          <w:sz w:val="24"/>
          <w:szCs w:val="24"/>
        </w:rPr>
        <w:fldChar w:fldCharType="end"/>
      </w:r>
      <w:bookmarkEnd w:id="178"/>
      <w:r w:rsidRPr="00AF3CF3">
        <w:rPr>
          <w:rFonts w:asciiTheme="minorHAnsi" w:hAnsiTheme="minorHAnsi" w:cstheme="minorHAnsi"/>
          <w:sz w:val="24"/>
          <w:szCs w:val="24"/>
        </w:rPr>
        <w:t xml:space="preserve"> – Non-exhaustive List of Perceptual Characteristics to be Tested</w:t>
      </w:r>
    </w:p>
    <w:p w14:paraId="7F44947B" w14:textId="1B24044D" w:rsidR="005B2DF1" w:rsidRPr="009D4A01" w:rsidRDefault="005B2DF1" w:rsidP="00DE1F73">
      <w:pPr>
        <w:pStyle w:val="Heading2"/>
        <w:rPr>
          <w:highlight w:val="green"/>
        </w:rPr>
      </w:pPr>
      <w:bookmarkStart w:id="179" w:name="_Ref20498683"/>
      <w:bookmarkStart w:id="180" w:name="_Ref29291557"/>
      <w:bookmarkStart w:id="181" w:name="_Ref29291588"/>
      <w:bookmarkStart w:id="182" w:name="_Toc61448941"/>
      <w:r w:rsidRPr="009D4A01">
        <w:rPr>
          <w:highlight w:val="green"/>
        </w:rPr>
        <w:t xml:space="preserve">Conduct Objective </w:t>
      </w:r>
      <w:bookmarkEnd w:id="176"/>
      <w:bookmarkEnd w:id="179"/>
      <w:r w:rsidR="006532D6" w:rsidRPr="009D4A01">
        <w:rPr>
          <w:highlight w:val="green"/>
        </w:rPr>
        <w:t>Evaluations</w:t>
      </w:r>
      <w:bookmarkEnd w:id="180"/>
      <w:bookmarkEnd w:id="181"/>
      <w:bookmarkEnd w:id="182"/>
    </w:p>
    <w:p w14:paraId="4659DC8E" w14:textId="351B18C4" w:rsidR="00CF26B6" w:rsidRDefault="00CF26B6" w:rsidP="005B2DF1">
      <w:pPr>
        <w:jc w:val="both"/>
      </w:pPr>
      <w:r w:rsidRPr="00631811">
        <w:rPr>
          <w:highlight w:val="red"/>
        </w:rPr>
        <w:t>[</w:t>
      </w:r>
      <w:r w:rsidR="00FC5238" w:rsidRPr="00631811">
        <w:rPr>
          <w:highlight w:val="red"/>
        </w:rPr>
        <w:t xml:space="preserve">Provide complete instructions for what </w:t>
      </w:r>
      <w:r w:rsidR="00631811" w:rsidRPr="00631811">
        <w:rPr>
          <w:highlight w:val="red"/>
        </w:rPr>
        <w:t>respondents are to include in their objective test measurements. Reference Excel spreadsheets or other resources that are needed to obtain such test measurements.]</w:t>
      </w:r>
    </w:p>
    <w:p w14:paraId="660BA157" w14:textId="2270397B" w:rsidR="005B2DF1" w:rsidRDefault="005B2DF1" w:rsidP="005B2DF1">
      <w:pPr>
        <w:jc w:val="both"/>
      </w:pPr>
      <w:r>
        <w:t xml:space="preserve">Proponents </w:t>
      </w:r>
      <w:r w:rsidR="00244D02">
        <w:t>must</w:t>
      </w:r>
      <w:r>
        <w:t xml:space="preserve"> provide the objective </w:t>
      </w:r>
      <w:r w:rsidR="005633BC">
        <w:t xml:space="preserve">measurement of the following parameters. Details on how to measure are given in </w:t>
      </w:r>
      <w:r w:rsidR="00A37C42">
        <w:t>[</w:t>
      </w:r>
      <w:r w:rsidR="00A37C42">
        <w:fldChar w:fldCharType="begin"/>
      </w:r>
      <w:r w:rsidR="00A37C42">
        <w:instrText xml:space="preserve"> REF _Ref53059390 \r \h </w:instrText>
      </w:r>
      <w:r w:rsidR="00A37C42">
        <w:fldChar w:fldCharType="separate"/>
      </w:r>
      <w:r w:rsidR="00A37C42">
        <w:t>6</w:t>
      </w:r>
      <w:r w:rsidR="00A37C42">
        <w:fldChar w:fldCharType="end"/>
      </w:r>
      <w:r w:rsidR="00A37C42">
        <w:t xml:space="preserve">], </w:t>
      </w:r>
      <w:r w:rsidR="005633BC">
        <w:t>Annex B.</w:t>
      </w:r>
    </w:p>
    <w:p w14:paraId="16B31B75" w14:textId="77777777" w:rsidR="00A37C42" w:rsidRDefault="00A37C42" w:rsidP="00A37C42">
      <w:pPr>
        <w:pStyle w:val="ListParagraph"/>
        <w:numPr>
          <w:ilvl w:val="0"/>
          <w:numId w:val="27"/>
        </w:numPr>
        <w:jc w:val="both"/>
      </w:pPr>
      <w:r>
        <w:t xml:space="preserve">computational complexity, </w:t>
      </w:r>
    </w:p>
    <w:p w14:paraId="70310D4D" w14:textId="77777777" w:rsidR="00A37C42" w:rsidRDefault="00A37C42" w:rsidP="00A37C42">
      <w:pPr>
        <w:pStyle w:val="ListParagraph"/>
        <w:numPr>
          <w:ilvl w:val="0"/>
          <w:numId w:val="27"/>
        </w:numPr>
        <w:jc w:val="both"/>
      </w:pPr>
      <w:r>
        <w:t xml:space="preserve">latency (motion to sound latency as well as signal latency), </w:t>
      </w:r>
    </w:p>
    <w:p w14:paraId="24D82CD9" w14:textId="77777777" w:rsidR="00A37C42" w:rsidRDefault="00A37C42" w:rsidP="00A37C42">
      <w:pPr>
        <w:pStyle w:val="ListParagraph"/>
        <w:numPr>
          <w:ilvl w:val="0"/>
          <w:numId w:val="27"/>
        </w:numPr>
        <w:jc w:val="both"/>
      </w:pPr>
      <w:r>
        <w:lastRenderedPageBreak/>
        <w:t>bitrate,</w:t>
      </w:r>
    </w:p>
    <w:p w14:paraId="48044D4B" w14:textId="56027212" w:rsidR="00A37C42" w:rsidRPr="00A37C42" w:rsidRDefault="00A37C42" w:rsidP="004741B7">
      <w:pPr>
        <w:pStyle w:val="ListParagraph"/>
        <w:numPr>
          <w:ilvl w:val="0"/>
          <w:numId w:val="27"/>
        </w:numPr>
        <w:jc w:val="both"/>
        <w:rPr>
          <w:rFonts w:eastAsia="SimSun" w:cstheme="minorHAnsi"/>
          <w:b/>
          <w:i/>
          <w:lang w:eastAsia="zh-CN"/>
        </w:rPr>
      </w:pPr>
      <w:r>
        <w:t>memory usage.</w:t>
      </w:r>
    </w:p>
    <w:p w14:paraId="381BDDAE" w14:textId="77777777" w:rsidR="00A37C42" w:rsidRPr="004741B7" w:rsidRDefault="00A37C42" w:rsidP="004741B7">
      <w:pPr>
        <w:pStyle w:val="ListParagraph"/>
        <w:rPr>
          <w:rFonts w:eastAsia="SimSun" w:cstheme="minorHAnsi"/>
          <w:lang w:eastAsia="zh-CN"/>
        </w:rPr>
      </w:pPr>
    </w:p>
    <w:p w14:paraId="3509B381" w14:textId="5851CB54" w:rsidR="005633BC" w:rsidRPr="004741B7" w:rsidRDefault="005633BC" w:rsidP="004741B7">
      <w:pPr>
        <w:autoSpaceDN w:val="0"/>
        <w:spacing w:after="200" w:line="276" w:lineRule="auto"/>
        <w:textAlignment w:val="baseline"/>
        <w:rPr>
          <w:rFonts w:eastAsia="SimSun" w:cstheme="minorHAnsi"/>
          <w:lang w:eastAsia="zh-CN"/>
        </w:rPr>
      </w:pPr>
      <w:r>
        <w:rPr>
          <w:rFonts w:eastAsia="SimSun" w:cstheme="minorHAnsi"/>
          <w:lang w:eastAsia="zh-CN"/>
        </w:rPr>
        <w:t xml:space="preserve">In addition, proponents must provide objective or descriptive </w:t>
      </w:r>
      <w:r>
        <w:t xml:space="preserve">characterizations of their proposals as detailed in </w:t>
      </w:r>
      <w:r w:rsidR="00A37C42">
        <w:t xml:space="preserve">Table B-1 </w:t>
      </w:r>
      <w:r>
        <w:t>of Annex B.</w:t>
      </w:r>
    </w:p>
    <w:p w14:paraId="04E84266" w14:textId="0C512EF8" w:rsidR="00581B4A" w:rsidRPr="00581B4A" w:rsidRDefault="00581B4A" w:rsidP="005B2DF1">
      <w:pPr>
        <w:pStyle w:val="ListParagraph"/>
        <w:numPr>
          <w:ilvl w:val="0"/>
          <w:numId w:val="20"/>
        </w:numPr>
        <w:autoSpaceDN w:val="0"/>
        <w:spacing w:after="200" w:line="276" w:lineRule="auto"/>
        <w:textAlignment w:val="baseline"/>
        <w:rPr>
          <w:rFonts w:eastAsia="SimSun" w:cstheme="minorHAnsi"/>
          <w:lang w:eastAsia="zh-CN"/>
        </w:rPr>
      </w:pPr>
      <w:r w:rsidRPr="00581B4A">
        <w:rPr>
          <w:rFonts w:eastAsia="SimSun" w:cstheme="minorHAnsi"/>
          <w:b/>
          <w:i/>
          <w:lang w:eastAsia="zh-CN"/>
        </w:rPr>
        <w:t xml:space="preserve">Other objective measurements or </w:t>
      </w:r>
      <w:r w:rsidR="00F73CD6">
        <w:rPr>
          <w:rFonts w:eastAsia="SimSun" w:cstheme="minorHAnsi"/>
          <w:b/>
          <w:i/>
          <w:lang w:eastAsia="zh-CN"/>
        </w:rPr>
        <w:t xml:space="preserve">written </w:t>
      </w:r>
      <w:r w:rsidRPr="00581B4A">
        <w:rPr>
          <w:rFonts w:eastAsia="SimSun" w:cstheme="minorHAnsi"/>
          <w:b/>
          <w:i/>
          <w:lang w:eastAsia="zh-CN"/>
        </w:rPr>
        <w:t>descriptions</w:t>
      </w:r>
    </w:p>
    <w:p w14:paraId="1940BE1F" w14:textId="19B4689C" w:rsidR="004452C6" w:rsidRDefault="00581B4A" w:rsidP="004452C6">
      <w:r>
        <w:t xml:space="preserve">A template for the submission of this information is given in Annex B. </w:t>
      </w:r>
      <w:r w:rsidR="00244D02">
        <w:t>The</w:t>
      </w:r>
      <w:r w:rsidR="004452C6">
        <w:t xml:space="preserve"> proponent must submit documentation that contain a numerical measurement of the objective criterion</w:t>
      </w:r>
      <w:r w:rsidR="00244D02">
        <w:t xml:space="preserve"> listed in this section</w:t>
      </w:r>
      <w:r w:rsidR="004452C6">
        <w:t>, along with a description of how the measurement was made, including all assumptions made for the measurement setup.</w:t>
      </w:r>
    </w:p>
    <w:p w14:paraId="5C85D33F" w14:textId="1E29D7BD" w:rsidR="00581B4A" w:rsidRDefault="00581B4A" w:rsidP="004452C6"/>
    <w:p w14:paraId="46462D46" w14:textId="52000D1B" w:rsidR="00581B4A" w:rsidRDefault="00581B4A" w:rsidP="004452C6">
      <w:r>
        <w:t>In addition, the proponent must show the extent that their submission fulfills the requirements listed in [</w:t>
      </w:r>
      <w:r w:rsidR="00EB6DB5">
        <w:fldChar w:fldCharType="begin"/>
      </w:r>
      <w:r w:rsidR="00EB6DB5">
        <w:instrText xml:space="preserve"> REF _Ref2764863 \r </w:instrText>
      </w:r>
      <w:r w:rsidR="00EB6DB5">
        <w:fldChar w:fldCharType="separate"/>
      </w:r>
      <w:r w:rsidR="00173889">
        <w:t>1</w:t>
      </w:r>
      <w:r w:rsidR="00EB6DB5">
        <w:fldChar w:fldCharType="end"/>
      </w:r>
      <w:r>
        <w:t xml:space="preserve">]. A template for the submission of this information is </w:t>
      </w:r>
      <w:r w:rsidR="00CC16D3">
        <w:t xml:space="preserve">also </w:t>
      </w:r>
      <w:r>
        <w:t>given in Annex B.</w:t>
      </w:r>
    </w:p>
    <w:p w14:paraId="35FCC850" w14:textId="77D3E7FC" w:rsidR="007E09B4" w:rsidRPr="00631811" w:rsidRDefault="007E09B4" w:rsidP="007E09B4">
      <w:pPr>
        <w:pStyle w:val="Heading2"/>
      </w:pPr>
      <w:bookmarkStart w:id="183" w:name="_Toc3553482"/>
      <w:bookmarkStart w:id="184" w:name="_Toc61448942"/>
      <w:bookmarkStart w:id="185" w:name="_Toc220647743"/>
      <w:bookmarkStart w:id="186" w:name="_Toc220647745"/>
      <w:bookmarkEnd w:id="177"/>
      <w:r w:rsidRPr="00631811">
        <w:t xml:space="preserve">Submit </w:t>
      </w:r>
      <w:r w:rsidR="006532D6" w:rsidRPr="00631811">
        <w:t>S</w:t>
      </w:r>
      <w:r w:rsidRPr="00631811">
        <w:t xml:space="preserve">ubjective </w:t>
      </w:r>
      <w:r w:rsidR="006532D6" w:rsidRPr="00631811">
        <w:t>T</w:t>
      </w:r>
      <w:r w:rsidRPr="00631811">
        <w:t xml:space="preserve">est </w:t>
      </w:r>
      <w:r w:rsidR="006532D6" w:rsidRPr="00631811">
        <w:t>Data</w:t>
      </w:r>
      <w:bookmarkEnd w:id="183"/>
      <w:bookmarkEnd w:id="184"/>
    </w:p>
    <w:p w14:paraId="557AAB77" w14:textId="20F45879" w:rsidR="00631811" w:rsidRDefault="00631811" w:rsidP="005B19F2">
      <w:pPr>
        <w:rPr>
          <w:lang w:eastAsia="ja-JP"/>
        </w:rPr>
      </w:pPr>
      <w:r w:rsidRPr="00631811">
        <w:rPr>
          <w:highlight w:val="red"/>
          <w:lang w:eastAsia="ja-JP"/>
        </w:rPr>
        <w:t>[If relevant, provide instructions for how to submit subjective test data.]</w:t>
      </w:r>
    </w:p>
    <w:p w14:paraId="4E70D359" w14:textId="6B91DA90" w:rsidR="007E09B4" w:rsidRPr="00142E43" w:rsidRDefault="007E09B4" w:rsidP="005B19F2">
      <w:r>
        <w:rPr>
          <w:lang w:eastAsia="ja-JP"/>
        </w:rPr>
        <w:t xml:space="preserve">All labs participating in the </w:t>
      </w:r>
      <w:r w:rsidR="00CE3A7A">
        <w:rPr>
          <w:lang w:eastAsia="ja-JP"/>
        </w:rPr>
        <w:t xml:space="preserve">subjective </w:t>
      </w:r>
      <w:r>
        <w:rPr>
          <w:lang w:eastAsia="ja-JP"/>
        </w:rPr>
        <w:t xml:space="preserve">tests will submit </w:t>
      </w:r>
      <w:r w:rsidR="000C0A82">
        <w:rPr>
          <w:lang w:eastAsia="ja-JP"/>
        </w:rPr>
        <w:t xml:space="preserve">test data to the </w:t>
      </w:r>
      <w:r w:rsidR="002B2D36">
        <w:rPr>
          <w:lang w:eastAsia="ja-JP"/>
        </w:rPr>
        <w:t>Test Administrator</w:t>
      </w:r>
      <w:r w:rsidR="000C0A82">
        <w:rPr>
          <w:lang w:eastAsia="ja-JP"/>
        </w:rPr>
        <w:t xml:space="preserve"> </w:t>
      </w:r>
      <w:r>
        <w:rPr>
          <w:lang w:eastAsia="ja-JP"/>
        </w:rPr>
        <w:t xml:space="preserve">in a format according to </w:t>
      </w:r>
      <w:r w:rsidR="007B551C">
        <w:rPr>
          <w:lang w:eastAsia="ja-JP"/>
        </w:rPr>
        <w:t>“</w:t>
      </w:r>
      <w:r w:rsidR="007B551C">
        <w:t>MPEG-I Immersive Audio Subjective Test Logistics”</w:t>
      </w:r>
      <w:r w:rsidR="007B551C">
        <w:rPr>
          <w:lang w:eastAsia="ja-JP"/>
        </w:rPr>
        <w:t xml:space="preserve"> </w:t>
      </w:r>
      <w:r>
        <w:rPr>
          <w:lang w:eastAsia="ja-JP"/>
        </w:rPr>
        <w:t>[</w:t>
      </w:r>
      <w:r w:rsidR="00F73CD6">
        <w:rPr>
          <w:lang w:eastAsia="ja-JP"/>
        </w:rPr>
        <w:fldChar w:fldCharType="begin"/>
      </w:r>
      <w:r w:rsidR="00F73CD6">
        <w:rPr>
          <w:lang w:eastAsia="ja-JP"/>
        </w:rPr>
        <w:instrText xml:space="preserve"> REF _Ref52542970 \r \h </w:instrText>
      </w:r>
      <w:r w:rsidR="00F73CD6">
        <w:rPr>
          <w:lang w:eastAsia="ja-JP"/>
        </w:rPr>
      </w:r>
      <w:r w:rsidR="00F73CD6">
        <w:rPr>
          <w:lang w:eastAsia="ja-JP"/>
        </w:rPr>
        <w:fldChar w:fldCharType="separate"/>
      </w:r>
      <w:r w:rsidR="00173889">
        <w:rPr>
          <w:lang w:eastAsia="ja-JP"/>
        </w:rPr>
        <w:t>7</w:t>
      </w:r>
      <w:r w:rsidR="00F73CD6">
        <w:rPr>
          <w:lang w:eastAsia="ja-JP"/>
        </w:rPr>
        <w:fldChar w:fldCharType="end"/>
      </w:r>
      <w:r>
        <w:rPr>
          <w:lang w:eastAsia="ja-JP"/>
        </w:rPr>
        <w:t>]</w:t>
      </w:r>
      <w:r w:rsidR="00244D02">
        <w:rPr>
          <w:lang w:eastAsia="ja-JP"/>
        </w:rPr>
        <w:t xml:space="preserve"> </w:t>
      </w:r>
      <w:r w:rsidR="007B551C">
        <w:rPr>
          <w:lang w:eastAsia="ja-JP"/>
        </w:rPr>
        <w:t>(to issue at 3</w:t>
      </w:r>
      <w:r w:rsidR="007B551C" w:rsidRPr="004741B7">
        <w:rPr>
          <w:vertAlign w:val="superscript"/>
          <w:lang w:eastAsia="ja-JP"/>
        </w:rPr>
        <w:t>rd</w:t>
      </w:r>
      <w:r w:rsidR="007B551C">
        <w:rPr>
          <w:lang w:eastAsia="ja-JP"/>
        </w:rPr>
        <w:t xml:space="preserve"> WG 6 meeting) </w:t>
      </w:r>
      <w:r w:rsidR="00244D02">
        <w:rPr>
          <w:lang w:eastAsia="ja-JP"/>
        </w:rPr>
        <w:t xml:space="preserve">no later than the date indicated in the </w:t>
      </w:r>
      <w:proofErr w:type="spellStart"/>
      <w:r w:rsidR="001C4C72">
        <w:rPr>
          <w:lang w:eastAsia="ja-JP"/>
        </w:rPr>
        <w:t>CfP</w:t>
      </w:r>
      <w:proofErr w:type="spellEnd"/>
      <w:r w:rsidR="001C4C72">
        <w:rPr>
          <w:lang w:eastAsia="ja-JP"/>
        </w:rPr>
        <w:t xml:space="preserve"> </w:t>
      </w:r>
      <w:r w:rsidR="00E34943">
        <w:rPr>
          <w:lang w:eastAsia="ja-JP"/>
        </w:rPr>
        <w:t>Time Line</w:t>
      </w:r>
      <w:r w:rsidR="001C4C72">
        <w:rPr>
          <w:lang w:eastAsia="ja-JP"/>
        </w:rPr>
        <w:t xml:space="preserve"> table</w:t>
      </w:r>
      <w:r w:rsidR="00244D02">
        <w:rPr>
          <w:lang w:eastAsia="ja-JP"/>
        </w:rPr>
        <w:t>, above. This will allow</w:t>
      </w:r>
      <w:r>
        <w:rPr>
          <w:lang w:eastAsia="ja-JP"/>
        </w:rPr>
        <w:t xml:space="preserve"> </w:t>
      </w:r>
      <w:r w:rsidR="00B13FF4">
        <w:rPr>
          <w:lang w:eastAsia="ja-JP"/>
        </w:rPr>
        <w:t xml:space="preserve">an </w:t>
      </w:r>
      <w:r>
        <w:rPr>
          <w:lang w:eastAsia="ja-JP"/>
        </w:rPr>
        <w:t>analysis of test results</w:t>
      </w:r>
      <w:r w:rsidR="00B13FF4">
        <w:rPr>
          <w:lang w:eastAsia="ja-JP"/>
        </w:rPr>
        <w:t xml:space="preserve"> to be submitted as a </w:t>
      </w:r>
      <w:r w:rsidR="00DE2996">
        <w:rPr>
          <w:lang w:eastAsia="ja-JP"/>
        </w:rPr>
        <w:t xml:space="preserve">WG 6 </w:t>
      </w:r>
      <w:r w:rsidR="00B13FF4">
        <w:rPr>
          <w:lang w:eastAsia="ja-JP"/>
        </w:rPr>
        <w:t>meeting contribution</w:t>
      </w:r>
      <w:r>
        <w:rPr>
          <w:lang w:eastAsia="ja-JP"/>
        </w:rPr>
        <w:t>.</w:t>
      </w:r>
    </w:p>
    <w:p w14:paraId="71D2FAE5" w14:textId="7DA6A3DB" w:rsidR="000C0A82" w:rsidRPr="00631811" w:rsidRDefault="000C0A82" w:rsidP="000C0A82">
      <w:pPr>
        <w:pStyle w:val="Heading2"/>
      </w:pPr>
      <w:bookmarkStart w:id="187" w:name="_Toc61448943"/>
      <w:bookmarkStart w:id="188" w:name="_Ref2777949"/>
      <w:bookmarkStart w:id="189" w:name="_Toc3553483"/>
      <w:r w:rsidRPr="00631811">
        <w:t>Perform Analysis of Subjective Test Data</w:t>
      </w:r>
      <w:bookmarkEnd w:id="187"/>
    </w:p>
    <w:p w14:paraId="78E7A8A7" w14:textId="7F68615B" w:rsidR="00631811" w:rsidRDefault="00631811" w:rsidP="00D6380A">
      <w:pPr>
        <w:rPr>
          <w:lang w:eastAsia="ja-JP"/>
        </w:rPr>
      </w:pPr>
      <w:r w:rsidRPr="00631811">
        <w:rPr>
          <w:highlight w:val="red"/>
          <w:lang w:eastAsia="ja-JP"/>
        </w:rPr>
        <w:t>[If relevant, provide instructions for the analysis of subjective test data.]</w:t>
      </w:r>
    </w:p>
    <w:p w14:paraId="348AE5CA" w14:textId="58F2E27D" w:rsidR="000C0A82" w:rsidRPr="00603A5B" w:rsidRDefault="000C0A82" w:rsidP="00D6380A">
      <w:r>
        <w:rPr>
          <w:lang w:eastAsia="ja-JP"/>
        </w:rPr>
        <w:t xml:space="preserve">The </w:t>
      </w:r>
      <w:r w:rsidR="002B2D36">
        <w:rPr>
          <w:lang w:eastAsia="ja-JP"/>
        </w:rPr>
        <w:t>Test Administrator</w:t>
      </w:r>
      <w:r>
        <w:rPr>
          <w:lang w:eastAsia="ja-JP"/>
        </w:rPr>
        <w:t xml:space="preserve"> will collect subjective test data and perform an analysis</w:t>
      </w:r>
      <w:r w:rsidR="003C72D5">
        <w:rPr>
          <w:lang w:eastAsia="ja-JP"/>
        </w:rPr>
        <w:t xml:space="preserve">. </w:t>
      </w:r>
      <w:r w:rsidR="00F73CD6">
        <w:rPr>
          <w:lang w:eastAsia="ja-JP"/>
        </w:rPr>
        <w:t>Data analysis and computation of a Figure of Merit will be done as indicated in [</w:t>
      </w:r>
      <w:r w:rsidR="00F73CD6">
        <w:rPr>
          <w:lang w:eastAsia="ja-JP"/>
        </w:rPr>
        <w:fldChar w:fldCharType="begin"/>
      </w:r>
      <w:r w:rsidR="00F73CD6">
        <w:rPr>
          <w:lang w:eastAsia="ja-JP"/>
        </w:rPr>
        <w:instrText xml:space="preserve"> REF _Ref52543108 \r \h </w:instrText>
      </w:r>
      <w:r w:rsidR="00F73CD6">
        <w:rPr>
          <w:lang w:eastAsia="ja-JP"/>
        </w:rPr>
      </w:r>
      <w:r w:rsidR="00F73CD6">
        <w:rPr>
          <w:lang w:eastAsia="ja-JP"/>
        </w:rPr>
        <w:fldChar w:fldCharType="separate"/>
      </w:r>
      <w:r w:rsidR="00173889">
        <w:rPr>
          <w:lang w:eastAsia="ja-JP"/>
        </w:rPr>
        <w:t>6</w:t>
      </w:r>
      <w:r w:rsidR="00F73CD6">
        <w:rPr>
          <w:lang w:eastAsia="ja-JP"/>
        </w:rPr>
        <w:fldChar w:fldCharType="end"/>
      </w:r>
      <w:r w:rsidR="00F73CD6">
        <w:rPr>
          <w:lang w:eastAsia="ja-JP"/>
        </w:rPr>
        <w:t xml:space="preserve">]. </w:t>
      </w:r>
      <w:r w:rsidR="003C72D5">
        <w:rPr>
          <w:lang w:eastAsia="ja-JP"/>
        </w:rPr>
        <w:t>It is envisioned that both Excel Pivot Table with Grand Mean and 95% Confidence Interval and also ANOVA will be performed. The ANOVA will be used to assess the suitability of merging data from the several Test Labs.</w:t>
      </w:r>
    </w:p>
    <w:p w14:paraId="622F4A3B" w14:textId="08CDB775" w:rsidR="002B151D" w:rsidRPr="009D4A01" w:rsidRDefault="00902B46" w:rsidP="002B151D">
      <w:pPr>
        <w:pStyle w:val="Heading2"/>
        <w:rPr>
          <w:highlight w:val="green"/>
        </w:rPr>
      </w:pPr>
      <w:bookmarkStart w:id="190" w:name="_Toc61448944"/>
      <w:r w:rsidRPr="009D4A01">
        <w:rPr>
          <w:highlight w:val="green"/>
        </w:rPr>
        <w:t xml:space="preserve">Submit </w:t>
      </w:r>
      <w:r w:rsidR="006532D6" w:rsidRPr="009D4A01">
        <w:rPr>
          <w:highlight w:val="green"/>
        </w:rPr>
        <w:t>P</w:t>
      </w:r>
      <w:r w:rsidR="00AE7C1D" w:rsidRPr="009D4A01">
        <w:rPr>
          <w:highlight w:val="green"/>
        </w:rPr>
        <w:t xml:space="preserve">roponent </w:t>
      </w:r>
      <w:r w:rsidR="006532D6" w:rsidRPr="009D4A01">
        <w:rPr>
          <w:highlight w:val="green"/>
        </w:rPr>
        <w:t>D</w:t>
      </w:r>
      <w:r w:rsidR="002B151D" w:rsidRPr="009D4A01">
        <w:rPr>
          <w:highlight w:val="green"/>
        </w:rPr>
        <w:t>ocumentation</w:t>
      </w:r>
      <w:bookmarkEnd w:id="185"/>
      <w:bookmarkEnd w:id="188"/>
      <w:bookmarkEnd w:id="189"/>
      <w:bookmarkEnd w:id="190"/>
    </w:p>
    <w:p w14:paraId="5F78DCCE" w14:textId="6CBFFF98" w:rsidR="00631811" w:rsidRDefault="00631811" w:rsidP="00303D20">
      <w:r w:rsidRPr="00631811">
        <w:rPr>
          <w:highlight w:val="red"/>
        </w:rPr>
        <w:t>[</w:t>
      </w:r>
      <w:r w:rsidR="00F230CD">
        <w:rPr>
          <w:highlight w:val="red"/>
        </w:rPr>
        <w:t>Provide a c</w:t>
      </w:r>
      <w:r w:rsidRPr="00631811">
        <w:rPr>
          <w:highlight w:val="red"/>
        </w:rPr>
        <w:t xml:space="preserve">omplete list of what shall be submitted by each proponent according to the </w:t>
      </w:r>
      <w:proofErr w:type="spellStart"/>
      <w:r w:rsidRPr="00631811">
        <w:rPr>
          <w:highlight w:val="red"/>
        </w:rPr>
        <w:t>CfP</w:t>
      </w:r>
      <w:proofErr w:type="spellEnd"/>
      <w:r w:rsidRPr="00631811">
        <w:rPr>
          <w:highlight w:val="red"/>
        </w:rPr>
        <w:t xml:space="preserve"> timeline table. If necessary, provide one or more response forms in an Annex to this Call.]</w:t>
      </w:r>
    </w:p>
    <w:p w14:paraId="00D817A6" w14:textId="626BDFE2" w:rsidR="00303D20" w:rsidRDefault="00244D02" w:rsidP="00303D20">
      <w:r>
        <w:t xml:space="preserve">Proponents </w:t>
      </w:r>
      <w:r w:rsidR="0055067E">
        <w:t>s</w:t>
      </w:r>
      <w:r w:rsidR="004322C6">
        <w:t xml:space="preserve">ubmit as </w:t>
      </w:r>
      <w:r w:rsidR="0055067E">
        <w:t xml:space="preserve">a </w:t>
      </w:r>
      <w:r w:rsidR="004322C6">
        <w:t>contribution</w:t>
      </w:r>
      <w:r w:rsidR="00303D20">
        <w:t xml:space="preserve"> to the MPEG meeting indicated in the </w:t>
      </w:r>
      <w:proofErr w:type="spellStart"/>
      <w:r w:rsidR="001C4C72">
        <w:t>CfP</w:t>
      </w:r>
      <w:proofErr w:type="spellEnd"/>
      <w:r w:rsidR="001C4C72">
        <w:t xml:space="preserve"> </w:t>
      </w:r>
      <w:r w:rsidR="00E34943">
        <w:t>Time Line</w:t>
      </w:r>
      <w:r w:rsidR="001C4C72">
        <w:t xml:space="preserve"> table</w:t>
      </w:r>
      <w:r w:rsidR="00303D20">
        <w:t>, above:</w:t>
      </w:r>
    </w:p>
    <w:p w14:paraId="7D0FF299" w14:textId="77777777" w:rsidR="00303D20" w:rsidRPr="004741B7" w:rsidRDefault="00303D20" w:rsidP="00303D20">
      <w:pPr>
        <w:numPr>
          <w:ilvl w:val="0"/>
          <w:numId w:val="10"/>
        </w:numPr>
      </w:pPr>
      <w:r w:rsidRPr="004741B7">
        <w:t xml:space="preserve">A written description of the technology having sufficient detail to permit technical discussions.  </w:t>
      </w:r>
    </w:p>
    <w:p w14:paraId="07052D5E" w14:textId="3EB10C19" w:rsidR="00143E0A" w:rsidRPr="004741B7" w:rsidRDefault="00143E0A" w:rsidP="00303D20">
      <w:pPr>
        <w:numPr>
          <w:ilvl w:val="0"/>
          <w:numId w:val="10"/>
        </w:numPr>
      </w:pPr>
      <w:r w:rsidRPr="004741B7">
        <w:t>Objective test results</w:t>
      </w:r>
      <w:r w:rsidR="003C72D5" w:rsidRPr="004741B7">
        <w:t xml:space="preserve">, as indicated in </w:t>
      </w:r>
      <w:r w:rsidR="00AF3CF3" w:rsidRPr="004741B7">
        <w:t>Annex B</w:t>
      </w:r>
    </w:p>
    <w:p w14:paraId="69D09E81" w14:textId="2858FC68" w:rsidR="00143E0A" w:rsidRPr="004741B7" w:rsidRDefault="00143E0A" w:rsidP="00303D20">
      <w:pPr>
        <w:numPr>
          <w:ilvl w:val="0"/>
          <w:numId w:val="10"/>
        </w:numPr>
      </w:pPr>
      <w:r w:rsidRPr="004741B7">
        <w:t>Description of how requirements are met (for the methodology “Description”</w:t>
      </w:r>
      <w:r w:rsidR="00AF3CF3" w:rsidRPr="004741B7">
        <w:t>, See Annex B</w:t>
      </w:r>
      <w:r w:rsidRPr="004741B7">
        <w:t>)</w:t>
      </w:r>
      <w:r w:rsidR="003A2806" w:rsidRPr="004741B7">
        <w:t>. Also, Documentation that permit Audio subgroup to check objective test results.</w:t>
      </w:r>
    </w:p>
    <w:p w14:paraId="67DAD9BB" w14:textId="5E12B46B" w:rsidR="00303D20" w:rsidRPr="004741B7" w:rsidRDefault="00303D20" w:rsidP="00303D20">
      <w:pPr>
        <w:numPr>
          <w:ilvl w:val="0"/>
          <w:numId w:val="10"/>
        </w:numPr>
      </w:pPr>
      <w:r w:rsidRPr="004741B7">
        <w:t xml:space="preserve">Evidence of the performance of the technology, as </w:t>
      </w:r>
      <w:r w:rsidR="0047513F" w:rsidRPr="004741B7">
        <w:t>described</w:t>
      </w:r>
      <w:r w:rsidRPr="004741B7">
        <w:t xml:space="preserve"> in [</w:t>
      </w:r>
      <w:r w:rsidRPr="004741B7">
        <w:fldChar w:fldCharType="begin"/>
      </w:r>
      <w:r w:rsidRPr="004741B7">
        <w:instrText xml:space="preserve"> REF _Ref525653146 \r \h </w:instrText>
      </w:r>
      <w:r w:rsidR="003A2806" w:rsidRPr="004741B7">
        <w:instrText xml:space="preserve"> \* MERGEFORMAT </w:instrText>
      </w:r>
      <w:r w:rsidRPr="004741B7">
        <w:fldChar w:fldCharType="separate"/>
      </w:r>
      <w:r w:rsidR="00173889" w:rsidRPr="004741B7">
        <w:t>6</w:t>
      </w:r>
      <w:r w:rsidRPr="004741B7">
        <w:fldChar w:fldCharType="end"/>
      </w:r>
      <w:r w:rsidRPr="004741B7">
        <w:t>]</w:t>
      </w:r>
    </w:p>
    <w:p w14:paraId="1BA6673D" w14:textId="77777777" w:rsidR="00880A22" w:rsidRPr="004741B7" w:rsidRDefault="00880A22" w:rsidP="00303D20"/>
    <w:p w14:paraId="12D2ABCE" w14:textId="39AB76A6" w:rsidR="00303D20" w:rsidRDefault="00303D20" w:rsidP="00303D20">
      <w:r>
        <w:t xml:space="preserve">Proponents that are </w:t>
      </w:r>
      <w:r w:rsidR="003C72D5">
        <w:t xml:space="preserve">WG 6 </w:t>
      </w:r>
      <w:r>
        <w:t xml:space="preserve">members shall register these documents as contributions to the </w:t>
      </w:r>
      <w:r w:rsidR="003C72D5">
        <w:t xml:space="preserve">WG 6 </w:t>
      </w:r>
      <w:r>
        <w:t>meeting and send title and autho</w:t>
      </w:r>
      <w:r w:rsidR="003C72D5">
        <w:t>r</w:t>
      </w:r>
      <w:r>
        <w:t xml:space="preserve"> information to Schuyler Quackenbus</w:t>
      </w:r>
      <w:r w:rsidR="003C72D5">
        <w:t xml:space="preserve">h, Convenor of WG 6, </w:t>
      </w:r>
      <w:r>
        <w:t>prior to the close of contribution upload</w:t>
      </w:r>
      <w:r w:rsidR="007709B2">
        <w:t xml:space="preserve"> deadline</w:t>
      </w:r>
      <w:r>
        <w:t xml:space="preserve">. </w:t>
      </w:r>
      <w:r w:rsidR="00686286">
        <w:t xml:space="preserve">All proponents are urged to become </w:t>
      </w:r>
      <w:r w:rsidR="003C72D5">
        <w:t xml:space="preserve">WG 6 </w:t>
      </w:r>
      <w:r w:rsidR="00686286">
        <w:t>members. However, p</w:t>
      </w:r>
      <w:r>
        <w:t xml:space="preserve">roponents that are not </w:t>
      </w:r>
      <w:r w:rsidR="003C72D5">
        <w:t xml:space="preserve">WG 6 </w:t>
      </w:r>
      <w:r>
        <w:t xml:space="preserve">members shall email the documents to </w:t>
      </w:r>
      <w:r w:rsidR="003C72D5">
        <w:t xml:space="preserve">Convenor of WG 6 two </w:t>
      </w:r>
      <w:r w:rsidR="00A104A2">
        <w:t xml:space="preserve">weeks </w:t>
      </w:r>
      <w:r>
        <w:t xml:space="preserve">prior to </w:t>
      </w:r>
      <w:r w:rsidR="00A104A2">
        <w:t xml:space="preserve">the </w:t>
      </w:r>
      <w:r w:rsidR="003C72D5">
        <w:t xml:space="preserve">WG 6 </w:t>
      </w:r>
      <w:r w:rsidR="00A104A2">
        <w:t xml:space="preserve">meeting at which proponent </w:t>
      </w:r>
      <w:r w:rsidR="00A104A2">
        <w:rPr>
          <w:lang w:eastAsia="ja-JP"/>
        </w:rPr>
        <w:t>documentation</w:t>
      </w:r>
      <w:r w:rsidR="00A104A2">
        <w:t xml:space="preserve"> materials are due</w:t>
      </w:r>
      <w:r>
        <w:t>, so that he can register and upload them as contributions. The documents should be written in Microsoft Word.</w:t>
      </w:r>
      <w:r w:rsidR="00BE5704">
        <w:t xml:space="preserve"> The </w:t>
      </w:r>
      <w:r w:rsidR="009E1D3D">
        <w:t>Convenor of WG 6</w:t>
      </w:r>
      <w:r w:rsidR="00BE5704">
        <w:t xml:space="preserve"> will </w:t>
      </w:r>
      <w:r w:rsidR="003C72D5">
        <w:t xml:space="preserve">extend </w:t>
      </w:r>
      <w:r w:rsidR="00BE5704">
        <w:t>a</w:t>
      </w:r>
      <w:r w:rsidR="00D07F0B">
        <w:t xml:space="preserve"> one-time-only </w:t>
      </w:r>
      <w:r w:rsidR="00BE5704">
        <w:t xml:space="preserve"> invitation to the </w:t>
      </w:r>
      <w:r w:rsidR="003C72D5">
        <w:t xml:space="preserve">WG 6 </w:t>
      </w:r>
      <w:r w:rsidR="00BE5704">
        <w:t>meeting so that a non-member proponent can present their contributions and participate in the selection process.</w:t>
      </w:r>
      <w:r w:rsidR="00D07F0B">
        <w:t xml:space="preserve"> </w:t>
      </w:r>
    </w:p>
    <w:p w14:paraId="3715BCDA" w14:textId="77777777" w:rsidR="00303D20" w:rsidRDefault="00303D20" w:rsidP="00303D20"/>
    <w:p w14:paraId="57FAC7D1" w14:textId="3F7FEC0A" w:rsidR="00303D20" w:rsidRDefault="00303D20" w:rsidP="00303D20">
      <w:r>
        <w:t xml:space="preserve">The results of the subjective tests </w:t>
      </w:r>
      <w:r w:rsidR="004322C6">
        <w:t xml:space="preserve">also </w:t>
      </w:r>
      <w:r>
        <w:t>will be ava</w:t>
      </w:r>
      <w:r w:rsidR="004322C6">
        <w:t xml:space="preserve">ilable as a contribution to this </w:t>
      </w:r>
      <w:r w:rsidR="003C72D5">
        <w:t xml:space="preserve">WG 6 </w:t>
      </w:r>
      <w:r>
        <w:t>meeting.</w:t>
      </w:r>
    </w:p>
    <w:p w14:paraId="042815AC" w14:textId="64EFC38B" w:rsidR="00AE7C1D" w:rsidRPr="009D4A01" w:rsidRDefault="00AE7C1D" w:rsidP="002B151D">
      <w:pPr>
        <w:pStyle w:val="Heading2"/>
        <w:rPr>
          <w:highlight w:val="green"/>
        </w:rPr>
      </w:pPr>
      <w:bookmarkStart w:id="191" w:name="_Toc3553484"/>
      <w:bookmarkStart w:id="192" w:name="_Toc61448945"/>
      <w:bookmarkStart w:id="193" w:name="_Toc220647744"/>
      <w:r w:rsidRPr="009D4A01">
        <w:rPr>
          <w:highlight w:val="green"/>
        </w:rPr>
        <w:t xml:space="preserve">Evaluate </w:t>
      </w:r>
      <w:proofErr w:type="spellStart"/>
      <w:r w:rsidRPr="009D4A01">
        <w:rPr>
          <w:highlight w:val="green"/>
        </w:rPr>
        <w:t>CfP</w:t>
      </w:r>
      <w:proofErr w:type="spellEnd"/>
      <w:r w:rsidRPr="009D4A01">
        <w:rPr>
          <w:highlight w:val="green"/>
        </w:rPr>
        <w:t xml:space="preserve"> </w:t>
      </w:r>
      <w:r w:rsidR="006532D6" w:rsidRPr="009D4A01">
        <w:rPr>
          <w:highlight w:val="green"/>
        </w:rPr>
        <w:t>S</w:t>
      </w:r>
      <w:r w:rsidRPr="009D4A01">
        <w:rPr>
          <w:highlight w:val="green"/>
        </w:rPr>
        <w:t xml:space="preserve">ubmissions and </w:t>
      </w:r>
      <w:r w:rsidR="006532D6" w:rsidRPr="009D4A01">
        <w:rPr>
          <w:highlight w:val="green"/>
        </w:rPr>
        <w:t>S</w:t>
      </w:r>
      <w:r w:rsidRPr="009D4A01">
        <w:rPr>
          <w:highlight w:val="green"/>
        </w:rPr>
        <w:t xml:space="preserve">elect </w:t>
      </w:r>
      <w:r w:rsidR="006532D6" w:rsidRPr="009D4A01">
        <w:rPr>
          <w:highlight w:val="green"/>
        </w:rPr>
        <w:t>T</w:t>
      </w:r>
      <w:r w:rsidRPr="009D4A01">
        <w:rPr>
          <w:highlight w:val="green"/>
        </w:rPr>
        <w:t>echnology</w:t>
      </w:r>
      <w:bookmarkEnd w:id="191"/>
      <w:bookmarkEnd w:id="192"/>
    </w:p>
    <w:bookmarkEnd w:id="193"/>
    <w:p w14:paraId="0DFDE276" w14:textId="233E2758" w:rsidR="009D4A01" w:rsidRDefault="009D4A01" w:rsidP="001A39CD">
      <w:pPr>
        <w:rPr>
          <w:lang w:eastAsia="ja-JP"/>
        </w:rPr>
      </w:pPr>
      <w:r w:rsidRPr="009D4A01">
        <w:rPr>
          <w:highlight w:val="red"/>
          <w:lang w:eastAsia="ja-JP"/>
        </w:rPr>
        <w:t>[Descri</w:t>
      </w:r>
      <w:r w:rsidR="00F230CD">
        <w:rPr>
          <w:highlight w:val="red"/>
          <w:lang w:eastAsia="ja-JP"/>
        </w:rPr>
        <w:t>be the</w:t>
      </w:r>
      <w:r w:rsidRPr="009D4A01">
        <w:rPr>
          <w:highlight w:val="red"/>
          <w:lang w:eastAsia="ja-JP"/>
        </w:rPr>
        <w:t xml:space="preserve"> steps that are taken to evaluate submissions and select technology, and when these steps are taken. Provide any additional information here for what is expected of respondents to the Call.]</w:t>
      </w:r>
    </w:p>
    <w:p w14:paraId="7308E9BC" w14:textId="526F2C28" w:rsidR="001A39CD" w:rsidRDefault="00B13FF4" w:rsidP="001A39CD">
      <w:pPr>
        <w:rPr>
          <w:lang w:eastAsia="ja-JP"/>
        </w:rPr>
      </w:pPr>
      <w:r>
        <w:rPr>
          <w:lang w:eastAsia="ja-JP"/>
        </w:rPr>
        <w:t>At</w:t>
      </w:r>
      <w:r w:rsidR="001A39CD">
        <w:rPr>
          <w:lang w:eastAsia="ja-JP"/>
        </w:rPr>
        <w:t xml:space="preserve"> the </w:t>
      </w:r>
      <w:r w:rsidR="00DE2996">
        <w:t xml:space="preserve">WG 6 </w:t>
      </w:r>
      <w:r w:rsidR="004322C6">
        <w:t>meeting ind</w:t>
      </w:r>
      <w:r>
        <w:t xml:space="preserve">icated in the </w:t>
      </w:r>
      <w:proofErr w:type="spellStart"/>
      <w:r w:rsidR="001C4C72">
        <w:t>CfP</w:t>
      </w:r>
      <w:proofErr w:type="spellEnd"/>
      <w:r w:rsidR="001C4C72">
        <w:t xml:space="preserve"> </w:t>
      </w:r>
      <w:r w:rsidR="00E34943">
        <w:t>Time Line</w:t>
      </w:r>
      <w:r w:rsidR="001C4C72">
        <w:t xml:space="preserve"> table</w:t>
      </w:r>
      <w:r>
        <w:t>, above</w:t>
      </w:r>
      <w:r w:rsidR="001A39CD">
        <w:rPr>
          <w:lang w:eastAsia="ja-JP"/>
        </w:rPr>
        <w:t xml:space="preserve">, submissions will be evaluated by the </w:t>
      </w:r>
      <w:r w:rsidR="003C72D5">
        <w:rPr>
          <w:lang w:eastAsia="ja-JP"/>
        </w:rPr>
        <w:t>WG 6 audio experts</w:t>
      </w:r>
      <w:r w:rsidR="001A39CD">
        <w:rPr>
          <w:lang w:eastAsia="ja-JP"/>
        </w:rPr>
        <w:t xml:space="preserve">. </w:t>
      </w:r>
      <w:r w:rsidR="00722A21">
        <w:t>It is strongly urged that proponents have experts familiar with the proposed technology attend in order to allow discussions on details of the proposals</w:t>
      </w:r>
      <w:r w:rsidR="00722A21">
        <w:rPr>
          <w:lang w:eastAsia="ja-JP"/>
        </w:rPr>
        <w:t xml:space="preserve">. </w:t>
      </w:r>
      <w:r w:rsidR="001A39CD">
        <w:rPr>
          <w:lang w:eastAsia="ja-JP"/>
        </w:rPr>
        <w:t xml:space="preserve">It is envisioned that at least one submission will be selected as technology for the Working Draft of MPEG-I </w:t>
      </w:r>
      <w:r w:rsidR="00DE2996">
        <w:rPr>
          <w:lang w:eastAsia="ja-JP"/>
        </w:rPr>
        <w:t xml:space="preserve">Immersive </w:t>
      </w:r>
      <w:r w:rsidR="001A39CD">
        <w:rPr>
          <w:lang w:eastAsia="ja-JP"/>
        </w:rPr>
        <w:t>Audio.</w:t>
      </w:r>
      <w:r w:rsidR="00021548">
        <w:rPr>
          <w:lang w:eastAsia="ja-JP"/>
        </w:rPr>
        <w:t xml:space="preserve"> </w:t>
      </w:r>
    </w:p>
    <w:p w14:paraId="54808AA7" w14:textId="77777777" w:rsidR="00AC73E3" w:rsidRDefault="00AC73E3" w:rsidP="001A39CD">
      <w:pPr>
        <w:rPr>
          <w:lang w:eastAsia="ja-JP"/>
        </w:rPr>
      </w:pPr>
    </w:p>
    <w:p w14:paraId="61AB45C2" w14:textId="6ABFF89C" w:rsidR="00722A21" w:rsidRPr="000D59F5" w:rsidRDefault="00722A21" w:rsidP="00722A21">
      <w:r w:rsidRPr="000D59F5">
        <w:t>Submissions shall be evaluated, considering all submitted information including subjective listening test</w:t>
      </w:r>
      <w:r>
        <w:t xml:space="preserve"> results</w:t>
      </w:r>
      <w:r w:rsidRPr="000D59F5">
        <w:t xml:space="preserve">. </w:t>
      </w:r>
    </w:p>
    <w:p w14:paraId="52A2B19C" w14:textId="77777777" w:rsidR="00722A21" w:rsidRDefault="00722A21" w:rsidP="00AC73E3"/>
    <w:p w14:paraId="4ADE62C5" w14:textId="7AF5182C" w:rsidR="00AC73E3" w:rsidRDefault="00AC73E3" w:rsidP="00AC73E3">
      <w:r w:rsidRPr="004741B7">
        <w:t xml:space="preserve">Proposals do not have to fulfill all requirements. However, proposals that fulfill more requirements will be considered </w:t>
      </w:r>
      <w:r w:rsidR="005F6584" w:rsidRPr="004741B7">
        <w:t xml:space="preserve">more </w:t>
      </w:r>
      <w:r w:rsidRPr="004741B7">
        <w:t>favorably</w:t>
      </w:r>
      <w:r w:rsidRPr="001065AF">
        <w:t>. Requirements that are not fulfilled by the selected technology will be addressed in the Core Experime</w:t>
      </w:r>
      <w:r w:rsidR="00CE3A7A" w:rsidRPr="001065AF">
        <w:t xml:space="preserve">nt </w:t>
      </w:r>
      <w:r w:rsidR="00B13FF4" w:rsidRPr="001065AF">
        <w:t xml:space="preserve">(CE) </w:t>
      </w:r>
      <w:r w:rsidR="00CE3A7A" w:rsidRPr="001065AF">
        <w:t>process, which may include</w:t>
      </w:r>
      <w:r w:rsidR="00CE3A7A">
        <w:t xml:space="preserve"> </w:t>
      </w:r>
      <w:r w:rsidR="00B13FF4">
        <w:t>CEs using</w:t>
      </w:r>
      <w:r>
        <w:t xml:space="preserve"> other submitted technologies in order to address all </w:t>
      </w:r>
      <w:r w:rsidR="005F6584">
        <w:t>r</w:t>
      </w:r>
      <w:r>
        <w:t>equirements.</w:t>
      </w:r>
    </w:p>
    <w:p w14:paraId="27AD53C9" w14:textId="3F740CFA" w:rsidR="008F0362" w:rsidRDefault="008F0362" w:rsidP="00AC73E3"/>
    <w:p w14:paraId="6222AD2F" w14:textId="1F2FBCA6" w:rsidR="008F0362" w:rsidRPr="005905F6" w:rsidRDefault="008F0362" w:rsidP="00AC73E3">
      <w:r w:rsidRPr="001065AF">
        <w:t xml:space="preserve">If, by the assessment of the </w:t>
      </w:r>
      <w:r w:rsidR="003C72D5" w:rsidRPr="001065AF">
        <w:t>WG 6 audio experts</w:t>
      </w:r>
      <w:r w:rsidRPr="001065AF">
        <w:t xml:space="preserve">, there is no single best proposal, then </w:t>
      </w:r>
      <w:r w:rsidR="0047513F" w:rsidRPr="004741B7">
        <w:t xml:space="preserve">the </w:t>
      </w:r>
      <w:r w:rsidR="003C72D5" w:rsidRPr="004741B7">
        <w:t>WG 6</w:t>
      </w:r>
      <w:r w:rsidR="0047513F" w:rsidRPr="004741B7">
        <w:t xml:space="preserve"> will draft a workplan on how to merge the best-performing </w:t>
      </w:r>
      <w:r w:rsidR="00BE5704" w:rsidRPr="004741B7">
        <w:t>technologies into a single unified technology.</w:t>
      </w:r>
    </w:p>
    <w:p w14:paraId="6F3E0E0B" w14:textId="1E43E9B3" w:rsidR="00AA24C1" w:rsidRPr="009D4A01" w:rsidRDefault="00AA24C1" w:rsidP="00AA24C1">
      <w:pPr>
        <w:pStyle w:val="Heading2"/>
        <w:rPr>
          <w:highlight w:val="green"/>
        </w:rPr>
      </w:pPr>
      <w:bookmarkStart w:id="194" w:name="_Toc3553485"/>
      <w:bookmarkStart w:id="195" w:name="_Toc61448946"/>
      <w:r w:rsidRPr="009D4A01">
        <w:rPr>
          <w:highlight w:val="green"/>
        </w:rPr>
        <w:t xml:space="preserve">Submit WD </w:t>
      </w:r>
      <w:r w:rsidR="006532D6" w:rsidRPr="009D4A01">
        <w:rPr>
          <w:highlight w:val="green"/>
        </w:rPr>
        <w:t>S</w:t>
      </w:r>
      <w:r w:rsidRPr="009D4A01">
        <w:rPr>
          <w:highlight w:val="green"/>
        </w:rPr>
        <w:t xml:space="preserve">pecification and RM </w:t>
      </w:r>
      <w:r w:rsidR="006532D6" w:rsidRPr="009D4A01">
        <w:rPr>
          <w:highlight w:val="green"/>
        </w:rPr>
        <w:t>S</w:t>
      </w:r>
      <w:r w:rsidRPr="009D4A01">
        <w:rPr>
          <w:highlight w:val="green"/>
        </w:rPr>
        <w:t xml:space="preserve">ource </w:t>
      </w:r>
      <w:r w:rsidR="006532D6" w:rsidRPr="009D4A01">
        <w:rPr>
          <w:highlight w:val="green"/>
        </w:rPr>
        <w:t>C</w:t>
      </w:r>
      <w:r w:rsidRPr="009D4A01">
        <w:rPr>
          <w:highlight w:val="green"/>
        </w:rPr>
        <w:t>ode</w:t>
      </w:r>
      <w:bookmarkEnd w:id="194"/>
      <w:bookmarkEnd w:id="195"/>
    </w:p>
    <w:p w14:paraId="1E01F653" w14:textId="020CAB9E" w:rsidR="009D4A01" w:rsidRDefault="009D4A01" w:rsidP="00AA24C1">
      <w:pPr>
        <w:rPr>
          <w:lang w:eastAsia="ja-JP"/>
        </w:rPr>
      </w:pPr>
      <w:r w:rsidRPr="009D4A01">
        <w:rPr>
          <w:highlight w:val="red"/>
          <w:lang w:eastAsia="ja-JP"/>
        </w:rPr>
        <w:t>[Include a description of how the WD is drafted and submitted, and any other source code that serves as a reference or test model.]</w:t>
      </w:r>
    </w:p>
    <w:p w14:paraId="33370396" w14:textId="10AB7DB3" w:rsidR="00AA24C1" w:rsidRDefault="00AA24C1" w:rsidP="00AA24C1">
      <w:pPr>
        <w:rPr>
          <w:lang w:eastAsia="ja-JP"/>
        </w:rPr>
      </w:pPr>
      <w:r>
        <w:rPr>
          <w:lang w:eastAsia="ja-JP"/>
        </w:rPr>
        <w:t xml:space="preserve">At the </w:t>
      </w:r>
      <w:r w:rsidR="00DE2996">
        <w:rPr>
          <w:lang w:eastAsia="ja-JP"/>
        </w:rPr>
        <w:t xml:space="preserve">WG 6 </w:t>
      </w:r>
      <w:r>
        <w:rPr>
          <w:lang w:eastAsia="ja-JP"/>
        </w:rPr>
        <w:t xml:space="preserve">meeting </w:t>
      </w:r>
      <w:r w:rsidR="00B13FF4">
        <w:rPr>
          <w:lang w:eastAsia="ja-JP"/>
        </w:rPr>
        <w:t>indicated in the timetable above</w:t>
      </w:r>
      <w:r>
        <w:rPr>
          <w:lang w:eastAsia="ja-JP"/>
        </w:rPr>
        <w:t>, the winning proponent shall submit as contributions a Working Draft (WD) of the specification and Reference Model (RM) source code for the selected technology.</w:t>
      </w:r>
    </w:p>
    <w:p w14:paraId="2DAF72AD" w14:textId="77777777" w:rsidR="00AA24C1" w:rsidRDefault="00AA24C1" w:rsidP="00AA24C1">
      <w:pPr>
        <w:rPr>
          <w:lang w:eastAsia="ja-JP"/>
        </w:rPr>
      </w:pPr>
    </w:p>
    <w:p w14:paraId="7ABB0319" w14:textId="76C5CD63" w:rsidR="00AA24C1" w:rsidRDefault="00AA24C1" w:rsidP="00AA24C1">
      <w:pPr>
        <w:rPr>
          <w:lang w:eastAsia="ja-JP"/>
        </w:rPr>
      </w:pPr>
      <w:r>
        <w:rPr>
          <w:lang w:eastAsia="ja-JP"/>
        </w:rPr>
        <w:lastRenderedPageBreak/>
        <w:t xml:space="preserve">The WD must include a normative specification of the MPEG-I </w:t>
      </w:r>
      <w:r w:rsidR="0000629D">
        <w:rPr>
          <w:lang w:eastAsia="ja-JP"/>
        </w:rPr>
        <w:t xml:space="preserve">Immersive Audio </w:t>
      </w:r>
      <w:r>
        <w:rPr>
          <w:lang w:eastAsia="ja-JP"/>
        </w:rPr>
        <w:t xml:space="preserve">metadata decoding and audio rendering process. The RM must include code </w:t>
      </w:r>
      <w:r w:rsidR="00CE3A7A">
        <w:rPr>
          <w:lang w:eastAsia="ja-JP"/>
        </w:rPr>
        <w:t xml:space="preserve">that </w:t>
      </w:r>
      <w:r>
        <w:rPr>
          <w:lang w:eastAsia="ja-JP"/>
        </w:rPr>
        <w:t xml:space="preserve">performs the MPEG-I </w:t>
      </w:r>
      <w:r w:rsidR="0000629D">
        <w:rPr>
          <w:lang w:eastAsia="ja-JP"/>
        </w:rPr>
        <w:t xml:space="preserve">Immersive Audio </w:t>
      </w:r>
      <w:r>
        <w:rPr>
          <w:lang w:eastAsia="ja-JP"/>
        </w:rPr>
        <w:t xml:space="preserve">metadata decoding and audio rendering process. </w:t>
      </w:r>
      <w:r w:rsidRPr="009D4A01">
        <w:rPr>
          <w:highlight w:val="yellow"/>
          <w:lang w:eastAsia="ja-JP"/>
        </w:rPr>
        <w:t xml:space="preserve">Furthermore, </w:t>
      </w:r>
      <w:r w:rsidR="00CE3A7A" w:rsidRPr="009D4A01">
        <w:rPr>
          <w:highlight w:val="yellow"/>
          <w:lang w:eastAsia="ja-JP"/>
        </w:rPr>
        <w:t>this RM code must take as input a designated</w:t>
      </w:r>
      <w:r w:rsidRPr="009D4A01">
        <w:rPr>
          <w:highlight w:val="yellow"/>
          <w:lang w:eastAsia="ja-JP"/>
        </w:rPr>
        <w:t xml:space="preserve"> test </w:t>
      </w:r>
      <w:r w:rsidR="00CE3A7A" w:rsidRPr="009D4A01">
        <w:rPr>
          <w:highlight w:val="yellow"/>
          <w:lang w:eastAsia="ja-JP"/>
        </w:rPr>
        <w:t xml:space="preserve">scene from </w:t>
      </w:r>
      <w:r w:rsidR="006506F0" w:rsidRPr="009D4A01">
        <w:rPr>
          <w:highlight w:val="yellow"/>
          <w:lang w:eastAsia="ja-JP"/>
        </w:rPr>
        <w:t>[</w:t>
      </w:r>
      <w:r w:rsidR="006506F0" w:rsidRPr="009D4A01">
        <w:rPr>
          <w:highlight w:val="yellow"/>
          <w:lang w:eastAsia="ja-JP"/>
        </w:rPr>
        <w:fldChar w:fldCharType="begin"/>
      </w:r>
      <w:r w:rsidR="006506F0" w:rsidRPr="009D4A01">
        <w:rPr>
          <w:highlight w:val="yellow"/>
          <w:lang w:eastAsia="ja-JP"/>
        </w:rPr>
        <w:instrText xml:space="preserve"> REF _Ref53059390 \r \h </w:instrText>
      </w:r>
      <w:r w:rsidR="000D72CB" w:rsidRPr="009D4A01">
        <w:rPr>
          <w:highlight w:val="yellow"/>
          <w:lang w:eastAsia="ja-JP"/>
        </w:rPr>
        <w:instrText xml:space="preserve"> \* MERGEFORMAT </w:instrText>
      </w:r>
      <w:r w:rsidR="006506F0" w:rsidRPr="009D4A01">
        <w:rPr>
          <w:highlight w:val="yellow"/>
          <w:lang w:eastAsia="ja-JP"/>
        </w:rPr>
      </w:r>
      <w:r w:rsidR="006506F0" w:rsidRPr="009D4A01">
        <w:rPr>
          <w:highlight w:val="yellow"/>
          <w:lang w:eastAsia="ja-JP"/>
        </w:rPr>
        <w:fldChar w:fldCharType="separate"/>
      </w:r>
      <w:r w:rsidR="006506F0" w:rsidRPr="009D4A01">
        <w:rPr>
          <w:highlight w:val="yellow"/>
          <w:lang w:eastAsia="ja-JP"/>
        </w:rPr>
        <w:t>6</w:t>
      </w:r>
      <w:r w:rsidR="006506F0" w:rsidRPr="009D4A01">
        <w:rPr>
          <w:highlight w:val="yellow"/>
          <w:lang w:eastAsia="ja-JP"/>
        </w:rPr>
        <w:fldChar w:fldCharType="end"/>
      </w:r>
      <w:r w:rsidR="006506F0" w:rsidRPr="009D4A01">
        <w:rPr>
          <w:highlight w:val="yellow"/>
          <w:lang w:eastAsia="ja-JP"/>
        </w:rPr>
        <w:t xml:space="preserve">], </w:t>
      </w:r>
      <w:r w:rsidR="00CE3A7A" w:rsidRPr="009D4A01">
        <w:rPr>
          <w:highlight w:val="yellow"/>
          <w:lang w:eastAsia="ja-JP"/>
        </w:rPr>
        <w:t xml:space="preserve">Annex A and the proponent’s </w:t>
      </w:r>
      <w:r w:rsidR="00B02033" w:rsidRPr="009D4A01">
        <w:rPr>
          <w:highlight w:val="yellow"/>
          <w:lang w:eastAsia="ja-JP"/>
        </w:rPr>
        <w:t xml:space="preserve">bitstream (i.e. </w:t>
      </w:r>
      <w:r w:rsidRPr="009D4A01">
        <w:rPr>
          <w:highlight w:val="yellow"/>
          <w:lang w:eastAsia="ja-JP"/>
        </w:rPr>
        <w:t>compressed MPEG-I metadata</w:t>
      </w:r>
      <w:r w:rsidR="00B02033" w:rsidRPr="009D4A01">
        <w:rPr>
          <w:highlight w:val="yellow"/>
          <w:lang w:eastAsia="ja-JP"/>
        </w:rPr>
        <w:t>)</w:t>
      </w:r>
      <w:r w:rsidRPr="009D4A01">
        <w:rPr>
          <w:highlight w:val="yellow"/>
          <w:lang w:eastAsia="ja-JP"/>
        </w:rPr>
        <w:t xml:space="preserve"> and be able to produce the </w:t>
      </w:r>
      <w:r w:rsidR="009E0D1E" w:rsidRPr="009D4A01">
        <w:rPr>
          <w:highlight w:val="yellow"/>
          <w:lang w:eastAsia="ja-JP"/>
        </w:rPr>
        <w:t>“</w:t>
      </w:r>
      <w:r w:rsidR="009E0D1E" w:rsidRPr="009D4A01">
        <w:rPr>
          <w:i/>
          <w:iCs/>
          <w:highlight w:val="yellow"/>
          <w:lang w:eastAsia="ja-JP"/>
        </w:rPr>
        <w:t>nearly bit-exact</w:t>
      </w:r>
      <w:r w:rsidR="009E0D1E" w:rsidRPr="009D4A01">
        <w:rPr>
          <w:highlight w:val="yellow"/>
          <w:lang w:eastAsia="ja-JP"/>
        </w:rPr>
        <w:t xml:space="preserve">” </w:t>
      </w:r>
      <w:r w:rsidRPr="009D4A01">
        <w:rPr>
          <w:highlight w:val="yellow"/>
          <w:lang w:eastAsia="ja-JP"/>
        </w:rPr>
        <w:t xml:space="preserve">waveforms as </w:t>
      </w:r>
      <w:r w:rsidR="00BD7D06" w:rsidRPr="009D4A01">
        <w:rPr>
          <w:highlight w:val="yellow"/>
          <w:lang w:eastAsia="ja-JP"/>
        </w:rPr>
        <w:t xml:space="preserve">the corresponding Max External that was </w:t>
      </w:r>
      <w:r w:rsidRPr="009D4A01">
        <w:rPr>
          <w:highlight w:val="yellow"/>
          <w:lang w:eastAsia="ja-JP"/>
        </w:rPr>
        <w:t xml:space="preserve">submitted </w:t>
      </w:r>
      <w:r w:rsidR="00CE3A7A" w:rsidRPr="009D4A01">
        <w:rPr>
          <w:highlight w:val="yellow"/>
          <w:lang w:eastAsia="ja-JP"/>
        </w:rPr>
        <w:t xml:space="preserve">as materials for the </w:t>
      </w:r>
      <w:proofErr w:type="spellStart"/>
      <w:r w:rsidR="003D474C" w:rsidRPr="009D4A01">
        <w:rPr>
          <w:highlight w:val="yellow"/>
          <w:lang w:eastAsia="ja-JP"/>
        </w:rPr>
        <w:t>CfP</w:t>
      </w:r>
      <w:proofErr w:type="spellEnd"/>
      <w:r w:rsidR="00CE3A7A" w:rsidRPr="009D4A01">
        <w:rPr>
          <w:highlight w:val="yellow"/>
          <w:lang w:eastAsia="ja-JP"/>
        </w:rPr>
        <w:t xml:space="preserve"> </w:t>
      </w:r>
      <w:r w:rsidRPr="009D4A01">
        <w:rPr>
          <w:highlight w:val="yellow"/>
          <w:lang w:eastAsia="ja-JP"/>
        </w:rPr>
        <w:t xml:space="preserve">using </w:t>
      </w:r>
      <w:r w:rsidR="00BD7D06" w:rsidRPr="009D4A01">
        <w:rPr>
          <w:highlight w:val="yellow"/>
          <w:lang w:eastAsia="ja-JP"/>
        </w:rPr>
        <w:t>any</w:t>
      </w:r>
      <w:r w:rsidRPr="009D4A01">
        <w:rPr>
          <w:highlight w:val="yellow"/>
          <w:lang w:eastAsia="ja-JP"/>
        </w:rPr>
        <w:t xml:space="preserve"> user 6DoF navigation</w:t>
      </w:r>
      <w:r w:rsidR="00B02033" w:rsidRPr="009D4A01">
        <w:rPr>
          <w:highlight w:val="yellow"/>
          <w:lang w:eastAsia="ja-JP"/>
        </w:rPr>
        <w:t xml:space="preserve"> and L3 </w:t>
      </w:r>
      <w:r w:rsidR="006D48B4" w:rsidRPr="009D4A01">
        <w:rPr>
          <w:highlight w:val="yellow"/>
          <w:lang w:eastAsia="ja-JP"/>
        </w:rPr>
        <w:t>dynamic</w:t>
      </w:r>
      <w:r w:rsidR="00B02033" w:rsidRPr="009D4A01">
        <w:rPr>
          <w:highlight w:val="yellow"/>
          <w:lang w:eastAsia="ja-JP"/>
        </w:rPr>
        <w:t xml:space="preserve"> data input</w:t>
      </w:r>
      <w:r w:rsidRPr="009D4A01">
        <w:rPr>
          <w:highlight w:val="yellow"/>
          <w:lang w:eastAsia="ja-JP"/>
        </w:rPr>
        <w:t xml:space="preserve"> (see Section </w:t>
      </w:r>
      <w:r w:rsidRPr="009D4A01">
        <w:rPr>
          <w:highlight w:val="yellow"/>
          <w:lang w:eastAsia="ja-JP"/>
        </w:rPr>
        <w:fldChar w:fldCharType="begin"/>
      </w:r>
      <w:r w:rsidRPr="009D4A01">
        <w:rPr>
          <w:highlight w:val="yellow"/>
          <w:lang w:eastAsia="ja-JP"/>
        </w:rPr>
        <w:instrText xml:space="preserve"> REF _Ref2777949 \r \h </w:instrText>
      </w:r>
      <w:r w:rsidR="0000629D" w:rsidRPr="009D4A01">
        <w:rPr>
          <w:highlight w:val="yellow"/>
          <w:lang w:eastAsia="ja-JP"/>
        </w:rPr>
        <w:instrText xml:space="preserve"> \* MERGEFORMAT </w:instrText>
      </w:r>
      <w:r w:rsidRPr="009D4A01">
        <w:rPr>
          <w:highlight w:val="yellow"/>
          <w:lang w:eastAsia="ja-JP"/>
        </w:rPr>
      </w:r>
      <w:r w:rsidRPr="009D4A01">
        <w:rPr>
          <w:highlight w:val="yellow"/>
          <w:lang w:eastAsia="ja-JP"/>
        </w:rPr>
        <w:fldChar w:fldCharType="separate"/>
      </w:r>
      <w:r w:rsidR="00173889" w:rsidRPr="009D4A01">
        <w:rPr>
          <w:highlight w:val="yellow"/>
          <w:lang w:eastAsia="ja-JP"/>
        </w:rPr>
        <w:t>4.13</w:t>
      </w:r>
      <w:r w:rsidRPr="009D4A01">
        <w:rPr>
          <w:highlight w:val="yellow"/>
          <w:lang w:eastAsia="ja-JP"/>
        </w:rPr>
        <w:fldChar w:fldCharType="end"/>
      </w:r>
      <w:r w:rsidRPr="009D4A01">
        <w:rPr>
          <w:highlight w:val="yellow"/>
          <w:lang w:eastAsia="ja-JP"/>
        </w:rPr>
        <w:t>).</w:t>
      </w:r>
      <w:r>
        <w:rPr>
          <w:lang w:eastAsia="ja-JP"/>
        </w:rPr>
        <w:t xml:space="preserve"> </w:t>
      </w:r>
    </w:p>
    <w:p w14:paraId="15BC157B" w14:textId="6ED0BE88" w:rsidR="00AA24C1" w:rsidRDefault="00AA24C1" w:rsidP="00AA24C1">
      <w:pPr>
        <w:rPr>
          <w:lang w:eastAsia="ja-JP"/>
        </w:rPr>
      </w:pPr>
    </w:p>
    <w:p w14:paraId="6EDA6D92" w14:textId="77777777" w:rsidR="009E0D1E" w:rsidRDefault="009E0D1E" w:rsidP="009E0D1E">
      <w:pPr>
        <w:jc w:val="both"/>
        <w:rPr>
          <w:lang w:eastAsia="ja-JP"/>
        </w:rPr>
      </w:pPr>
      <w:r>
        <w:rPr>
          <w:lang w:eastAsia="ja-JP"/>
        </w:rPr>
        <w:t>More specifically, the following two components of a winning technology are used for comparison:</w:t>
      </w:r>
    </w:p>
    <w:p w14:paraId="4CAA7033" w14:textId="77777777" w:rsidR="009E0D1E" w:rsidRDefault="009E0D1E" w:rsidP="009E0D1E">
      <w:pPr>
        <w:jc w:val="both"/>
        <w:rPr>
          <w:lang w:eastAsia="ja-JP"/>
        </w:rPr>
      </w:pPr>
    </w:p>
    <w:p w14:paraId="419F3F9A" w14:textId="77777777" w:rsidR="009E0D1E" w:rsidRDefault="009E0D1E" w:rsidP="009E0D1E">
      <w:pPr>
        <w:pStyle w:val="ListParagraph"/>
        <w:numPr>
          <w:ilvl w:val="0"/>
          <w:numId w:val="29"/>
        </w:numPr>
        <w:jc w:val="both"/>
        <w:rPr>
          <w:lang w:eastAsia="ja-JP"/>
        </w:rPr>
      </w:pPr>
      <w:r>
        <w:rPr>
          <w:lang w:eastAsia="ja-JP"/>
        </w:rPr>
        <w:t xml:space="preserve">original </w:t>
      </w:r>
      <w:proofErr w:type="spellStart"/>
      <w:r>
        <w:rPr>
          <w:lang w:eastAsia="ja-JP"/>
        </w:rPr>
        <w:t>CfP</w:t>
      </w:r>
      <w:proofErr w:type="spellEnd"/>
      <w:r>
        <w:rPr>
          <w:lang w:eastAsia="ja-JP"/>
        </w:rPr>
        <w:t xml:space="preserve"> submission the “</w:t>
      </w:r>
      <w:proofErr w:type="spellStart"/>
      <w:r w:rsidRPr="00015F1B">
        <w:rPr>
          <w:i/>
          <w:iCs/>
          <w:lang w:eastAsia="ja-JP"/>
        </w:rPr>
        <w:t>CfP_winner</w:t>
      </w:r>
      <w:proofErr w:type="spellEnd"/>
      <w:r>
        <w:rPr>
          <w:lang w:eastAsia="ja-JP"/>
        </w:rPr>
        <w:t>”</w:t>
      </w:r>
      <w:r w:rsidRPr="00904743">
        <w:rPr>
          <w:lang w:eastAsia="ja-JP"/>
        </w:rPr>
        <w:t xml:space="preserve"> </w:t>
      </w:r>
      <w:r>
        <w:rPr>
          <w:lang w:eastAsia="ja-JP"/>
        </w:rPr>
        <w:t>plugin</w:t>
      </w:r>
    </w:p>
    <w:p w14:paraId="1557C014" w14:textId="77777777" w:rsidR="009E0D1E" w:rsidRDefault="009E0D1E" w:rsidP="009E0D1E">
      <w:pPr>
        <w:pStyle w:val="ListParagraph"/>
        <w:numPr>
          <w:ilvl w:val="0"/>
          <w:numId w:val="29"/>
        </w:numPr>
        <w:jc w:val="both"/>
        <w:rPr>
          <w:lang w:eastAsia="ja-JP"/>
        </w:rPr>
      </w:pPr>
      <w:r>
        <w:rPr>
          <w:lang w:eastAsia="ja-JP"/>
        </w:rPr>
        <w:t>source code</w:t>
      </w:r>
      <w:r w:rsidRPr="000C40D3">
        <w:rPr>
          <w:lang w:eastAsia="ja-JP"/>
        </w:rPr>
        <w:t xml:space="preserve"> </w:t>
      </w:r>
      <w:r>
        <w:rPr>
          <w:lang w:eastAsia="ja-JP"/>
        </w:rPr>
        <w:t>and instructions for its compilation into the “</w:t>
      </w:r>
      <w:r>
        <w:rPr>
          <w:i/>
          <w:iCs/>
          <w:lang w:eastAsia="ja-JP"/>
        </w:rPr>
        <w:t>RM0</w:t>
      </w:r>
      <w:r w:rsidRPr="00CB7854">
        <w:rPr>
          <w:i/>
          <w:iCs/>
          <w:lang w:eastAsia="ja-JP"/>
        </w:rPr>
        <w:t>_winner</w:t>
      </w:r>
      <w:r>
        <w:rPr>
          <w:lang w:eastAsia="ja-JP"/>
        </w:rPr>
        <w:t>”</w:t>
      </w:r>
      <w:r w:rsidRPr="00904743">
        <w:rPr>
          <w:lang w:eastAsia="ja-JP"/>
        </w:rPr>
        <w:t xml:space="preserve"> </w:t>
      </w:r>
      <w:r>
        <w:rPr>
          <w:lang w:eastAsia="ja-JP"/>
        </w:rPr>
        <w:t>plugin</w:t>
      </w:r>
    </w:p>
    <w:p w14:paraId="62707D87" w14:textId="77777777" w:rsidR="009E0D1E" w:rsidRDefault="009E0D1E" w:rsidP="009E0D1E">
      <w:pPr>
        <w:jc w:val="both"/>
        <w:rPr>
          <w:lang w:eastAsia="ja-JP"/>
        </w:rPr>
      </w:pPr>
    </w:p>
    <w:p w14:paraId="108CA213" w14:textId="3EF40AF4" w:rsidR="009E0D1E" w:rsidRDefault="009E0D1E" w:rsidP="009E0D1E">
      <w:pPr>
        <w:jc w:val="both"/>
        <w:rPr>
          <w:lang w:eastAsia="ja-JP"/>
        </w:rPr>
      </w:pPr>
      <w:r>
        <w:rPr>
          <w:lang w:eastAsia="ja-JP"/>
        </w:rPr>
        <w:t xml:space="preserve">The following procedure shall be performed </w:t>
      </w:r>
      <w:r w:rsidRPr="00A972AB">
        <w:rPr>
          <w:lang w:eastAsia="ja-JP"/>
        </w:rPr>
        <w:t xml:space="preserve">by </w:t>
      </w:r>
      <w:r w:rsidRPr="009D4A01">
        <w:rPr>
          <w:highlight w:val="yellow"/>
          <w:lang w:eastAsia="ja-JP"/>
        </w:rPr>
        <w:t xml:space="preserve">at least 2 independent </w:t>
      </w:r>
      <w:r w:rsidR="006506F0" w:rsidRPr="009D4A01">
        <w:rPr>
          <w:highlight w:val="yellow"/>
          <w:lang w:eastAsia="ja-JP"/>
        </w:rPr>
        <w:t>WG 6 member organizations</w:t>
      </w:r>
      <w:r w:rsidRPr="009D4A01">
        <w:rPr>
          <w:highlight w:val="yellow"/>
          <w:lang w:eastAsia="ja-JP"/>
        </w:rPr>
        <w:t>:</w:t>
      </w:r>
    </w:p>
    <w:p w14:paraId="7E327A4E" w14:textId="77777777" w:rsidR="009E0D1E" w:rsidRDefault="009E0D1E" w:rsidP="009E0D1E">
      <w:pPr>
        <w:jc w:val="both"/>
        <w:rPr>
          <w:lang w:eastAsia="ja-JP"/>
        </w:rPr>
      </w:pPr>
    </w:p>
    <w:p w14:paraId="718B0682" w14:textId="33550716" w:rsidR="009E0D1E" w:rsidRDefault="009E0D1E" w:rsidP="009E0D1E">
      <w:pPr>
        <w:pStyle w:val="ListParagraph"/>
        <w:numPr>
          <w:ilvl w:val="0"/>
          <w:numId w:val="30"/>
        </w:numPr>
        <w:jc w:val="both"/>
        <w:rPr>
          <w:lang w:eastAsia="ja-JP"/>
        </w:rPr>
      </w:pPr>
      <w:r>
        <w:rPr>
          <w:lang w:eastAsia="ja-JP"/>
        </w:rPr>
        <w:t>“</w:t>
      </w:r>
      <w:r>
        <w:rPr>
          <w:i/>
          <w:iCs/>
          <w:lang w:eastAsia="ja-JP"/>
        </w:rPr>
        <w:t>RM0</w:t>
      </w:r>
      <w:r w:rsidRPr="00CB7854">
        <w:rPr>
          <w:i/>
          <w:iCs/>
          <w:lang w:eastAsia="ja-JP"/>
        </w:rPr>
        <w:t>_winner</w:t>
      </w:r>
      <w:r>
        <w:rPr>
          <w:lang w:eastAsia="ja-JP"/>
        </w:rPr>
        <w:t xml:space="preserve">” </w:t>
      </w:r>
      <w:r w:rsidR="001A36C7" w:rsidRPr="004741B7">
        <w:rPr>
          <w:iCs/>
          <w:lang w:eastAsia="ja-JP"/>
        </w:rPr>
        <w:t>Max External</w:t>
      </w:r>
      <w:r>
        <w:rPr>
          <w:lang w:eastAsia="ja-JP"/>
        </w:rPr>
        <w:t xml:space="preserve"> shall be compiled using the corresponding code and instructions </w:t>
      </w:r>
    </w:p>
    <w:p w14:paraId="7D8592F2" w14:textId="796FB00D" w:rsidR="009E0D1E" w:rsidRDefault="009E0D1E" w:rsidP="009E0D1E">
      <w:pPr>
        <w:pStyle w:val="ListParagraph"/>
        <w:numPr>
          <w:ilvl w:val="0"/>
          <w:numId w:val="30"/>
        </w:numPr>
        <w:jc w:val="both"/>
        <w:rPr>
          <w:lang w:eastAsia="ja-JP"/>
        </w:rPr>
      </w:pPr>
      <w:r>
        <w:rPr>
          <w:lang w:eastAsia="ja-JP"/>
        </w:rPr>
        <w:t xml:space="preserve">AEP and test scenes shall be installed on the PC, with versions and configuration corresponding to those used for the </w:t>
      </w:r>
      <w:proofErr w:type="spellStart"/>
      <w:r>
        <w:rPr>
          <w:lang w:eastAsia="ja-JP"/>
        </w:rPr>
        <w:t>CfP</w:t>
      </w:r>
      <w:proofErr w:type="spellEnd"/>
      <w:r>
        <w:rPr>
          <w:lang w:eastAsia="ja-JP"/>
        </w:rPr>
        <w:t xml:space="preserve"> evaluations</w:t>
      </w:r>
    </w:p>
    <w:p w14:paraId="64E02BB0" w14:textId="5FFDA5AA" w:rsidR="009E0D1E" w:rsidRDefault="009E0D1E" w:rsidP="0034352F">
      <w:pPr>
        <w:pStyle w:val="ListParagraph"/>
        <w:numPr>
          <w:ilvl w:val="0"/>
          <w:numId w:val="30"/>
        </w:numPr>
        <w:jc w:val="both"/>
        <w:rPr>
          <w:lang w:eastAsia="ja-JP"/>
        </w:rPr>
      </w:pPr>
      <w:r>
        <w:rPr>
          <w:lang w:eastAsia="ja-JP"/>
        </w:rPr>
        <w:t xml:space="preserve">AEP functionality to simultaneously record the audio outputs of </w:t>
      </w:r>
      <w:r w:rsidRPr="001A36C7">
        <w:rPr>
          <w:lang w:eastAsia="ja-JP"/>
        </w:rPr>
        <w:t xml:space="preserve">2 </w:t>
      </w:r>
      <w:r w:rsidR="001A36C7" w:rsidRPr="004741B7">
        <w:rPr>
          <w:iCs/>
          <w:lang w:eastAsia="ja-JP"/>
        </w:rPr>
        <w:t>Max External</w:t>
      </w:r>
      <w:r w:rsidR="001A36C7" w:rsidRPr="001A36C7">
        <w:rPr>
          <w:lang w:eastAsia="ja-JP"/>
        </w:rPr>
        <w:t>s</w:t>
      </w:r>
      <w:r w:rsidR="001A36C7">
        <w:rPr>
          <w:lang w:eastAsia="ja-JP"/>
        </w:rPr>
        <w:t xml:space="preserve"> </w:t>
      </w:r>
      <w:r w:rsidRPr="001A36C7">
        <w:rPr>
          <w:lang w:eastAsia="ja-JP"/>
        </w:rPr>
        <w:t>(i.e. used</w:t>
      </w:r>
      <w:r w:rsidRPr="009E0D1E">
        <w:rPr>
          <w:lang w:eastAsia="ja-JP"/>
        </w:rPr>
        <w:t xml:space="preserve"> for loudness measurement)</w:t>
      </w:r>
      <w:r>
        <w:rPr>
          <w:lang w:eastAsia="ja-JP"/>
        </w:rPr>
        <w:t xml:space="preserve"> shall be used to output 2</w:t>
      </w:r>
      <w:r w:rsidRPr="009E0D1E">
        <w:rPr>
          <w:lang w:eastAsia="ja-JP"/>
        </w:rPr>
        <w:t xml:space="preserve"> </w:t>
      </w:r>
      <w:r>
        <w:rPr>
          <w:lang w:eastAsia="ja-JP"/>
        </w:rPr>
        <w:t>rendered waveforms of “</w:t>
      </w:r>
      <w:proofErr w:type="spellStart"/>
      <w:r w:rsidRPr="00015F1B">
        <w:rPr>
          <w:i/>
          <w:iCs/>
          <w:lang w:eastAsia="ja-JP"/>
        </w:rPr>
        <w:t>CfP_winner</w:t>
      </w:r>
      <w:proofErr w:type="spellEnd"/>
      <w:r>
        <w:rPr>
          <w:lang w:eastAsia="ja-JP"/>
        </w:rPr>
        <w:t>” and “</w:t>
      </w:r>
      <w:r>
        <w:rPr>
          <w:i/>
          <w:iCs/>
          <w:lang w:eastAsia="ja-JP"/>
        </w:rPr>
        <w:t>RM0</w:t>
      </w:r>
      <w:r w:rsidRPr="00CB7854">
        <w:rPr>
          <w:i/>
          <w:iCs/>
          <w:lang w:eastAsia="ja-JP"/>
        </w:rPr>
        <w:t>_winner</w:t>
      </w:r>
      <w:r>
        <w:rPr>
          <w:lang w:eastAsia="ja-JP"/>
        </w:rPr>
        <w:t>”</w:t>
      </w:r>
      <w:r w:rsidRPr="009E0D1E">
        <w:rPr>
          <w:lang w:eastAsia="ja-JP"/>
        </w:rPr>
        <w:t xml:space="preserve"> </w:t>
      </w:r>
      <w:r>
        <w:rPr>
          <w:lang w:eastAsia="ja-JP"/>
        </w:rPr>
        <w:t>as *.wav files</w:t>
      </w:r>
    </w:p>
    <w:p w14:paraId="666D92FC" w14:textId="77777777" w:rsidR="009E0D1E" w:rsidRDefault="009E0D1E" w:rsidP="009E0D1E">
      <w:pPr>
        <w:pStyle w:val="ListParagraph"/>
        <w:numPr>
          <w:ilvl w:val="0"/>
          <w:numId w:val="30"/>
        </w:numPr>
        <w:jc w:val="both"/>
        <w:rPr>
          <w:lang w:eastAsia="ja-JP"/>
        </w:rPr>
      </w:pPr>
      <w:r>
        <w:rPr>
          <w:lang w:eastAsia="ja-JP"/>
        </w:rPr>
        <w:t>“</w:t>
      </w:r>
      <w:proofErr w:type="spellStart"/>
      <w:r w:rsidRPr="00015F1B">
        <w:rPr>
          <w:i/>
          <w:iCs/>
          <w:lang w:eastAsia="ja-JP"/>
        </w:rPr>
        <w:t>CfP_winner</w:t>
      </w:r>
      <w:proofErr w:type="spellEnd"/>
      <w:r>
        <w:rPr>
          <w:lang w:eastAsia="ja-JP"/>
        </w:rPr>
        <w:t>” and “</w:t>
      </w:r>
      <w:r>
        <w:rPr>
          <w:i/>
          <w:iCs/>
          <w:lang w:eastAsia="ja-JP"/>
        </w:rPr>
        <w:t>RM0</w:t>
      </w:r>
      <w:r w:rsidRPr="00CB7854">
        <w:rPr>
          <w:i/>
          <w:iCs/>
          <w:lang w:eastAsia="ja-JP"/>
        </w:rPr>
        <w:t>_winner</w:t>
      </w:r>
      <w:r>
        <w:rPr>
          <w:lang w:eastAsia="ja-JP"/>
        </w:rPr>
        <w:t xml:space="preserve">” shall be loaded into the modified AEP and tested on all </w:t>
      </w:r>
      <w:proofErr w:type="spellStart"/>
      <w:r>
        <w:rPr>
          <w:lang w:eastAsia="ja-JP"/>
        </w:rPr>
        <w:t>CfP</w:t>
      </w:r>
      <w:proofErr w:type="spellEnd"/>
      <w:r>
        <w:rPr>
          <w:lang w:eastAsia="ja-JP"/>
        </w:rPr>
        <w:t xml:space="preserve"> test scenes with one subject each</w:t>
      </w:r>
    </w:p>
    <w:p w14:paraId="14ACC7AF" w14:textId="20C96053" w:rsidR="009E0D1E" w:rsidRDefault="001A36C7" w:rsidP="009E0D1E">
      <w:pPr>
        <w:pStyle w:val="ListParagraph"/>
        <w:numPr>
          <w:ilvl w:val="0"/>
          <w:numId w:val="30"/>
        </w:numPr>
        <w:jc w:val="both"/>
        <w:rPr>
          <w:lang w:eastAsia="ja-JP"/>
        </w:rPr>
      </w:pPr>
      <w:r>
        <w:rPr>
          <w:lang w:eastAsia="ja-JP"/>
        </w:rPr>
        <w:t>A</w:t>
      </w:r>
      <w:r w:rsidR="0034352F">
        <w:rPr>
          <w:lang w:eastAsia="ja-JP"/>
        </w:rPr>
        <w:t>ll pairs</w:t>
      </w:r>
      <w:r w:rsidR="009E0D1E">
        <w:rPr>
          <w:lang w:eastAsia="ja-JP"/>
        </w:rPr>
        <w:t xml:space="preserve"> </w:t>
      </w:r>
      <w:r w:rsidR="0034352F">
        <w:rPr>
          <w:lang w:eastAsia="ja-JP"/>
        </w:rPr>
        <w:t xml:space="preserve">of </w:t>
      </w:r>
      <w:r w:rsidR="009E0D1E">
        <w:rPr>
          <w:lang w:eastAsia="ja-JP"/>
        </w:rPr>
        <w:t xml:space="preserve">resulted stereo outputs shall be analyzed to determine the level of signal </w:t>
      </w:r>
      <w:r w:rsidR="0034352F">
        <w:rPr>
          <w:lang w:eastAsia="ja-JP"/>
        </w:rPr>
        <w:t>differences</w:t>
      </w:r>
    </w:p>
    <w:p w14:paraId="43753AE6" w14:textId="2B562523" w:rsidR="009E0D1E" w:rsidRDefault="001A36C7" w:rsidP="009E0D1E">
      <w:pPr>
        <w:pStyle w:val="ListParagraph"/>
        <w:numPr>
          <w:ilvl w:val="0"/>
          <w:numId w:val="30"/>
        </w:numPr>
        <w:jc w:val="both"/>
        <w:rPr>
          <w:lang w:eastAsia="ja-JP"/>
        </w:rPr>
      </w:pPr>
      <w:r>
        <w:rPr>
          <w:lang w:eastAsia="ja-JP"/>
        </w:rPr>
        <w:t>The</w:t>
      </w:r>
      <w:r w:rsidR="009E0D1E">
        <w:rPr>
          <w:lang w:eastAsia="ja-JP"/>
        </w:rPr>
        <w:t xml:space="preserve"> results of analysis </w:t>
      </w:r>
      <w:r>
        <w:rPr>
          <w:lang w:eastAsia="ja-JP"/>
        </w:rPr>
        <w:t xml:space="preserve">(including all obtained signals) </w:t>
      </w:r>
      <w:r w:rsidR="009E0D1E">
        <w:rPr>
          <w:lang w:eastAsia="ja-JP"/>
        </w:rPr>
        <w:t>shall be reported to WG 6</w:t>
      </w:r>
    </w:p>
    <w:p w14:paraId="0361577C" w14:textId="77777777" w:rsidR="009E0D1E" w:rsidRDefault="009E0D1E" w:rsidP="009E0D1E">
      <w:pPr>
        <w:jc w:val="both"/>
        <w:rPr>
          <w:lang w:eastAsia="ja-JP"/>
        </w:rPr>
      </w:pPr>
    </w:p>
    <w:p w14:paraId="4865DFED" w14:textId="6509A48B" w:rsidR="009E0D1E" w:rsidRDefault="009E0D1E" w:rsidP="009E0D1E">
      <w:pPr>
        <w:jc w:val="both"/>
        <w:rPr>
          <w:lang w:eastAsia="ja-JP"/>
        </w:rPr>
      </w:pPr>
      <w:r w:rsidRPr="00904743">
        <w:rPr>
          <w:lang w:eastAsia="ja-JP"/>
        </w:rPr>
        <w:t xml:space="preserve">The </w:t>
      </w:r>
      <w:r w:rsidRPr="00CB7854">
        <w:rPr>
          <w:lang w:eastAsia="ja-JP"/>
        </w:rPr>
        <w:t>cross-check</w:t>
      </w:r>
      <w:r w:rsidRPr="00904743">
        <w:rPr>
          <w:lang w:eastAsia="ja-JP"/>
        </w:rPr>
        <w:t xml:space="preserve"> is considered to be </w:t>
      </w:r>
      <w:r>
        <w:rPr>
          <w:lang w:eastAsia="ja-JP"/>
        </w:rPr>
        <w:t>successful,</w:t>
      </w:r>
      <w:r w:rsidRPr="00904743">
        <w:rPr>
          <w:lang w:eastAsia="ja-JP"/>
        </w:rPr>
        <w:t xml:space="preserve"> if</w:t>
      </w:r>
      <w:r>
        <w:rPr>
          <w:lang w:eastAsia="ja-JP"/>
        </w:rPr>
        <w:t xml:space="preserve"> all </w:t>
      </w:r>
      <w:r w:rsidRPr="00CB7854">
        <w:rPr>
          <w:lang w:eastAsia="ja-JP"/>
        </w:rPr>
        <w:t>cross-check</w:t>
      </w:r>
      <w:r w:rsidRPr="00904743">
        <w:rPr>
          <w:lang w:eastAsia="ja-JP"/>
        </w:rPr>
        <w:t xml:space="preserve"> si</w:t>
      </w:r>
      <w:r>
        <w:rPr>
          <w:lang w:eastAsia="ja-JP"/>
        </w:rPr>
        <w:t>t</w:t>
      </w:r>
      <w:r w:rsidRPr="00904743">
        <w:rPr>
          <w:lang w:eastAsia="ja-JP"/>
        </w:rPr>
        <w:t>e</w:t>
      </w:r>
      <w:r>
        <w:rPr>
          <w:lang w:eastAsia="ja-JP"/>
        </w:rPr>
        <w:t>s report “</w:t>
      </w:r>
      <w:r w:rsidRPr="00CB7854">
        <w:rPr>
          <w:i/>
          <w:iCs/>
          <w:lang w:eastAsia="ja-JP"/>
        </w:rPr>
        <w:t>nearly bit-exact</w:t>
      </w:r>
      <w:r>
        <w:rPr>
          <w:lang w:eastAsia="ja-JP"/>
        </w:rPr>
        <w:t>” output of both compared plugins</w:t>
      </w:r>
      <w:r w:rsidR="0034352F">
        <w:rPr>
          <w:lang w:eastAsia="ja-JP"/>
        </w:rPr>
        <w:t xml:space="preserve"> for all </w:t>
      </w:r>
      <w:proofErr w:type="spellStart"/>
      <w:r w:rsidR="0034352F">
        <w:rPr>
          <w:lang w:eastAsia="ja-JP"/>
        </w:rPr>
        <w:t>CfP</w:t>
      </w:r>
      <w:proofErr w:type="spellEnd"/>
      <w:r w:rsidR="0034352F">
        <w:rPr>
          <w:lang w:eastAsia="ja-JP"/>
        </w:rPr>
        <w:t xml:space="preserve"> scenes</w:t>
      </w:r>
      <w:r>
        <w:rPr>
          <w:lang w:eastAsia="ja-JP"/>
        </w:rPr>
        <w:t>. The “</w:t>
      </w:r>
      <w:r w:rsidRPr="00CB7854">
        <w:rPr>
          <w:i/>
          <w:iCs/>
          <w:lang w:eastAsia="ja-JP"/>
        </w:rPr>
        <w:t>nearly bit-exact</w:t>
      </w:r>
      <w:r>
        <w:rPr>
          <w:lang w:eastAsia="ja-JP"/>
        </w:rPr>
        <w:t xml:space="preserve">” output is determined </w:t>
      </w:r>
      <w:r w:rsidRPr="009E0D1E">
        <w:rPr>
          <w:lang w:eastAsia="ja-JP"/>
        </w:rPr>
        <w:t xml:space="preserve">as </w:t>
      </w:r>
      <w:r w:rsidRPr="009D4A01">
        <w:rPr>
          <w:highlight w:val="yellow"/>
          <w:lang w:eastAsia="ja-JP"/>
        </w:rPr>
        <w:t>2</w:t>
      </w:r>
      <w:r w:rsidRPr="009D4A01">
        <w:rPr>
          <w:highlight w:val="yellow"/>
          <w:vertAlign w:val="superscript"/>
          <w:lang w:eastAsia="ja-JP"/>
        </w:rPr>
        <w:t>-12</w:t>
      </w:r>
      <w:r>
        <w:rPr>
          <w:lang w:eastAsia="ja-JP"/>
        </w:rPr>
        <w:t xml:space="preserve"> w</w:t>
      </w:r>
      <w:r w:rsidRPr="009E0D1E">
        <w:rPr>
          <w:lang w:eastAsia="ja-JP"/>
        </w:rPr>
        <w:t>ith respect to full scale.</w:t>
      </w:r>
    </w:p>
    <w:p w14:paraId="074C6390" w14:textId="77777777" w:rsidR="009E0D1E" w:rsidRDefault="009E0D1E" w:rsidP="009E0D1E">
      <w:pPr>
        <w:rPr>
          <w:lang w:eastAsia="ja-JP"/>
        </w:rPr>
      </w:pPr>
    </w:p>
    <w:p w14:paraId="18944456" w14:textId="662DF24E" w:rsidR="009E0D1E" w:rsidRDefault="009E0D1E" w:rsidP="009E0D1E">
      <w:pPr>
        <w:jc w:val="both"/>
        <w:rPr>
          <w:lang w:eastAsia="ja-JP"/>
        </w:rPr>
      </w:pPr>
      <w:r>
        <w:rPr>
          <w:lang w:eastAsia="ja-JP"/>
        </w:rPr>
        <w:t xml:space="preserve">Winning system(s) code shall be published in Git within </w:t>
      </w:r>
      <w:r w:rsidRPr="009D4A01">
        <w:rPr>
          <w:highlight w:val="yellow"/>
          <w:lang w:eastAsia="ja-JP"/>
        </w:rPr>
        <w:t>1 week</w:t>
      </w:r>
      <w:r w:rsidR="00977C26" w:rsidRPr="009D4A01">
        <w:rPr>
          <w:highlight w:val="yellow"/>
          <w:lang w:eastAsia="ja-JP"/>
        </w:rPr>
        <w:t xml:space="preserve"> [2 week</w:t>
      </w:r>
      <w:r w:rsidR="00977C26" w:rsidRPr="004F7396">
        <w:rPr>
          <w:highlight w:val="yellow"/>
          <w:lang w:eastAsia="ja-JP"/>
        </w:rPr>
        <w:t>s]</w:t>
      </w:r>
      <w:r>
        <w:rPr>
          <w:lang w:eastAsia="ja-JP"/>
        </w:rPr>
        <w:t xml:space="preserve"> after </w:t>
      </w:r>
      <w:proofErr w:type="spellStart"/>
      <w:r>
        <w:rPr>
          <w:lang w:eastAsia="ja-JP"/>
        </w:rPr>
        <w:t>CfP</w:t>
      </w:r>
      <w:proofErr w:type="spellEnd"/>
      <w:r>
        <w:rPr>
          <w:lang w:eastAsia="ja-JP"/>
        </w:rPr>
        <w:t xml:space="preserve"> winner(s) announcement. The merge activity shall be carried out as an open process (i.e. visible to all members of WG 6) on the Git repository and be cross-checked by </w:t>
      </w:r>
      <w:r w:rsidRPr="009D4A01">
        <w:rPr>
          <w:highlight w:val="yellow"/>
          <w:lang w:eastAsia="ja-JP"/>
        </w:rPr>
        <w:t xml:space="preserve">at least 2 </w:t>
      </w:r>
      <w:r>
        <w:rPr>
          <w:lang w:eastAsia="ja-JP"/>
        </w:rPr>
        <w:t>independent parties.</w:t>
      </w:r>
    </w:p>
    <w:p w14:paraId="0D03D036" w14:textId="77777777" w:rsidR="009E0D1E" w:rsidRDefault="009E0D1E" w:rsidP="00AA24C1">
      <w:pPr>
        <w:rPr>
          <w:lang w:eastAsia="ja-JP"/>
        </w:rPr>
      </w:pPr>
    </w:p>
    <w:p w14:paraId="0640E030" w14:textId="183AFA18" w:rsidR="00A44BF8" w:rsidRDefault="00410F07" w:rsidP="00F86129">
      <w:r w:rsidRPr="00D6380A">
        <w:t xml:space="preserve">In addition, the WD must include an exemplary description of how the MPEG-I metadata is extracted and encoded based on the scene description and audio signals (i.e. the MPEG-I Immersive Audio “encoder” algorithms). </w:t>
      </w:r>
      <w:r w:rsidR="00D6380A">
        <w:t>Such</w:t>
      </w:r>
      <w:r w:rsidR="00A44BF8" w:rsidRPr="00D6380A">
        <w:t xml:space="preserve"> encoders extract information important for acoustic modelling from EIF data and provide an efficient representation and encoding. </w:t>
      </w:r>
      <w:r w:rsidR="00D6380A">
        <w:t>M</w:t>
      </w:r>
      <w:r w:rsidR="00A44BF8" w:rsidRPr="00D6380A">
        <w:t>etadata might be modified and amended (based on justifiable assumptions) to enable lossy compression, optimization, representation conversion, etc.</w:t>
      </w:r>
    </w:p>
    <w:p w14:paraId="550FE57A" w14:textId="77777777" w:rsidR="00A44BF8" w:rsidRDefault="00A44BF8" w:rsidP="00F86129">
      <w:pPr>
        <w:rPr>
          <w:lang w:eastAsia="ja-JP"/>
        </w:rPr>
      </w:pPr>
    </w:p>
    <w:p w14:paraId="73B9A1BB" w14:textId="361BEC55" w:rsidR="00F86129" w:rsidRDefault="00410F07" w:rsidP="00F86129">
      <w:pPr>
        <w:rPr>
          <w:i/>
          <w:lang w:eastAsia="ja-JP"/>
        </w:rPr>
      </w:pPr>
      <w:r w:rsidRPr="00BE5704">
        <w:rPr>
          <w:lang w:eastAsia="ja-JP"/>
        </w:rPr>
        <w:t xml:space="preserve">To match this, the RM must include source code that implements the described extraction algorithms. Note that this need not be the exact algorithm used in the proponent’s submission to the </w:t>
      </w:r>
      <w:proofErr w:type="spellStart"/>
      <w:r w:rsidR="003D474C">
        <w:rPr>
          <w:lang w:eastAsia="ja-JP"/>
        </w:rPr>
        <w:t>CfP</w:t>
      </w:r>
      <w:proofErr w:type="spellEnd"/>
      <w:r w:rsidRPr="00BE5704">
        <w:rPr>
          <w:lang w:eastAsia="ja-JP"/>
        </w:rPr>
        <w:t xml:space="preserve">. </w:t>
      </w:r>
      <w:r w:rsidR="009500F2">
        <w:rPr>
          <w:i/>
          <w:lang w:eastAsia="ja-JP"/>
        </w:rPr>
        <w:t xml:space="preserve">However, </w:t>
      </w:r>
      <w:r w:rsidR="009500F2" w:rsidRPr="00C94BCA">
        <w:rPr>
          <w:i/>
          <w:lang w:eastAsia="ja-JP"/>
        </w:rPr>
        <w:t xml:space="preserve">subsequent Core Experiment work for the collaborative development of the MPEG-I Immersive Audio technology </w:t>
      </w:r>
      <w:r w:rsidR="009500F2">
        <w:rPr>
          <w:i/>
          <w:lang w:eastAsia="ja-JP"/>
        </w:rPr>
        <w:t>sha</w:t>
      </w:r>
      <w:r w:rsidR="009500F2" w:rsidRPr="00C94BCA">
        <w:rPr>
          <w:i/>
          <w:lang w:eastAsia="ja-JP"/>
        </w:rPr>
        <w:t xml:space="preserve">ll use the proponent-submitted MPEG-I Immersive Audio “encoder” algorithm and corresponding </w:t>
      </w:r>
      <w:r w:rsidR="009500F2">
        <w:rPr>
          <w:i/>
          <w:lang w:eastAsia="ja-JP"/>
        </w:rPr>
        <w:t xml:space="preserve">submitted </w:t>
      </w:r>
      <w:r w:rsidR="009500F2" w:rsidRPr="00C94BCA">
        <w:rPr>
          <w:i/>
          <w:lang w:eastAsia="ja-JP"/>
        </w:rPr>
        <w:t>source code as the “baseline” system in CE performance comparisons</w:t>
      </w:r>
      <w:r w:rsidR="009500F2">
        <w:rPr>
          <w:i/>
          <w:lang w:eastAsia="ja-JP"/>
        </w:rPr>
        <w:t>, against which CE technology is evaluated</w:t>
      </w:r>
      <w:r w:rsidR="009500F2" w:rsidRPr="00C94BCA">
        <w:rPr>
          <w:i/>
          <w:lang w:eastAsia="ja-JP"/>
        </w:rPr>
        <w:t>.</w:t>
      </w:r>
    </w:p>
    <w:p w14:paraId="72ED6C38" w14:textId="19D93358" w:rsidR="002B151D" w:rsidRPr="009D4A01" w:rsidRDefault="002B151D" w:rsidP="00537673">
      <w:pPr>
        <w:pStyle w:val="Heading1"/>
      </w:pPr>
      <w:bookmarkStart w:id="196" w:name="_Toc52531786"/>
      <w:bookmarkStart w:id="197" w:name="_Toc52532016"/>
      <w:bookmarkStart w:id="198" w:name="_Toc52544172"/>
      <w:bookmarkStart w:id="199" w:name="_Toc52792781"/>
      <w:bookmarkStart w:id="200" w:name="_Toc53062056"/>
      <w:bookmarkStart w:id="201" w:name="_Toc53064482"/>
      <w:bookmarkStart w:id="202" w:name="_Toc53558015"/>
      <w:bookmarkStart w:id="203" w:name="_Toc52531787"/>
      <w:bookmarkStart w:id="204" w:name="_Toc52532017"/>
      <w:bookmarkStart w:id="205" w:name="_Toc52544173"/>
      <w:bookmarkStart w:id="206" w:name="_Toc52792782"/>
      <w:bookmarkStart w:id="207" w:name="_Toc53062057"/>
      <w:bookmarkStart w:id="208" w:name="_Toc53064483"/>
      <w:bookmarkStart w:id="209" w:name="_Toc53558016"/>
      <w:bookmarkStart w:id="210" w:name="_Toc3553486"/>
      <w:bookmarkStart w:id="211" w:name="_Toc61448947"/>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9D4A01">
        <w:t>Core Experiments</w:t>
      </w:r>
      <w:bookmarkEnd w:id="186"/>
      <w:bookmarkEnd w:id="210"/>
      <w:bookmarkEnd w:id="211"/>
    </w:p>
    <w:p w14:paraId="6AF2EDBC" w14:textId="02226AE4" w:rsidR="009D4A01" w:rsidRDefault="009D4A01" w:rsidP="00C647D1">
      <w:r w:rsidRPr="009D4A01">
        <w:rPr>
          <w:highlight w:val="red"/>
        </w:rPr>
        <w:t>[Describe core experiments if there is a plan to conduct such experiments.]</w:t>
      </w:r>
    </w:p>
    <w:p w14:paraId="7E506A1E" w14:textId="77777777" w:rsidR="009D4A01" w:rsidRDefault="009D4A01" w:rsidP="00C647D1"/>
    <w:p w14:paraId="02CF3AC4" w14:textId="3C9369D8" w:rsidR="005F6584" w:rsidRDefault="005F6584" w:rsidP="00C647D1">
      <w:r w:rsidRPr="005F6584">
        <w:t>Subsequent to selecting technology and creating a first Working Draft (WD), a collaborative development of the work will occur, using the methods documented in [</w:t>
      </w:r>
      <w:r>
        <w:fldChar w:fldCharType="begin"/>
      </w:r>
      <w:r>
        <w:instrText xml:space="preserve"> REF _Ref2767397 \r \h </w:instrText>
      </w:r>
      <w:r>
        <w:fldChar w:fldCharType="separate"/>
      </w:r>
      <w:r w:rsidR="00173889">
        <w:t>8</w:t>
      </w:r>
      <w:r>
        <w:fldChar w:fldCharType="end"/>
      </w:r>
      <w:r w:rsidRPr="005F6584">
        <w:t>].</w:t>
      </w:r>
    </w:p>
    <w:p w14:paraId="379D0CA4" w14:textId="1EFAB0B1" w:rsidR="00F5114E" w:rsidRDefault="00F5114E" w:rsidP="00C647D1"/>
    <w:p w14:paraId="01A9C2B2" w14:textId="3BF862D6" w:rsidR="008F3FB5" w:rsidRDefault="009A1CFC" w:rsidP="00C647D1">
      <w:r>
        <w:t>If</w:t>
      </w:r>
      <w:r w:rsidR="008F3FB5">
        <w:t xml:space="preserve"> the technology selected from the </w:t>
      </w:r>
      <w:proofErr w:type="spellStart"/>
      <w:r w:rsidR="008F3FB5">
        <w:t>CfP</w:t>
      </w:r>
      <w:proofErr w:type="spellEnd"/>
      <w:r w:rsidR="008F3FB5">
        <w:t xml:space="preserve"> does not address all requirements, or to the extent that the </w:t>
      </w:r>
      <w:proofErr w:type="spellStart"/>
      <w:r w:rsidR="008F3FB5">
        <w:t>CfP</w:t>
      </w:r>
      <w:proofErr w:type="spellEnd"/>
      <w:r w:rsidR="008F3FB5">
        <w:t xml:space="preserve"> does not permit evaluation and selection of </w:t>
      </w:r>
      <w:r w:rsidR="00BE5704">
        <w:t xml:space="preserve">technology </w:t>
      </w:r>
      <w:r w:rsidR="008F3FB5">
        <w:t xml:space="preserve">that addresses all requirements, then technology that addresses the remaining requirements </w:t>
      </w:r>
      <w:r w:rsidR="00BE5704">
        <w:t xml:space="preserve">shall be incorporated </w:t>
      </w:r>
      <w:r w:rsidR="00A72697">
        <w:t xml:space="preserve">via </w:t>
      </w:r>
      <w:r w:rsidR="00BE5704">
        <w:t xml:space="preserve">the Core Experiment process. </w:t>
      </w:r>
      <w:r w:rsidRPr="009D4A01">
        <w:rPr>
          <w:highlight w:val="yellow"/>
        </w:rPr>
        <w:t>It</w:t>
      </w:r>
      <w:r w:rsidR="008F3FB5" w:rsidRPr="009D4A01">
        <w:rPr>
          <w:highlight w:val="yellow"/>
        </w:rPr>
        <w:t xml:space="preserve"> is expected </w:t>
      </w:r>
      <w:r w:rsidRPr="009D4A01">
        <w:rPr>
          <w:highlight w:val="yellow"/>
        </w:rPr>
        <w:t>that this will</w:t>
      </w:r>
      <w:r w:rsidR="008F3FB5" w:rsidRPr="009D4A01">
        <w:rPr>
          <w:highlight w:val="yellow"/>
        </w:rPr>
        <w:t xml:space="preserve"> include</w:t>
      </w:r>
      <w:r w:rsidR="008F3FB5">
        <w:t>:</w:t>
      </w:r>
    </w:p>
    <w:p w14:paraId="3B2DAD18" w14:textId="618F6841" w:rsidR="008F3FB5" w:rsidRDefault="008F3FB5" w:rsidP="008F3FB5">
      <w:pPr>
        <w:pStyle w:val="ListParagraph"/>
        <w:numPr>
          <w:ilvl w:val="0"/>
          <w:numId w:val="24"/>
        </w:numPr>
      </w:pPr>
      <w:r w:rsidRPr="009A1CFC">
        <w:rPr>
          <w:b/>
        </w:rPr>
        <w:t>Presentation Modes</w:t>
      </w:r>
      <w:r>
        <w:t>, specifically via loudspeakers (requirements 21, 22, 23)</w:t>
      </w:r>
    </w:p>
    <w:p w14:paraId="12594A39" w14:textId="19AF77B2" w:rsidR="00F5114E" w:rsidRDefault="00BE5704" w:rsidP="008F3FB5">
      <w:pPr>
        <w:pStyle w:val="ListParagraph"/>
        <w:numPr>
          <w:ilvl w:val="0"/>
          <w:numId w:val="23"/>
        </w:numPr>
      </w:pPr>
      <w:r w:rsidRPr="009A1CFC">
        <w:rPr>
          <w:b/>
        </w:rPr>
        <w:t>Interoperability between 3DoF and 6DoF platforms</w:t>
      </w:r>
      <w:r>
        <w:t xml:space="preserve"> (requirements 25, 26 and 27)</w:t>
      </w:r>
    </w:p>
    <w:p w14:paraId="6B597FC6" w14:textId="39CB2A68" w:rsidR="00B0420E" w:rsidRPr="005F6584" w:rsidRDefault="00203AFE" w:rsidP="008F3FB5">
      <w:pPr>
        <w:pStyle w:val="ListParagraph"/>
        <w:numPr>
          <w:ilvl w:val="0"/>
          <w:numId w:val="23"/>
        </w:numPr>
      </w:pPr>
      <w:r>
        <w:rPr>
          <w:b/>
        </w:rPr>
        <w:t>Possibly c</w:t>
      </w:r>
      <w:r w:rsidR="00B0420E">
        <w:rPr>
          <w:b/>
        </w:rPr>
        <w:t>hanges to the EIF [</w:t>
      </w:r>
      <w:r w:rsidR="00C602A2">
        <w:rPr>
          <w:b/>
        </w:rPr>
        <w:fldChar w:fldCharType="begin"/>
      </w:r>
      <w:r w:rsidR="00C602A2">
        <w:rPr>
          <w:b/>
        </w:rPr>
        <w:instrText xml:space="preserve"> REF _Ref53733970 \r \h </w:instrText>
      </w:r>
      <w:r w:rsidR="00C602A2">
        <w:rPr>
          <w:b/>
        </w:rPr>
      </w:r>
      <w:r w:rsidR="00C602A2">
        <w:rPr>
          <w:b/>
        </w:rPr>
        <w:fldChar w:fldCharType="separate"/>
      </w:r>
      <w:r w:rsidR="00C602A2">
        <w:rPr>
          <w:b/>
        </w:rPr>
        <w:t>2</w:t>
      </w:r>
      <w:r w:rsidR="00C602A2">
        <w:rPr>
          <w:b/>
        </w:rPr>
        <w:fldChar w:fldCharType="end"/>
      </w:r>
      <w:r w:rsidR="00B0420E">
        <w:rPr>
          <w:b/>
        </w:rPr>
        <w:t>]</w:t>
      </w:r>
      <w:r>
        <w:rPr>
          <w:b/>
        </w:rPr>
        <w:t>,</w:t>
      </w:r>
      <w:r w:rsidR="00B0420E">
        <w:rPr>
          <w:b/>
        </w:rPr>
        <w:t xml:space="preserve"> LSDF [</w:t>
      </w:r>
      <w:r w:rsidR="00C602A2">
        <w:rPr>
          <w:b/>
        </w:rPr>
        <w:fldChar w:fldCharType="begin"/>
      </w:r>
      <w:r w:rsidR="00C602A2">
        <w:rPr>
          <w:b/>
        </w:rPr>
        <w:instrText xml:space="preserve"> REF _Ref53733979 \r \h </w:instrText>
      </w:r>
      <w:r w:rsidR="00C602A2">
        <w:rPr>
          <w:b/>
        </w:rPr>
      </w:r>
      <w:r w:rsidR="00C602A2">
        <w:rPr>
          <w:b/>
        </w:rPr>
        <w:fldChar w:fldCharType="separate"/>
      </w:r>
      <w:r w:rsidR="00C602A2">
        <w:rPr>
          <w:b/>
        </w:rPr>
        <w:t>3</w:t>
      </w:r>
      <w:r w:rsidR="00C602A2">
        <w:rPr>
          <w:b/>
        </w:rPr>
        <w:fldChar w:fldCharType="end"/>
      </w:r>
      <w:r w:rsidR="00B0420E">
        <w:rPr>
          <w:b/>
        </w:rPr>
        <w:t>]</w:t>
      </w:r>
      <w:r>
        <w:rPr>
          <w:b/>
        </w:rPr>
        <w:t xml:space="preserve"> and AEP [</w:t>
      </w:r>
      <w:r>
        <w:rPr>
          <w:b/>
        </w:rPr>
        <w:fldChar w:fldCharType="begin"/>
      </w:r>
      <w:r>
        <w:rPr>
          <w:b/>
        </w:rPr>
        <w:instrText xml:space="preserve"> REF _Ref53059699 \r \h </w:instrText>
      </w:r>
      <w:r>
        <w:rPr>
          <w:b/>
        </w:rPr>
      </w:r>
      <w:r>
        <w:rPr>
          <w:b/>
        </w:rPr>
        <w:fldChar w:fldCharType="separate"/>
      </w:r>
      <w:r>
        <w:rPr>
          <w:b/>
        </w:rPr>
        <w:t>4</w:t>
      </w:r>
      <w:r>
        <w:rPr>
          <w:b/>
        </w:rPr>
        <w:fldChar w:fldCharType="end"/>
      </w:r>
      <w:r>
        <w:rPr>
          <w:b/>
        </w:rPr>
        <w:t>]</w:t>
      </w:r>
      <w:r w:rsidR="00B0420E">
        <w:rPr>
          <w:b/>
        </w:rPr>
        <w:t>.</w:t>
      </w:r>
    </w:p>
    <w:p w14:paraId="08556F8F" w14:textId="27D02AF5" w:rsidR="00B15DE0" w:rsidRDefault="00B15DE0" w:rsidP="00785B59">
      <w:bookmarkStart w:id="212" w:name="_Toc220647752"/>
      <w:bookmarkStart w:id="213" w:name="_Toc3553487"/>
      <w:bookmarkStart w:id="214" w:name="_Toc220647754"/>
    </w:p>
    <w:p w14:paraId="7178C644" w14:textId="460B1E45" w:rsidR="00A37C42" w:rsidRDefault="00A37C42" w:rsidP="00785B59">
      <w:r w:rsidRPr="009D4A01">
        <w:rPr>
          <w:highlight w:val="yellow"/>
        </w:rPr>
        <w:t>[TODO: Audio experts add below to bullet list above]</w:t>
      </w:r>
    </w:p>
    <w:p w14:paraId="1145AAE8" w14:textId="77777777" w:rsidR="00B15DE0" w:rsidRPr="009D4A01" w:rsidRDefault="00B15DE0" w:rsidP="00B15DE0">
      <w:pPr>
        <w:pStyle w:val="ListParagraph"/>
        <w:numPr>
          <w:ilvl w:val="0"/>
          <w:numId w:val="25"/>
        </w:numPr>
        <w:jc w:val="both"/>
      </w:pPr>
      <w:r w:rsidRPr="009D4A01">
        <w:t>How to evaluate competing technology not supported by the platform and test scenes. Such as:</w:t>
      </w:r>
    </w:p>
    <w:p w14:paraId="38BA3616" w14:textId="77777777" w:rsidR="00B15DE0" w:rsidRPr="009D4A01" w:rsidRDefault="00B15DE0" w:rsidP="00B15DE0">
      <w:pPr>
        <w:pStyle w:val="ListParagraph"/>
        <w:numPr>
          <w:ilvl w:val="1"/>
          <w:numId w:val="25"/>
        </w:numPr>
        <w:jc w:val="both"/>
      </w:pPr>
      <w:r w:rsidRPr="009D4A01">
        <w:t>Social VR</w:t>
      </w:r>
    </w:p>
    <w:p w14:paraId="5AB9BF7C" w14:textId="77777777" w:rsidR="00B15DE0" w:rsidRPr="009D4A01" w:rsidRDefault="00B15DE0" w:rsidP="00B15DE0">
      <w:pPr>
        <w:pStyle w:val="ListParagraph"/>
        <w:numPr>
          <w:ilvl w:val="1"/>
          <w:numId w:val="25"/>
        </w:numPr>
        <w:jc w:val="both"/>
      </w:pPr>
      <w:r w:rsidRPr="009D4A01">
        <w:t>Subscenes</w:t>
      </w:r>
    </w:p>
    <w:p w14:paraId="22F3DB8E" w14:textId="77777777" w:rsidR="00B15DE0" w:rsidRPr="009D4A01" w:rsidRDefault="00B15DE0" w:rsidP="00B15DE0">
      <w:pPr>
        <w:pStyle w:val="ListParagraph"/>
        <w:numPr>
          <w:ilvl w:val="1"/>
          <w:numId w:val="25"/>
        </w:numPr>
        <w:jc w:val="both"/>
      </w:pPr>
      <w:r w:rsidRPr="009D4A01">
        <w:t>Local metadata interface (e.g. local acoustics for AR)</w:t>
      </w:r>
    </w:p>
    <w:p w14:paraId="003A9275" w14:textId="77777777" w:rsidR="00B15DE0" w:rsidRPr="009D4A01" w:rsidRDefault="00B15DE0" w:rsidP="00B15DE0">
      <w:pPr>
        <w:pStyle w:val="ListParagraph"/>
        <w:numPr>
          <w:ilvl w:val="1"/>
          <w:numId w:val="25"/>
        </w:numPr>
        <w:jc w:val="both"/>
      </w:pPr>
      <w:r w:rsidRPr="009D4A01">
        <w:t>Interoperability (MPEG-H, 3DoF, 0DoF)</w:t>
      </w:r>
    </w:p>
    <w:p w14:paraId="62114B00" w14:textId="77777777" w:rsidR="00B15DE0" w:rsidRPr="009D4A01" w:rsidRDefault="00B15DE0" w:rsidP="00B15DE0">
      <w:pPr>
        <w:pStyle w:val="ListParagraph"/>
        <w:numPr>
          <w:ilvl w:val="1"/>
          <w:numId w:val="25"/>
        </w:numPr>
        <w:jc w:val="both"/>
      </w:pPr>
      <w:r w:rsidRPr="009D4A01">
        <w:t>External rendering interface</w:t>
      </w:r>
    </w:p>
    <w:p w14:paraId="4C771731" w14:textId="0D68F051" w:rsidR="00B15DE0" w:rsidRPr="009D4A01" w:rsidRDefault="00B15DE0" w:rsidP="00B15DE0">
      <w:pPr>
        <w:pStyle w:val="ListParagraph"/>
        <w:numPr>
          <w:ilvl w:val="1"/>
          <w:numId w:val="25"/>
        </w:numPr>
        <w:jc w:val="both"/>
      </w:pPr>
      <w:proofErr w:type="spellStart"/>
      <w:r w:rsidRPr="009D4A01">
        <w:t>Earcons</w:t>
      </w:r>
      <w:proofErr w:type="spellEnd"/>
    </w:p>
    <w:p w14:paraId="0DD8039C" w14:textId="079BA6BA" w:rsidR="000A0EA3" w:rsidRPr="009D4A01" w:rsidRDefault="000A0EA3" w:rsidP="00B15DE0">
      <w:pPr>
        <w:pStyle w:val="ListParagraph"/>
        <w:numPr>
          <w:ilvl w:val="1"/>
          <w:numId w:val="25"/>
        </w:numPr>
        <w:jc w:val="both"/>
      </w:pPr>
      <w:r w:rsidRPr="009D4A01">
        <w:t>Spatial interpolation of HRTF so that sparse HRTF</w:t>
      </w:r>
      <w:r w:rsidR="00E94E60" w:rsidRPr="009D4A01">
        <w:t>s</w:t>
      </w:r>
      <w:r w:rsidRPr="009D4A01">
        <w:t xml:space="preserve"> can be used as input</w:t>
      </w:r>
    </w:p>
    <w:p w14:paraId="2ED8AA8D" w14:textId="6833050B" w:rsidR="002B151D" w:rsidRPr="009D4A01" w:rsidRDefault="002B151D" w:rsidP="00537673">
      <w:pPr>
        <w:pStyle w:val="Heading1"/>
        <w:rPr>
          <w:highlight w:val="green"/>
        </w:rPr>
      </w:pPr>
      <w:bookmarkStart w:id="215" w:name="_Toc52531789"/>
      <w:bookmarkStart w:id="216" w:name="_Toc52532019"/>
      <w:bookmarkStart w:id="217" w:name="_Toc52544175"/>
      <w:bookmarkStart w:id="218" w:name="_Toc52792784"/>
      <w:bookmarkStart w:id="219" w:name="_Toc53062059"/>
      <w:bookmarkStart w:id="220" w:name="_Toc53064485"/>
      <w:bookmarkStart w:id="221" w:name="_Toc53558018"/>
      <w:bookmarkStart w:id="222" w:name="_Toc52531790"/>
      <w:bookmarkStart w:id="223" w:name="_Toc52532020"/>
      <w:bookmarkStart w:id="224" w:name="_Toc52544176"/>
      <w:bookmarkStart w:id="225" w:name="_Toc52792785"/>
      <w:bookmarkStart w:id="226" w:name="_Toc53062060"/>
      <w:bookmarkStart w:id="227" w:name="_Toc53064486"/>
      <w:bookmarkStart w:id="228" w:name="_Toc53558019"/>
      <w:bookmarkStart w:id="229" w:name="_Toc61448948"/>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9D4A01">
        <w:rPr>
          <w:highlight w:val="green"/>
        </w:rPr>
        <w:t>Verification Tests</w:t>
      </w:r>
      <w:bookmarkEnd w:id="212"/>
      <w:bookmarkEnd w:id="213"/>
      <w:bookmarkEnd w:id="229"/>
    </w:p>
    <w:p w14:paraId="29CADE48" w14:textId="1B0BEEED" w:rsidR="009D4A01" w:rsidRDefault="009D4A01" w:rsidP="002B151D">
      <w:r w:rsidRPr="00F230CD">
        <w:rPr>
          <w:highlight w:val="red"/>
        </w:rPr>
        <w:t>[</w:t>
      </w:r>
      <w:r w:rsidR="00F230CD" w:rsidRPr="00F230CD">
        <w:rPr>
          <w:highlight w:val="red"/>
        </w:rPr>
        <w:t>Describe the purpose of Verification Tests and how they are performed.]</w:t>
      </w:r>
    </w:p>
    <w:p w14:paraId="4913B75E" w14:textId="6E03FB41" w:rsidR="002B151D" w:rsidRDefault="002B151D" w:rsidP="002B151D">
      <w:r>
        <w:t xml:space="preserve">The performance of the new technology shall be measured via a formal subjective test, to be </w:t>
      </w:r>
      <w:r w:rsidRPr="00126F7D">
        <w:t xml:space="preserve">carried out </w:t>
      </w:r>
      <w:r w:rsidR="005C75FF">
        <w:t xml:space="preserve">after </w:t>
      </w:r>
      <w:r w:rsidRPr="008F135B">
        <w:t>the Committee Draft stage of the standardization process</w:t>
      </w:r>
      <w:r w:rsidRPr="00126F7D">
        <w:t xml:space="preserve">. </w:t>
      </w:r>
      <w:r>
        <w:t>An acceptable level of performance, as judged by the consensus of the MPEG Audio subgroup, must be achieved in order for the technology to progress in the standardization process.</w:t>
      </w:r>
    </w:p>
    <w:p w14:paraId="4FE0AD02" w14:textId="77777777" w:rsidR="001A39CD" w:rsidRDefault="001A39CD" w:rsidP="002B151D"/>
    <w:p w14:paraId="7959F2E6" w14:textId="0C218CB0" w:rsidR="001A39CD" w:rsidRDefault="00303D20" w:rsidP="002B151D">
      <w:r>
        <w:t>It is</w:t>
      </w:r>
      <w:r w:rsidR="001A39CD">
        <w:t xml:space="preserve"> </w:t>
      </w:r>
      <w:r w:rsidR="00902B46">
        <w:t>envision</w:t>
      </w:r>
      <w:r>
        <w:t>ed</w:t>
      </w:r>
      <w:r w:rsidR="001A39CD">
        <w:t xml:space="preserve"> that the </w:t>
      </w:r>
      <w:r w:rsidR="00902B46">
        <w:t>Verification Test</w:t>
      </w:r>
      <w:r w:rsidR="001A39CD">
        <w:t xml:space="preserve"> </w:t>
      </w:r>
      <w:r>
        <w:t>will use</w:t>
      </w:r>
      <w:r w:rsidR="001A39CD">
        <w:t xml:space="preserve"> </w:t>
      </w:r>
      <w:r w:rsidR="005A7CDC">
        <w:t>a</w:t>
      </w:r>
      <w:r w:rsidR="005F6584">
        <w:t xml:space="preserve"> platform similar to the </w:t>
      </w:r>
      <w:r w:rsidR="00A72697">
        <w:t>AEP</w:t>
      </w:r>
      <w:r w:rsidR="005F6584">
        <w:t xml:space="preserve"> [</w:t>
      </w:r>
      <w:r w:rsidR="005F6584">
        <w:fldChar w:fldCharType="begin"/>
      </w:r>
      <w:r w:rsidR="005F6584">
        <w:instrText xml:space="preserve"> REF _Ref2767466 \r \h </w:instrText>
      </w:r>
      <w:r w:rsidR="005F6584">
        <w:fldChar w:fldCharType="separate"/>
      </w:r>
      <w:r w:rsidR="00173889">
        <w:t>4</w:t>
      </w:r>
      <w:r w:rsidR="005F6584">
        <w:fldChar w:fldCharType="end"/>
      </w:r>
      <w:r w:rsidR="005F6584">
        <w:t>], that is using a</w:t>
      </w:r>
      <w:r w:rsidR="00FB35AD">
        <w:t>n</w:t>
      </w:r>
      <w:r w:rsidR="005A7CDC">
        <w:t xml:space="preserve"> </w:t>
      </w:r>
      <w:r w:rsidR="001A39CD">
        <w:t xml:space="preserve">HMD and </w:t>
      </w:r>
      <w:r w:rsidR="005A7CDC">
        <w:t xml:space="preserve">employ </w:t>
      </w:r>
      <w:r>
        <w:t xml:space="preserve">user </w:t>
      </w:r>
      <w:r w:rsidR="001A39CD">
        <w:t xml:space="preserve">full body motion, so that it is </w:t>
      </w:r>
      <w:r w:rsidR="00FB35AD">
        <w:t xml:space="preserve">an </w:t>
      </w:r>
      <w:r w:rsidR="001A39CD">
        <w:t xml:space="preserve">as realistic </w:t>
      </w:r>
      <w:r w:rsidR="005A7CDC">
        <w:t xml:space="preserve">as possible </w:t>
      </w:r>
      <w:r w:rsidR="001A39CD">
        <w:t xml:space="preserve">assessment of the MPEG technology as </w:t>
      </w:r>
      <w:r w:rsidR="0000629D">
        <w:t xml:space="preserve">would be </w:t>
      </w:r>
      <w:r w:rsidR="001A39CD">
        <w:t>used in target applications.</w:t>
      </w:r>
    </w:p>
    <w:p w14:paraId="146E6A51" w14:textId="25FEDE83" w:rsidR="002B151D" w:rsidRPr="004F7396" w:rsidRDefault="004F7396" w:rsidP="00537673">
      <w:pPr>
        <w:pStyle w:val="Heading1"/>
        <w:rPr>
          <w:highlight w:val="green"/>
        </w:rPr>
      </w:pPr>
      <w:bookmarkStart w:id="230" w:name="_Toc220647753"/>
      <w:bookmarkStart w:id="231" w:name="_Toc3553488"/>
      <w:bookmarkStart w:id="232" w:name="_Toc61448949"/>
      <w:r>
        <w:rPr>
          <w:highlight w:val="green"/>
        </w:rPr>
        <w:lastRenderedPageBreak/>
        <w:t>Call</w:t>
      </w:r>
      <w:r w:rsidR="002B2D36" w:rsidRPr="004F7396">
        <w:rPr>
          <w:highlight w:val="green"/>
        </w:rPr>
        <w:t xml:space="preserve"> Administrator</w:t>
      </w:r>
      <w:bookmarkEnd w:id="230"/>
      <w:bookmarkEnd w:id="231"/>
      <w:bookmarkEnd w:id="232"/>
    </w:p>
    <w:p w14:paraId="41DBE6F4" w14:textId="1C3071AB" w:rsidR="00F230CD" w:rsidRDefault="00F230CD" w:rsidP="002B151D">
      <w:pPr>
        <w:rPr>
          <w:color w:val="000000"/>
        </w:rPr>
      </w:pPr>
      <w:r w:rsidRPr="00F230CD">
        <w:rPr>
          <w:color w:val="000000"/>
          <w:highlight w:val="red"/>
        </w:rPr>
        <w:t>[Indicate who to contact for additional information.]</w:t>
      </w:r>
    </w:p>
    <w:p w14:paraId="6AF15EBE" w14:textId="33D9B405" w:rsidR="002B151D" w:rsidRDefault="002B151D" w:rsidP="002B151D">
      <w:pPr>
        <w:rPr>
          <w:color w:val="000000"/>
        </w:rPr>
      </w:pPr>
      <w:r>
        <w:rPr>
          <w:color w:val="000000"/>
        </w:rPr>
        <w:t>For any questions related to this Call for Proposals or associated evaluation procedures please contact</w:t>
      </w:r>
      <w:r w:rsidR="00486D36">
        <w:rPr>
          <w:color w:val="000000"/>
        </w:rPr>
        <w:t xml:space="preserve"> the </w:t>
      </w:r>
      <w:r w:rsidR="002B2D36">
        <w:rPr>
          <w:color w:val="000000"/>
        </w:rPr>
        <w:t>Test Administrator</w:t>
      </w:r>
      <w:r>
        <w:rPr>
          <w:color w:val="000000"/>
        </w:rPr>
        <w:t>:</w:t>
      </w:r>
    </w:p>
    <w:p w14:paraId="48CC9D81" w14:textId="79F633A0" w:rsidR="002B151D" w:rsidRPr="007745E1" w:rsidRDefault="002B151D" w:rsidP="002B151D">
      <w:pPr>
        <w:ind w:left="960"/>
      </w:pPr>
      <w:r w:rsidRPr="007745E1">
        <w:t>Dr. Schuyler Quackenbush</w:t>
      </w:r>
      <w:r w:rsidR="00486D36">
        <w:t xml:space="preserve">, </w:t>
      </w:r>
      <w:r w:rsidR="002B2D36">
        <w:t xml:space="preserve">Convenor, </w:t>
      </w:r>
      <w:r w:rsidR="00486D36">
        <w:t xml:space="preserve">WG 6 MPEG Audio Coding </w:t>
      </w:r>
    </w:p>
    <w:p w14:paraId="6CC328B7" w14:textId="77777777" w:rsidR="002B151D" w:rsidRPr="007745E1" w:rsidRDefault="002B151D" w:rsidP="002B151D">
      <w:pPr>
        <w:ind w:left="960"/>
      </w:pPr>
      <w:r w:rsidRPr="007745E1">
        <w:t>Audio Research Labs</w:t>
      </w:r>
    </w:p>
    <w:p w14:paraId="15FDDFEE" w14:textId="77777777" w:rsidR="002B151D" w:rsidRPr="007745E1" w:rsidRDefault="002B151D" w:rsidP="002B151D">
      <w:pPr>
        <w:ind w:left="960"/>
      </w:pPr>
      <w:r w:rsidRPr="007745E1">
        <w:t>336 Park Ave, Suite 200</w:t>
      </w:r>
    </w:p>
    <w:p w14:paraId="47847338" w14:textId="77777777" w:rsidR="002B151D" w:rsidRPr="007745E1" w:rsidRDefault="002B151D" w:rsidP="002B151D">
      <w:pPr>
        <w:ind w:left="960"/>
      </w:pPr>
      <w:r w:rsidRPr="007745E1">
        <w:t>Scotch Plains, NJ 07076</w:t>
      </w:r>
    </w:p>
    <w:p w14:paraId="3F45094E" w14:textId="77777777" w:rsidR="002B151D" w:rsidRPr="007745E1" w:rsidRDefault="002B151D" w:rsidP="002B151D">
      <w:pPr>
        <w:ind w:left="960"/>
      </w:pPr>
      <w:r w:rsidRPr="007745E1">
        <w:t xml:space="preserve">Phone: +1 908 490 0700      </w:t>
      </w:r>
    </w:p>
    <w:p w14:paraId="5682C6A2" w14:textId="6B80129C" w:rsidR="002B151D" w:rsidRDefault="002B151D" w:rsidP="002B151D">
      <w:pPr>
        <w:ind w:left="960"/>
      </w:pPr>
      <w:r w:rsidRPr="007745E1">
        <w:t xml:space="preserve">email: </w:t>
      </w:r>
      <w:hyperlink r:id="rId20" w:history="1">
        <w:r w:rsidR="00124107" w:rsidRPr="003C7816">
          <w:rPr>
            <w:rStyle w:val="Hyperlink"/>
          </w:rPr>
          <w:t>srq@audioresearchlabs.com</w:t>
        </w:r>
      </w:hyperlink>
    </w:p>
    <w:p w14:paraId="6DF57741" w14:textId="2B56D78B" w:rsidR="00124107" w:rsidRDefault="00124107" w:rsidP="002B151D">
      <w:pPr>
        <w:ind w:left="960"/>
      </w:pPr>
    </w:p>
    <w:p w14:paraId="3D97C67D" w14:textId="78748D94" w:rsidR="00124107" w:rsidRDefault="00124107" w:rsidP="00124107">
      <w:pPr>
        <w:pStyle w:val="Heading1"/>
      </w:pPr>
      <w:bookmarkStart w:id="233" w:name="_Toc61448950"/>
      <w:r>
        <w:t>Email reflector</w:t>
      </w:r>
      <w:bookmarkEnd w:id="233"/>
    </w:p>
    <w:p w14:paraId="2A685AFB" w14:textId="12F3EAAD" w:rsidR="00124107" w:rsidRPr="00124107" w:rsidRDefault="00124107" w:rsidP="00124107">
      <w:pPr>
        <w:rPr>
          <w:lang w:eastAsia="ja-JP"/>
        </w:rPr>
      </w:pPr>
      <w:r w:rsidRPr="00124107">
        <w:rPr>
          <w:highlight w:val="red"/>
          <w:lang w:eastAsia="ja-JP"/>
        </w:rPr>
        <w:t>[Include information and or recommendations about email reflectors if necessary. Provide instructions for how to subscribe to the reflector.]</w:t>
      </w:r>
    </w:p>
    <w:p w14:paraId="29BBAE31" w14:textId="77777777" w:rsidR="002B151D" w:rsidRPr="00AE4E27" w:rsidRDefault="002B151D" w:rsidP="002B151D">
      <w:pPr>
        <w:pStyle w:val="Heading1"/>
        <w:widowControl/>
        <w:jc w:val="left"/>
        <w:rPr>
          <w:highlight w:val="green"/>
        </w:rPr>
      </w:pPr>
      <w:bookmarkStart w:id="234" w:name="_Toc3553489"/>
      <w:bookmarkStart w:id="235" w:name="_Toc61448951"/>
      <w:r w:rsidRPr="00AE4E27">
        <w:rPr>
          <w:highlight w:val="green"/>
        </w:rPr>
        <w:t>References</w:t>
      </w:r>
      <w:bookmarkEnd w:id="214"/>
      <w:bookmarkEnd w:id="234"/>
      <w:bookmarkEnd w:id="235"/>
    </w:p>
    <w:p w14:paraId="5E810C1D" w14:textId="51C6249D" w:rsidR="00F230CD" w:rsidRDefault="00F230CD" w:rsidP="00F230CD">
      <w:bookmarkStart w:id="236" w:name="_Ref53409060"/>
      <w:bookmarkStart w:id="237" w:name="_Ref2764863"/>
      <w:r w:rsidRPr="00F230CD">
        <w:rPr>
          <w:highlight w:val="red"/>
        </w:rPr>
        <w:t>[Required. Please do not refer to documents that are in the MPEG Document Management System. All documents referenced shall be available to all respondents.]</w:t>
      </w:r>
    </w:p>
    <w:p w14:paraId="0F3D721D" w14:textId="09856BB1" w:rsidR="00037F75" w:rsidRPr="00D7257D" w:rsidRDefault="00D7257D" w:rsidP="005C75FF">
      <w:pPr>
        <w:pStyle w:val="ListParagraph"/>
        <w:numPr>
          <w:ilvl w:val="0"/>
          <w:numId w:val="8"/>
        </w:numPr>
      </w:pPr>
      <w:proofErr w:type="spellStart"/>
      <w:r w:rsidRPr="00D7257D">
        <w:t>Nxxxx</w:t>
      </w:r>
      <w:proofErr w:type="spellEnd"/>
      <w:r w:rsidRPr="00D7257D">
        <w:t xml:space="preserve"> MPEG-I Immersive Audio Architecture and Requirements</w:t>
      </w:r>
      <w:bookmarkEnd w:id="236"/>
      <w:bookmarkEnd w:id="237"/>
    </w:p>
    <w:p w14:paraId="33B10939" w14:textId="49F8EF85" w:rsidR="002B151D" w:rsidRPr="00D7257D" w:rsidRDefault="001A39CD" w:rsidP="005C75FF">
      <w:pPr>
        <w:pStyle w:val="ListParagraph"/>
        <w:numPr>
          <w:ilvl w:val="0"/>
          <w:numId w:val="8"/>
        </w:numPr>
      </w:pPr>
      <w:bookmarkStart w:id="238" w:name="_Ref53733970"/>
      <w:bookmarkStart w:id="239" w:name="_Ref525651758"/>
      <w:proofErr w:type="spellStart"/>
      <w:r w:rsidRPr="00D7257D">
        <w:t>Nxxxx</w:t>
      </w:r>
      <w:proofErr w:type="spellEnd"/>
      <w:r w:rsidRPr="00D7257D">
        <w:t xml:space="preserve"> </w:t>
      </w:r>
      <w:r w:rsidR="00D7257D" w:rsidRPr="00D7257D">
        <w:t>MPEG-I Immersive Audio Encoder Input Format</w:t>
      </w:r>
      <w:bookmarkEnd w:id="238"/>
      <w:bookmarkEnd w:id="239"/>
    </w:p>
    <w:p w14:paraId="7BE82700" w14:textId="1908FF87" w:rsidR="00B040EF" w:rsidRPr="004741B7" w:rsidRDefault="00B040EF" w:rsidP="00B040EF">
      <w:pPr>
        <w:pStyle w:val="ListParagraph"/>
        <w:numPr>
          <w:ilvl w:val="0"/>
          <w:numId w:val="8"/>
        </w:numPr>
        <w:rPr>
          <w:lang w:eastAsia="ja-JP"/>
        </w:rPr>
      </w:pPr>
      <w:bookmarkStart w:id="240" w:name="_Ref53733979"/>
      <w:proofErr w:type="spellStart"/>
      <w:r w:rsidRPr="004741B7">
        <w:rPr>
          <w:lang w:eastAsia="ja-JP"/>
        </w:rPr>
        <w:t>Nxxxx</w:t>
      </w:r>
      <w:proofErr w:type="spellEnd"/>
      <w:r w:rsidRPr="004741B7">
        <w:rPr>
          <w:lang w:eastAsia="ja-JP"/>
        </w:rPr>
        <w:t xml:space="preserve">, </w:t>
      </w:r>
      <w:r w:rsidR="00D7257D" w:rsidRPr="00D7257D">
        <w:t>MPEG-I Immersive Audio Augmented Reality Listener Space Description Format</w:t>
      </w:r>
      <w:bookmarkEnd w:id="240"/>
    </w:p>
    <w:p w14:paraId="0B0F94CB" w14:textId="093F93D8" w:rsidR="00FB2396" w:rsidRDefault="00FB2396" w:rsidP="00FB2396">
      <w:pPr>
        <w:pStyle w:val="ListParagraph"/>
        <w:numPr>
          <w:ilvl w:val="0"/>
          <w:numId w:val="8"/>
        </w:numPr>
      </w:pPr>
      <w:bookmarkStart w:id="241" w:name="_Ref53059699"/>
      <w:bookmarkStart w:id="242" w:name="_Ref2767466"/>
      <w:proofErr w:type="spellStart"/>
      <w:r w:rsidRPr="00D7257D">
        <w:t>Nxxxx</w:t>
      </w:r>
      <w:proofErr w:type="spellEnd"/>
      <w:r w:rsidRPr="00D7257D">
        <w:t xml:space="preserve"> </w:t>
      </w:r>
      <w:r w:rsidR="00D7257D" w:rsidRPr="009D7688">
        <w:t>MPEG-I Immersive Audio Documentation for the Audio Evaluation Platfor</w:t>
      </w:r>
      <w:r w:rsidR="00D7257D">
        <w:t>m</w:t>
      </w:r>
      <w:bookmarkEnd w:id="241"/>
      <w:bookmarkEnd w:id="242"/>
    </w:p>
    <w:p w14:paraId="129C485F" w14:textId="4C69885C" w:rsidR="002A1FFB" w:rsidRPr="00D7257D" w:rsidRDefault="002A1FFB" w:rsidP="002A1FFB">
      <w:pPr>
        <w:pStyle w:val="ListParagraph"/>
        <w:numPr>
          <w:ilvl w:val="0"/>
          <w:numId w:val="8"/>
        </w:numPr>
      </w:pPr>
      <w:proofErr w:type="spellStart"/>
      <w:r w:rsidRPr="009D7688">
        <w:t>Nx</w:t>
      </w:r>
      <w:r>
        <w:t>x</w:t>
      </w:r>
      <w:r w:rsidRPr="009D7688">
        <w:t>xx</w:t>
      </w:r>
      <w:proofErr w:type="spellEnd"/>
      <w:r w:rsidRPr="009D7688">
        <w:t xml:space="preserve"> MPEG-I Immersive Audio Call for Proposals</w:t>
      </w:r>
      <w:r>
        <w:t xml:space="preserve"> (</w:t>
      </w:r>
      <w:r w:rsidRPr="004741B7">
        <w:rPr>
          <w:i/>
        </w:rPr>
        <w:t>this document</w:t>
      </w:r>
      <w:r>
        <w:t>)</w:t>
      </w:r>
    </w:p>
    <w:p w14:paraId="2A133784" w14:textId="3EA7D819" w:rsidR="005633BC" w:rsidRDefault="00FB2396" w:rsidP="005C75FF">
      <w:pPr>
        <w:pStyle w:val="ListParagraph"/>
        <w:numPr>
          <w:ilvl w:val="0"/>
          <w:numId w:val="8"/>
        </w:numPr>
      </w:pPr>
      <w:bookmarkStart w:id="243" w:name="_Ref53059390"/>
      <w:bookmarkStart w:id="244" w:name="_Ref525653146"/>
      <w:bookmarkStart w:id="245" w:name="_Ref52543108"/>
      <w:proofErr w:type="spellStart"/>
      <w:r w:rsidRPr="00D7257D">
        <w:t>Nxxxx</w:t>
      </w:r>
      <w:proofErr w:type="spellEnd"/>
      <w:r w:rsidRPr="00D7257D">
        <w:t xml:space="preserve"> </w:t>
      </w:r>
      <w:r w:rsidRPr="00D7257D">
        <w:rPr>
          <w:lang w:eastAsia="ja-JP"/>
        </w:rPr>
        <w:t xml:space="preserve">MPEG-I </w:t>
      </w:r>
      <w:r w:rsidR="005633BC" w:rsidRPr="009D7688">
        <w:t xml:space="preserve">Immersive </w:t>
      </w:r>
      <w:r w:rsidRPr="00D7257D">
        <w:rPr>
          <w:lang w:eastAsia="ja-JP"/>
        </w:rPr>
        <w:t xml:space="preserve">Audio </w:t>
      </w:r>
      <w:r w:rsidR="00572976">
        <w:rPr>
          <w:lang w:eastAsia="ja-JP"/>
        </w:rPr>
        <w:t xml:space="preserve">Test and </w:t>
      </w:r>
      <w:r w:rsidR="002A1FFB" w:rsidRPr="00097262">
        <w:t>Evaluation Procedures</w:t>
      </w:r>
      <w:bookmarkEnd w:id="243"/>
      <w:bookmarkEnd w:id="244"/>
      <w:bookmarkEnd w:id="245"/>
    </w:p>
    <w:p w14:paraId="09243195" w14:textId="61194695" w:rsidR="00FB2396" w:rsidRPr="00D7257D" w:rsidRDefault="005633BC" w:rsidP="005C75FF">
      <w:pPr>
        <w:pStyle w:val="ListParagraph"/>
        <w:numPr>
          <w:ilvl w:val="0"/>
          <w:numId w:val="8"/>
        </w:numPr>
      </w:pPr>
      <w:bookmarkStart w:id="246" w:name="_Ref52542970"/>
      <w:proofErr w:type="spellStart"/>
      <w:r>
        <w:t>Nxxxx</w:t>
      </w:r>
      <w:proofErr w:type="spellEnd"/>
      <w:r>
        <w:t xml:space="preserve"> MPEG-I Immersive Audio Subjective Test Logistics</w:t>
      </w:r>
      <w:bookmarkEnd w:id="246"/>
      <w:r w:rsidR="007B551C">
        <w:t xml:space="preserve"> (</w:t>
      </w:r>
      <w:r w:rsidR="007B551C" w:rsidRPr="004741B7">
        <w:rPr>
          <w:i/>
        </w:rPr>
        <w:t>to issue at 4</w:t>
      </w:r>
      <w:r w:rsidR="007B551C" w:rsidRPr="004741B7">
        <w:rPr>
          <w:i/>
          <w:vertAlign w:val="superscript"/>
        </w:rPr>
        <w:t>th</w:t>
      </w:r>
      <w:r w:rsidR="007B551C" w:rsidRPr="004741B7">
        <w:rPr>
          <w:i/>
        </w:rPr>
        <w:t xml:space="preserve"> WG 6 meeting</w:t>
      </w:r>
      <w:r w:rsidR="007B551C">
        <w:t>)</w:t>
      </w:r>
    </w:p>
    <w:p w14:paraId="2923A877" w14:textId="5A609DAB" w:rsidR="005C75FF" w:rsidRPr="00D7257D" w:rsidRDefault="001A39CD" w:rsidP="005C75FF">
      <w:pPr>
        <w:pStyle w:val="ListParagraph"/>
        <w:numPr>
          <w:ilvl w:val="0"/>
          <w:numId w:val="8"/>
        </w:numPr>
      </w:pPr>
      <w:bookmarkStart w:id="247" w:name="_Ref2767397"/>
      <w:proofErr w:type="spellStart"/>
      <w:r w:rsidRPr="00D7257D">
        <w:t>Nxxxx</w:t>
      </w:r>
      <w:proofErr w:type="spellEnd"/>
      <w:r w:rsidRPr="00D7257D">
        <w:t xml:space="preserve"> </w:t>
      </w:r>
      <w:r w:rsidR="00D7257D" w:rsidRPr="009D7688">
        <w:t>MPEG-I Immersive Audio Core Experiment Methodology</w:t>
      </w:r>
      <w:r w:rsidR="007B551C">
        <w:t xml:space="preserve"> </w:t>
      </w:r>
      <w:bookmarkEnd w:id="247"/>
    </w:p>
    <w:p w14:paraId="5B9FE1F8" w14:textId="0A70B6FA" w:rsidR="0020360A" w:rsidRPr="00AE4E27" w:rsidRDefault="0020360A" w:rsidP="00F230CD">
      <w:pPr>
        <w:pStyle w:val="Heading1"/>
        <w:rPr>
          <w:highlight w:val="green"/>
        </w:rPr>
      </w:pPr>
      <w:bookmarkStart w:id="248" w:name="_Toc53558023"/>
      <w:bookmarkStart w:id="249" w:name="_Toc53558024"/>
      <w:bookmarkStart w:id="250" w:name="_Toc53558025"/>
      <w:bookmarkStart w:id="251" w:name="_Toc53558026"/>
      <w:bookmarkStart w:id="252" w:name="_Toc53558036"/>
      <w:bookmarkStart w:id="253" w:name="_Toc53558039"/>
      <w:bookmarkStart w:id="254" w:name="_Toc53558042"/>
      <w:bookmarkStart w:id="255" w:name="_Toc53558043"/>
      <w:bookmarkStart w:id="256" w:name="_Toc53558044"/>
      <w:bookmarkStart w:id="257" w:name="_Toc53558045"/>
      <w:bookmarkStart w:id="258" w:name="_Toc53558055"/>
      <w:bookmarkStart w:id="259" w:name="_Toc53558058"/>
      <w:bookmarkStart w:id="260" w:name="_Toc53558061"/>
      <w:bookmarkStart w:id="261" w:name="_Toc53558062"/>
      <w:bookmarkStart w:id="262" w:name="_Toc53558063"/>
      <w:bookmarkStart w:id="263" w:name="_Toc53558064"/>
      <w:bookmarkStart w:id="264" w:name="_Toc53558074"/>
      <w:bookmarkStart w:id="265" w:name="_Toc53558077"/>
      <w:bookmarkStart w:id="266" w:name="_Toc53558080"/>
      <w:bookmarkStart w:id="267" w:name="_Toc53558081"/>
      <w:bookmarkStart w:id="268" w:name="_Toc53558082"/>
      <w:bookmarkStart w:id="269" w:name="_Toc53558083"/>
      <w:bookmarkStart w:id="270" w:name="_Toc53558084"/>
      <w:bookmarkStart w:id="271" w:name="_Toc53558085"/>
      <w:bookmarkStart w:id="272" w:name="_Toc53558086"/>
      <w:bookmarkStart w:id="273" w:name="_Toc53558087"/>
      <w:bookmarkStart w:id="274" w:name="_Toc53558088"/>
      <w:bookmarkStart w:id="275" w:name="_Toc53558089"/>
      <w:bookmarkStart w:id="276" w:name="_Toc53558090"/>
      <w:bookmarkStart w:id="277" w:name="_Toc53558091"/>
      <w:bookmarkStart w:id="278" w:name="_Toc53558092"/>
      <w:bookmarkStart w:id="279" w:name="_Toc53558117"/>
      <w:bookmarkStart w:id="280" w:name="_Toc53558118"/>
      <w:bookmarkStart w:id="281" w:name="_Toc53558119"/>
      <w:bookmarkStart w:id="282" w:name="_Toc53558120"/>
      <w:bookmarkStart w:id="283" w:name="_Toc53558121"/>
      <w:bookmarkStart w:id="284" w:name="_Toc53558122"/>
      <w:bookmarkStart w:id="285" w:name="_Toc53558123"/>
      <w:bookmarkStart w:id="286" w:name="_Toc53558124"/>
      <w:bookmarkStart w:id="287" w:name="_Toc53558134"/>
      <w:bookmarkStart w:id="288" w:name="_Toc53558135"/>
      <w:bookmarkStart w:id="289" w:name="_Toc53558136"/>
      <w:bookmarkStart w:id="290" w:name="_Toc61448952"/>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E4E27">
        <w:rPr>
          <w:highlight w:val="green"/>
        </w:rPr>
        <w:t>Copyright Header for MPEG-I Immersive Audio Reference Software</w:t>
      </w:r>
      <w:bookmarkEnd w:id="290"/>
    </w:p>
    <w:p w14:paraId="1E86BB21" w14:textId="1EB6D881" w:rsidR="00F230CD" w:rsidRDefault="00F230CD" w:rsidP="00F230CD">
      <w:pPr>
        <w:keepNext/>
        <w:rPr>
          <w:lang w:eastAsia="ja-JP"/>
        </w:rPr>
      </w:pPr>
      <w:r w:rsidRPr="00F230CD">
        <w:rPr>
          <w:highlight w:val="red"/>
          <w:lang w:eastAsia="ja-JP"/>
        </w:rPr>
        <w:t>[Provide the copyright header that proponents shall include in software contributed to the reference software or test model.]</w:t>
      </w:r>
    </w:p>
    <w:p w14:paraId="679C8F3F" w14:textId="77777777" w:rsidR="00F230CD" w:rsidRDefault="00F230CD" w:rsidP="000345D2">
      <w:pPr>
        <w:rPr>
          <w:lang w:eastAsia="ja-JP"/>
        </w:rPr>
      </w:pPr>
    </w:p>
    <w:p w14:paraId="21283E68" w14:textId="63D93302" w:rsidR="000345D2" w:rsidRDefault="000345D2" w:rsidP="000345D2">
      <w:r>
        <w:rPr>
          <w:lang w:eastAsia="ja-JP"/>
        </w:rPr>
        <w:t xml:space="preserve">All </w:t>
      </w:r>
      <w:r w:rsidRPr="009D7688">
        <w:t>MPEG-I Immersive Audio</w:t>
      </w:r>
      <w:r>
        <w:t xml:space="preserve"> Reference Software files shall contain the following header:</w:t>
      </w:r>
    </w:p>
    <w:p w14:paraId="3AD845FF" w14:textId="77777777" w:rsidR="000345D2" w:rsidRPr="009E0D1E" w:rsidRDefault="000345D2" w:rsidP="004741B7"/>
    <w:p w14:paraId="75F93A7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w:t>
      </w:r>
    </w:p>
    <w:p w14:paraId="754578CA"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This software module was originally developed by</w:t>
      </w:r>
    </w:p>
    <w:p w14:paraId="0537E42F"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4C3989DC"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&lt;CN&gt;</w:t>
      </w:r>
    </w:p>
    <w:p w14:paraId="566A8BE5"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5085BB43"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in the course of development of ISO/IEC 23090-4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reference purposes and </w:t>
      </w:r>
    </w:p>
    <w:p w14:paraId="356DE8D6"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its performance may not have been optimized. This software module is an </w:t>
      </w:r>
    </w:p>
    <w:p w14:paraId="548A1802"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implementation of one or more tools as specified by the ISO/IEC 23090-4 </w:t>
      </w:r>
    </w:p>
    <w:p w14:paraId="50C7DC6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standard. ISO/IEC gives you a royalty-free, worldwide, non-exclusive, </w:t>
      </w:r>
    </w:p>
    <w:p w14:paraId="1E5ED61A"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copyright license to copy, distribute, and make derivative works of this </w:t>
      </w:r>
    </w:p>
    <w:p w14:paraId="37485AE5"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lastRenderedPageBreak/>
        <w:t xml:space="preserve">software module or modifications thereof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use in implementations or </w:t>
      </w:r>
    </w:p>
    <w:p w14:paraId="3B619C2E" w14:textId="77777777" w:rsidR="007528DC" w:rsidRDefault="000345D2" w:rsidP="007528DC">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products claiming conformance to </w:t>
      </w:r>
      <w:r w:rsidR="007528DC" w:rsidRPr="007528DC">
        <w:rPr>
          <w:rFonts w:ascii="Menlo" w:hAnsi="Menlo" w:cs="Menlo"/>
          <w:color w:val="000000" w:themeColor="text1"/>
          <w:sz w:val="20"/>
          <w:szCs w:val="20"/>
        </w:rPr>
        <w:t>ISO/IEC standards incorporating ISO/IEC</w:t>
      </w:r>
    </w:p>
    <w:p w14:paraId="39091FBC" w14:textId="77777777" w:rsidR="007528DC" w:rsidRDefault="007528DC" w:rsidP="000345D2">
      <w:pPr>
        <w:tabs>
          <w:tab w:val="left" w:pos="593"/>
        </w:tabs>
        <w:autoSpaceDE w:val="0"/>
        <w:autoSpaceDN w:val="0"/>
        <w:adjustRightInd w:val="0"/>
        <w:rPr>
          <w:rFonts w:ascii="Menlo" w:hAnsi="Menlo" w:cs="Menlo"/>
          <w:color w:val="000000" w:themeColor="text1"/>
          <w:sz w:val="20"/>
          <w:szCs w:val="20"/>
        </w:rPr>
      </w:pPr>
      <w:r w:rsidRPr="007528DC">
        <w:rPr>
          <w:rFonts w:ascii="Menlo" w:hAnsi="Menlo" w:cs="Menlo"/>
          <w:color w:val="000000" w:themeColor="text1"/>
          <w:sz w:val="20"/>
          <w:szCs w:val="20"/>
        </w:rPr>
        <w:t>23090-4 reference software</w:t>
      </w:r>
      <w:r>
        <w:rPr>
          <w:rFonts w:ascii="Menlo" w:hAnsi="Menlo" w:cs="Menlo"/>
          <w:color w:val="000000" w:themeColor="text1"/>
          <w:sz w:val="20"/>
          <w:szCs w:val="20"/>
        </w:rPr>
        <w:t xml:space="preserve"> </w:t>
      </w:r>
      <w:r w:rsidR="000345D2" w:rsidRPr="004741B7">
        <w:rPr>
          <w:rFonts w:ascii="Menlo" w:hAnsi="Menlo" w:cs="Menlo"/>
          <w:color w:val="000000" w:themeColor="text1"/>
          <w:sz w:val="20"/>
          <w:szCs w:val="20"/>
        </w:rPr>
        <w:t>and which satisfy any specified conformance</w:t>
      </w:r>
    </w:p>
    <w:p w14:paraId="7074F460" w14:textId="4B348618"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criteria of that standard. </w:t>
      </w:r>
    </w:p>
    <w:p w14:paraId="51CFE91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302E8FBE"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Those intending to use this software module in products are advised that its </w:t>
      </w:r>
    </w:p>
    <w:p w14:paraId="5192FA72" w14:textId="77777777" w:rsidR="00196F39" w:rsidRPr="004741B7" w:rsidRDefault="000345D2" w:rsidP="00196F39">
      <w:pPr>
        <w:tabs>
          <w:tab w:val="left" w:pos="593"/>
        </w:tabs>
        <w:autoSpaceDE w:val="0"/>
        <w:autoSpaceDN w:val="0"/>
        <w:adjustRightInd w:val="0"/>
        <w:rPr>
          <w:rFonts w:ascii="Menlo" w:hAnsi="Menlo" w:cs="Menlo"/>
          <w:color w:val="000000" w:themeColor="text1"/>
          <w:sz w:val="20"/>
          <w:szCs w:val="20"/>
          <w:highlight w:val="yellow"/>
        </w:rPr>
      </w:pPr>
      <w:r w:rsidRPr="004741B7">
        <w:rPr>
          <w:rFonts w:ascii="Menlo" w:hAnsi="Menlo" w:cs="Menlo"/>
          <w:color w:val="000000" w:themeColor="text1"/>
          <w:sz w:val="20"/>
          <w:szCs w:val="20"/>
        </w:rPr>
        <w:t>use may infringe existing patents</w:t>
      </w:r>
      <w:r w:rsidR="00D26662">
        <w:rPr>
          <w:rFonts w:ascii="Menlo" w:hAnsi="Menlo" w:cs="Menlo"/>
          <w:color w:val="000000" w:themeColor="text1"/>
          <w:sz w:val="20"/>
          <w:szCs w:val="20"/>
        </w:rPr>
        <w:t xml:space="preserve"> </w:t>
      </w:r>
      <w:r w:rsidR="00196F39" w:rsidRPr="00196F39">
        <w:rPr>
          <w:rFonts w:ascii="Menlo" w:hAnsi="Menlo" w:cs="Menlo"/>
          <w:color w:val="000000" w:themeColor="text1"/>
          <w:sz w:val="20"/>
          <w:szCs w:val="20"/>
        </w:rPr>
        <w:t xml:space="preserve">and that the license in the </w:t>
      </w:r>
      <w:r w:rsidR="00196F39" w:rsidRPr="004741B7">
        <w:rPr>
          <w:rFonts w:ascii="Menlo" w:hAnsi="Menlo" w:cs="Menlo"/>
          <w:color w:val="000000" w:themeColor="text1"/>
          <w:sz w:val="20"/>
          <w:szCs w:val="20"/>
          <w:highlight w:val="yellow"/>
        </w:rPr>
        <w:t xml:space="preserve">previous </w:t>
      </w:r>
    </w:p>
    <w:p w14:paraId="23EAF947" w14:textId="77777777" w:rsidR="007528DC" w:rsidRDefault="00196F39"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highlight w:val="yellow"/>
        </w:rPr>
        <w:t>paragraph</w:t>
      </w:r>
      <w:r>
        <w:rPr>
          <w:rFonts w:ascii="Menlo" w:hAnsi="Menlo" w:cs="Menlo"/>
          <w:color w:val="000000" w:themeColor="text1"/>
          <w:sz w:val="20"/>
          <w:szCs w:val="20"/>
        </w:rPr>
        <w:t xml:space="preserve"> </w:t>
      </w:r>
      <w:r w:rsidRPr="00196F39">
        <w:rPr>
          <w:rFonts w:ascii="Menlo" w:hAnsi="Menlo" w:cs="Menlo"/>
          <w:color w:val="000000" w:themeColor="text1"/>
          <w:sz w:val="20"/>
          <w:szCs w:val="20"/>
        </w:rPr>
        <w:t>grants no licenses under such patents</w:t>
      </w:r>
      <w:r w:rsidRPr="007528DC">
        <w:rPr>
          <w:rFonts w:ascii="Menlo" w:hAnsi="Menlo" w:cs="Menlo"/>
          <w:color w:val="000000" w:themeColor="text1"/>
          <w:sz w:val="20"/>
          <w:szCs w:val="20"/>
        </w:rPr>
        <w:t>.</w:t>
      </w:r>
      <w:r w:rsidRPr="004741B7">
        <w:rPr>
          <w:rFonts w:ascii="Menlo" w:hAnsi="Menlo" w:cs="Menlo"/>
          <w:color w:val="000000" w:themeColor="text1"/>
          <w:sz w:val="20"/>
          <w:szCs w:val="20"/>
        </w:rPr>
        <w:t xml:space="preserve"> </w:t>
      </w:r>
      <w:r w:rsidR="000345D2" w:rsidRPr="004741B7">
        <w:rPr>
          <w:rFonts w:ascii="Menlo" w:hAnsi="Menlo" w:cs="Menlo"/>
          <w:color w:val="000000" w:themeColor="text1"/>
          <w:sz w:val="20"/>
          <w:szCs w:val="20"/>
        </w:rPr>
        <w:t>ISO/IEC have no liability</w:t>
      </w:r>
    </w:p>
    <w:p w14:paraId="014A17C7" w14:textId="3942A0DB"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use of this software module or</w:t>
      </w:r>
      <w:r w:rsidR="007528DC">
        <w:rPr>
          <w:rFonts w:ascii="Menlo" w:hAnsi="Menlo" w:cs="Menlo"/>
          <w:color w:val="000000" w:themeColor="text1"/>
          <w:sz w:val="20"/>
          <w:szCs w:val="20"/>
        </w:rPr>
        <w:t xml:space="preserve"> </w:t>
      </w:r>
      <w:r w:rsidR="00D26662">
        <w:rPr>
          <w:rFonts w:ascii="Menlo" w:hAnsi="Menlo" w:cs="Menlo"/>
          <w:color w:val="000000" w:themeColor="text1"/>
          <w:sz w:val="20"/>
          <w:szCs w:val="20"/>
        </w:rPr>
        <w:t>m</w:t>
      </w:r>
      <w:r w:rsidRPr="004741B7">
        <w:rPr>
          <w:rFonts w:ascii="Menlo" w:hAnsi="Menlo" w:cs="Menlo"/>
          <w:color w:val="000000" w:themeColor="text1"/>
          <w:sz w:val="20"/>
          <w:szCs w:val="20"/>
        </w:rPr>
        <w:t>odifications thereof.</w:t>
      </w:r>
    </w:p>
    <w:p w14:paraId="127EEEA2"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2A957F51"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Copyright is not released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products that </w:t>
      </w:r>
      <w:r w:rsidRPr="004741B7">
        <w:rPr>
          <w:rFonts w:ascii="Menlo" w:hAnsi="Menlo" w:cs="Menlo"/>
          <w:bCs/>
          <w:color w:val="000000" w:themeColor="text1"/>
          <w:sz w:val="20"/>
          <w:szCs w:val="20"/>
        </w:rPr>
        <w:t>do</w:t>
      </w:r>
      <w:r w:rsidRPr="004741B7">
        <w:rPr>
          <w:rFonts w:ascii="Menlo" w:hAnsi="Menlo" w:cs="Menlo"/>
          <w:color w:val="000000" w:themeColor="text1"/>
          <w:sz w:val="20"/>
          <w:szCs w:val="20"/>
        </w:rPr>
        <w:t xml:space="preserve"> not conform to an ISO/IEC </w:t>
      </w:r>
    </w:p>
    <w:p w14:paraId="444209D3"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standard.</w:t>
      </w:r>
    </w:p>
    <w:p w14:paraId="347FB91C"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22ED340D"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&lt;CN&gt; retains full right to modify and use the code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its own purpose, </w:t>
      </w:r>
    </w:p>
    <w:p w14:paraId="00F2982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assign or donate the code to a third party and to inhibit third parties </w:t>
      </w:r>
    </w:p>
    <w:p w14:paraId="75C3402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 xml:space="preserve">from using the code </w:t>
      </w:r>
      <w:r w:rsidRPr="004741B7">
        <w:rPr>
          <w:rFonts w:ascii="Menlo" w:hAnsi="Menlo" w:cs="Menlo"/>
          <w:bCs/>
          <w:color w:val="000000" w:themeColor="text1"/>
          <w:sz w:val="20"/>
          <w:szCs w:val="20"/>
        </w:rPr>
        <w:t>for</w:t>
      </w:r>
      <w:r w:rsidRPr="004741B7">
        <w:rPr>
          <w:rFonts w:ascii="Menlo" w:hAnsi="Menlo" w:cs="Menlo"/>
          <w:color w:val="000000" w:themeColor="text1"/>
          <w:sz w:val="20"/>
          <w:szCs w:val="20"/>
        </w:rPr>
        <w:t xml:space="preserve"> products that </w:t>
      </w:r>
      <w:r w:rsidRPr="004741B7">
        <w:rPr>
          <w:rFonts w:ascii="Menlo" w:hAnsi="Menlo" w:cs="Menlo"/>
          <w:bCs/>
          <w:color w:val="000000" w:themeColor="text1"/>
          <w:sz w:val="20"/>
          <w:szCs w:val="20"/>
        </w:rPr>
        <w:t>do</w:t>
      </w:r>
      <w:r w:rsidRPr="004741B7">
        <w:rPr>
          <w:rFonts w:ascii="Menlo" w:hAnsi="Menlo" w:cs="Menlo"/>
          <w:color w:val="000000" w:themeColor="text1"/>
          <w:sz w:val="20"/>
          <w:szCs w:val="20"/>
        </w:rPr>
        <w:t xml:space="preserve"> not conform to ITU Recommendations </w:t>
      </w:r>
    </w:p>
    <w:p w14:paraId="5E80A594"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and/or ISO/IEC International Standards.</w:t>
      </w:r>
    </w:p>
    <w:p w14:paraId="085D17EE"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766BADE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This copyright notice must be included in all copies or derivative works.</w:t>
      </w:r>
    </w:p>
    <w:p w14:paraId="1BFC13DF"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p>
    <w:p w14:paraId="30932376"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Copyright (c) ISO/IEC 202X.</w:t>
      </w:r>
    </w:p>
    <w:p w14:paraId="17C42A5B" w14:textId="77777777" w:rsidR="000345D2" w:rsidRPr="004741B7" w:rsidRDefault="000345D2" w:rsidP="000345D2">
      <w:pPr>
        <w:tabs>
          <w:tab w:val="left" w:pos="593"/>
        </w:tabs>
        <w:autoSpaceDE w:val="0"/>
        <w:autoSpaceDN w:val="0"/>
        <w:adjustRightInd w:val="0"/>
        <w:rPr>
          <w:rFonts w:ascii="Menlo" w:hAnsi="Menlo" w:cs="Menlo"/>
          <w:color w:val="000000" w:themeColor="text1"/>
          <w:sz w:val="20"/>
          <w:szCs w:val="20"/>
        </w:rPr>
      </w:pPr>
      <w:r w:rsidRPr="004741B7">
        <w:rPr>
          <w:rFonts w:ascii="Menlo" w:hAnsi="Menlo" w:cs="Menlo"/>
          <w:color w:val="000000" w:themeColor="text1"/>
          <w:sz w:val="20"/>
          <w:szCs w:val="20"/>
        </w:rPr>
        <w:t>############################################################################</w:t>
      </w:r>
    </w:p>
    <w:p w14:paraId="6C771F47" w14:textId="6ED87129" w:rsidR="00DE4FB6" w:rsidRDefault="00784805" w:rsidP="00DE4FB6">
      <w:pPr>
        <w:pStyle w:val="ANNEX"/>
      </w:pPr>
      <w:bookmarkStart w:id="291" w:name="_Ref286044240"/>
      <w:r>
        <w:lastRenderedPageBreak/>
        <w:t xml:space="preserve"> </w:t>
      </w:r>
      <w:bookmarkStart w:id="292" w:name="_Toc61448953"/>
      <w:r>
        <w:t>Proposal description</w:t>
      </w:r>
      <w:bookmarkEnd w:id="292"/>
    </w:p>
    <w:p w14:paraId="627F594F" w14:textId="580FC20D" w:rsidR="00DE4FB6" w:rsidRPr="00DE4FB6" w:rsidRDefault="00DE4FB6" w:rsidP="00DE4FB6">
      <w:pPr>
        <w:rPr>
          <w:lang w:val="en-GB" w:eastAsia="ja-JP"/>
        </w:rPr>
      </w:pPr>
      <w:r w:rsidRPr="00DE4FB6">
        <w:rPr>
          <w:highlight w:val="red"/>
          <w:lang w:val="en-GB" w:eastAsia="ja-JP"/>
        </w:rPr>
        <w:t>[For example only. Please delete if not relevant.]</w:t>
      </w:r>
    </w:p>
    <w:bookmarkEnd w:id="291"/>
    <w:p w14:paraId="6BDB39D8" w14:textId="77777777" w:rsidR="00E92475" w:rsidRDefault="00E92475" w:rsidP="00DE4FB6">
      <w:pPr>
        <w:rPr>
          <w:color w:val="000000"/>
          <w:lang w:val="en-GB" w:eastAsia="ja-JP"/>
        </w:rPr>
      </w:pPr>
    </w:p>
    <w:p w14:paraId="3129392D" w14:textId="4F5E331A" w:rsidR="00DE4FB6" w:rsidRPr="00641E47" w:rsidRDefault="00DE4FB6" w:rsidP="00DE4FB6">
      <w:pPr>
        <w:rPr>
          <w:color w:val="000000"/>
          <w:lang w:val="en-GB"/>
        </w:rPr>
      </w:pPr>
      <w:r w:rsidRPr="00641E47">
        <w:rPr>
          <w:color w:val="000000"/>
          <w:lang w:val="en-GB" w:eastAsia="ja-JP"/>
        </w:rPr>
        <w:t>Proponents need to complete and submit the spreadsheets provided in the attached Excel file.</w:t>
      </w:r>
      <w:r w:rsidRPr="00641E47">
        <w:rPr>
          <w:color w:val="000000"/>
          <w:lang w:val="en-GB"/>
        </w:rPr>
        <w:t xml:space="preserve"> </w:t>
      </w:r>
    </w:p>
    <w:p w14:paraId="15833E21" w14:textId="77777777" w:rsidR="00DE4FB6" w:rsidRPr="00641E47" w:rsidRDefault="00DE4FB6" w:rsidP="00DE4FB6">
      <w:pPr>
        <w:rPr>
          <w:rFonts w:eastAsia="Times New Roman"/>
          <w:lang w:val="en-GB"/>
        </w:rPr>
      </w:pPr>
      <w:r w:rsidRPr="00641E47">
        <w:rPr>
          <w:color w:val="000000"/>
          <w:lang w:val="en-GB"/>
        </w:rPr>
        <w:t xml:space="preserve">The objective metrics listed in this spreadsheet must be derived using the </w:t>
      </w:r>
      <w:proofErr w:type="spellStart"/>
      <w:r w:rsidRPr="00641E47">
        <w:rPr>
          <w:color w:val="000000"/>
          <w:lang w:val="en-GB"/>
        </w:rPr>
        <w:t>HDRMetrics</w:t>
      </w:r>
      <w:proofErr w:type="spellEnd"/>
      <w:r w:rsidRPr="00641E47">
        <w:rPr>
          <w:lang w:val="en-GB" w:eastAsia="ja-JP"/>
        </w:rPr>
        <w:t xml:space="preserve"> tool from the </w:t>
      </w:r>
      <w:proofErr w:type="spellStart"/>
      <w:r w:rsidRPr="00641E47">
        <w:rPr>
          <w:lang w:val="en-GB" w:eastAsia="ja-JP"/>
        </w:rPr>
        <w:t>HDRTools</w:t>
      </w:r>
      <w:proofErr w:type="spellEnd"/>
      <w:r w:rsidRPr="00641E47">
        <w:rPr>
          <w:lang w:val="en-GB" w:eastAsia="ja-JP"/>
        </w:rPr>
        <w:t xml:space="preserve"> software package, </w:t>
      </w:r>
      <w:r w:rsidRPr="00641E47">
        <w:rPr>
          <w:rFonts w:eastAsia="Times New Roman"/>
        </w:rPr>
        <w:t>tag 0.9</w:t>
      </w:r>
      <w:r w:rsidRPr="00641E47">
        <w:rPr>
          <w:lang w:val="en-GB" w:eastAsia="ja-JP"/>
        </w:rPr>
        <w:t xml:space="preserve">, accessible at the following location using the </w:t>
      </w:r>
      <w:r w:rsidRPr="00641E47">
        <w:rPr>
          <w:rFonts w:eastAsia="Times New Roman"/>
          <w:lang w:val="en-GB"/>
        </w:rPr>
        <w:t xml:space="preserve">most recent </w:t>
      </w:r>
      <w:r w:rsidRPr="00641E47">
        <w:rPr>
          <w:rStyle w:val="zmsearchresult"/>
          <w:rFonts w:eastAsia="Times New Roman"/>
          <w:lang w:val="en-GB"/>
        </w:rPr>
        <w:t>MPEG</w:t>
      </w:r>
      <w:r w:rsidRPr="00641E47">
        <w:rPr>
          <w:rFonts w:eastAsia="Times New Roman"/>
          <w:lang w:val="en-GB"/>
        </w:rPr>
        <w:t xml:space="preserve"> meeting login/password credentials:</w:t>
      </w:r>
    </w:p>
    <w:p w14:paraId="66F3361A" w14:textId="77777777" w:rsidR="00DE4FB6" w:rsidRPr="008516F9" w:rsidRDefault="00EB6DB5" w:rsidP="00DE4FB6">
      <w:pPr>
        <w:rPr>
          <w:rStyle w:val="Hyperlink"/>
          <w:b/>
        </w:rPr>
      </w:pPr>
      <w:hyperlink r:id="rId21" w:history="1">
        <w:r w:rsidR="00DE4FB6" w:rsidRPr="008516F9">
          <w:rPr>
            <w:rStyle w:val="Hyperlink"/>
          </w:rPr>
          <w:t>http://wg11.sc29.org/svn/repos/Explorations/XYZ/HDRTools/tags/0.9</w:t>
        </w:r>
      </w:hyperlink>
    </w:p>
    <w:p w14:paraId="1B6F738A" w14:textId="77777777" w:rsidR="00DE4FB6" w:rsidRPr="00641E47" w:rsidRDefault="00DE4FB6" w:rsidP="00DE4FB6">
      <w:pPr>
        <w:rPr>
          <w:color w:val="000000"/>
          <w:lang w:val="en-GB"/>
        </w:rPr>
      </w:pPr>
      <w:r>
        <w:rPr>
          <w:color w:val="000000"/>
          <w:lang w:val="en-GB"/>
        </w:rPr>
        <w:t>T</w:t>
      </w:r>
      <w:r w:rsidRPr="00641E47">
        <w:rPr>
          <w:color w:val="000000"/>
          <w:lang w:val="en-GB"/>
        </w:rPr>
        <w:t>he configuration files located in the directory ‘bin\</w:t>
      </w:r>
      <w:proofErr w:type="spellStart"/>
      <w:r w:rsidRPr="00641E47">
        <w:rPr>
          <w:color w:val="000000"/>
          <w:lang w:val="en-GB"/>
        </w:rPr>
        <w:t>CfE_cfgFiles</w:t>
      </w:r>
      <w:proofErr w:type="spellEnd"/>
      <w:r w:rsidRPr="00641E47">
        <w:rPr>
          <w:color w:val="000000"/>
          <w:lang w:val="en-GB"/>
        </w:rPr>
        <w:t xml:space="preserve">’ of the </w:t>
      </w:r>
      <w:proofErr w:type="spellStart"/>
      <w:r w:rsidRPr="00641E47">
        <w:rPr>
          <w:color w:val="000000"/>
          <w:lang w:val="en-GB"/>
        </w:rPr>
        <w:t>HDRTools</w:t>
      </w:r>
      <w:proofErr w:type="spellEnd"/>
      <w:r w:rsidRPr="00641E47">
        <w:rPr>
          <w:color w:val="000000"/>
          <w:lang w:val="en-GB"/>
        </w:rPr>
        <w:t xml:space="preserve"> package</w:t>
      </w:r>
      <w:r>
        <w:rPr>
          <w:color w:val="000000"/>
          <w:lang w:val="en-GB"/>
        </w:rPr>
        <w:t xml:space="preserve"> shall be used</w:t>
      </w:r>
      <w:r w:rsidRPr="00641E47">
        <w:rPr>
          <w:color w:val="000000"/>
          <w:lang w:val="en-GB"/>
        </w:rPr>
        <w:t xml:space="preserve">. </w:t>
      </w:r>
    </w:p>
    <w:p w14:paraId="1DB044C9" w14:textId="77777777" w:rsidR="00DE4FB6" w:rsidRPr="00641E47" w:rsidRDefault="00DE4FB6" w:rsidP="00DE4FB6">
      <w:pPr>
        <w:rPr>
          <w:lang w:val="en-GB" w:eastAsia="ja-JP"/>
        </w:rPr>
      </w:pPr>
    </w:p>
    <w:p w14:paraId="0E4B89B8" w14:textId="77777777" w:rsidR="00DE4FB6" w:rsidRPr="00641E47" w:rsidRDefault="00DE4FB6" w:rsidP="00DE4FB6">
      <w:pPr>
        <w:rPr>
          <w:b/>
          <w:bCs/>
          <w:lang w:val="en-GB"/>
        </w:rPr>
      </w:pPr>
      <w:r w:rsidRPr="00641E47">
        <w:rPr>
          <w:b/>
          <w:bCs/>
          <w:lang w:val="en-GB"/>
        </w:rPr>
        <w:t>Attachments:</w:t>
      </w:r>
    </w:p>
    <w:p w14:paraId="02EF2240" w14:textId="77777777" w:rsidR="00DE4FB6" w:rsidRPr="00641E47" w:rsidRDefault="00DE4FB6" w:rsidP="00DE4FB6">
      <w:r w:rsidRPr="00641E47">
        <w:rPr>
          <w:lang w:val="en-GB"/>
        </w:rPr>
        <w:tab/>
        <w:t xml:space="preserve">See Section 2 of </w:t>
      </w:r>
      <w:r>
        <w:rPr>
          <w:lang w:val="en-GB"/>
        </w:rPr>
        <w:fldChar w:fldCharType="begin"/>
      </w:r>
      <w:r>
        <w:rPr>
          <w:lang w:val="en-GB"/>
        </w:rPr>
        <w:instrText xml:space="preserve"> REF _Ref286043695 \r \h </w:instrText>
      </w:r>
      <w:r>
        <w:rPr>
          <w:lang w:val="en-GB"/>
        </w:rPr>
      </w:r>
      <w:r>
        <w:rPr>
          <w:lang w:val="en-GB"/>
        </w:rPr>
        <w:fldChar w:fldCharType="separate"/>
      </w:r>
      <w:r>
        <w:rPr>
          <w:lang w:val="en-GB"/>
        </w:rPr>
        <w:t>Annex B</w:t>
      </w:r>
      <w:r>
        <w:rPr>
          <w:lang w:val="en-GB"/>
        </w:rPr>
        <w:fldChar w:fldCharType="end"/>
      </w:r>
    </w:p>
    <w:p w14:paraId="2B01B2E4" w14:textId="77777777" w:rsidR="00DE4FB6" w:rsidRPr="00641E47" w:rsidRDefault="00DE4FB6" w:rsidP="00DE4FB6">
      <w:r w:rsidRPr="00641E47">
        <w:t>The proponents are encouraged to also submit technical details as follows:</w:t>
      </w:r>
    </w:p>
    <w:p w14:paraId="7B388CCC" w14:textId="77777777" w:rsidR="00DE4FB6" w:rsidRPr="00641E47" w:rsidRDefault="00DE4FB6" w:rsidP="00DE4FB6">
      <w:pPr>
        <w:pStyle w:val="ListParagraph"/>
        <w:numPr>
          <w:ilvl w:val="0"/>
          <w:numId w:val="38"/>
        </w:numPr>
        <w:spacing w:after="120" w:line="276" w:lineRule="auto"/>
        <w:contextualSpacing w:val="0"/>
        <w:jc w:val="both"/>
      </w:pPr>
      <w:r w:rsidRPr="00641E47">
        <w:t xml:space="preserve">An overview of the proposal: </w:t>
      </w:r>
    </w:p>
    <w:p w14:paraId="437E7940"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Single layer or Dual layer concept?</w:t>
      </w:r>
    </w:p>
    <w:p w14:paraId="65FE71ED"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If Dual layer, </w:t>
      </w:r>
      <w:r>
        <w:rPr>
          <w:lang w:val="en-GB"/>
        </w:rPr>
        <w:t>are</w:t>
      </w:r>
      <w:r w:rsidRPr="00641E47">
        <w:rPr>
          <w:lang w:val="en-GB"/>
        </w:rPr>
        <w:t xml:space="preserve"> there inter-layer prediction mechanisms between layers?</w:t>
      </w:r>
    </w:p>
    <w:p w14:paraId="6D657D97"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Usage of metadata – for each type of metadata, provide:</w:t>
      </w:r>
    </w:p>
    <w:p w14:paraId="69900AA8"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Purpose &amp; Short description</w:t>
      </w:r>
    </w:p>
    <w:p w14:paraId="55F5B229"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Static (per title) or dynamic – if dynamic, per GOP, per frame</w:t>
      </w:r>
    </w:p>
    <w:p w14:paraId="4DC0B4A6"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Type: signalled in VUI (are new entries required?), signalled in SEI (are new SEIs required?),</w:t>
      </w:r>
    </w:p>
    <w:p w14:paraId="74DF1167"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Typical size, Maximum size </w:t>
      </w:r>
    </w:p>
    <w:p w14:paraId="2CAB991A"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Is their generation </w:t>
      </w:r>
      <w:r>
        <w:rPr>
          <w:lang w:val="en-GB"/>
        </w:rPr>
        <w:t>performed</w:t>
      </w:r>
      <w:r w:rsidRPr="00641E47">
        <w:rPr>
          <w:lang w:val="en-GB"/>
        </w:rPr>
        <w:t xml:space="preserve"> automatically?</w:t>
      </w:r>
    </w:p>
    <w:p w14:paraId="4E1D3783"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Pre-processing necessary before encoding</w:t>
      </w:r>
    </w:p>
    <w:p w14:paraId="51E777DA"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Purpose and Short description</w:t>
      </w:r>
    </w:p>
    <w:p w14:paraId="37EDC92D"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Complexity  (processing needs, internal bit-depth, memory needs)</w:t>
      </w:r>
    </w:p>
    <w:p w14:paraId="384B9B2A"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Are the corresponding (non-normative, encoder only) parameters derived automatically?</w:t>
      </w:r>
    </w:p>
    <w:p w14:paraId="478C6F9A"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 xml:space="preserve">Post-processing necessary after decoding </w:t>
      </w:r>
    </w:p>
    <w:p w14:paraId="71A23C83"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Purpose and Short description</w:t>
      </w:r>
    </w:p>
    <w:p w14:paraId="77F8580F"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Complexity  (processing needs, internal bit-depth, memory needs)</w:t>
      </w:r>
    </w:p>
    <w:p w14:paraId="0D573C00"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Recommended parameters</w:t>
      </w:r>
    </w:p>
    <w:p w14:paraId="66A58BE9"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HEVC profile, bit-depth, chroma format, colour difference space, coding transfer function</w:t>
      </w:r>
    </w:p>
    <w:p w14:paraId="77F56785"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Changes in core HEVC decoder specification</w:t>
      </w:r>
    </w:p>
    <w:p w14:paraId="1C915F84" w14:textId="77777777" w:rsidR="00DE4FB6" w:rsidRPr="00641E47" w:rsidRDefault="00DE4FB6" w:rsidP="00DE4FB6">
      <w:pPr>
        <w:pStyle w:val="ListParagraph"/>
        <w:numPr>
          <w:ilvl w:val="0"/>
          <w:numId w:val="37"/>
        </w:numPr>
        <w:spacing w:before="120"/>
        <w:ind w:hanging="357"/>
        <w:contextualSpacing w:val="0"/>
        <w:jc w:val="both"/>
        <w:rPr>
          <w:lang w:val="en-GB"/>
        </w:rPr>
      </w:pPr>
      <w:r w:rsidRPr="00641E47">
        <w:rPr>
          <w:lang w:val="en-GB"/>
        </w:rPr>
        <w:t>Backward compatibility with SDR displays</w:t>
      </w:r>
    </w:p>
    <w:p w14:paraId="100A0AB8"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Conform to input SDR? </w:t>
      </w:r>
    </w:p>
    <w:p w14:paraId="6C49FE6C"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If yes, with or without adaptation mechanisms after HEVC Main10 decoding?</w:t>
      </w:r>
    </w:p>
    <w:p w14:paraId="6DB25D4F"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t xml:space="preserve">Viewable on SDR displays? </w:t>
      </w:r>
    </w:p>
    <w:p w14:paraId="6EB28513" w14:textId="77777777" w:rsidR="00DE4FB6" w:rsidRPr="00641E47" w:rsidRDefault="00DE4FB6" w:rsidP="00DE4FB6">
      <w:pPr>
        <w:pStyle w:val="ListParagraph"/>
        <w:numPr>
          <w:ilvl w:val="1"/>
          <w:numId w:val="37"/>
        </w:numPr>
        <w:ind w:hanging="357"/>
        <w:contextualSpacing w:val="0"/>
        <w:jc w:val="both"/>
        <w:rPr>
          <w:lang w:val="en-GB"/>
        </w:rPr>
      </w:pPr>
      <w:r w:rsidRPr="00641E47">
        <w:rPr>
          <w:lang w:val="en-GB"/>
        </w:rPr>
        <w:lastRenderedPageBreak/>
        <w:t>If yes, with or without adaptation mechanisms after HEVC Main10 decoding?</w:t>
      </w:r>
    </w:p>
    <w:p w14:paraId="51A820F6" w14:textId="77777777" w:rsidR="00DE4FB6" w:rsidRPr="00641E47" w:rsidRDefault="00DE4FB6" w:rsidP="00DE4FB6">
      <w:pPr>
        <w:pStyle w:val="ListParagraph"/>
        <w:ind w:left="1440"/>
        <w:rPr>
          <w:lang w:val="en-GB"/>
        </w:rPr>
      </w:pPr>
    </w:p>
    <w:p w14:paraId="3A056F55" w14:textId="77777777" w:rsidR="00DE4FB6" w:rsidRPr="00641E47" w:rsidRDefault="00DE4FB6" w:rsidP="00DE4FB6">
      <w:pPr>
        <w:pStyle w:val="ListParagraph"/>
        <w:numPr>
          <w:ilvl w:val="0"/>
          <w:numId w:val="38"/>
        </w:numPr>
        <w:spacing w:after="120" w:line="276" w:lineRule="auto"/>
        <w:contextualSpacing w:val="0"/>
        <w:jc w:val="both"/>
      </w:pPr>
      <w:r w:rsidRPr="00641E47">
        <w:t xml:space="preserve">A technical description of the proposal sufficient for the full conceptual understanding and generation of equivalent performance results by experts, and for conveying the degree of optimization required </w:t>
      </w:r>
      <w:r>
        <w:t>for</w:t>
      </w:r>
      <w:r w:rsidRPr="00641E47">
        <w:t xml:space="preserve"> replicat</w:t>
      </w:r>
      <w:r>
        <w:t>ing</w:t>
      </w:r>
      <w:r w:rsidRPr="00641E47">
        <w:t xml:space="preserve"> the performance. This description should include all data processing paths and individual data processing components used to generate the bit streams. </w:t>
      </w:r>
    </w:p>
    <w:p w14:paraId="7D8CF448" w14:textId="77777777" w:rsidR="00DE4FB6" w:rsidRPr="00641E47" w:rsidRDefault="00DE4FB6" w:rsidP="00DE4FB6">
      <w:pPr>
        <w:numPr>
          <w:ilvl w:val="0"/>
          <w:numId w:val="38"/>
        </w:numPr>
        <w:spacing w:before="120" w:line="276" w:lineRule="auto"/>
        <w:jc w:val="both"/>
        <w:rPr>
          <w:color w:val="000000"/>
          <w:lang w:val="en-GB" w:eastAsia="ja-JP"/>
        </w:rPr>
      </w:pPr>
      <w:r w:rsidRPr="00641E47">
        <w:rPr>
          <w:color w:val="000000"/>
          <w:lang w:val="en-GB"/>
        </w:rPr>
        <w:t xml:space="preserve">A detailed description of </w:t>
      </w:r>
      <w:r>
        <w:rPr>
          <w:color w:val="000000"/>
          <w:lang w:val="en-GB"/>
        </w:rPr>
        <w:t xml:space="preserve">the </w:t>
      </w:r>
      <w:r w:rsidRPr="00641E47">
        <w:rPr>
          <w:color w:val="000000"/>
          <w:lang w:val="en-GB"/>
        </w:rPr>
        <w:t>enhancement layer coding structure (for sub-category 2a).</w:t>
      </w:r>
    </w:p>
    <w:p w14:paraId="23845748" w14:textId="77777777" w:rsidR="00DE4FB6" w:rsidRPr="00641E47" w:rsidRDefault="00DE4FB6" w:rsidP="00DE4FB6">
      <w:pPr>
        <w:ind w:left="360"/>
        <w:rPr>
          <w:lang w:val="en-GB"/>
        </w:rPr>
      </w:pPr>
      <w:r w:rsidRPr="00641E47">
        <w:rPr>
          <w:color w:val="000000"/>
          <w:lang w:val="en-GB"/>
        </w:rPr>
        <w:t>The technical description should contain sufficient information suitable to allow assessment of the complexity of the implementation of the technology.</w:t>
      </w:r>
    </w:p>
    <w:p w14:paraId="7D8A3A9A" w14:textId="4A39BE0B" w:rsidR="009B1539" w:rsidRDefault="009B1539" w:rsidP="00DE030F">
      <w:pPr>
        <w:rPr>
          <w:color w:val="000000" w:themeColor="text1"/>
        </w:rPr>
      </w:pPr>
    </w:p>
    <w:p w14:paraId="4CE210BE" w14:textId="59A81532" w:rsidR="00DE4FB6" w:rsidRDefault="006B18FD" w:rsidP="00DE4FB6">
      <w:pPr>
        <w:pStyle w:val="ANNEX"/>
      </w:pPr>
      <w:r>
        <w:lastRenderedPageBreak/>
        <w:t xml:space="preserve"> </w:t>
      </w:r>
      <w:bookmarkStart w:id="293" w:name="_Toc61448954"/>
      <w:r>
        <w:t>Detailed description of test sequences</w:t>
      </w:r>
      <w:bookmarkEnd w:id="293"/>
    </w:p>
    <w:p w14:paraId="55B1F80D" w14:textId="43C25B37" w:rsidR="00674098" w:rsidRDefault="00674098" w:rsidP="004D41B1">
      <w:pPr>
        <w:keepNext/>
        <w:rPr>
          <w:lang w:eastAsia="ja-JP"/>
        </w:rPr>
      </w:pPr>
      <w:r w:rsidRPr="00674098">
        <w:rPr>
          <w:highlight w:val="red"/>
          <w:lang w:eastAsia="ja-JP"/>
        </w:rPr>
        <w:t>[For example only. Please delete if not relevant.]</w:t>
      </w:r>
    </w:p>
    <w:p w14:paraId="5AA7124F" w14:textId="77777777" w:rsidR="00674098" w:rsidRPr="003B5ACD" w:rsidRDefault="00674098" w:rsidP="004D41B1">
      <w:pPr>
        <w:keepNext/>
        <w:rPr>
          <w:b/>
          <w:lang w:val="en-GB"/>
        </w:rPr>
      </w:pPr>
    </w:p>
    <w:p w14:paraId="5676548A" w14:textId="77777777" w:rsidR="00674098" w:rsidRPr="003B5ACD" w:rsidRDefault="00674098" w:rsidP="004D41B1">
      <w:pPr>
        <w:keepNext/>
        <w:rPr>
          <w:lang w:val="en-GB"/>
        </w:rPr>
      </w:pPr>
      <w:r w:rsidRPr="003B5ACD">
        <w:rPr>
          <w:b/>
          <w:lang w:val="en-GB"/>
        </w:rPr>
        <w:t>Class A:</w:t>
      </w:r>
      <w:r w:rsidRPr="003B5ACD">
        <w:rPr>
          <w:lang w:val="en-GB"/>
        </w:rPr>
        <w:t xml:space="preserve"> Size 2560x1600 (pixel resolution as in original 4Kx2K)</w:t>
      </w:r>
      <w:r>
        <w:rPr>
          <w:lang w:val="en-GB"/>
        </w:rPr>
        <w:t xml:space="preserve"> 30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283"/>
        <w:gridCol w:w="2148"/>
        <w:gridCol w:w="1215"/>
        <w:gridCol w:w="1397"/>
        <w:gridCol w:w="2601"/>
      </w:tblGrid>
      <w:tr w:rsidR="00674098" w:rsidRPr="00FF6440" w14:paraId="0AF2F50C" w14:textId="77777777" w:rsidTr="003E62CA">
        <w:tc>
          <w:tcPr>
            <w:tcW w:w="710" w:type="dxa"/>
          </w:tcPr>
          <w:p w14:paraId="149604EE" w14:textId="77777777" w:rsidR="00674098" w:rsidRPr="00FF6440" w:rsidRDefault="00674098" w:rsidP="003E62CA">
            <w:pPr>
              <w:keepNext/>
              <w:rPr>
                <w:lang w:val="en-GB"/>
              </w:rPr>
            </w:pPr>
            <w:proofErr w:type="spellStart"/>
            <w:r w:rsidRPr="00FF6440">
              <w:rPr>
                <w:lang w:val="en-GB"/>
              </w:rPr>
              <w:t>Sxx</w:t>
            </w:r>
            <w:proofErr w:type="spellEnd"/>
          </w:p>
        </w:tc>
        <w:tc>
          <w:tcPr>
            <w:tcW w:w="1294" w:type="dxa"/>
          </w:tcPr>
          <w:p w14:paraId="5A47ED49" w14:textId="77777777" w:rsidR="00674098" w:rsidRPr="00FF6440" w:rsidRDefault="00674098" w:rsidP="003E62CA">
            <w:pPr>
              <w:keepNext/>
              <w:rPr>
                <w:lang w:val="en-GB"/>
              </w:rPr>
            </w:pPr>
            <w:r w:rsidRPr="00FF6440">
              <w:rPr>
                <w:lang w:val="en-GB"/>
              </w:rPr>
              <w:t>Name</w:t>
            </w:r>
          </w:p>
        </w:tc>
        <w:tc>
          <w:tcPr>
            <w:tcW w:w="2162" w:type="dxa"/>
          </w:tcPr>
          <w:p w14:paraId="1466E6A9" w14:textId="77777777" w:rsidR="00674098" w:rsidRPr="00FF6440" w:rsidRDefault="00674098" w:rsidP="003E62CA">
            <w:pPr>
              <w:keepNext/>
              <w:rPr>
                <w:lang w:val="en-GB"/>
              </w:rPr>
            </w:pPr>
            <w:r w:rsidRPr="00FF6440">
              <w:rPr>
                <w:lang w:val="en-GB"/>
              </w:rPr>
              <w:t>Original size/framerate</w:t>
            </w:r>
          </w:p>
        </w:tc>
        <w:tc>
          <w:tcPr>
            <w:tcW w:w="1219" w:type="dxa"/>
          </w:tcPr>
          <w:p w14:paraId="4AAB8C67" w14:textId="77777777" w:rsidR="00674098" w:rsidRPr="00FF6440" w:rsidRDefault="00674098" w:rsidP="003E62CA">
            <w:pPr>
              <w:keepNext/>
              <w:rPr>
                <w:lang w:val="en-GB"/>
              </w:rPr>
            </w:pPr>
            <w:r w:rsidRPr="00FF6440">
              <w:rPr>
                <w:lang w:val="en-GB"/>
              </w:rPr>
              <w:t>Duration</w:t>
            </w:r>
          </w:p>
        </w:tc>
        <w:tc>
          <w:tcPr>
            <w:tcW w:w="1407" w:type="dxa"/>
          </w:tcPr>
          <w:p w14:paraId="32362F4C" w14:textId="77777777" w:rsidR="00674098" w:rsidRPr="00FF6440" w:rsidRDefault="00674098" w:rsidP="003E62CA">
            <w:pPr>
              <w:keepNext/>
              <w:rPr>
                <w:lang w:val="en-GB"/>
              </w:rPr>
            </w:pPr>
            <w:r w:rsidRPr="00FF6440">
              <w:rPr>
                <w:lang w:val="en-GB"/>
              </w:rPr>
              <w:t>Cropped area position</w:t>
            </w:r>
          </w:p>
        </w:tc>
        <w:tc>
          <w:tcPr>
            <w:tcW w:w="2496" w:type="dxa"/>
          </w:tcPr>
          <w:p w14:paraId="63C15551" w14:textId="77777777" w:rsidR="00674098" w:rsidRPr="00FF6440" w:rsidRDefault="00674098" w:rsidP="003E62CA">
            <w:pPr>
              <w:keepNext/>
              <w:rPr>
                <w:lang w:val="en-GB"/>
              </w:rPr>
            </w:pPr>
            <w:r w:rsidRPr="00FF6440">
              <w:rPr>
                <w:lang w:val="en-GB"/>
              </w:rPr>
              <w:t>source/owner/copyright</w:t>
            </w:r>
          </w:p>
        </w:tc>
      </w:tr>
      <w:tr w:rsidR="00674098" w:rsidRPr="00FF6440" w14:paraId="5B167D59" w14:textId="77777777" w:rsidTr="003E62CA">
        <w:tc>
          <w:tcPr>
            <w:tcW w:w="710" w:type="dxa"/>
          </w:tcPr>
          <w:p w14:paraId="25AF8110" w14:textId="77777777" w:rsidR="00674098" w:rsidRPr="00FF6440" w:rsidRDefault="00674098" w:rsidP="003E62CA">
            <w:pPr>
              <w:keepNext/>
              <w:rPr>
                <w:lang w:val="en-GB"/>
              </w:rPr>
            </w:pPr>
            <w:r w:rsidRPr="00FF6440">
              <w:rPr>
                <w:lang w:val="en-GB"/>
              </w:rPr>
              <w:t>S01</w:t>
            </w:r>
          </w:p>
        </w:tc>
        <w:tc>
          <w:tcPr>
            <w:tcW w:w="1294" w:type="dxa"/>
          </w:tcPr>
          <w:p w14:paraId="58F70306" w14:textId="77777777" w:rsidR="00674098" w:rsidRPr="00FF6440" w:rsidRDefault="00674098" w:rsidP="003E62CA">
            <w:pPr>
              <w:keepNext/>
              <w:rPr>
                <w:lang w:val="en-GB"/>
              </w:rPr>
            </w:pPr>
            <w:r w:rsidRPr="00FF6440">
              <w:rPr>
                <w:lang w:val="en-GB"/>
              </w:rPr>
              <w:t>Traffic</w:t>
            </w:r>
          </w:p>
        </w:tc>
        <w:tc>
          <w:tcPr>
            <w:tcW w:w="2162" w:type="dxa"/>
          </w:tcPr>
          <w:p w14:paraId="173BF092" w14:textId="77777777" w:rsidR="00674098" w:rsidRPr="00FF6440" w:rsidRDefault="00674098" w:rsidP="003E62CA">
            <w:pPr>
              <w:keepNext/>
              <w:rPr>
                <w:lang w:val="en-GB"/>
              </w:rPr>
            </w:pPr>
            <w:r w:rsidRPr="00FF6440">
              <w:rPr>
                <w:lang w:val="en-GB"/>
              </w:rPr>
              <w:t>4096x2048p 30 fps</w:t>
            </w:r>
          </w:p>
        </w:tc>
        <w:tc>
          <w:tcPr>
            <w:tcW w:w="1219" w:type="dxa"/>
          </w:tcPr>
          <w:p w14:paraId="7188E063" w14:textId="77777777" w:rsidR="00674098" w:rsidRPr="00FF6440" w:rsidRDefault="00674098" w:rsidP="003E62CA">
            <w:pPr>
              <w:keepNext/>
              <w:rPr>
                <w:lang w:val="en-GB"/>
              </w:rPr>
            </w:pPr>
            <w:r w:rsidRPr="00FF6440">
              <w:rPr>
                <w:lang w:val="en-GB"/>
              </w:rPr>
              <w:t>5s</w:t>
            </w:r>
          </w:p>
        </w:tc>
        <w:tc>
          <w:tcPr>
            <w:tcW w:w="1407" w:type="dxa"/>
          </w:tcPr>
          <w:p w14:paraId="2B151D84" w14:textId="77777777" w:rsidR="00674098" w:rsidRPr="00FF6440" w:rsidRDefault="00674098" w:rsidP="003E62CA">
            <w:pPr>
              <w:keepNext/>
              <w:rPr>
                <w:lang w:val="en-GB"/>
              </w:rPr>
            </w:pPr>
            <w:r w:rsidRPr="00FF6440">
              <w:rPr>
                <w:lang w:val="en-GB"/>
              </w:rPr>
              <w:t xml:space="preserve">Line 80, </w:t>
            </w:r>
            <w:r w:rsidRPr="00FF6440">
              <w:rPr>
                <w:lang w:val="en-GB"/>
              </w:rPr>
              <w:br/>
              <w:t>Column 1200</w:t>
            </w:r>
          </w:p>
        </w:tc>
        <w:tc>
          <w:tcPr>
            <w:tcW w:w="2496" w:type="dxa"/>
          </w:tcPr>
          <w:p w14:paraId="641A2BFD" w14:textId="77777777" w:rsidR="00674098" w:rsidRPr="00FF6440" w:rsidRDefault="00674098" w:rsidP="003E62CA">
            <w:pPr>
              <w:keepNext/>
              <w:rPr>
                <w:lang w:val="en-GB"/>
              </w:rPr>
            </w:pPr>
            <w:proofErr w:type="spellStart"/>
            <w:r w:rsidRPr="00FF6440">
              <w:rPr>
                <w:lang w:val="en-GB"/>
              </w:rPr>
              <w:t>Plannet</w:t>
            </w:r>
            <w:proofErr w:type="spellEnd"/>
            <w:r w:rsidRPr="00FF6440">
              <w:rPr>
                <w:lang w:val="en-GB"/>
              </w:rPr>
              <w:t xml:space="preserve"> Inc./ C1</w:t>
            </w:r>
          </w:p>
        </w:tc>
      </w:tr>
      <w:tr w:rsidR="00674098" w:rsidRPr="00FF6440" w14:paraId="78038966" w14:textId="77777777" w:rsidTr="003E62CA">
        <w:tc>
          <w:tcPr>
            <w:tcW w:w="710" w:type="dxa"/>
          </w:tcPr>
          <w:p w14:paraId="08D3A384" w14:textId="77777777" w:rsidR="00674098" w:rsidRPr="00FF6440" w:rsidRDefault="00674098" w:rsidP="003E62CA">
            <w:pPr>
              <w:rPr>
                <w:lang w:val="en-GB"/>
              </w:rPr>
            </w:pPr>
            <w:r w:rsidRPr="00FF6440">
              <w:rPr>
                <w:lang w:val="en-GB"/>
              </w:rPr>
              <w:t>S02</w:t>
            </w:r>
          </w:p>
        </w:tc>
        <w:tc>
          <w:tcPr>
            <w:tcW w:w="1294" w:type="dxa"/>
          </w:tcPr>
          <w:p w14:paraId="3A34ACCF" w14:textId="77777777" w:rsidR="00674098" w:rsidRPr="00FF6440" w:rsidRDefault="00674098" w:rsidP="003E62CA">
            <w:pPr>
              <w:rPr>
                <w:lang w:val="en-GB"/>
              </w:rPr>
            </w:pPr>
            <w:r w:rsidRPr="00FF6440">
              <w:rPr>
                <w:lang w:val="en-GB"/>
              </w:rPr>
              <w:t>People on Street</w:t>
            </w:r>
          </w:p>
        </w:tc>
        <w:tc>
          <w:tcPr>
            <w:tcW w:w="2162" w:type="dxa"/>
          </w:tcPr>
          <w:p w14:paraId="11D66156" w14:textId="77777777" w:rsidR="00674098" w:rsidRPr="00FF6440" w:rsidRDefault="00674098" w:rsidP="003E62CA">
            <w:pPr>
              <w:rPr>
                <w:lang w:val="en-GB"/>
              </w:rPr>
            </w:pPr>
            <w:r w:rsidRPr="00FF6440">
              <w:rPr>
                <w:lang w:val="en-GB"/>
              </w:rPr>
              <w:t>3840x2160p 30 fps</w:t>
            </w:r>
          </w:p>
        </w:tc>
        <w:tc>
          <w:tcPr>
            <w:tcW w:w="1219" w:type="dxa"/>
          </w:tcPr>
          <w:p w14:paraId="6860D570" w14:textId="77777777" w:rsidR="00674098" w:rsidRPr="00FF6440" w:rsidRDefault="00674098" w:rsidP="003E62CA">
            <w:pPr>
              <w:rPr>
                <w:lang w:val="en-GB"/>
              </w:rPr>
            </w:pPr>
            <w:r w:rsidRPr="00FF6440">
              <w:rPr>
                <w:lang w:val="en-GB"/>
              </w:rPr>
              <w:t>5s</w:t>
            </w:r>
          </w:p>
        </w:tc>
        <w:tc>
          <w:tcPr>
            <w:tcW w:w="1407" w:type="dxa"/>
          </w:tcPr>
          <w:p w14:paraId="65E9288A" w14:textId="77777777" w:rsidR="00674098" w:rsidRPr="00FF6440" w:rsidRDefault="00674098" w:rsidP="003E62CA">
            <w:pPr>
              <w:rPr>
                <w:lang w:val="en-GB"/>
              </w:rPr>
            </w:pPr>
            <w:r w:rsidRPr="00FF6440">
              <w:rPr>
                <w:lang w:val="en-GB"/>
              </w:rPr>
              <w:t>Line 480,</w:t>
            </w:r>
          </w:p>
          <w:p w14:paraId="3CC523D4" w14:textId="77777777" w:rsidR="00674098" w:rsidRPr="00FF6440" w:rsidRDefault="00674098" w:rsidP="003E62CA">
            <w:pPr>
              <w:rPr>
                <w:lang w:val="en-GB"/>
              </w:rPr>
            </w:pPr>
            <w:r w:rsidRPr="00FF6440">
              <w:rPr>
                <w:lang w:val="en-GB"/>
              </w:rPr>
              <w:t>Column 540</w:t>
            </w:r>
          </w:p>
        </w:tc>
        <w:tc>
          <w:tcPr>
            <w:tcW w:w="2496" w:type="dxa"/>
          </w:tcPr>
          <w:p w14:paraId="71FC52DB" w14:textId="77777777" w:rsidR="00674098" w:rsidRPr="00FF6440" w:rsidRDefault="00674098" w:rsidP="003E62CA">
            <w:pPr>
              <w:rPr>
                <w:lang w:val="en-GB"/>
              </w:rPr>
            </w:pPr>
            <w:r w:rsidRPr="00FF6440">
              <w:rPr>
                <w:lang w:val="en-GB"/>
              </w:rPr>
              <w:t>Samsung Electronics Co., Ltd. / C2</w:t>
            </w:r>
          </w:p>
        </w:tc>
      </w:tr>
    </w:tbl>
    <w:p w14:paraId="3ABB1959" w14:textId="77777777" w:rsidR="00674098" w:rsidRDefault="00674098" w:rsidP="00674098">
      <w:pPr>
        <w:rPr>
          <w:lang w:val="en-GB"/>
        </w:rPr>
      </w:pPr>
    </w:p>
    <w:p w14:paraId="36C83896" w14:textId="77777777" w:rsidR="00674098" w:rsidRPr="003B5ACD" w:rsidRDefault="00674098" w:rsidP="00674098">
      <w:pPr>
        <w:rPr>
          <w:lang w:val="en-GB"/>
        </w:rPr>
      </w:pPr>
      <w:r w:rsidRPr="003B5ACD">
        <w:rPr>
          <w:b/>
          <w:lang w:val="en-GB"/>
        </w:rPr>
        <w:t xml:space="preserve">Class B1: </w:t>
      </w:r>
      <w:r w:rsidRPr="003B5ACD">
        <w:rPr>
          <w:lang w:val="en-GB"/>
        </w:rPr>
        <w:t>Size 1920x1080</w:t>
      </w:r>
      <w:r>
        <w:rPr>
          <w:lang w:val="en-GB"/>
        </w:rPr>
        <w:t xml:space="preserve">p </w:t>
      </w:r>
      <w:r w:rsidRPr="003B5ACD">
        <w:rPr>
          <w:lang w:val="en-GB"/>
        </w:rPr>
        <w:t>24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610"/>
        <w:gridCol w:w="1327"/>
        <w:gridCol w:w="4796"/>
      </w:tblGrid>
      <w:tr w:rsidR="00674098" w:rsidRPr="00FF6440" w14:paraId="545C6675" w14:textId="77777777" w:rsidTr="003E62CA">
        <w:tc>
          <w:tcPr>
            <w:tcW w:w="710" w:type="dxa"/>
          </w:tcPr>
          <w:p w14:paraId="3A2F9062" w14:textId="77777777" w:rsidR="00674098" w:rsidRPr="00FF6440" w:rsidRDefault="00674098" w:rsidP="003E62CA">
            <w:pPr>
              <w:rPr>
                <w:lang w:val="en-GB"/>
              </w:rPr>
            </w:pPr>
            <w:proofErr w:type="spellStart"/>
            <w:r w:rsidRPr="00FF6440">
              <w:rPr>
                <w:lang w:val="en-GB"/>
              </w:rPr>
              <w:t>Sxx</w:t>
            </w:r>
            <w:proofErr w:type="spellEnd"/>
          </w:p>
        </w:tc>
        <w:tc>
          <w:tcPr>
            <w:tcW w:w="1610" w:type="dxa"/>
          </w:tcPr>
          <w:p w14:paraId="4DC2DACA" w14:textId="77777777" w:rsidR="00674098" w:rsidRPr="00FF6440" w:rsidRDefault="00674098" w:rsidP="003E62CA">
            <w:pPr>
              <w:rPr>
                <w:lang w:val="en-GB"/>
              </w:rPr>
            </w:pPr>
            <w:r w:rsidRPr="00FF6440">
              <w:rPr>
                <w:lang w:val="en-GB"/>
              </w:rPr>
              <w:t>Name</w:t>
            </w:r>
          </w:p>
        </w:tc>
        <w:tc>
          <w:tcPr>
            <w:tcW w:w="1327" w:type="dxa"/>
          </w:tcPr>
          <w:p w14:paraId="47505365" w14:textId="77777777" w:rsidR="00674098" w:rsidRPr="00FF6440" w:rsidRDefault="00674098" w:rsidP="003E62CA">
            <w:pPr>
              <w:rPr>
                <w:lang w:val="en-GB"/>
              </w:rPr>
            </w:pPr>
            <w:r w:rsidRPr="00FF6440">
              <w:rPr>
                <w:lang w:val="en-GB"/>
              </w:rPr>
              <w:t>Duration</w:t>
            </w:r>
          </w:p>
        </w:tc>
        <w:tc>
          <w:tcPr>
            <w:tcW w:w="4796" w:type="dxa"/>
          </w:tcPr>
          <w:p w14:paraId="6F9C25A0" w14:textId="77777777" w:rsidR="00674098" w:rsidRPr="00FF6440" w:rsidRDefault="00674098" w:rsidP="003E62CA">
            <w:pPr>
              <w:rPr>
                <w:lang w:val="en-GB"/>
              </w:rPr>
            </w:pPr>
            <w:r w:rsidRPr="00FF6440">
              <w:rPr>
                <w:lang w:val="en-GB"/>
              </w:rPr>
              <w:t>source/owner/copyright</w:t>
            </w:r>
          </w:p>
        </w:tc>
      </w:tr>
      <w:tr w:rsidR="00674098" w:rsidRPr="00FF6440" w14:paraId="24AC875F" w14:textId="77777777" w:rsidTr="003E62CA">
        <w:tc>
          <w:tcPr>
            <w:tcW w:w="710" w:type="dxa"/>
          </w:tcPr>
          <w:p w14:paraId="77D36FBE" w14:textId="77777777" w:rsidR="00674098" w:rsidRPr="00FF6440" w:rsidRDefault="00674098" w:rsidP="003E62CA">
            <w:pPr>
              <w:rPr>
                <w:lang w:val="en-GB"/>
              </w:rPr>
            </w:pPr>
            <w:r w:rsidRPr="00FF6440">
              <w:rPr>
                <w:lang w:val="en-GB"/>
              </w:rPr>
              <w:t>S03</w:t>
            </w:r>
          </w:p>
        </w:tc>
        <w:tc>
          <w:tcPr>
            <w:tcW w:w="1610" w:type="dxa"/>
          </w:tcPr>
          <w:p w14:paraId="0572B2AE" w14:textId="77777777" w:rsidR="00674098" w:rsidRPr="00FF6440" w:rsidRDefault="00674098" w:rsidP="003E62CA">
            <w:pPr>
              <w:rPr>
                <w:lang w:val="en-GB"/>
              </w:rPr>
            </w:pPr>
            <w:r w:rsidRPr="00FF6440">
              <w:rPr>
                <w:lang w:val="en-GB"/>
              </w:rPr>
              <w:t>Kimono</w:t>
            </w:r>
          </w:p>
        </w:tc>
        <w:tc>
          <w:tcPr>
            <w:tcW w:w="1327" w:type="dxa"/>
          </w:tcPr>
          <w:p w14:paraId="1C3D6AFF" w14:textId="77777777" w:rsidR="00674098" w:rsidRPr="00FF6440" w:rsidRDefault="00674098" w:rsidP="003E62CA">
            <w:pPr>
              <w:rPr>
                <w:lang w:val="en-GB"/>
              </w:rPr>
            </w:pPr>
            <w:r w:rsidRPr="00FF6440">
              <w:rPr>
                <w:lang w:val="en-GB"/>
              </w:rPr>
              <w:t>10s</w:t>
            </w:r>
          </w:p>
        </w:tc>
        <w:tc>
          <w:tcPr>
            <w:tcW w:w="4796" w:type="dxa"/>
          </w:tcPr>
          <w:p w14:paraId="7B3E6B6F" w14:textId="77777777" w:rsidR="00674098" w:rsidRPr="00FF6440" w:rsidRDefault="00674098" w:rsidP="003E62CA">
            <w:pPr>
              <w:rPr>
                <w:lang w:val="en-GB"/>
              </w:rPr>
            </w:pPr>
            <w:r w:rsidRPr="00FF6440">
              <w:rPr>
                <w:lang w:val="en-GB"/>
              </w:rPr>
              <w:t>Tokyo Institute of Technology, Nakajima Laboratory / C3</w:t>
            </w:r>
          </w:p>
        </w:tc>
      </w:tr>
      <w:tr w:rsidR="00674098" w:rsidRPr="00FF6440" w14:paraId="66BA3D0E" w14:textId="77777777" w:rsidTr="003E62CA">
        <w:tc>
          <w:tcPr>
            <w:tcW w:w="710" w:type="dxa"/>
          </w:tcPr>
          <w:p w14:paraId="09D21FB5" w14:textId="77777777" w:rsidR="00674098" w:rsidRPr="00FF6440" w:rsidRDefault="00674098" w:rsidP="003E62CA">
            <w:pPr>
              <w:rPr>
                <w:lang w:val="en-GB"/>
              </w:rPr>
            </w:pPr>
            <w:r w:rsidRPr="00FF6440">
              <w:rPr>
                <w:lang w:val="en-GB"/>
              </w:rPr>
              <w:t>S04</w:t>
            </w:r>
          </w:p>
        </w:tc>
        <w:tc>
          <w:tcPr>
            <w:tcW w:w="1610" w:type="dxa"/>
          </w:tcPr>
          <w:p w14:paraId="5D170E36" w14:textId="77777777" w:rsidR="00674098" w:rsidRPr="00FF6440" w:rsidRDefault="00674098" w:rsidP="003E62CA">
            <w:pPr>
              <w:rPr>
                <w:lang w:val="en-GB"/>
              </w:rPr>
            </w:pPr>
            <w:proofErr w:type="spellStart"/>
            <w:r w:rsidRPr="00FF6440">
              <w:rPr>
                <w:lang w:val="en-GB"/>
              </w:rPr>
              <w:t>ParkScene</w:t>
            </w:r>
            <w:proofErr w:type="spellEnd"/>
          </w:p>
        </w:tc>
        <w:tc>
          <w:tcPr>
            <w:tcW w:w="1327" w:type="dxa"/>
          </w:tcPr>
          <w:p w14:paraId="588914F1" w14:textId="77777777" w:rsidR="00674098" w:rsidRPr="00FF6440" w:rsidRDefault="00674098" w:rsidP="003E62CA">
            <w:pPr>
              <w:rPr>
                <w:lang w:val="en-GB"/>
              </w:rPr>
            </w:pPr>
            <w:r w:rsidRPr="00FF6440">
              <w:rPr>
                <w:lang w:val="en-GB"/>
              </w:rPr>
              <w:t>10s</w:t>
            </w:r>
          </w:p>
        </w:tc>
        <w:tc>
          <w:tcPr>
            <w:tcW w:w="4796" w:type="dxa"/>
          </w:tcPr>
          <w:p w14:paraId="1DF54DE6" w14:textId="77777777" w:rsidR="00674098" w:rsidRPr="00FF6440" w:rsidRDefault="00674098" w:rsidP="003E62CA">
            <w:pPr>
              <w:rPr>
                <w:lang w:val="en-GB"/>
              </w:rPr>
            </w:pPr>
            <w:r w:rsidRPr="00FF6440">
              <w:rPr>
                <w:lang w:val="en-GB"/>
              </w:rPr>
              <w:t>Tokyo Institute of Technology, Nakajima Laboratory / C3</w:t>
            </w:r>
          </w:p>
        </w:tc>
      </w:tr>
    </w:tbl>
    <w:p w14:paraId="11C52D63" w14:textId="77777777" w:rsidR="00674098" w:rsidRPr="003B5ACD" w:rsidRDefault="00674098" w:rsidP="00674098">
      <w:pPr>
        <w:rPr>
          <w:lang w:val="en-GB"/>
        </w:rPr>
      </w:pPr>
    </w:p>
    <w:p w14:paraId="546AE6A3" w14:textId="77777777" w:rsidR="00674098" w:rsidRPr="003B5ACD" w:rsidRDefault="00674098" w:rsidP="00674098">
      <w:pPr>
        <w:rPr>
          <w:lang w:val="en-GB"/>
        </w:rPr>
      </w:pPr>
      <w:r w:rsidRPr="003B5ACD">
        <w:rPr>
          <w:b/>
          <w:lang w:val="en-GB"/>
        </w:rPr>
        <w:t xml:space="preserve">Class B2: </w:t>
      </w:r>
      <w:r w:rsidRPr="003B5ACD">
        <w:rPr>
          <w:lang w:val="en-GB"/>
        </w:rPr>
        <w:t>Size 1920x1080</w:t>
      </w:r>
      <w:r>
        <w:rPr>
          <w:lang w:val="en-GB"/>
        </w:rPr>
        <w:t xml:space="preserve">p </w:t>
      </w:r>
      <w:r w:rsidRPr="003B5ACD">
        <w:rPr>
          <w:lang w:val="en-GB"/>
        </w:rPr>
        <w:t>50-60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956"/>
        <w:gridCol w:w="1239"/>
        <w:gridCol w:w="1239"/>
        <w:gridCol w:w="4007"/>
      </w:tblGrid>
      <w:tr w:rsidR="00674098" w:rsidRPr="00FF6440" w14:paraId="5F7DFDEE" w14:textId="77777777" w:rsidTr="003E62CA">
        <w:tc>
          <w:tcPr>
            <w:tcW w:w="710" w:type="dxa"/>
          </w:tcPr>
          <w:p w14:paraId="241ED37B" w14:textId="77777777" w:rsidR="00674098" w:rsidRPr="00FF6440" w:rsidRDefault="00674098" w:rsidP="003E62CA">
            <w:pPr>
              <w:rPr>
                <w:lang w:val="en-GB"/>
              </w:rPr>
            </w:pPr>
            <w:proofErr w:type="spellStart"/>
            <w:r w:rsidRPr="00FF6440">
              <w:rPr>
                <w:lang w:val="en-GB"/>
              </w:rPr>
              <w:t>Sxx</w:t>
            </w:r>
            <w:proofErr w:type="spellEnd"/>
          </w:p>
        </w:tc>
        <w:tc>
          <w:tcPr>
            <w:tcW w:w="1956" w:type="dxa"/>
          </w:tcPr>
          <w:p w14:paraId="4DA3EE79" w14:textId="77777777" w:rsidR="00674098" w:rsidRPr="00FF6440" w:rsidRDefault="00674098" w:rsidP="003E62CA">
            <w:pPr>
              <w:rPr>
                <w:lang w:val="en-GB"/>
              </w:rPr>
            </w:pPr>
            <w:r w:rsidRPr="00FF6440">
              <w:rPr>
                <w:lang w:val="en-GB"/>
              </w:rPr>
              <w:t>Name</w:t>
            </w:r>
          </w:p>
        </w:tc>
        <w:tc>
          <w:tcPr>
            <w:tcW w:w="1239" w:type="dxa"/>
          </w:tcPr>
          <w:p w14:paraId="25007B2A" w14:textId="77777777" w:rsidR="00674098" w:rsidRPr="00FF6440" w:rsidRDefault="00674098" w:rsidP="003E62CA">
            <w:pPr>
              <w:rPr>
                <w:lang w:val="en-GB"/>
              </w:rPr>
            </w:pPr>
            <w:r>
              <w:rPr>
                <w:lang w:val="en-GB"/>
              </w:rPr>
              <w:t>fps</w:t>
            </w:r>
          </w:p>
        </w:tc>
        <w:tc>
          <w:tcPr>
            <w:tcW w:w="1239" w:type="dxa"/>
          </w:tcPr>
          <w:p w14:paraId="1E81C09E" w14:textId="77777777" w:rsidR="00674098" w:rsidRPr="00FF6440" w:rsidRDefault="00674098" w:rsidP="003E62CA">
            <w:pPr>
              <w:rPr>
                <w:lang w:val="en-GB"/>
              </w:rPr>
            </w:pPr>
            <w:r w:rsidRPr="00FF6440">
              <w:rPr>
                <w:lang w:val="en-GB"/>
              </w:rPr>
              <w:t>Duration</w:t>
            </w:r>
          </w:p>
        </w:tc>
        <w:tc>
          <w:tcPr>
            <w:tcW w:w="4007" w:type="dxa"/>
          </w:tcPr>
          <w:p w14:paraId="72C73660" w14:textId="77777777" w:rsidR="00674098" w:rsidRPr="00FF6440" w:rsidRDefault="00674098" w:rsidP="003E62CA">
            <w:pPr>
              <w:rPr>
                <w:lang w:val="en-GB"/>
              </w:rPr>
            </w:pPr>
            <w:r w:rsidRPr="00FF6440">
              <w:rPr>
                <w:lang w:val="en-GB"/>
              </w:rPr>
              <w:t>source/owner/copyright</w:t>
            </w:r>
          </w:p>
        </w:tc>
      </w:tr>
      <w:tr w:rsidR="00674098" w:rsidRPr="00FF6440" w14:paraId="64AA8982" w14:textId="77777777" w:rsidTr="003E62CA">
        <w:tc>
          <w:tcPr>
            <w:tcW w:w="710" w:type="dxa"/>
          </w:tcPr>
          <w:p w14:paraId="7F837371" w14:textId="77777777" w:rsidR="00674098" w:rsidRPr="00FF6440" w:rsidRDefault="00674098" w:rsidP="003E62CA">
            <w:pPr>
              <w:rPr>
                <w:lang w:val="en-GB"/>
              </w:rPr>
            </w:pPr>
            <w:r w:rsidRPr="00FF6440">
              <w:rPr>
                <w:lang w:val="en-GB"/>
              </w:rPr>
              <w:t>S05</w:t>
            </w:r>
          </w:p>
        </w:tc>
        <w:tc>
          <w:tcPr>
            <w:tcW w:w="1956" w:type="dxa"/>
          </w:tcPr>
          <w:p w14:paraId="70F0AA0A" w14:textId="77777777" w:rsidR="00674098" w:rsidRPr="00FF6440" w:rsidRDefault="00674098" w:rsidP="003E62CA">
            <w:pPr>
              <w:rPr>
                <w:lang w:val="en-GB"/>
              </w:rPr>
            </w:pPr>
            <w:r w:rsidRPr="00FF6440">
              <w:rPr>
                <w:lang w:val="en-GB"/>
              </w:rPr>
              <w:t>Cactus</w:t>
            </w:r>
          </w:p>
        </w:tc>
        <w:tc>
          <w:tcPr>
            <w:tcW w:w="1239" w:type="dxa"/>
          </w:tcPr>
          <w:p w14:paraId="5BB8225D" w14:textId="77777777" w:rsidR="00674098" w:rsidRPr="00FF6440" w:rsidRDefault="00674098" w:rsidP="003E62CA">
            <w:pPr>
              <w:rPr>
                <w:lang w:val="en-GB"/>
              </w:rPr>
            </w:pPr>
            <w:r>
              <w:rPr>
                <w:lang w:val="en-GB"/>
              </w:rPr>
              <w:t>50</w:t>
            </w:r>
          </w:p>
        </w:tc>
        <w:tc>
          <w:tcPr>
            <w:tcW w:w="1239" w:type="dxa"/>
          </w:tcPr>
          <w:p w14:paraId="420B36CE" w14:textId="77777777" w:rsidR="00674098" w:rsidRPr="00FF6440" w:rsidRDefault="00674098" w:rsidP="003E62CA">
            <w:pPr>
              <w:rPr>
                <w:lang w:val="en-GB"/>
              </w:rPr>
            </w:pPr>
            <w:r w:rsidRPr="00FF6440">
              <w:rPr>
                <w:lang w:val="en-GB"/>
              </w:rPr>
              <w:t>10s</w:t>
            </w:r>
          </w:p>
        </w:tc>
        <w:tc>
          <w:tcPr>
            <w:tcW w:w="4007" w:type="dxa"/>
          </w:tcPr>
          <w:p w14:paraId="434261B1" w14:textId="77777777" w:rsidR="00674098" w:rsidRPr="00FF6440" w:rsidRDefault="00674098" w:rsidP="003E62CA">
            <w:pPr>
              <w:rPr>
                <w:lang w:val="en-GB"/>
              </w:rPr>
            </w:pPr>
            <w:r w:rsidRPr="00FF6440">
              <w:rPr>
                <w:lang w:val="en-GB"/>
              </w:rPr>
              <w:t>EBU/RAI / C4</w:t>
            </w:r>
          </w:p>
        </w:tc>
      </w:tr>
      <w:tr w:rsidR="00674098" w:rsidRPr="00FF6440" w14:paraId="6E369241" w14:textId="77777777" w:rsidTr="003E62CA">
        <w:tc>
          <w:tcPr>
            <w:tcW w:w="710" w:type="dxa"/>
          </w:tcPr>
          <w:p w14:paraId="7D6A21A1" w14:textId="77777777" w:rsidR="00674098" w:rsidRPr="00FF6440" w:rsidRDefault="00674098" w:rsidP="003E62CA">
            <w:pPr>
              <w:rPr>
                <w:lang w:val="en-GB"/>
              </w:rPr>
            </w:pPr>
            <w:r w:rsidRPr="00FF6440">
              <w:rPr>
                <w:lang w:val="en-GB"/>
              </w:rPr>
              <w:t>S06</w:t>
            </w:r>
          </w:p>
        </w:tc>
        <w:tc>
          <w:tcPr>
            <w:tcW w:w="1956" w:type="dxa"/>
          </w:tcPr>
          <w:p w14:paraId="6B9922C9" w14:textId="77777777" w:rsidR="00674098" w:rsidRPr="00FF6440" w:rsidRDefault="00674098" w:rsidP="003E62CA">
            <w:pPr>
              <w:rPr>
                <w:lang w:val="en-GB"/>
              </w:rPr>
            </w:pPr>
            <w:proofErr w:type="spellStart"/>
            <w:r w:rsidRPr="00FF6440">
              <w:rPr>
                <w:lang w:val="en-GB"/>
              </w:rPr>
              <w:t>BasketballDrive</w:t>
            </w:r>
            <w:proofErr w:type="spellEnd"/>
            <w:r w:rsidRPr="00FF6440">
              <w:rPr>
                <w:lang w:val="en-GB"/>
              </w:rPr>
              <w:t xml:space="preserve"> </w:t>
            </w:r>
          </w:p>
        </w:tc>
        <w:tc>
          <w:tcPr>
            <w:tcW w:w="1239" w:type="dxa"/>
          </w:tcPr>
          <w:p w14:paraId="6CD85840" w14:textId="77777777" w:rsidR="00674098" w:rsidRPr="00FF6440" w:rsidRDefault="00674098" w:rsidP="003E62CA">
            <w:pPr>
              <w:rPr>
                <w:lang w:val="en-GB"/>
              </w:rPr>
            </w:pPr>
            <w:r>
              <w:rPr>
                <w:lang w:val="en-GB"/>
              </w:rPr>
              <w:t>50</w:t>
            </w:r>
          </w:p>
        </w:tc>
        <w:tc>
          <w:tcPr>
            <w:tcW w:w="1239" w:type="dxa"/>
          </w:tcPr>
          <w:p w14:paraId="42BE8A5B" w14:textId="77777777" w:rsidR="00674098" w:rsidRPr="00FF6440" w:rsidRDefault="00674098" w:rsidP="003E62CA">
            <w:pPr>
              <w:rPr>
                <w:lang w:val="en-GB"/>
              </w:rPr>
            </w:pPr>
            <w:r w:rsidRPr="00FF6440">
              <w:rPr>
                <w:lang w:val="en-GB"/>
              </w:rPr>
              <w:t>10s</w:t>
            </w:r>
          </w:p>
        </w:tc>
        <w:tc>
          <w:tcPr>
            <w:tcW w:w="4007" w:type="dxa"/>
          </w:tcPr>
          <w:p w14:paraId="22CEAFAF" w14:textId="77777777" w:rsidR="00674098" w:rsidRPr="00FF6440" w:rsidRDefault="00674098" w:rsidP="003E62CA">
            <w:pPr>
              <w:rPr>
                <w:lang w:val="en-GB"/>
              </w:rPr>
            </w:pPr>
            <w:r w:rsidRPr="00FF6440">
              <w:rPr>
                <w:lang w:val="en-GB"/>
              </w:rPr>
              <w:t>NTT DOCOMO Inc. / C5</w:t>
            </w:r>
          </w:p>
        </w:tc>
      </w:tr>
      <w:tr w:rsidR="00674098" w:rsidRPr="00FF6440" w14:paraId="7544566A" w14:textId="77777777" w:rsidTr="003E62CA">
        <w:tc>
          <w:tcPr>
            <w:tcW w:w="710" w:type="dxa"/>
          </w:tcPr>
          <w:p w14:paraId="3E95C4F8" w14:textId="77777777" w:rsidR="00674098" w:rsidRPr="00FF6440" w:rsidRDefault="00674098" w:rsidP="003E62CA">
            <w:pPr>
              <w:rPr>
                <w:lang w:val="en-GB"/>
              </w:rPr>
            </w:pPr>
            <w:r w:rsidRPr="00FF6440">
              <w:rPr>
                <w:lang w:val="en-GB"/>
              </w:rPr>
              <w:t>S07</w:t>
            </w:r>
          </w:p>
        </w:tc>
        <w:tc>
          <w:tcPr>
            <w:tcW w:w="1956" w:type="dxa"/>
          </w:tcPr>
          <w:p w14:paraId="12B23397" w14:textId="77777777" w:rsidR="00674098" w:rsidRPr="00FF6440" w:rsidRDefault="00674098" w:rsidP="003E62CA">
            <w:pPr>
              <w:rPr>
                <w:lang w:val="en-GB"/>
              </w:rPr>
            </w:pPr>
            <w:proofErr w:type="spellStart"/>
            <w:r w:rsidRPr="00FF6440">
              <w:rPr>
                <w:lang w:val="en-GB"/>
              </w:rPr>
              <w:t>BQTerrace</w:t>
            </w:r>
            <w:proofErr w:type="spellEnd"/>
          </w:p>
        </w:tc>
        <w:tc>
          <w:tcPr>
            <w:tcW w:w="1239" w:type="dxa"/>
          </w:tcPr>
          <w:p w14:paraId="5971E4FF" w14:textId="77777777" w:rsidR="00674098" w:rsidRPr="00FF6440" w:rsidRDefault="00674098" w:rsidP="003E62CA">
            <w:pPr>
              <w:rPr>
                <w:lang w:val="en-GB"/>
              </w:rPr>
            </w:pPr>
            <w:r>
              <w:rPr>
                <w:lang w:val="en-GB"/>
              </w:rPr>
              <w:t>60</w:t>
            </w:r>
          </w:p>
        </w:tc>
        <w:tc>
          <w:tcPr>
            <w:tcW w:w="1239" w:type="dxa"/>
          </w:tcPr>
          <w:p w14:paraId="016AECDF" w14:textId="77777777" w:rsidR="00674098" w:rsidRPr="00FF6440" w:rsidRDefault="00674098" w:rsidP="003E62CA">
            <w:pPr>
              <w:rPr>
                <w:lang w:val="en-GB"/>
              </w:rPr>
            </w:pPr>
            <w:r w:rsidRPr="00FF6440">
              <w:rPr>
                <w:lang w:val="en-GB"/>
              </w:rPr>
              <w:t>10s</w:t>
            </w:r>
          </w:p>
        </w:tc>
        <w:tc>
          <w:tcPr>
            <w:tcW w:w="4007" w:type="dxa"/>
          </w:tcPr>
          <w:p w14:paraId="7E0DDF81" w14:textId="77777777" w:rsidR="00674098" w:rsidRPr="00FF6440" w:rsidRDefault="00674098" w:rsidP="003E62CA">
            <w:pPr>
              <w:rPr>
                <w:lang w:val="en-GB"/>
              </w:rPr>
            </w:pPr>
            <w:r w:rsidRPr="00FF6440">
              <w:rPr>
                <w:lang w:val="en-GB"/>
              </w:rPr>
              <w:t>NTT DOCOMO Inc. / C5</w:t>
            </w:r>
          </w:p>
        </w:tc>
      </w:tr>
    </w:tbl>
    <w:p w14:paraId="59B4244E" w14:textId="77777777" w:rsidR="00674098" w:rsidRPr="003B5ACD" w:rsidRDefault="00674098" w:rsidP="00674098">
      <w:pPr>
        <w:rPr>
          <w:lang w:val="en-GB"/>
        </w:rPr>
      </w:pPr>
    </w:p>
    <w:p w14:paraId="6EE1B1A7" w14:textId="77777777" w:rsidR="00674098" w:rsidRPr="003B5ACD" w:rsidRDefault="00674098" w:rsidP="00674098">
      <w:pPr>
        <w:rPr>
          <w:lang w:val="en-GB"/>
        </w:rPr>
      </w:pPr>
      <w:r w:rsidRPr="003B5ACD">
        <w:rPr>
          <w:b/>
          <w:lang w:val="en-GB"/>
        </w:rPr>
        <w:t>Class C:</w:t>
      </w:r>
      <w:r w:rsidRPr="003B5ACD">
        <w:rPr>
          <w:lang w:val="en-GB"/>
        </w:rPr>
        <w:t xml:space="preserve"> Size 832x480</w:t>
      </w:r>
      <w:r>
        <w:rPr>
          <w:lang w:val="en-GB"/>
        </w:rPr>
        <w:t xml:space="preserve">p (WVGA) </w:t>
      </w:r>
      <w:r w:rsidRPr="003B5ACD">
        <w:rPr>
          <w:lang w:val="en-GB"/>
        </w:rPr>
        <w:t>30</w:t>
      </w:r>
      <w:r>
        <w:rPr>
          <w:lang w:val="en-GB"/>
        </w:rPr>
        <w:t>-60</w:t>
      </w:r>
      <w:r w:rsidRPr="003B5ACD">
        <w:rPr>
          <w:lang w:val="en-GB"/>
        </w:rPr>
        <w:t xml:space="preserve">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803"/>
        <w:gridCol w:w="1342"/>
        <w:gridCol w:w="1342"/>
        <w:gridCol w:w="2823"/>
      </w:tblGrid>
      <w:tr w:rsidR="00674098" w:rsidRPr="00FF6440" w14:paraId="6815E189" w14:textId="77777777" w:rsidTr="003E62CA">
        <w:tc>
          <w:tcPr>
            <w:tcW w:w="710" w:type="dxa"/>
          </w:tcPr>
          <w:p w14:paraId="63695465" w14:textId="77777777" w:rsidR="00674098" w:rsidRPr="00FF6440" w:rsidRDefault="00674098" w:rsidP="003E62CA">
            <w:pPr>
              <w:rPr>
                <w:lang w:val="en-GB"/>
              </w:rPr>
            </w:pPr>
            <w:proofErr w:type="spellStart"/>
            <w:r w:rsidRPr="00FF6440">
              <w:rPr>
                <w:lang w:val="en-GB"/>
              </w:rPr>
              <w:t>Sxx</w:t>
            </w:r>
            <w:proofErr w:type="spellEnd"/>
          </w:p>
        </w:tc>
        <w:tc>
          <w:tcPr>
            <w:tcW w:w="1803" w:type="dxa"/>
          </w:tcPr>
          <w:p w14:paraId="5AD782ED" w14:textId="77777777" w:rsidR="00674098" w:rsidRPr="00FF6440" w:rsidRDefault="00674098" w:rsidP="003E62CA">
            <w:pPr>
              <w:rPr>
                <w:lang w:val="en-GB"/>
              </w:rPr>
            </w:pPr>
            <w:r w:rsidRPr="00FF6440">
              <w:rPr>
                <w:lang w:val="en-GB"/>
              </w:rPr>
              <w:t>Name</w:t>
            </w:r>
          </w:p>
        </w:tc>
        <w:tc>
          <w:tcPr>
            <w:tcW w:w="1342" w:type="dxa"/>
          </w:tcPr>
          <w:p w14:paraId="18C6AEF1" w14:textId="77777777" w:rsidR="00674098" w:rsidRPr="00FF6440" w:rsidRDefault="00674098" w:rsidP="003E62CA">
            <w:pPr>
              <w:rPr>
                <w:lang w:val="en-GB"/>
              </w:rPr>
            </w:pPr>
            <w:r>
              <w:rPr>
                <w:lang w:val="en-GB"/>
              </w:rPr>
              <w:t>fps</w:t>
            </w:r>
          </w:p>
        </w:tc>
        <w:tc>
          <w:tcPr>
            <w:tcW w:w="1342" w:type="dxa"/>
          </w:tcPr>
          <w:p w14:paraId="19321C29" w14:textId="77777777" w:rsidR="00674098" w:rsidRPr="00FF6440" w:rsidRDefault="00674098" w:rsidP="003E62CA">
            <w:pPr>
              <w:rPr>
                <w:lang w:val="en-GB"/>
              </w:rPr>
            </w:pPr>
            <w:r w:rsidRPr="00FF6440">
              <w:rPr>
                <w:lang w:val="en-GB"/>
              </w:rPr>
              <w:t>Duration</w:t>
            </w:r>
          </w:p>
        </w:tc>
        <w:tc>
          <w:tcPr>
            <w:tcW w:w="2823" w:type="dxa"/>
          </w:tcPr>
          <w:p w14:paraId="326F04BF" w14:textId="77777777" w:rsidR="00674098" w:rsidRPr="00FF6440" w:rsidRDefault="00674098" w:rsidP="003E62CA">
            <w:pPr>
              <w:rPr>
                <w:lang w:val="en-GB"/>
              </w:rPr>
            </w:pPr>
            <w:r w:rsidRPr="00FF6440">
              <w:rPr>
                <w:lang w:val="en-GB"/>
              </w:rPr>
              <w:t>source/owner/copyright</w:t>
            </w:r>
          </w:p>
        </w:tc>
      </w:tr>
      <w:tr w:rsidR="00674098" w:rsidRPr="00FF6440" w14:paraId="1D333AD1" w14:textId="77777777" w:rsidTr="003E62CA">
        <w:tc>
          <w:tcPr>
            <w:tcW w:w="710" w:type="dxa"/>
          </w:tcPr>
          <w:p w14:paraId="2A7A2FEB" w14:textId="77777777" w:rsidR="00674098" w:rsidRPr="00FF6440" w:rsidRDefault="00674098" w:rsidP="003E62CA">
            <w:pPr>
              <w:rPr>
                <w:lang w:val="en-GB"/>
              </w:rPr>
            </w:pPr>
            <w:r w:rsidRPr="00FF6440">
              <w:rPr>
                <w:lang w:val="en-GB"/>
              </w:rPr>
              <w:t>S08</w:t>
            </w:r>
          </w:p>
        </w:tc>
        <w:tc>
          <w:tcPr>
            <w:tcW w:w="1803" w:type="dxa"/>
          </w:tcPr>
          <w:p w14:paraId="2C8D1A79" w14:textId="77777777" w:rsidR="00674098" w:rsidRPr="00FF6440" w:rsidRDefault="00674098" w:rsidP="003E62CA">
            <w:pPr>
              <w:rPr>
                <w:lang w:val="en-GB"/>
              </w:rPr>
            </w:pPr>
            <w:proofErr w:type="spellStart"/>
            <w:r w:rsidRPr="00FF6440">
              <w:rPr>
                <w:lang w:val="en-GB"/>
              </w:rPr>
              <w:t>BasketballDrill</w:t>
            </w:r>
            <w:proofErr w:type="spellEnd"/>
          </w:p>
        </w:tc>
        <w:tc>
          <w:tcPr>
            <w:tcW w:w="1342" w:type="dxa"/>
          </w:tcPr>
          <w:p w14:paraId="3C3D4E1A" w14:textId="77777777" w:rsidR="00674098" w:rsidRPr="00FF6440" w:rsidRDefault="00674098" w:rsidP="003E62CA">
            <w:pPr>
              <w:rPr>
                <w:lang w:val="en-GB"/>
              </w:rPr>
            </w:pPr>
            <w:r>
              <w:rPr>
                <w:lang w:val="en-GB"/>
              </w:rPr>
              <w:t>50</w:t>
            </w:r>
          </w:p>
        </w:tc>
        <w:tc>
          <w:tcPr>
            <w:tcW w:w="1342" w:type="dxa"/>
          </w:tcPr>
          <w:p w14:paraId="16EA137D" w14:textId="77777777" w:rsidR="00674098" w:rsidRPr="00FF6440" w:rsidRDefault="00674098" w:rsidP="003E62CA">
            <w:pPr>
              <w:rPr>
                <w:lang w:val="en-GB"/>
              </w:rPr>
            </w:pPr>
            <w:r w:rsidRPr="00FF6440">
              <w:rPr>
                <w:lang w:val="en-GB"/>
              </w:rPr>
              <w:t>10s</w:t>
            </w:r>
          </w:p>
        </w:tc>
        <w:tc>
          <w:tcPr>
            <w:tcW w:w="2823" w:type="dxa"/>
          </w:tcPr>
          <w:p w14:paraId="2CFA664C" w14:textId="77777777" w:rsidR="00674098" w:rsidRPr="00FF6440" w:rsidRDefault="00674098" w:rsidP="003E62CA">
            <w:pPr>
              <w:rPr>
                <w:lang w:val="en-GB"/>
              </w:rPr>
            </w:pPr>
            <w:r w:rsidRPr="00FF6440">
              <w:rPr>
                <w:lang w:val="en-GB"/>
              </w:rPr>
              <w:t>NTT DOCOMO Inc. / C5</w:t>
            </w:r>
          </w:p>
        </w:tc>
      </w:tr>
      <w:tr w:rsidR="00674098" w:rsidRPr="00FF6440" w14:paraId="4DE33430" w14:textId="77777777" w:rsidTr="003E62CA">
        <w:tc>
          <w:tcPr>
            <w:tcW w:w="710" w:type="dxa"/>
          </w:tcPr>
          <w:p w14:paraId="51642929" w14:textId="77777777" w:rsidR="00674098" w:rsidRPr="00FF6440" w:rsidRDefault="00674098" w:rsidP="003E62CA">
            <w:pPr>
              <w:rPr>
                <w:lang w:val="en-GB"/>
              </w:rPr>
            </w:pPr>
            <w:r w:rsidRPr="00FF6440">
              <w:rPr>
                <w:lang w:val="en-GB"/>
              </w:rPr>
              <w:t>S09</w:t>
            </w:r>
          </w:p>
        </w:tc>
        <w:tc>
          <w:tcPr>
            <w:tcW w:w="1803" w:type="dxa"/>
          </w:tcPr>
          <w:p w14:paraId="0A8BDD71" w14:textId="77777777" w:rsidR="00674098" w:rsidRPr="00FF6440" w:rsidRDefault="00674098" w:rsidP="003E62CA">
            <w:pPr>
              <w:rPr>
                <w:lang w:val="en-GB"/>
              </w:rPr>
            </w:pPr>
            <w:proofErr w:type="spellStart"/>
            <w:r w:rsidRPr="00FF6440">
              <w:rPr>
                <w:lang w:val="en-GB"/>
              </w:rPr>
              <w:t>BQMall</w:t>
            </w:r>
            <w:proofErr w:type="spellEnd"/>
          </w:p>
        </w:tc>
        <w:tc>
          <w:tcPr>
            <w:tcW w:w="1342" w:type="dxa"/>
          </w:tcPr>
          <w:p w14:paraId="32BAFFD5" w14:textId="77777777" w:rsidR="00674098" w:rsidRPr="00FF6440" w:rsidRDefault="00674098" w:rsidP="003E62CA">
            <w:pPr>
              <w:rPr>
                <w:lang w:val="en-GB"/>
              </w:rPr>
            </w:pPr>
            <w:r>
              <w:rPr>
                <w:lang w:val="en-GB"/>
              </w:rPr>
              <w:t>60</w:t>
            </w:r>
          </w:p>
        </w:tc>
        <w:tc>
          <w:tcPr>
            <w:tcW w:w="1342" w:type="dxa"/>
          </w:tcPr>
          <w:p w14:paraId="4AF568AB" w14:textId="77777777" w:rsidR="00674098" w:rsidRPr="00FF6440" w:rsidRDefault="00674098" w:rsidP="003E62CA">
            <w:pPr>
              <w:rPr>
                <w:lang w:val="en-GB"/>
              </w:rPr>
            </w:pPr>
            <w:r w:rsidRPr="00FF6440">
              <w:rPr>
                <w:lang w:val="en-GB"/>
              </w:rPr>
              <w:t>10s</w:t>
            </w:r>
          </w:p>
        </w:tc>
        <w:tc>
          <w:tcPr>
            <w:tcW w:w="2823" w:type="dxa"/>
          </w:tcPr>
          <w:p w14:paraId="43BD3D3D" w14:textId="77777777" w:rsidR="00674098" w:rsidRPr="00FF6440" w:rsidRDefault="00674098" w:rsidP="003E62CA">
            <w:pPr>
              <w:rPr>
                <w:lang w:val="en-GB"/>
              </w:rPr>
            </w:pPr>
            <w:r w:rsidRPr="00FF6440">
              <w:rPr>
                <w:lang w:val="en-GB"/>
              </w:rPr>
              <w:t>NTT DOCOMO Inc. / C5</w:t>
            </w:r>
          </w:p>
        </w:tc>
      </w:tr>
      <w:tr w:rsidR="00674098" w:rsidRPr="00FF6440" w14:paraId="37F5F26E" w14:textId="77777777" w:rsidTr="003E62CA">
        <w:tc>
          <w:tcPr>
            <w:tcW w:w="710" w:type="dxa"/>
          </w:tcPr>
          <w:p w14:paraId="2055E5EA" w14:textId="77777777" w:rsidR="00674098" w:rsidRPr="00FF6440" w:rsidRDefault="00674098" w:rsidP="003E62CA">
            <w:pPr>
              <w:rPr>
                <w:lang w:val="en-GB"/>
              </w:rPr>
            </w:pPr>
            <w:r w:rsidRPr="00FF6440">
              <w:rPr>
                <w:lang w:val="en-GB"/>
              </w:rPr>
              <w:t>S10</w:t>
            </w:r>
          </w:p>
        </w:tc>
        <w:tc>
          <w:tcPr>
            <w:tcW w:w="1803" w:type="dxa"/>
          </w:tcPr>
          <w:p w14:paraId="1A61F8A2" w14:textId="77777777" w:rsidR="00674098" w:rsidRPr="00FF6440" w:rsidRDefault="00674098" w:rsidP="003E62CA">
            <w:pPr>
              <w:rPr>
                <w:lang w:val="en-GB"/>
              </w:rPr>
            </w:pPr>
            <w:proofErr w:type="spellStart"/>
            <w:r w:rsidRPr="00FF6440">
              <w:rPr>
                <w:lang w:val="en-GB"/>
              </w:rPr>
              <w:t>PartyScene</w:t>
            </w:r>
            <w:proofErr w:type="spellEnd"/>
          </w:p>
        </w:tc>
        <w:tc>
          <w:tcPr>
            <w:tcW w:w="1342" w:type="dxa"/>
          </w:tcPr>
          <w:p w14:paraId="3B8C224A" w14:textId="77777777" w:rsidR="00674098" w:rsidRPr="00FF6440" w:rsidRDefault="00674098" w:rsidP="003E62CA">
            <w:pPr>
              <w:rPr>
                <w:lang w:val="en-GB"/>
              </w:rPr>
            </w:pPr>
            <w:r>
              <w:rPr>
                <w:lang w:val="en-GB"/>
              </w:rPr>
              <w:t>50</w:t>
            </w:r>
          </w:p>
        </w:tc>
        <w:tc>
          <w:tcPr>
            <w:tcW w:w="1342" w:type="dxa"/>
          </w:tcPr>
          <w:p w14:paraId="0A0C36A5" w14:textId="77777777" w:rsidR="00674098" w:rsidRPr="00FF6440" w:rsidRDefault="00674098" w:rsidP="003E62CA">
            <w:pPr>
              <w:rPr>
                <w:lang w:val="en-GB"/>
              </w:rPr>
            </w:pPr>
            <w:r w:rsidRPr="00FF6440">
              <w:rPr>
                <w:lang w:val="en-GB"/>
              </w:rPr>
              <w:t>10s</w:t>
            </w:r>
          </w:p>
        </w:tc>
        <w:tc>
          <w:tcPr>
            <w:tcW w:w="2823" w:type="dxa"/>
          </w:tcPr>
          <w:p w14:paraId="11990F8B" w14:textId="77777777" w:rsidR="00674098" w:rsidRPr="00FF6440" w:rsidRDefault="00674098" w:rsidP="003E62CA">
            <w:pPr>
              <w:rPr>
                <w:lang w:val="en-GB"/>
              </w:rPr>
            </w:pPr>
            <w:r w:rsidRPr="00FF6440">
              <w:rPr>
                <w:lang w:val="en-GB"/>
              </w:rPr>
              <w:t>NTT DOCOMO Inc. / C5</w:t>
            </w:r>
          </w:p>
        </w:tc>
      </w:tr>
      <w:tr w:rsidR="00674098" w:rsidRPr="00FF6440" w14:paraId="022E9929" w14:textId="77777777" w:rsidTr="003E62CA">
        <w:tc>
          <w:tcPr>
            <w:tcW w:w="710" w:type="dxa"/>
          </w:tcPr>
          <w:p w14:paraId="716242DF" w14:textId="77777777" w:rsidR="00674098" w:rsidRPr="00FF6440" w:rsidRDefault="00674098" w:rsidP="003E62CA">
            <w:pPr>
              <w:rPr>
                <w:lang w:val="en-GB"/>
              </w:rPr>
            </w:pPr>
            <w:r w:rsidRPr="00FF6440">
              <w:rPr>
                <w:lang w:val="en-GB"/>
              </w:rPr>
              <w:t>S11</w:t>
            </w:r>
          </w:p>
        </w:tc>
        <w:tc>
          <w:tcPr>
            <w:tcW w:w="1803" w:type="dxa"/>
          </w:tcPr>
          <w:p w14:paraId="61AC47D7" w14:textId="77777777" w:rsidR="00674098" w:rsidRPr="00FF6440" w:rsidRDefault="00674098" w:rsidP="003E62CA">
            <w:pPr>
              <w:rPr>
                <w:lang w:val="en-GB"/>
              </w:rPr>
            </w:pPr>
            <w:proofErr w:type="spellStart"/>
            <w:r w:rsidRPr="00FF6440">
              <w:rPr>
                <w:lang w:val="en-GB"/>
              </w:rPr>
              <w:t>RaceHorses</w:t>
            </w:r>
            <w:proofErr w:type="spellEnd"/>
          </w:p>
        </w:tc>
        <w:tc>
          <w:tcPr>
            <w:tcW w:w="1342" w:type="dxa"/>
          </w:tcPr>
          <w:p w14:paraId="294CF36D" w14:textId="77777777" w:rsidR="00674098" w:rsidRPr="00FF6440" w:rsidRDefault="00674098" w:rsidP="003E62CA">
            <w:pPr>
              <w:rPr>
                <w:lang w:val="en-GB"/>
              </w:rPr>
            </w:pPr>
            <w:r>
              <w:rPr>
                <w:lang w:val="en-GB"/>
              </w:rPr>
              <w:t>30</w:t>
            </w:r>
          </w:p>
        </w:tc>
        <w:tc>
          <w:tcPr>
            <w:tcW w:w="1342" w:type="dxa"/>
          </w:tcPr>
          <w:p w14:paraId="08235ACB" w14:textId="77777777" w:rsidR="00674098" w:rsidRPr="00FF6440" w:rsidRDefault="00674098" w:rsidP="003E62CA">
            <w:pPr>
              <w:rPr>
                <w:lang w:val="en-GB"/>
              </w:rPr>
            </w:pPr>
            <w:r w:rsidRPr="00FF6440">
              <w:rPr>
                <w:lang w:val="en-GB"/>
              </w:rPr>
              <w:t>10s</w:t>
            </w:r>
          </w:p>
        </w:tc>
        <w:tc>
          <w:tcPr>
            <w:tcW w:w="2823" w:type="dxa"/>
          </w:tcPr>
          <w:p w14:paraId="4F5EC814" w14:textId="77777777" w:rsidR="00674098" w:rsidRPr="00FF6440" w:rsidRDefault="00674098" w:rsidP="003E62CA">
            <w:pPr>
              <w:rPr>
                <w:lang w:val="en-GB"/>
              </w:rPr>
            </w:pPr>
            <w:r w:rsidRPr="00FF6440">
              <w:rPr>
                <w:lang w:val="en-GB"/>
              </w:rPr>
              <w:t>NTT DOCOMO Inc. / C5</w:t>
            </w:r>
          </w:p>
        </w:tc>
      </w:tr>
    </w:tbl>
    <w:p w14:paraId="50B670F7" w14:textId="77777777" w:rsidR="00674098" w:rsidRPr="00F1711F" w:rsidRDefault="00674098" w:rsidP="00674098">
      <w:pPr>
        <w:rPr>
          <w:lang w:val="en-GB"/>
        </w:rPr>
      </w:pPr>
    </w:p>
    <w:p w14:paraId="0218A0FB" w14:textId="77777777" w:rsidR="00674098" w:rsidRPr="003B5ACD" w:rsidRDefault="00674098" w:rsidP="00674098">
      <w:pPr>
        <w:rPr>
          <w:lang w:val="en-GB"/>
        </w:rPr>
      </w:pPr>
      <w:r w:rsidRPr="003B5ACD">
        <w:rPr>
          <w:b/>
          <w:lang w:val="en-GB"/>
        </w:rPr>
        <w:t xml:space="preserve">Class D: </w:t>
      </w:r>
      <w:r w:rsidRPr="003B5ACD">
        <w:rPr>
          <w:lang w:val="en-GB"/>
        </w:rPr>
        <w:t>Size 416x240</w:t>
      </w:r>
      <w:r>
        <w:rPr>
          <w:lang w:val="en-GB"/>
        </w:rPr>
        <w:t>p (WQVGA) 30-60 fps</w:t>
      </w:r>
    </w:p>
    <w:tbl>
      <w:tblPr>
        <w:tblW w:w="8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950"/>
        <w:gridCol w:w="1342"/>
        <w:gridCol w:w="1342"/>
        <w:gridCol w:w="2823"/>
      </w:tblGrid>
      <w:tr w:rsidR="00674098" w:rsidRPr="00FF6440" w14:paraId="429D913F" w14:textId="77777777" w:rsidTr="003E62CA">
        <w:tc>
          <w:tcPr>
            <w:tcW w:w="710" w:type="dxa"/>
          </w:tcPr>
          <w:p w14:paraId="05E48139" w14:textId="77777777" w:rsidR="00674098" w:rsidRPr="00FF6440" w:rsidRDefault="00674098" w:rsidP="003E62CA">
            <w:pPr>
              <w:rPr>
                <w:lang w:val="en-GB"/>
              </w:rPr>
            </w:pPr>
            <w:proofErr w:type="spellStart"/>
            <w:r w:rsidRPr="00FF6440">
              <w:rPr>
                <w:lang w:val="en-GB"/>
              </w:rPr>
              <w:t>Sxx</w:t>
            </w:r>
            <w:proofErr w:type="spellEnd"/>
          </w:p>
        </w:tc>
        <w:tc>
          <w:tcPr>
            <w:tcW w:w="1950" w:type="dxa"/>
          </w:tcPr>
          <w:p w14:paraId="2A3E187D" w14:textId="77777777" w:rsidR="00674098" w:rsidRPr="00FF6440" w:rsidRDefault="00674098" w:rsidP="003E62CA">
            <w:pPr>
              <w:rPr>
                <w:lang w:val="en-GB"/>
              </w:rPr>
            </w:pPr>
            <w:r w:rsidRPr="00FF6440">
              <w:rPr>
                <w:lang w:val="en-GB"/>
              </w:rPr>
              <w:t>Name</w:t>
            </w:r>
          </w:p>
        </w:tc>
        <w:tc>
          <w:tcPr>
            <w:tcW w:w="1342" w:type="dxa"/>
          </w:tcPr>
          <w:p w14:paraId="2B3E4766" w14:textId="77777777" w:rsidR="00674098" w:rsidRPr="00FF6440" w:rsidRDefault="00674098" w:rsidP="003E62CA">
            <w:pPr>
              <w:rPr>
                <w:lang w:val="en-GB"/>
              </w:rPr>
            </w:pPr>
            <w:r>
              <w:rPr>
                <w:lang w:val="en-GB"/>
              </w:rPr>
              <w:t>fps</w:t>
            </w:r>
          </w:p>
        </w:tc>
        <w:tc>
          <w:tcPr>
            <w:tcW w:w="1342" w:type="dxa"/>
          </w:tcPr>
          <w:p w14:paraId="0F45D00A" w14:textId="77777777" w:rsidR="00674098" w:rsidRPr="00FF6440" w:rsidRDefault="00674098" w:rsidP="003E62CA">
            <w:pPr>
              <w:rPr>
                <w:lang w:val="en-GB"/>
              </w:rPr>
            </w:pPr>
            <w:r w:rsidRPr="00FF6440">
              <w:rPr>
                <w:lang w:val="en-GB"/>
              </w:rPr>
              <w:t>Duration</w:t>
            </w:r>
          </w:p>
        </w:tc>
        <w:tc>
          <w:tcPr>
            <w:tcW w:w="2823" w:type="dxa"/>
          </w:tcPr>
          <w:p w14:paraId="044ABF67" w14:textId="77777777" w:rsidR="00674098" w:rsidRPr="00FF6440" w:rsidRDefault="00674098" w:rsidP="003E62CA">
            <w:pPr>
              <w:rPr>
                <w:lang w:val="en-GB"/>
              </w:rPr>
            </w:pPr>
            <w:r w:rsidRPr="00FF6440">
              <w:rPr>
                <w:lang w:val="en-GB"/>
              </w:rPr>
              <w:t>source/owner/copyright</w:t>
            </w:r>
          </w:p>
        </w:tc>
      </w:tr>
      <w:tr w:rsidR="00674098" w:rsidRPr="00FF6440" w14:paraId="09753712" w14:textId="77777777" w:rsidTr="003E62CA">
        <w:tc>
          <w:tcPr>
            <w:tcW w:w="710" w:type="dxa"/>
          </w:tcPr>
          <w:p w14:paraId="31D9F046" w14:textId="77777777" w:rsidR="00674098" w:rsidRPr="00FF6440" w:rsidRDefault="00674098" w:rsidP="003E62CA">
            <w:pPr>
              <w:rPr>
                <w:lang w:val="en-GB"/>
              </w:rPr>
            </w:pPr>
            <w:r w:rsidRPr="00FF6440">
              <w:rPr>
                <w:lang w:val="en-GB"/>
              </w:rPr>
              <w:t>S12</w:t>
            </w:r>
          </w:p>
        </w:tc>
        <w:tc>
          <w:tcPr>
            <w:tcW w:w="1950" w:type="dxa"/>
          </w:tcPr>
          <w:p w14:paraId="10E36913" w14:textId="77777777" w:rsidR="00674098" w:rsidRPr="00FF6440" w:rsidRDefault="00674098" w:rsidP="003E62CA">
            <w:pPr>
              <w:rPr>
                <w:lang w:val="en-GB"/>
              </w:rPr>
            </w:pPr>
            <w:proofErr w:type="spellStart"/>
            <w:r w:rsidRPr="00FF6440">
              <w:rPr>
                <w:lang w:val="en-GB"/>
              </w:rPr>
              <w:t>BasketballPass</w:t>
            </w:r>
            <w:proofErr w:type="spellEnd"/>
          </w:p>
        </w:tc>
        <w:tc>
          <w:tcPr>
            <w:tcW w:w="1342" w:type="dxa"/>
          </w:tcPr>
          <w:p w14:paraId="7F42C7DA" w14:textId="77777777" w:rsidR="00674098" w:rsidRPr="00FF6440" w:rsidRDefault="00674098" w:rsidP="003E62CA">
            <w:pPr>
              <w:rPr>
                <w:lang w:val="en-GB"/>
              </w:rPr>
            </w:pPr>
            <w:r>
              <w:rPr>
                <w:lang w:val="en-GB"/>
              </w:rPr>
              <w:t>50</w:t>
            </w:r>
          </w:p>
        </w:tc>
        <w:tc>
          <w:tcPr>
            <w:tcW w:w="1342" w:type="dxa"/>
          </w:tcPr>
          <w:p w14:paraId="3FFA011D" w14:textId="77777777" w:rsidR="00674098" w:rsidRPr="00FF6440" w:rsidRDefault="00674098" w:rsidP="003E62CA">
            <w:pPr>
              <w:rPr>
                <w:lang w:val="en-GB"/>
              </w:rPr>
            </w:pPr>
            <w:r w:rsidRPr="00FF6440">
              <w:rPr>
                <w:lang w:val="en-GB"/>
              </w:rPr>
              <w:t>10s</w:t>
            </w:r>
          </w:p>
        </w:tc>
        <w:tc>
          <w:tcPr>
            <w:tcW w:w="2823" w:type="dxa"/>
          </w:tcPr>
          <w:p w14:paraId="75098661" w14:textId="77777777" w:rsidR="00674098" w:rsidRPr="00FF6440" w:rsidRDefault="00674098" w:rsidP="003E62CA">
            <w:pPr>
              <w:rPr>
                <w:lang w:val="en-GB"/>
              </w:rPr>
            </w:pPr>
            <w:r w:rsidRPr="00FF6440">
              <w:rPr>
                <w:lang w:val="en-GB"/>
              </w:rPr>
              <w:t>NTT DOCOMO</w:t>
            </w:r>
            <w:r w:rsidRPr="00FF6440" w:rsidDel="00C267A3">
              <w:rPr>
                <w:lang w:val="en-GB"/>
              </w:rPr>
              <w:t xml:space="preserve"> </w:t>
            </w:r>
            <w:r w:rsidRPr="00FF6440">
              <w:rPr>
                <w:lang w:val="en-GB"/>
              </w:rPr>
              <w:t>Inc. / C5</w:t>
            </w:r>
          </w:p>
        </w:tc>
      </w:tr>
      <w:tr w:rsidR="00674098" w:rsidRPr="00FF6440" w14:paraId="5F03A7BA" w14:textId="77777777" w:rsidTr="003E62CA">
        <w:tc>
          <w:tcPr>
            <w:tcW w:w="710" w:type="dxa"/>
          </w:tcPr>
          <w:p w14:paraId="70CE5C84" w14:textId="77777777" w:rsidR="00674098" w:rsidRPr="00FF6440" w:rsidRDefault="00674098" w:rsidP="003E62CA">
            <w:pPr>
              <w:rPr>
                <w:lang w:val="en-GB"/>
              </w:rPr>
            </w:pPr>
            <w:r w:rsidRPr="00FF6440">
              <w:rPr>
                <w:lang w:val="en-GB"/>
              </w:rPr>
              <w:t>S13</w:t>
            </w:r>
          </w:p>
        </w:tc>
        <w:tc>
          <w:tcPr>
            <w:tcW w:w="1950" w:type="dxa"/>
          </w:tcPr>
          <w:p w14:paraId="37C02FE3" w14:textId="77777777" w:rsidR="00674098" w:rsidRPr="00FF6440" w:rsidRDefault="00674098" w:rsidP="003E62CA">
            <w:pPr>
              <w:rPr>
                <w:lang w:val="en-GB"/>
              </w:rPr>
            </w:pPr>
            <w:proofErr w:type="spellStart"/>
            <w:r w:rsidRPr="00FF6440">
              <w:rPr>
                <w:lang w:val="en-GB"/>
              </w:rPr>
              <w:t>BQSquare</w:t>
            </w:r>
            <w:proofErr w:type="spellEnd"/>
          </w:p>
        </w:tc>
        <w:tc>
          <w:tcPr>
            <w:tcW w:w="1342" w:type="dxa"/>
          </w:tcPr>
          <w:p w14:paraId="62F9DBB9" w14:textId="77777777" w:rsidR="00674098" w:rsidRPr="00FF6440" w:rsidRDefault="00674098" w:rsidP="003E62CA">
            <w:pPr>
              <w:rPr>
                <w:lang w:val="en-GB"/>
              </w:rPr>
            </w:pPr>
            <w:r>
              <w:rPr>
                <w:lang w:val="en-GB"/>
              </w:rPr>
              <w:t>60</w:t>
            </w:r>
          </w:p>
        </w:tc>
        <w:tc>
          <w:tcPr>
            <w:tcW w:w="1342" w:type="dxa"/>
          </w:tcPr>
          <w:p w14:paraId="266F3441" w14:textId="77777777" w:rsidR="00674098" w:rsidRPr="00FF6440" w:rsidRDefault="00674098" w:rsidP="003E62CA">
            <w:pPr>
              <w:rPr>
                <w:lang w:val="en-GB"/>
              </w:rPr>
            </w:pPr>
            <w:r w:rsidRPr="00FF6440">
              <w:rPr>
                <w:lang w:val="en-GB"/>
              </w:rPr>
              <w:t>10s</w:t>
            </w:r>
          </w:p>
        </w:tc>
        <w:tc>
          <w:tcPr>
            <w:tcW w:w="2823" w:type="dxa"/>
          </w:tcPr>
          <w:p w14:paraId="1334789C" w14:textId="77777777" w:rsidR="00674098" w:rsidRPr="00FF6440" w:rsidRDefault="00674098" w:rsidP="003E62CA">
            <w:pPr>
              <w:rPr>
                <w:lang w:val="en-GB"/>
              </w:rPr>
            </w:pPr>
            <w:r w:rsidRPr="00FF6440">
              <w:rPr>
                <w:lang w:val="en-GB"/>
              </w:rPr>
              <w:t>NTT DOCOMO Inc. / C5</w:t>
            </w:r>
          </w:p>
        </w:tc>
      </w:tr>
      <w:tr w:rsidR="00674098" w:rsidRPr="00FF6440" w14:paraId="49036ED8" w14:textId="77777777" w:rsidTr="003E62CA">
        <w:tc>
          <w:tcPr>
            <w:tcW w:w="710" w:type="dxa"/>
          </w:tcPr>
          <w:p w14:paraId="2A46671C" w14:textId="77777777" w:rsidR="00674098" w:rsidRPr="00FF6440" w:rsidRDefault="00674098" w:rsidP="003E62CA">
            <w:pPr>
              <w:rPr>
                <w:lang w:val="en-GB"/>
              </w:rPr>
            </w:pPr>
            <w:r w:rsidRPr="00FF6440">
              <w:rPr>
                <w:lang w:val="en-GB"/>
              </w:rPr>
              <w:t>S14</w:t>
            </w:r>
          </w:p>
        </w:tc>
        <w:tc>
          <w:tcPr>
            <w:tcW w:w="1950" w:type="dxa"/>
          </w:tcPr>
          <w:p w14:paraId="69EE5D29" w14:textId="77777777" w:rsidR="00674098" w:rsidRPr="00FF6440" w:rsidRDefault="00674098" w:rsidP="003E62CA">
            <w:pPr>
              <w:rPr>
                <w:lang w:val="en-GB"/>
              </w:rPr>
            </w:pPr>
            <w:proofErr w:type="spellStart"/>
            <w:r w:rsidRPr="00FF6440">
              <w:rPr>
                <w:lang w:val="en-GB"/>
              </w:rPr>
              <w:t>BlowingBubbles</w:t>
            </w:r>
            <w:proofErr w:type="spellEnd"/>
          </w:p>
        </w:tc>
        <w:tc>
          <w:tcPr>
            <w:tcW w:w="1342" w:type="dxa"/>
          </w:tcPr>
          <w:p w14:paraId="7878CC60" w14:textId="77777777" w:rsidR="00674098" w:rsidRPr="00FF6440" w:rsidRDefault="00674098" w:rsidP="003E62CA">
            <w:pPr>
              <w:rPr>
                <w:lang w:val="en-GB"/>
              </w:rPr>
            </w:pPr>
            <w:r>
              <w:rPr>
                <w:lang w:val="en-GB"/>
              </w:rPr>
              <w:t>50</w:t>
            </w:r>
          </w:p>
        </w:tc>
        <w:tc>
          <w:tcPr>
            <w:tcW w:w="1342" w:type="dxa"/>
          </w:tcPr>
          <w:p w14:paraId="4D4580F3" w14:textId="77777777" w:rsidR="00674098" w:rsidRPr="00FF6440" w:rsidRDefault="00674098" w:rsidP="003E62CA">
            <w:pPr>
              <w:rPr>
                <w:lang w:val="en-GB"/>
              </w:rPr>
            </w:pPr>
            <w:r w:rsidRPr="00FF6440">
              <w:rPr>
                <w:lang w:val="en-GB"/>
              </w:rPr>
              <w:t>10s</w:t>
            </w:r>
          </w:p>
        </w:tc>
        <w:tc>
          <w:tcPr>
            <w:tcW w:w="2823" w:type="dxa"/>
          </w:tcPr>
          <w:p w14:paraId="7E70D0B3" w14:textId="77777777" w:rsidR="00674098" w:rsidRPr="00FF6440" w:rsidRDefault="00674098" w:rsidP="003E62CA">
            <w:pPr>
              <w:rPr>
                <w:lang w:val="en-GB"/>
              </w:rPr>
            </w:pPr>
            <w:r w:rsidRPr="00FF6440">
              <w:rPr>
                <w:lang w:val="en-GB"/>
              </w:rPr>
              <w:t>NTT DOCOMO Inc. / C5</w:t>
            </w:r>
          </w:p>
        </w:tc>
      </w:tr>
      <w:tr w:rsidR="00674098" w:rsidRPr="00FF6440" w14:paraId="35CB86C3" w14:textId="77777777" w:rsidTr="003E62CA">
        <w:tc>
          <w:tcPr>
            <w:tcW w:w="710" w:type="dxa"/>
          </w:tcPr>
          <w:p w14:paraId="23C02C36" w14:textId="77777777" w:rsidR="00674098" w:rsidRPr="00FF6440" w:rsidRDefault="00674098" w:rsidP="003E62CA">
            <w:pPr>
              <w:rPr>
                <w:lang w:val="en-GB"/>
              </w:rPr>
            </w:pPr>
            <w:r w:rsidRPr="00FF6440">
              <w:rPr>
                <w:lang w:val="en-GB"/>
              </w:rPr>
              <w:t>S15</w:t>
            </w:r>
          </w:p>
        </w:tc>
        <w:tc>
          <w:tcPr>
            <w:tcW w:w="1950" w:type="dxa"/>
          </w:tcPr>
          <w:p w14:paraId="1E6CE1FF" w14:textId="77777777" w:rsidR="00674098" w:rsidRPr="00FF6440" w:rsidRDefault="00674098" w:rsidP="003E62CA">
            <w:pPr>
              <w:rPr>
                <w:lang w:val="en-GB"/>
              </w:rPr>
            </w:pPr>
            <w:proofErr w:type="spellStart"/>
            <w:r w:rsidRPr="00FF6440">
              <w:rPr>
                <w:lang w:val="en-GB"/>
              </w:rPr>
              <w:t>RaceHorses</w:t>
            </w:r>
            <w:proofErr w:type="spellEnd"/>
          </w:p>
        </w:tc>
        <w:tc>
          <w:tcPr>
            <w:tcW w:w="1342" w:type="dxa"/>
          </w:tcPr>
          <w:p w14:paraId="5226A6F6" w14:textId="77777777" w:rsidR="00674098" w:rsidRPr="00FF6440" w:rsidRDefault="00674098" w:rsidP="003E62CA">
            <w:pPr>
              <w:rPr>
                <w:lang w:val="en-GB"/>
              </w:rPr>
            </w:pPr>
            <w:r>
              <w:rPr>
                <w:lang w:val="en-GB"/>
              </w:rPr>
              <w:t>30</w:t>
            </w:r>
          </w:p>
        </w:tc>
        <w:tc>
          <w:tcPr>
            <w:tcW w:w="1342" w:type="dxa"/>
          </w:tcPr>
          <w:p w14:paraId="2FE01578" w14:textId="77777777" w:rsidR="00674098" w:rsidRPr="00FF6440" w:rsidRDefault="00674098" w:rsidP="003E62CA">
            <w:pPr>
              <w:rPr>
                <w:lang w:val="en-GB"/>
              </w:rPr>
            </w:pPr>
            <w:r w:rsidRPr="00FF6440">
              <w:rPr>
                <w:lang w:val="en-GB"/>
              </w:rPr>
              <w:t>10s</w:t>
            </w:r>
          </w:p>
        </w:tc>
        <w:tc>
          <w:tcPr>
            <w:tcW w:w="2823" w:type="dxa"/>
          </w:tcPr>
          <w:p w14:paraId="42A457DD" w14:textId="77777777" w:rsidR="00674098" w:rsidRPr="00FF6440" w:rsidRDefault="00674098" w:rsidP="003E62CA">
            <w:pPr>
              <w:rPr>
                <w:lang w:val="en-GB"/>
              </w:rPr>
            </w:pPr>
            <w:r w:rsidRPr="00FF6440">
              <w:rPr>
                <w:lang w:val="en-GB"/>
              </w:rPr>
              <w:t>NTT DOCOMO Inc. / C5</w:t>
            </w:r>
          </w:p>
        </w:tc>
      </w:tr>
    </w:tbl>
    <w:p w14:paraId="5BFDB9A2" w14:textId="77777777" w:rsidR="00674098" w:rsidRPr="00F1711F" w:rsidRDefault="00674098" w:rsidP="00674098">
      <w:pPr>
        <w:rPr>
          <w:lang w:val="en-GB"/>
        </w:rPr>
      </w:pPr>
    </w:p>
    <w:p w14:paraId="2FC7710A" w14:textId="77777777" w:rsidR="00674098" w:rsidRPr="003B5ACD" w:rsidRDefault="00674098" w:rsidP="00674098">
      <w:pPr>
        <w:rPr>
          <w:lang w:val="en-GB"/>
        </w:rPr>
      </w:pPr>
      <w:r w:rsidRPr="003B5ACD">
        <w:rPr>
          <w:b/>
          <w:lang w:val="en-GB"/>
        </w:rPr>
        <w:t xml:space="preserve">Class </w:t>
      </w:r>
      <w:r>
        <w:rPr>
          <w:b/>
          <w:lang w:val="en-GB"/>
        </w:rPr>
        <w:t>E</w:t>
      </w:r>
      <w:r w:rsidRPr="003B5ACD">
        <w:rPr>
          <w:b/>
          <w:lang w:val="en-GB"/>
        </w:rPr>
        <w:t xml:space="preserve">: </w:t>
      </w:r>
      <w:r w:rsidRPr="003B5ACD">
        <w:rPr>
          <w:lang w:val="en-GB"/>
        </w:rPr>
        <w:t xml:space="preserve">Size </w:t>
      </w:r>
      <w:r>
        <w:rPr>
          <w:lang w:val="en-GB"/>
        </w:rPr>
        <w:t>1280</w:t>
      </w:r>
      <w:r w:rsidRPr="003B5ACD">
        <w:rPr>
          <w:lang w:val="en-GB"/>
        </w:rPr>
        <w:t>x</w:t>
      </w:r>
      <w:r>
        <w:rPr>
          <w:lang w:val="en-GB"/>
        </w:rPr>
        <w:t>720p 60 fps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830"/>
        <w:gridCol w:w="1342"/>
        <w:gridCol w:w="2601"/>
      </w:tblGrid>
      <w:tr w:rsidR="00674098" w:rsidRPr="00FF6440" w14:paraId="64EFAAB8" w14:textId="77777777" w:rsidTr="003E62CA">
        <w:tc>
          <w:tcPr>
            <w:tcW w:w="710" w:type="dxa"/>
          </w:tcPr>
          <w:p w14:paraId="114869C6" w14:textId="77777777" w:rsidR="00674098" w:rsidRPr="00FF6440" w:rsidRDefault="00674098" w:rsidP="003E62CA">
            <w:pPr>
              <w:rPr>
                <w:lang w:val="en-GB"/>
              </w:rPr>
            </w:pPr>
            <w:proofErr w:type="spellStart"/>
            <w:r w:rsidRPr="00FF6440">
              <w:rPr>
                <w:lang w:val="en-GB"/>
              </w:rPr>
              <w:t>Sxx</w:t>
            </w:r>
            <w:proofErr w:type="spellEnd"/>
          </w:p>
        </w:tc>
        <w:tc>
          <w:tcPr>
            <w:tcW w:w="1830" w:type="dxa"/>
          </w:tcPr>
          <w:p w14:paraId="220E7BF1" w14:textId="77777777" w:rsidR="00674098" w:rsidRPr="00FF6440" w:rsidRDefault="00674098" w:rsidP="003E62CA">
            <w:pPr>
              <w:rPr>
                <w:lang w:val="en-GB"/>
              </w:rPr>
            </w:pPr>
            <w:r w:rsidRPr="00FF6440">
              <w:rPr>
                <w:lang w:val="en-GB"/>
              </w:rPr>
              <w:t>Name</w:t>
            </w:r>
          </w:p>
        </w:tc>
        <w:tc>
          <w:tcPr>
            <w:tcW w:w="1342" w:type="dxa"/>
          </w:tcPr>
          <w:p w14:paraId="20B58A12" w14:textId="77777777" w:rsidR="00674098" w:rsidRPr="00FF6440" w:rsidRDefault="00674098" w:rsidP="003E62CA">
            <w:pPr>
              <w:rPr>
                <w:lang w:val="en-GB"/>
              </w:rPr>
            </w:pPr>
            <w:r w:rsidRPr="00FF6440">
              <w:rPr>
                <w:lang w:val="en-GB"/>
              </w:rPr>
              <w:t>Duration</w:t>
            </w:r>
          </w:p>
        </w:tc>
        <w:tc>
          <w:tcPr>
            <w:tcW w:w="2496" w:type="dxa"/>
          </w:tcPr>
          <w:p w14:paraId="6F7E8CE2" w14:textId="77777777" w:rsidR="00674098" w:rsidRPr="00FF6440" w:rsidRDefault="00674098" w:rsidP="003E62CA">
            <w:pPr>
              <w:rPr>
                <w:lang w:val="en-GB"/>
              </w:rPr>
            </w:pPr>
            <w:r w:rsidRPr="00FF6440">
              <w:rPr>
                <w:lang w:val="en-GB"/>
              </w:rPr>
              <w:t>source/owner/copyright</w:t>
            </w:r>
          </w:p>
        </w:tc>
      </w:tr>
      <w:tr w:rsidR="00674098" w:rsidRPr="00FF6440" w14:paraId="7EAE11E9" w14:textId="77777777" w:rsidTr="003E62CA">
        <w:tc>
          <w:tcPr>
            <w:tcW w:w="710" w:type="dxa"/>
          </w:tcPr>
          <w:p w14:paraId="59752EFB" w14:textId="77777777" w:rsidR="00674098" w:rsidRPr="00FF6440" w:rsidRDefault="00674098" w:rsidP="003E62CA">
            <w:pPr>
              <w:rPr>
                <w:lang w:val="en-GB"/>
              </w:rPr>
            </w:pPr>
            <w:r w:rsidRPr="00FF6440">
              <w:rPr>
                <w:lang w:val="en-GB"/>
              </w:rPr>
              <w:lastRenderedPageBreak/>
              <w:t>S16</w:t>
            </w:r>
          </w:p>
        </w:tc>
        <w:tc>
          <w:tcPr>
            <w:tcW w:w="1830" w:type="dxa"/>
          </w:tcPr>
          <w:p w14:paraId="7F9840BA" w14:textId="77777777" w:rsidR="00674098" w:rsidRPr="00FF6440" w:rsidRDefault="00674098" w:rsidP="003E62CA">
            <w:pPr>
              <w:rPr>
                <w:lang w:val="en-GB"/>
              </w:rPr>
            </w:pPr>
            <w:r w:rsidRPr="00FF6440">
              <w:rPr>
                <w:lang w:val="en-GB"/>
              </w:rPr>
              <w:t>Vidyo1</w:t>
            </w:r>
          </w:p>
        </w:tc>
        <w:tc>
          <w:tcPr>
            <w:tcW w:w="1342" w:type="dxa"/>
          </w:tcPr>
          <w:p w14:paraId="0EF80ED8" w14:textId="77777777" w:rsidR="00674098" w:rsidRPr="00FF6440" w:rsidRDefault="00674098" w:rsidP="003E62CA">
            <w:pPr>
              <w:rPr>
                <w:lang w:val="en-GB"/>
              </w:rPr>
            </w:pPr>
            <w:r w:rsidRPr="00FF6440">
              <w:rPr>
                <w:lang w:val="en-GB"/>
              </w:rPr>
              <w:t>10s</w:t>
            </w:r>
          </w:p>
        </w:tc>
        <w:tc>
          <w:tcPr>
            <w:tcW w:w="2496" w:type="dxa"/>
          </w:tcPr>
          <w:p w14:paraId="5D5E1DE7" w14:textId="77777777" w:rsidR="00674098" w:rsidRPr="00FF6440" w:rsidRDefault="00674098" w:rsidP="003E62CA">
            <w:pPr>
              <w:rPr>
                <w:lang w:val="en-GB"/>
              </w:rPr>
            </w:pPr>
            <w:proofErr w:type="spellStart"/>
            <w:r w:rsidRPr="00FF6440">
              <w:rPr>
                <w:lang w:val="en-GB"/>
              </w:rPr>
              <w:t>Vidyo</w:t>
            </w:r>
            <w:proofErr w:type="spellEnd"/>
            <w:r w:rsidRPr="00FF6440">
              <w:rPr>
                <w:lang w:val="en-GB"/>
              </w:rPr>
              <w:t>, Inc. / C6</w:t>
            </w:r>
          </w:p>
        </w:tc>
      </w:tr>
      <w:tr w:rsidR="00674098" w:rsidRPr="00F937E2" w14:paraId="67E9B46C" w14:textId="77777777" w:rsidTr="003E62CA">
        <w:tc>
          <w:tcPr>
            <w:tcW w:w="710" w:type="dxa"/>
          </w:tcPr>
          <w:p w14:paraId="76F22688" w14:textId="77777777" w:rsidR="00674098" w:rsidRPr="00F937E2" w:rsidRDefault="00674098" w:rsidP="003E62CA">
            <w:pPr>
              <w:rPr>
                <w:lang w:val="en-GB"/>
              </w:rPr>
            </w:pPr>
            <w:r w:rsidRPr="00F937E2">
              <w:rPr>
                <w:lang w:val="en-GB"/>
              </w:rPr>
              <w:t>S17</w:t>
            </w:r>
          </w:p>
        </w:tc>
        <w:tc>
          <w:tcPr>
            <w:tcW w:w="1830" w:type="dxa"/>
          </w:tcPr>
          <w:p w14:paraId="42BD183B" w14:textId="77777777" w:rsidR="00674098" w:rsidRPr="00F937E2" w:rsidRDefault="00674098" w:rsidP="003E62CA">
            <w:pPr>
              <w:rPr>
                <w:lang w:val="en-GB"/>
              </w:rPr>
            </w:pPr>
            <w:r w:rsidRPr="00F937E2">
              <w:rPr>
                <w:lang w:val="en-GB"/>
              </w:rPr>
              <w:t>Vidyo3</w:t>
            </w:r>
          </w:p>
        </w:tc>
        <w:tc>
          <w:tcPr>
            <w:tcW w:w="1342" w:type="dxa"/>
          </w:tcPr>
          <w:p w14:paraId="6B576DC4" w14:textId="77777777" w:rsidR="00674098" w:rsidRPr="00F937E2" w:rsidRDefault="00674098" w:rsidP="003E62CA">
            <w:pPr>
              <w:rPr>
                <w:lang w:val="en-GB"/>
              </w:rPr>
            </w:pPr>
            <w:r w:rsidRPr="00F937E2">
              <w:rPr>
                <w:lang w:val="en-GB"/>
              </w:rPr>
              <w:t>10s</w:t>
            </w:r>
          </w:p>
        </w:tc>
        <w:tc>
          <w:tcPr>
            <w:tcW w:w="2496" w:type="dxa"/>
          </w:tcPr>
          <w:p w14:paraId="141AEC58" w14:textId="77777777" w:rsidR="00674098" w:rsidRPr="00F937E2" w:rsidRDefault="00674098" w:rsidP="003E62CA">
            <w:pPr>
              <w:rPr>
                <w:lang w:val="en-GB"/>
              </w:rPr>
            </w:pPr>
            <w:proofErr w:type="spellStart"/>
            <w:r w:rsidRPr="00F937E2">
              <w:rPr>
                <w:lang w:val="en-GB"/>
              </w:rPr>
              <w:t>Vidyo</w:t>
            </w:r>
            <w:proofErr w:type="spellEnd"/>
            <w:r w:rsidRPr="00F937E2">
              <w:rPr>
                <w:lang w:val="en-GB"/>
              </w:rPr>
              <w:t>, Inc. / C6</w:t>
            </w:r>
          </w:p>
        </w:tc>
      </w:tr>
      <w:tr w:rsidR="00674098" w:rsidRPr="00FF6440" w14:paraId="23117759" w14:textId="77777777" w:rsidTr="003E62CA">
        <w:tc>
          <w:tcPr>
            <w:tcW w:w="710" w:type="dxa"/>
          </w:tcPr>
          <w:p w14:paraId="0BBB85E1" w14:textId="77777777" w:rsidR="00674098" w:rsidRPr="00F937E2" w:rsidRDefault="00674098" w:rsidP="003E62CA">
            <w:pPr>
              <w:rPr>
                <w:lang w:val="en-GB"/>
              </w:rPr>
            </w:pPr>
            <w:r w:rsidRPr="00F937E2">
              <w:rPr>
                <w:lang w:val="en-GB"/>
              </w:rPr>
              <w:t>S18</w:t>
            </w:r>
          </w:p>
        </w:tc>
        <w:tc>
          <w:tcPr>
            <w:tcW w:w="1830" w:type="dxa"/>
          </w:tcPr>
          <w:p w14:paraId="340BB8C5" w14:textId="77777777" w:rsidR="00674098" w:rsidRPr="00F937E2" w:rsidRDefault="00674098" w:rsidP="003E62CA">
            <w:pPr>
              <w:rPr>
                <w:lang w:val="en-GB"/>
              </w:rPr>
            </w:pPr>
            <w:r w:rsidRPr="00F937E2">
              <w:rPr>
                <w:lang w:val="en-GB"/>
              </w:rPr>
              <w:t>Vidyo4</w:t>
            </w:r>
          </w:p>
        </w:tc>
        <w:tc>
          <w:tcPr>
            <w:tcW w:w="1342" w:type="dxa"/>
          </w:tcPr>
          <w:p w14:paraId="40BC219A" w14:textId="77777777" w:rsidR="00674098" w:rsidRPr="00F937E2" w:rsidRDefault="00674098" w:rsidP="003E62CA">
            <w:pPr>
              <w:rPr>
                <w:lang w:val="en-GB"/>
              </w:rPr>
            </w:pPr>
            <w:r w:rsidRPr="00F937E2">
              <w:rPr>
                <w:lang w:val="en-GB"/>
              </w:rPr>
              <w:t>10s</w:t>
            </w:r>
          </w:p>
        </w:tc>
        <w:tc>
          <w:tcPr>
            <w:tcW w:w="2496" w:type="dxa"/>
          </w:tcPr>
          <w:p w14:paraId="0C61E817" w14:textId="77777777" w:rsidR="00674098" w:rsidRPr="00FF6440" w:rsidRDefault="00674098" w:rsidP="003E62CA">
            <w:pPr>
              <w:rPr>
                <w:lang w:val="en-GB"/>
              </w:rPr>
            </w:pPr>
            <w:proofErr w:type="spellStart"/>
            <w:r w:rsidRPr="00F937E2">
              <w:rPr>
                <w:lang w:val="en-GB"/>
              </w:rPr>
              <w:t>Vidyo</w:t>
            </w:r>
            <w:proofErr w:type="spellEnd"/>
            <w:r w:rsidRPr="00F937E2">
              <w:rPr>
                <w:lang w:val="en-GB"/>
              </w:rPr>
              <w:t>, Inc. / C6</w:t>
            </w:r>
          </w:p>
        </w:tc>
      </w:tr>
    </w:tbl>
    <w:p w14:paraId="701C65A0" w14:textId="77777777" w:rsidR="00674098" w:rsidRDefault="00674098" w:rsidP="00674098">
      <w:pPr>
        <w:rPr>
          <w:lang w:val="en-GB"/>
        </w:rPr>
      </w:pPr>
    </w:p>
    <w:p w14:paraId="0C73923B" w14:textId="77777777" w:rsidR="00674098" w:rsidRDefault="00674098" w:rsidP="00674098">
      <w:pPr>
        <w:rPr>
          <w:lang w:val="en-GB"/>
        </w:rPr>
      </w:pPr>
    </w:p>
    <w:p w14:paraId="48BD9283" w14:textId="77777777" w:rsidR="00674098" w:rsidRDefault="00674098" w:rsidP="00674098">
      <w:pPr>
        <w:rPr>
          <w:lang w:val="en-GB"/>
        </w:rPr>
      </w:pPr>
    </w:p>
    <w:p w14:paraId="2BAA8475" w14:textId="77777777" w:rsidR="00674098" w:rsidRPr="003B5ACD" w:rsidRDefault="00674098" w:rsidP="00674098">
      <w:pPr>
        <w:rPr>
          <w:lang w:val="en-GB"/>
        </w:rPr>
      </w:pPr>
    </w:p>
    <w:p w14:paraId="47A84050" w14:textId="77777777" w:rsidR="00674098" w:rsidRPr="003B5ACD" w:rsidRDefault="00674098" w:rsidP="00674098">
      <w:pPr>
        <w:keepNext/>
        <w:rPr>
          <w:lang w:val="en-GB"/>
        </w:rPr>
      </w:pPr>
      <w:r w:rsidRPr="003B5ACD">
        <w:rPr>
          <w:lang w:val="en-GB"/>
        </w:rPr>
        <w:t xml:space="preserve">C1: </w:t>
      </w:r>
    </w:p>
    <w:p w14:paraId="1CB825AA" w14:textId="77777777" w:rsidR="00674098" w:rsidRPr="003B5ACD" w:rsidRDefault="00674098" w:rsidP="00674098">
      <w:pPr>
        <w:jc w:val="both"/>
        <w:rPr>
          <w:i/>
          <w:lang w:val="en-GB"/>
        </w:rPr>
      </w:pPr>
      <w:r w:rsidRPr="003B5ACD">
        <w:rPr>
          <w:i/>
          <w:color w:val="000000"/>
          <w:lang w:val="en-GB"/>
        </w:rPr>
        <w:t xml:space="preserve">Individuals and organizations extracting sequence from this archive agree that the sequence and all intellectual property rights therein remain the property of </w:t>
      </w:r>
      <w:proofErr w:type="spellStart"/>
      <w:r w:rsidRPr="003B5ACD">
        <w:rPr>
          <w:i/>
          <w:color w:val="000000"/>
          <w:lang w:val="en-GB"/>
        </w:rPr>
        <w:t>Plannet</w:t>
      </w:r>
      <w:proofErr w:type="spellEnd"/>
      <w:r w:rsidRPr="003B5ACD">
        <w:rPr>
          <w:i/>
          <w:color w:val="000000"/>
          <w:lang w:val="en-GB"/>
        </w:rPr>
        <w:t xml:space="preserve"> inc.. This material may only be used for the purpose of developing, testing and promulgating technology standards.</w:t>
      </w:r>
      <w:r w:rsidRPr="003B5ACD">
        <w:rPr>
          <w:i/>
          <w:lang w:val="en-GB"/>
        </w:rPr>
        <w:t xml:space="preserve"> </w:t>
      </w:r>
      <w:r w:rsidRPr="003B5ACD">
        <w:rPr>
          <w:i/>
          <w:color w:val="000000"/>
          <w:lang w:val="en-GB"/>
        </w:rPr>
        <w:t xml:space="preserve">This material cannot be distributed with charge. </w:t>
      </w:r>
      <w:proofErr w:type="spellStart"/>
      <w:r w:rsidRPr="003B5ACD">
        <w:rPr>
          <w:i/>
          <w:color w:val="000000"/>
          <w:lang w:val="en-GB"/>
        </w:rPr>
        <w:t>Plannet</w:t>
      </w:r>
      <w:proofErr w:type="spellEnd"/>
      <w:r w:rsidRPr="003B5ACD">
        <w:rPr>
          <w:i/>
          <w:color w:val="000000"/>
          <w:lang w:val="en-GB"/>
        </w:rPr>
        <w:t xml:space="preserve"> inc. makes no warranties with respect to the material and expressly disclaims any warranties regarding its fitness for any purpose.</w:t>
      </w:r>
    </w:p>
    <w:p w14:paraId="5F89B41C" w14:textId="77777777" w:rsidR="00674098" w:rsidRPr="003B5ACD" w:rsidRDefault="00674098" w:rsidP="00674098">
      <w:pPr>
        <w:rPr>
          <w:highlight w:val="yellow"/>
          <w:lang w:val="en-GB"/>
        </w:rPr>
      </w:pPr>
    </w:p>
    <w:p w14:paraId="40CF8FB5" w14:textId="77777777" w:rsidR="00674098" w:rsidRPr="003B5ACD" w:rsidRDefault="00674098" w:rsidP="00674098">
      <w:pPr>
        <w:keepNext/>
        <w:rPr>
          <w:lang w:val="en-GB"/>
        </w:rPr>
      </w:pPr>
      <w:r w:rsidRPr="003B5ACD">
        <w:rPr>
          <w:lang w:val="en-GB"/>
        </w:rPr>
        <w:t>C2:</w:t>
      </w:r>
    </w:p>
    <w:p w14:paraId="75C8DE0E" w14:textId="77777777" w:rsidR="00674098" w:rsidRPr="003B5ACD" w:rsidRDefault="00674098" w:rsidP="00674098">
      <w:pPr>
        <w:pStyle w:val="body"/>
        <w:spacing w:before="0" w:beforeAutospacing="0" w:after="120" w:afterAutospacing="0"/>
        <w:jc w:val="both"/>
        <w:rPr>
          <w:i/>
          <w:sz w:val="22"/>
          <w:szCs w:val="22"/>
          <w:lang w:val="en-GB" w:eastAsia="ko-KR"/>
        </w:rPr>
      </w:pPr>
      <w:r w:rsidRPr="00C23461">
        <w:rPr>
          <w:i/>
          <w:color w:val="000000"/>
          <w:lang w:val="en-GB" w:eastAsia="ko-KR"/>
        </w:rPr>
        <w:t>These sequences are generated by SAMSUNG ELECTRONICS CO., LTD. for developing image processing algorithm</w:t>
      </w:r>
      <w:r>
        <w:rPr>
          <w:i/>
          <w:color w:val="000000"/>
          <w:lang w:val="en-GB" w:eastAsia="ko-KR"/>
        </w:rPr>
        <w:t>s</w:t>
      </w:r>
      <w:r w:rsidRPr="00C23461">
        <w:rPr>
          <w:i/>
          <w:color w:val="000000"/>
          <w:lang w:val="en-GB" w:eastAsia="ko-KR"/>
        </w:rPr>
        <w:t>. All intellectual property rights for the sequences therein remain the property of SAMSUNG ELECTRONICS CO., LTD. These materials shall be used, copied, modified, or distributed only for developing MPEG and VCEG High-Performance Video coding standards and for testing and promoting such standards. This Copyright and permission notice shall be duplicated whenever the data are copied or distributed. These materials shall not be distributed with charge. For distributing of altered or processed versions of the data, any user must clearly indicate that the data has been altered and thus cannot be relied upon as representing the original material. SAMSUNG ELECTRONICS CO., LTD. makes no warranties with respect to the material and expressly disclaims any warranties regarding its fitness for any purpose. Unless the above conditions are agreed to by the recipient, no permission is granted for any use, copying, modification and distribution of the accompanying data.</w:t>
      </w:r>
    </w:p>
    <w:p w14:paraId="35FBADFB" w14:textId="77777777" w:rsidR="00674098" w:rsidRPr="003B5ACD" w:rsidRDefault="00674098" w:rsidP="00674098">
      <w:pPr>
        <w:rPr>
          <w:lang w:val="en-GB"/>
        </w:rPr>
      </w:pPr>
    </w:p>
    <w:p w14:paraId="134E496F" w14:textId="77777777" w:rsidR="00674098" w:rsidRPr="003B5ACD" w:rsidRDefault="00674098" w:rsidP="00674098">
      <w:pPr>
        <w:keepNext/>
        <w:rPr>
          <w:lang w:val="en-GB"/>
        </w:rPr>
      </w:pPr>
      <w:r w:rsidRPr="003B5ACD">
        <w:rPr>
          <w:lang w:val="en-GB"/>
        </w:rPr>
        <w:t>C</w:t>
      </w:r>
      <w:r>
        <w:rPr>
          <w:lang w:val="en-GB"/>
        </w:rPr>
        <w:t>3</w:t>
      </w:r>
      <w:r w:rsidRPr="003B5ACD">
        <w:rPr>
          <w:lang w:val="en-GB"/>
        </w:rPr>
        <w:t>:</w:t>
      </w:r>
    </w:p>
    <w:p w14:paraId="3D63D33C" w14:textId="77777777" w:rsidR="00674098" w:rsidRPr="00273871" w:rsidRDefault="00674098" w:rsidP="00674098">
      <w:pPr>
        <w:rPr>
          <w:i/>
          <w:color w:val="000000"/>
          <w:lang w:val="en-GB"/>
        </w:rPr>
      </w:pPr>
      <w:r w:rsidRPr="00273871">
        <w:rPr>
          <w:i/>
          <w:color w:val="000000"/>
          <w:lang w:val="en-GB"/>
        </w:rPr>
        <w:t>Individuals and organizations extracting sequence from this archive agree that the sequences and all intellectual property rights therein remain the property of Nakajima Laboratory of Tokyo Institute of Technology. This material may only be used for the purpose of developing, testing and promulgating technology standards. The material cannot be distributed with charge. Nakajima Laboratory of Tokyo Institute of Technology makes no warranties with respect to the material and expressly disclaims any warranties regarding its fitness for any purpose.</w:t>
      </w:r>
    </w:p>
    <w:p w14:paraId="39AB6935" w14:textId="77777777" w:rsidR="00674098" w:rsidRPr="003B5ACD" w:rsidRDefault="00674098" w:rsidP="00674098">
      <w:pPr>
        <w:rPr>
          <w:lang w:val="en-GB"/>
        </w:rPr>
      </w:pPr>
    </w:p>
    <w:p w14:paraId="7FEFE9DF" w14:textId="77777777" w:rsidR="00674098" w:rsidRPr="003B5ACD" w:rsidRDefault="00674098" w:rsidP="00674098">
      <w:pPr>
        <w:keepNext/>
        <w:rPr>
          <w:lang w:val="en-GB"/>
        </w:rPr>
      </w:pPr>
      <w:r w:rsidRPr="003B5ACD">
        <w:rPr>
          <w:lang w:val="en-GB"/>
        </w:rPr>
        <w:t>C</w:t>
      </w:r>
      <w:r>
        <w:rPr>
          <w:lang w:val="en-GB"/>
        </w:rPr>
        <w:t>4</w:t>
      </w:r>
      <w:r w:rsidRPr="003B5ACD">
        <w:rPr>
          <w:lang w:val="en-GB"/>
        </w:rPr>
        <w:t xml:space="preserve">: </w:t>
      </w:r>
    </w:p>
    <w:p w14:paraId="31EC0520" w14:textId="77777777" w:rsidR="00674098" w:rsidRPr="003B5ACD" w:rsidRDefault="00674098" w:rsidP="00674098">
      <w:pPr>
        <w:rPr>
          <w:i/>
          <w:highlight w:val="yellow"/>
          <w:lang w:val="en-GB"/>
        </w:rPr>
      </w:pPr>
      <w:r w:rsidRPr="003B5ACD">
        <w:rPr>
          <w:i/>
          <w:lang w:val="en-GB"/>
        </w:rPr>
        <w:t>These sequences and all intellectual property rights therein remain the property of the RAI. These sequences may only be used for the purpose of developing, testing and promulgating technology standards. RAI and EBU Technical make no warranties with respect to the sequences and expressly disclaims any warranties regarding their fitness for any purpose.</w:t>
      </w:r>
    </w:p>
    <w:p w14:paraId="468D72DE" w14:textId="77777777" w:rsidR="00674098" w:rsidRPr="003B5ACD" w:rsidRDefault="00674098" w:rsidP="00674098">
      <w:pPr>
        <w:rPr>
          <w:highlight w:val="yellow"/>
          <w:lang w:val="en-GB"/>
        </w:rPr>
      </w:pPr>
    </w:p>
    <w:p w14:paraId="3B7C8B1C" w14:textId="77777777" w:rsidR="00674098" w:rsidRPr="003B5ACD" w:rsidRDefault="00674098" w:rsidP="00674098">
      <w:pPr>
        <w:keepNext/>
        <w:rPr>
          <w:lang w:val="en-GB"/>
        </w:rPr>
      </w:pPr>
      <w:r w:rsidRPr="003B5ACD">
        <w:rPr>
          <w:lang w:val="en-GB"/>
        </w:rPr>
        <w:lastRenderedPageBreak/>
        <w:t>C</w:t>
      </w:r>
      <w:r>
        <w:rPr>
          <w:lang w:val="en-GB"/>
        </w:rPr>
        <w:t>5</w:t>
      </w:r>
      <w:r w:rsidRPr="003B5ACD">
        <w:rPr>
          <w:lang w:val="en-GB"/>
        </w:rPr>
        <w:t>:</w:t>
      </w:r>
    </w:p>
    <w:p w14:paraId="33F1908F" w14:textId="77777777" w:rsidR="00674098" w:rsidRPr="00273871" w:rsidRDefault="00674098" w:rsidP="00674098">
      <w:pPr>
        <w:rPr>
          <w:i/>
          <w:color w:val="000000"/>
          <w:lang w:val="en-GB"/>
        </w:rPr>
      </w:pPr>
      <w:r w:rsidRPr="00273871">
        <w:rPr>
          <w:i/>
          <w:color w:val="000000"/>
          <w:lang w:val="en-GB"/>
        </w:rPr>
        <w:t>These sequences and all intellectual property rights therein remain the property of the NTT DOCOMO, INC. These sequences may only be used for the purpose of developing, testing and promulgating technology standards. NTT DOCOMO, INC. makes no warranties with respect to the sequences and expressly disclaims any warranties regarding their fitness for any purpose.</w:t>
      </w:r>
    </w:p>
    <w:p w14:paraId="55437A31" w14:textId="77777777" w:rsidR="00674098" w:rsidRPr="003B5ACD" w:rsidRDefault="00674098" w:rsidP="00674098">
      <w:pPr>
        <w:rPr>
          <w:lang w:val="en-GB"/>
        </w:rPr>
      </w:pPr>
    </w:p>
    <w:p w14:paraId="18B38524" w14:textId="77777777" w:rsidR="00674098" w:rsidRPr="00DF4C95" w:rsidRDefault="00674098" w:rsidP="00674098">
      <w:pPr>
        <w:keepNext/>
        <w:rPr>
          <w:b/>
          <w:bCs/>
          <w:sz w:val="22"/>
          <w:szCs w:val="22"/>
        </w:rPr>
      </w:pPr>
      <w:r w:rsidRPr="00DF4C95">
        <w:rPr>
          <w:lang w:val="en-GB"/>
        </w:rPr>
        <w:t>C6</w:t>
      </w:r>
      <w:r>
        <w:rPr>
          <w:bCs/>
          <w:sz w:val="22"/>
          <w:szCs w:val="22"/>
        </w:rPr>
        <w:t>:</w:t>
      </w:r>
    </w:p>
    <w:p w14:paraId="05BC7246" w14:textId="0B33D3CA" w:rsidR="00F440FC" w:rsidRDefault="00674098" w:rsidP="00941D3D">
      <w:r w:rsidRPr="00273871">
        <w:rPr>
          <w:i/>
          <w:color w:val="000000"/>
          <w:lang w:val="en-GB"/>
        </w:rPr>
        <w:t xml:space="preserve">Individuals and organizations using these video sequences agree that the sequences and all intellectual property rights therein remain the property of the owner, </w:t>
      </w:r>
      <w:proofErr w:type="spellStart"/>
      <w:r w:rsidRPr="00273871">
        <w:rPr>
          <w:i/>
          <w:color w:val="000000"/>
          <w:lang w:val="en-GB"/>
        </w:rPr>
        <w:t>Vidyo</w:t>
      </w:r>
      <w:proofErr w:type="spellEnd"/>
      <w:r w:rsidRPr="00273871">
        <w:rPr>
          <w:i/>
          <w:color w:val="000000"/>
          <w:lang w:val="en-GB"/>
        </w:rPr>
        <w:t xml:space="preserve">, Inc.  This material may only be used for the purpose of developing, testing, and promulgating technology standards.  This material cannot be distributed with charge.  The owner makes no warranties with respect to the material and expressly disclaims any warranties regarding its fitness for any </w:t>
      </w:r>
      <w:r w:rsidR="00941D3D">
        <w:rPr>
          <w:i/>
          <w:color w:val="000000"/>
          <w:lang w:val="en-GB"/>
        </w:rPr>
        <w:t xml:space="preserve"> purpose. </w:t>
      </w:r>
    </w:p>
    <w:p w14:paraId="5E50B609" w14:textId="10DF9274" w:rsidR="00941D3D" w:rsidRDefault="00941D3D" w:rsidP="00941D3D"/>
    <w:p w14:paraId="6C021FB0" w14:textId="57FB9C4A" w:rsidR="00941D3D" w:rsidRPr="00EF5CD5" w:rsidRDefault="0038239F" w:rsidP="00941D3D">
      <w:pPr>
        <w:pStyle w:val="ANNEX"/>
      </w:pPr>
      <w:r>
        <w:lastRenderedPageBreak/>
        <w:t xml:space="preserve"> </w:t>
      </w:r>
      <w:bookmarkStart w:id="294" w:name="_Toc61448955"/>
      <w:r w:rsidRPr="00EF5CD5">
        <w:t>TEST SEQUENCES, DECODED RESULTS, cross</w:t>
      </w:r>
      <w:r w:rsidR="00452FE7">
        <w:t xml:space="preserve"> </w:t>
      </w:r>
      <w:r w:rsidRPr="00EF5CD5">
        <w:t>check</w:t>
      </w:r>
      <w:bookmarkEnd w:id="294"/>
    </w:p>
    <w:p w14:paraId="772C5DEF" w14:textId="2EFC3601" w:rsidR="00674098" w:rsidRDefault="00674098" w:rsidP="00674098">
      <w:pPr>
        <w:rPr>
          <w:lang w:eastAsia="ja-JP"/>
        </w:rPr>
      </w:pPr>
      <w:r w:rsidRPr="00674098">
        <w:rPr>
          <w:highlight w:val="red"/>
          <w:lang w:eastAsia="ja-JP"/>
        </w:rPr>
        <w:t>[For example only. Please delete if not relevant.]</w:t>
      </w:r>
    </w:p>
    <w:p w14:paraId="3C9B5A9E" w14:textId="69D90A0C" w:rsidR="00F440FC" w:rsidRDefault="00F440FC" w:rsidP="00264C44">
      <w:pPr>
        <w:pStyle w:val="a2"/>
      </w:pPr>
      <w:bookmarkStart w:id="295" w:name="_Toc61448956"/>
      <w:r w:rsidRPr="00113150">
        <w:t>Distribution formats</w:t>
      </w:r>
      <w:bookmarkEnd w:id="295"/>
      <w:r w:rsidRPr="00113150">
        <w:t xml:space="preserve"> </w:t>
      </w:r>
    </w:p>
    <w:p w14:paraId="2FEA96F8" w14:textId="77777777" w:rsidR="00674098" w:rsidRDefault="00674098" w:rsidP="00674098">
      <w:pPr>
        <w:rPr>
          <w:lang w:val="en-GB"/>
        </w:rPr>
      </w:pPr>
      <w:r w:rsidRPr="00400CDA">
        <w:rPr>
          <w:lang w:val="en-GB"/>
        </w:rPr>
        <w:t xml:space="preserve">Distribution of </w:t>
      </w:r>
      <w:r>
        <w:rPr>
          <w:lang w:val="en-GB"/>
        </w:rPr>
        <w:t xml:space="preserve">original </w:t>
      </w:r>
      <w:r w:rsidRPr="00400CDA">
        <w:rPr>
          <w:lang w:val="en-GB"/>
        </w:rPr>
        <w:t>video material files containing test sequences is done in YUV files</w:t>
      </w:r>
      <w:r>
        <w:rPr>
          <w:lang w:val="en-GB"/>
        </w:rPr>
        <w:t xml:space="preserve"> with extension “.</w:t>
      </w:r>
      <w:proofErr w:type="spellStart"/>
      <w:r>
        <w:rPr>
          <w:lang w:val="en-GB"/>
        </w:rPr>
        <w:t>yuv</w:t>
      </w:r>
      <w:proofErr w:type="spellEnd"/>
      <w:r>
        <w:rPr>
          <w:lang w:val="en-GB"/>
        </w:rPr>
        <w:t>”</w:t>
      </w:r>
      <w:r w:rsidRPr="00400CDA">
        <w:rPr>
          <w:lang w:val="en-GB"/>
        </w:rPr>
        <w:t xml:space="preserve">. Colour depth is 8 bit per component. A description of the YUV file format is available at http://www.fourcc.org/ web site, designated as “planar </w:t>
      </w:r>
      <w:proofErr w:type="spellStart"/>
      <w:r w:rsidRPr="00400CDA">
        <w:rPr>
          <w:lang w:val="en-GB"/>
        </w:rPr>
        <w:t>iyuv</w:t>
      </w:r>
      <w:proofErr w:type="spellEnd"/>
      <w:r w:rsidRPr="00400CDA">
        <w:rPr>
          <w:lang w:val="en-GB"/>
        </w:rPr>
        <w:t>”.</w:t>
      </w:r>
    </w:p>
    <w:p w14:paraId="55AE7DF7" w14:textId="77777777" w:rsidR="00674098" w:rsidRDefault="00674098" w:rsidP="00674098">
      <w:pPr>
        <w:rPr>
          <w:lang w:val="en-GB"/>
        </w:rPr>
      </w:pPr>
    </w:p>
    <w:p w14:paraId="3CF5909E" w14:textId="4208EDD6" w:rsidR="00674098" w:rsidRDefault="00674098" w:rsidP="00674098">
      <w:pPr>
        <w:rPr>
          <w:lang w:val="en-GB"/>
        </w:rPr>
      </w:pPr>
      <w:r>
        <w:rPr>
          <w:lang w:val="en-GB"/>
        </w:rPr>
        <w:t xml:space="preserve">AVC Anchor bitstreams are provided with extension “.264”. Bitstream formats of proposals can be proprietary, but must contain all information necessary to decode the sequences at a given data rate (e.g. no additional parameter files). The file size of the bitstream will be used as a proof that the bitrate limitation from </w:t>
      </w:r>
      <w:r w:rsidRPr="0088448C">
        <w:t xml:space="preserve">Table </w:t>
      </w:r>
      <w:r>
        <w:rPr>
          <w:noProof/>
        </w:rPr>
        <w:t>2</w:t>
      </w:r>
      <w:r>
        <w:rPr>
          <w:lang w:val="en-GB"/>
        </w:rPr>
        <w:t xml:space="preserve"> has been observed. The file extension of a proposal bitstream shall be “.bit”.</w:t>
      </w:r>
    </w:p>
    <w:p w14:paraId="016EBCAD" w14:textId="5145C6F1" w:rsidR="00264C44" w:rsidRDefault="00264C44" w:rsidP="00264C44">
      <w:pPr>
        <w:pStyle w:val="a2"/>
      </w:pPr>
      <w:bookmarkStart w:id="296" w:name="_Toc61448957"/>
      <w:r>
        <w:t>Decoded results</w:t>
      </w:r>
      <w:bookmarkEnd w:id="296"/>
    </w:p>
    <w:p w14:paraId="33B9DEF5" w14:textId="77777777" w:rsidR="00674098" w:rsidRDefault="00674098" w:rsidP="00674098">
      <w:pPr>
        <w:rPr>
          <w:lang w:val="en-GB"/>
        </w:rPr>
      </w:pPr>
      <w:r>
        <w:rPr>
          <w:lang w:val="en-GB"/>
        </w:rPr>
        <w:t>Decoded sequences shall be provided in the same “.</w:t>
      </w:r>
      <w:proofErr w:type="spellStart"/>
      <w:r>
        <w:rPr>
          <w:lang w:val="en-GB"/>
        </w:rPr>
        <w:t>yuv</w:t>
      </w:r>
      <w:proofErr w:type="spellEnd"/>
      <w:r>
        <w:rPr>
          <w:lang w:val="en-GB"/>
        </w:rPr>
        <w:t>” format as originals, and additionally as AVI files (“.</w:t>
      </w:r>
      <w:proofErr w:type="spellStart"/>
      <w:r>
        <w:rPr>
          <w:lang w:val="en-GB"/>
        </w:rPr>
        <w:t>avi</w:t>
      </w:r>
      <w:proofErr w:type="spellEnd"/>
      <w:r>
        <w:rPr>
          <w:lang w:val="en-GB"/>
        </w:rPr>
        <w:t>” extension). A tool that converts YUV into AVI format is available from the test coordinator by request.</w:t>
      </w:r>
    </w:p>
    <w:p w14:paraId="7CAB2382" w14:textId="77777777" w:rsidR="00674098" w:rsidRDefault="00674098" w:rsidP="00674098">
      <w:pPr>
        <w:rPr>
          <w:lang w:val="en-GB"/>
        </w:rPr>
      </w:pPr>
    </w:p>
    <w:p w14:paraId="4C7C1B00" w14:textId="6B99148A" w:rsidR="00264C44" w:rsidRDefault="00674098" w:rsidP="00674098">
      <w:pPr>
        <w:rPr>
          <w:lang w:val="en-GB"/>
        </w:rPr>
      </w:pPr>
      <w:r>
        <w:rPr>
          <w:lang w:val="en-GB"/>
        </w:rPr>
        <w:t xml:space="preserve">All files delivered (bitstreams, decoded sequences and binary decoders) must be accompanied by a checksum file to enable identification of corrupted files. MD5 checksum tools shall be used for that purpose. Such a tool is available typically as part of UNIX/LINUX operating systems where it should be run with option “-b” (binary). For Windows operating systems, a compatible tool can be obtained from </w:t>
      </w:r>
      <w:r w:rsidRPr="00400CDA">
        <w:rPr>
          <w:lang w:val="en-GB"/>
        </w:rPr>
        <w:t>http://www.pc-tools.net/win32/md5sum</w:t>
      </w:r>
      <w:r>
        <w:rPr>
          <w:lang w:val="en-GB"/>
        </w:rPr>
        <w:t xml:space="preserve">s/. This tool should be run with additional option “-u” to generate the same output as under UNIX. </w:t>
      </w:r>
    </w:p>
    <w:p w14:paraId="1FF15CAE" w14:textId="1B9DA16E" w:rsidR="00674098" w:rsidRPr="00264C44" w:rsidRDefault="00264C44" w:rsidP="00674098">
      <w:pPr>
        <w:pStyle w:val="a2"/>
      </w:pPr>
      <w:bookmarkStart w:id="297" w:name="_Toc61448958"/>
      <w:r>
        <w:t>Delivery of bitstreams</w:t>
      </w:r>
      <w:bookmarkEnd w:id="297"/>
    </w:p>
    <w:p w14:paraId="77B3D1F6" w14:textId="6B31E927" w:rsidR="00264C44" w:rsidRDefault="00674098" w:rsidP="00674098">
      <w:pPr>
        <w:rPr>
          <w:lang w:val="en-GB"/>
        </w:rPr>
      </w:pPr>
      <w:r>
        <w:rPr>
          <w:lang w:val="en-GB"/>
        </w:rPr>
        <w:t xml:space="preserve">Hard disc should be shipped (for handling in customs) with a declaration “used </w:t>
      </w:r>
      <w:proofErr w:type="spellStart"/>
      <w:r>
        <w:rPr>
          <w:lang w:val="en-GB"/>
        </w:rPr>
        <w:t>harddisc</w:t>
      </w:r>
      <w:proofErr w:type="spellEnd"/>
      <w:r>
        <w:rPr>
          <w:lang w:val="en-GB"/>
        </w:rPr>
        <w:t xml:space="preserve"> for scientific purposes, to be returned to owner” and low value specification (e.g. 20€). The use of a </w:t>
      </w:r>
      <w:proofErr w:type="spellStart"/>
      <w:r>
        <w:rPr>
          <w:lang w:val="en-GB"/>
        </w:rPr>
        <w:t>harddisc</w:t>
      </w:r>
      <w:proofErr w:type="spellEnd"/>
      <w:r>
        <w:rPr>
          <w:lang w:val="en-GB"/>
        </w:rPr>
        <w:t xml:space="preserve"> with substantially larger size than needed is discouraged. The </w:t>
      </w:r>
      <w:proofErr w:type="spellStart"/>
      <w:r>
        <w:rPr>
          <w:lang w:val="en-GB"/>
        </w:rPr>
        <w:t>harddisc</w:t>
      </w:r>
      <w:proofErr w:type="spellEnd"/>
      <w:r>
        <w:rPr>
          <w:lang w:val="en-GB"/>
        </w:rPr>
        <w:t xml:space="preserve"> should be a 3½-inch SATA drive without any additional enclosure (no case, no power supply, no USB interface etc.), NTFS file format shall be used.</w:t>
      </w:r>
    </w:p>
    <w:p w14:paraId="0BB8C0C3" w14:textId="5B551C77" w:rsidR="00264C44" w:rsidRPr="003B5ACD" w:rsidRDefault="00264C44" w:rsidP="00264C44">
      <w:pPr>
        <w:pStyle w:val="a2"/>
      </w:pPr>
      <w:bookmarkStart w:id="298" w:name="_Toc61448959"/>
      <w:r>
        <w:t>Cross check</w:t>
      </w:r>
      <w:bookmarkEnd w:id="298"/>
    </w:p>
    <w:p w14:paraId="481C0EF7" w14:textId="69165654" w:rsidR="00674098" w:rsidRPr="003B5ACD" w:rsidRDefault="00674098" w:rsidP="00941D3D">
      <w:pPr>
        <w:autoSpaceDE w:val="0"/>
        <w:autoSpaceDN w:val="0"/>
        <w:adjustRightInd w:val="0"/>
        <w:rPr>
          <w:lang w:val="en-GB"/>
        </w:rPr>
      </w:pPr>
      <w:r>
        <w:rPr>
          <w:lang w:val="en-GB"/>
        </w:rPr>
        <w:t xml:space="preserve">Before the evaluation meeting, a one-day cross-check meeting will be held. Proponents shall bring another </w:t>
      </w:r>
      <w:proofErr w:type="spellStart"/>
      <w:r>
        <w:rPr>
          <w:lang w:val="en-GB"/>
        </w:rPr>
        <w:t>harddisc</w:t>
      </w:r>
      <w:proofErr w:type="spellEnd"/>
      <w:r>
        <w:rPr>
          <w:lang w:val="en-GB"/>
        </w:rPr>
        <w:t>,</w:t>
      </w:r>
      <w:r w:rsidRPr="00687D10">
        <w:rPr>
          <w:lang w:val="en-GB"/>
        </w:rPr>
        <w:t xml:space="preserve"> </w:t>
      </w:r>
      <w:r>
        <w:rPr>
          <w:lang w:val="en-GB"/>
        </w:rPr>
        <w:t xml:space="preserve">which can </w:t>
      </w:r>
      <w:r w:rsidRPr="003B5ACD">
        <w:rPr>
          <w:lang w:val="en-GB"/>
        </w:rPr>
        <w:t>be connected via USB 2.0 to a Windows PC</w:t>
      </w:r>
      <w:r>
        <w:rPr>
          <w:lang w:val="en-GB"/>
        </w:rPr>
        <w:t xml:space="preserve">, containing original and </w:t>
      </w:r>
      <w:r w:rsidRPr="003B5ACD">
        <w:rPr>
          <w:lang w:val="en-GB"/>
        </w:rPr>
        <w:t>decoded sequences</w:t>
      </w:r>
      <w:r>
        <w:rPr>
          <w:lang w:val="en-GB"/>
        </w:rPr>
        <w:t xml:space="preserve"> in YUV and AVI formats, </w:t>
      </w:r>
      <w:r w:rsidRPr="003B5ACD">
        <w:rPr>
          <w:lang w:val="en-GB"/>
        </w:rPr>
        <w:t>bitstreams</w:t>
      </w:r>
      <w:r>
        <w:rPr>
          <w:lang w:val="en-GB"/>
        </w:rPr>
        <w:t>,</w:t>
      </w:r>
      <w:r w:rsidRPr="003B5ACD">
        <w:rPr>
          <w:lang w:val="en-GB"/>
        </w:rPr>
        <w:t xml:space="preserve"> </w:t>
      </w:r>
      <w:r>
        <w:rPr>
          <w:lang w:val="en-GB"/>
        </w:rPr>
        <w:t>binary decoder executables and all related checksum files</w:t>
      </w:r>
      <w:r w:rsidRPr="003B5ACD">
        <w:rPr>
          <w:lang w:val="en-GB"/>
        </w:rPr>
        <w:t xml:space="preserve">. </w:t>
      </w:r>
      <w:r>
        <w:rPr>
          <w:lang w:val="en-GB"/>
        </w:rPr>
        <w:t xml:space="preserve">An adequate computer system shall also be brought to this meeting. </w:t>
      </w:r>
      <w:r w:rsidRPr="003B5ACD">
        <w:rPr>
          <w:lang w:val="en-GB"/>
        </w:rPr>
        <w:t xml:space="preserve">Proponents shall </w:t>
      </w:r>
      <w:r>
        <w:rPr>
          <w:lang w:val="en-GB"/>
        </w:rPr>
        <w:t>specify</w:t>
      </w:r>
      <w:r w:rsidRPr="003B5ACD">
        <w:rPr>
          <w:lang w:val="en-GB"/>
        </w:rPr>
        <w:t xml:space="preserve"> the computing platform (hardware, OS</w:t>
      </w:r>
      <w:r>
        <w:rPr>
          <w:lang w:val="en-GB"/>
        </w:rPr>
        <w:t xml:space="preserve"> version</w:t>
      </w:r>
      <w:r w:rsidRPr="003B5ACD">
        <w:rPr>
          <w:lang w:val="en-GB"/>
        </w:rPr>
        <w:t xml:space="preserve">) on which the binary </w:t>
      </w:r>
      <w:r>
        <w:rPr>
          <w:lang w:val="en-GB"/>
        </w:rPr>
        <w:t>can be run</w:t>
      </w:r>
      <w:r w:rsidRPr="003B5ACD">
        <w:rPr>
          <w:lang w:val="en-GB"/>
        </w:rPr>
        <w:t xml:space="preserve">. Should such a computing platform not be readily available, the </w:t>
      </w:r>
      <w:r w:rsidRPr="003B5ACD">
        <w:rPr>
          <w:lang w:val="en-GB"/>
        </w:rPr>
        <w:lastRenderedPageBreak/>
        <w:t>proponent shall provide a computer adequate for decoder verification at th</w:t>
      </w:r>
      <w:r>
        <w:rPr>
          <w:lang w:val="en-GB"/>
        </w:rPr>
        <w:t>is</w:t>
      </w:r>
      <w:r w:rsidRPr="003B5ACD">
        <w:rPr>
          <w:lang w:val="en-GB"/>
        </w:rPr>
        <w:t xml:space="preserve"> meeting. </w:t>
      </w:r>
      <w:r>
        <w:rPr>
          <w:lang w:val="en-GB"/>
        </w:rPr>
        <w:t>Further information will be exchanged with the proponents after the registration deadline</w:t>
      </w:r>
      <w:r w:rsidRPr="003B5ACD">
        <w:rPr>
          <w:lang w:val="en-GB"/>
        </w:rPr>
        <w:t>.</w:t>
      </w:r>
    </w:p>
    <w:p w14:paraId="752B7916" w14:textId="6A698184" w:rsidR="00C56B64" w:rsidRDefault="00883C6F" w:rsidP="00941D3D">
      <w:pPr>
        <w:pStyle w:val="ANNEX"/>
      </w:pPr>
      <w:r>
        <w:lastRenderedPageBreak/>
        <w:t xml:space="preserve"> </w:t>
      </w:r>
      <w:bookmarkStart w:id="299" w:name="_Toc61448960"/>
      <w:r>
        <w:t>Description of Testing Environment and methodology</w:t>
      </w:r>
      <w:bookmarkEnd w:id="299"/>
    </w:p>
    <w:p w14:paraId="7C1C7F33" w14:textId="77777777" w:rsidR="00674098" w:rsidRPr="00674098" w:rsidRDefault="00674098" w:rsidP="00674098">
      <w:pPr>
        <w:rPr>
          <w:lang w:eastAsia="ja-JP"/>
        </w:rPr>
      </w:pPr>
      <w:r w:rsidRPr="00674098">
        <w:rPr>
          <w:highlight w:val="red"/>
          <w:lang w:eastAsia="ja-JP"/>
        </w:rPr>
        <w:t>[For example only. Please delete if not relevant.]</w:t>
      </w:r>
    </w:p>
    <w:p w14:paraId="1B2E895E" w14:textId="77777777" w:rsidR="00C56B64" w:rsidRDefault="00C56B64" w:rsidP="00674098">
      <w:pPr>
        <w:keepNext/>
        <w:rPr>
          <w:lang w:val="en-GB"/>
        </w:rPr>
      </w:pPr>
    </w:p>
    <w:p w14:paraId="0B4DA53D" w14:textId="49D9365C" w:rsidR="000203E8" w:rsidRDefault="000203E8" w:rsidP="000203E8">
      <w:pPr>
        <w:pStyle w:val="a2"/>
      </w:pPr>
      <w:bookmarkStart w:id="300" w:name="_Toc61448961"/>
      <w:r>
        <w:t>Test procedure</w:t>
      </w:r>
      <w:bookmarkEnd w:id="300"/>
    </w:p>
    <w:p w14:paraId="7A6C1DD8" w14:textId="19F29BBF" w:rsidR="00674098" w:rsidRDefault="00674098" w:rsidP="00674098">
      <w:pPr>
        <w:rPr>
          <w:lang w:val="en-GB"/>
        </w:rPr>
      </w:pPr>
      <w:r>
        <w:rPr>
          <w:lang w:val="en-GB"/>
        </w:rPr>
        <w:t xml:space="preserve">The test procedure foreseen for the formal subjective evaluation will consider two main requirements: </w:t>
      </w:r>
    </w:p>
    <w:p w14:paraId="20C1D4B7" w14:textId="77777777" w:rsidR="00674098" w:rsidRDefault="00674098" w:rsidP="00674098">
      <w:pPr>
        <w:numPr>
          <w:ilvl w:val="0"/>
          <w:numId w:val="35"/>
        </w:numPr>
        <w:spacing w:before="120"/>
        <w:rPr>
          <w:lang w:val="en-GB"/>
        </w:rPr>
      </w:pPr>
      <w:r>
        <w:rPr>
          <w:lang w:val="en-GB"/>
        </w:rPr>
        <w:t>to be as much as possible reliable and effective in ranking the proposals in terms of subjective quality (and therefore adhering the existing recommendations);</w:t>
      </w:r>
    </w:p>
    <w:p w14:paraId="470A4407" w14:textId="77777777" w:rsidR="00674098" w:rsidRDefault="00674098" w:rsidP="00674098">
      <w:pPr>
        <w:numPr>
          <w:ilvl w:val="0"/>
          <w:numId w:val="35"/>
        </w:numPr>
        <w:spacing w:before="120"/>
        <w:rPr>
          <w:lang w:val="en-GB"/>
        </w:rPr>
      </w:pPr>
      <w:r>
        <w:rPr>
          <w:lang w:val="en-GB"/>
        </w:rPr>
        <w:t>to take into account the evolution of technology and laboratory set-up oriented to the adoption of FPD (Flat Panel Display) and video server as video recording and playing equipment.</w:t>
      </w:r>
    </w:p>
    <w:p w14:paraId="6FE08852" w14:textId="77777777" w:rsidR="00674098" w:rsidRDefault="00674098" w:rsidP="00674098">
      <w:pPr>
        <w:rPr>
          <w:lang w:val="en-GB"/>
        </w:rPr>
      </w:pPr>
      <w:r>
        <w:rPr>
          <w:lang w:val="en-GB"/>
        </w:rPr>
        <w:t xml:space="preserve">Therefore, two of the test methods described in Recommendation ITU-R BT.500 [5] are planned to be used, applying some modification to them, relating to the kind of display, the video recording and playing equipment. </w:t>
      </w:r>
    </w:p>
    <w:p w14:paraId="47FC6E3E" w14:textId="4288ECD6" w:rsidR="00674098" w:rsidRPr="000203E8" w:rsidRDefault="00674098" w:rsidP="00674098">
      <w:pPr>
        <w:pStyle w:val="a2"/>
      </w:pPr>
      <w:r>
        <w:t xml:space="preserve"> </w:t>
      </w:r>
      <w:bookmarkStart w:id="301" w:name="_Toc61448962"/>
      <w:r>
        <w:t>Selection of the test method</w:t>
      </w:r>
      <w:bookmarkEnd w:id="301"/>
    </w:p>
    <w:p w14:paraId="3A1E2E85" w14:textId="77777777" w:rsidR="00674098" w:rsidRDefault="00674098" w:rsidP="00674098">
      <w:pPr>
        <w:rPr>
          <w:lang w:val="en-GB"/>
        </w:rPr>
      </w:pPr>
      <w:r>
        <w:rPr>
          <w:lang w:val="en-GB"/>
        </w:rPr>
        <w:t>The anticipated test methods are:</w:t>
      </w:r>
    </w:p>
    <w:p w14:paraId="32EB70AB" w14:textId="77777777" w:rsidR="00674098" w:rsidRDefault="00674098" w:rsidP="00674098">
      <w:pPr>
        <w:numPr>
          <w:ilvl w:val="0"/>
          <w:numId w:val="36"/>
        </w:numPr>
        <w:spacing w:before="120"/>
        <w:rPr>
          <w:lang w:val="en-GB"/>
        </w:rPr>
      </w:pPr>
      <w:r>
        <w:rPr>
          <w:lang w:val="en-GB"/>
        </w:rPr>
        <w:t>DSIS (Double Stimulus Impairment Scale)</w:t>
      </w:r>
    </w:p>
    <w:p w14:paraId="0D4E2D7C" w14:textId="77777777" w:rsidR="00674098" w:rsidRPr="006F512D" w:rsidRDefault="00674098" w:rsidP="00674098">
      <w:pPr>
        <w:numPr>
          <w:ilvl w:val="0"/>
          <w:numId w:val="36"/>
        </w:numPr>
        <w:spacing w:before="120"/>
        <w:rPr>
          <w:lang w:val="fr-FR"/>
        </w:rPr>
      </w:pPr>
      <w:r w:rsidRPr="006F512D">
        <w:rPr>
          <w:lang w:val="fr-FR"/>
        </w:rPr>
        <w:t xml:space="preserve">DSCQS (Double Stimulus </w:t>
      </w:r>
      <w:r w:rsidRPr="00B01F73">
        <w:t>Continuo</w:t>
      </w:r>
      <w:r>
        <w:t>u</w:t>
      </w:r>
      <w:r w:rsidRPr="00B01F73">
        <w:t>s Quality Scale</w:t>
      </w:r>
      <w:r w:rsidRPr="006F512D">
        <w:rPr>
          <w:lang w:val="fr-FR"/>
        </w:rPr>
        <w:t>)</w:t>
      </w:r>
    </w:p>
    <w:p w14:paraId="0B33ADF7" w14:textId="3DC5298F" w:rsidR="00674098" w:rsidRPr="00C852A7" w:rsidRDefault="00674098" w:rsidP="00351494">
      <w:pPr>
        <w:pStyle w:val="a3"/>
      </w:pPr>
      <w:r w:rsidRPr="00C852A7">
        <w:t>DSIS</w:t>
      </w:r>
    </w:p>
    <w:p w14:paraId="58A58DE2" w14:textId="77777777" w:rsidR="00674098" w:rsidRDefault="00674098" w:rsidP="00674098">
      <w:pPr>
        <w:spacing w:before="120"/>
        <w:rPr>
          <w:lang w:val="en-GB"/>
        </w:rPr>
      </w:pPr>
      <w:r>
        <w:rPr>
          <w:lang w:val="en-GB"/>
        </w:rPr>
        <w:t>This test method is commonly adopted when the material to be evaluated shows a range of visual quality that well distributes across all quality scales.</w:t>
      </w:r>
    </w:p>
    <w:p w14:paraId="6240F6EF" w14:textId="77777777" w:rsidR="00674098" w:rsidRDefault="00674098" w:rsidP="00674098">
      <w:pPr>
        <w:spacing w:before="120"/>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three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714E14E0" w14:textId="77777777" w:rsidR="00674098" w:rsidRDefault="00674098" w:rsidP="00674098">
      <w:pPr>
        <w:spacing w:before="120"/>
        <w:rPr>
          <w:lang w:val="en-GB"/>
        </w:rPr>
      </w:pPr>
      <w:r>
        <w:rPr>
          <w:lang w:val="en-GB"/>
        </w:rPr>
        <w:t>All the video material used for these tests will consist of video clips of 10 seconds duration.</w:t>
      </w:r>
    </w:p>
    <w:p w14:paraId="5B83BE59" w14:textId="77777777" w:rsidR="00674098" w:rsidRDefault="00674098" w:rsidP="00674098">
      <w:pPr>
        <w:spacing w:before="120"/>
        <w:rPr>
          <w:lang w:val="en-GB"/>
        </w:rPr>
      </w:pPr>
      <w:r>
        <w:rPr>
          <w:lang w:val="en-GB"/>
        </w:rPr>
        <w:t xml:space="preserve">The structure of the Basic Test Cell (BTC) of DSIS method is made by two consecutive presentations of the video clip under test; at first the original version of the video clip is displayed, immediately afterwards the coded version of the video clip is presented; then a message displays for 5 seconds asking the viewers to vote (see </w:t>
      </w:r>
      <w:r>
        <w:rPr>
          <w:lang w:val="en-GB"/>
        </w:rPr>
        <w:fldChar w:fldCharType="begin"/>
      </w:r>
      <w:r>
        <w:rPr>
          <w:lang w:val="en-GB"/>
        </w:rPr>
        <w:instrText xml:space="preserve"> REF _Ref242789318 \h </w:instrText>
      </w:r>
      <w:r>
        <w:rPr>
          <w:lang w:val="en-GB"/>
        </w:rPr>
      </w:r>
      <w:r>
        <w:rPr>
          <w:lang w:val="en-GB"/>
        </w:rPr>
        <w:fldChar w:fldCharType="separate"/>
      </w:r>
      <w:r w:rsidRPr="003C6CEB">
        <w:rPr>
          <w:b/>
          <w:i/>
        </w:rPr>
        <w:t xml:space="preserve">Figure </w:t>
      </w:r>
      <w:r>
        <w:rPr>
          <w:b/>
          <w:i/>
        </w:rPr>
        <w:t>C</w:t>
      </w:r>
      <w:r>
        <w:rPr>
          <w:b/>
          <w:i/>
          <w:noProof/>
        </w:rPr>
        <w:t>1</w:t>
      </w:r>
      <w:r>
        <w:rPr>
          <w:lang w:val="en-GB"/>
        </w:rPr>
        <w:fldChar w:fldCharType="end"/>
      </w:r>
      <w:r>
        <w:rPr>
          <w:lang w:val="en-GB"/>
        </w:rPr>
        <w:t>)</w:t>
      </w:r>
    </w:p>
    <w:p w14:paraId="682A489A" w14:textId="77777777" w:rsidR="00674098" w:rsidRDefault="00674098" w:rsidP="00674098">
      <w:pPr>
        <w:spacing w:before="120"/>
        <w:rPr>
          <w:lang w:val="en-GB"/>
        </w:rPr>
      </w:pPr>
    </w:p>
    <w:bookmarkStart w:id="302" w:name="_MON_1325553686"/>
    <w:bookmarkEnd w:id="302"/>
    <w:bookmarkStart w:id="303" w:name="_MON_1316530261"/>
    <w:bookmarkEnd w:id="303"/>
    <w:p w14:paraId="393027D8" w14:textId="77777777" w:rsidR="00674098" w:rsidRDefault="00EB6DB5" w:rsidP="00674098">
      <w:pPr>
        <w:jc w:val="center"/>
        <w:rPr>
          <w:lang w:val="en-GB"/>
        </w:rPr>
      </w:pPr>
      <w:r w:rsidRPr="0087467A">
        <w:rPr>
          <w:noProof/>
          <w:lang w:val="en-GB"/>
        </w:rPr>
        <w:object w:dxaOrig="10665" w:dyaOrig="1814" w14:anchorId="327C6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399.8pt;height:67.3pt;mso-width-percent:0;mso-height-percent:0;mso-width-percent:0;mso-height-percent:0" o:ole="">
            <v:imagedata r:id="rId22" o:title=""/>
          </v:shape>
          <o:OLEObject Type="Embed" ProgID="Word.Picture.8" ShapeID="_x0000_i1028" DrawAspect="Content" ObjectID="_1687643300" r:id="rId23"/>
        </w:object>
      </w:r>
    </w:p>
    <w:p w14:paraId="07755287" w14:textId="77777777" w:rsidR="00674098" w:rsidRPr="003C6CEB" w:rsidRDefault="00674098" w:rsidP="00674098">
      <w:pPr>
        <w:pStyle w:val="Caption"/>
        <w:jc w:val="center"/>
        <w:rPr>
          <w:b w:val="0"/>
          <w:i/>
          <w:lang w:val="en-GB"/>
        </w:rPr>
      </w:pPr>
      <w:bookmarkStart w:id="304" w:name="_Ref242789318"/>
      <w:r w:rsidRPr="003C6CEB">
        <w:rPr>
          <w:b w:val="0"/>
          <w:i/>
        </w:rPr>
        <w:t xml:space="preserve">Figure </w:t>
      </w:r>
      <w:r>
        <w:rPr>
          <w:b w:val="0"/>
          <w:i/>
        </w:rPr>
        <w:t>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1</w:t>
      </w:r>
      <w:r w:rsidRPr="003C6CEB">
        <w:rPr>
          <w:b w:val="0"/>
          <w:i/>
        </w:rPr>
        <w:fldChar w:fldCharType="end"/>
      </w:r>
      <w:bookmarkEnd w:id="304"/>
      <w:r>
        <w:rPr>
          <w:b w:val="0"/>
          <w:i/>
        </w:rPr>
        <w:t xml:space="preserve"> - DSIS  BTC</w:t>
      </w:r>
    </w:p>
    <w:p w14:paraId="3AEBBC57" w14:textId="77777777" w:rsidR="00674098" w:rsidRDefault="00674098" w:rsidP="00674098">
      <w:pPr>
        <w:rPr>
          <w:lang w:val="en-GB"/>
        </w:rPr>
      </w:pPr>
    </w:p>
    <w:p w14:paraId="00A53166" w14:textId="77777777" w:rsidR="00674098" w:rsidRDefault="00674098" w:rsidP="00674098">
      <w:pPr>
        <w:rPr>
          <w:lang w:val="en-GB"/>
        </w:rPr>
      </w:pPr>
      <w:r>
        <w:rPr>
          <w:lang w:val="en-GB"/>
        </w:rPr>
        <w:t>The presentation of the video clips will be preceded by a mid-grey screen displaying for one second.</w:t>
      </w:r>
    </w:p>
    <w:p w14:paraId="5C64B6B9" w14:textId="2AD78C7A" w:rsidR="00674098" w:rsidRPr="00C852A7" w:rsidRDefault="00674098" w:rsidP="003412CD">
      <w:pPr>
        <w:pStyle w:val="a3"/>
      </w:pPr>
      <w:r w:rsidRPr="00C852A7">
        <w:t>DS</w:t>
      </w:r>
      <w:r>
        <w:t>CQS</w:t>
      </w:r>
    </w:p>
    <w:p w14:paraId="1EC2B88B" w14:textId="77777777" w:rsidR="00674098" w:rsidRDefault="00674098" w:rsidP="00674098">
      <w:pPr>
        <w:spacing w:before="120"/>
        <w:rPr>
          <w:lang w:val="en-GB"/>
        </w:rPr>
      </w:pPr>
      <w:r>
        <w:rPr>
          <w:lang w:val="en-GB"/>
        </w:rPr>
        <w:t>This test method is typically selected when the range of visual quality presented to the viewing subjects is in the upper part of the quality scale.</w:t>
      </w:r>
    </w:p>
    <w:p w14:paraId="2F2E6990" w14:textId="77777777" w:rsidR="00674098" w:rsidRDefault="00674098" w:rsidP="00674098">
      <w:pPr>
        <w:spacing w:before="120"/>
        <w:rPr>
          <w:lang w:val="en-GB"/>
        </w:rPr>
      </w:pPr>
      <w:r>
        <w:rPr>
          <w:lang w:val="en-GB"/>
        </w:rPr>
        <w:t>In this method the original and the coded samples of a video clip are presented two times.</w:t>
      </w:r>
    </w:p>
    <w:p w14:paraId="22949494" w14:textId="77777777" w:rsidR="00674098" w:rsidRDefault="00674098" w:rsidP="00674098">
      <w:pPr>
        <w:spacing w:before="120"/>
        <w:rPr>
          <w:lang w:val="en-GB"/>
        </w:rPr>
      </w:pPr>
      <w:r>
        <w:rPr>
          <w:lang w:val="en-GB"/>
        </w:rPr>
        <w:t>This allows the viewing subjects to evaluate the sequences they are seeing more accurately.</w:t>
      </w:r>
    </w:p>
    <w:p w14:paraId="3914AE62" w14:textId="77777777" w:rsidR="00674098" w:rsidRDefault="00674098" w:rsidP="00674098">
      <w:pPr>
        <w:spacing w:before="120"/>
        <w:rPr>
          <w:lang w:val="en-GB"/>
        </w:rPr>
      </w:pPr>
      <w:r>
        <w:rPr>
          <w:lang w:val="en-GB"/>
        </w:rPr>
        <w:t>An important aspect of DSCQS is that the viewing subject is asked to evaluate the two original and the coded clips separately. Furthermore the viewer does not know which of the two clips is the original or the coded one.</w:t>
      </w:r>
    </w:p>
    <w:p w14:paraId="6972BD6A" w14:textId="77777777" w:rsidR="00674098" w:rsidRDefault="00674098" w:rsidP="00674098">
      <w:pPr>
        <w:spacing w:before="120"/>
        <w:rPr>
          <w:lang w:val="en-GB"/>
        </w:rPr>
      </w:pPr>
      <w:r>
        <w:rPr>
          <w:lang w:val="en-GB"/>
        </w:rPr>
        <w:t>The position of the original and the coded one is randomly changed for each BTC.</w:t>
      </w:r>
    </w:p>
    <w:p w14:paraId="71D98736" w14:textId="77777777" w:rsidR="00674098" w:rsidRDefault="00674098" w:rsidP="00674098">
      <w:pPr>
        <w:spacing w:before="120"/>
        <w:rPr>
          <w:lang w:val="en-GB"/>
        </w:rPr>
      </w:pPr>
      <w:r>
        <w:rPr>
          <w:lang w:val="en-GB"/>
        </w:rPr>
        <w:t>The structure of the Basic Test Cell of the DSCQS method therefore contains two consecutive pairs of presentations.</w:t>
      </w:r>
    </w:p>
    <w:p w14:paraId="41251E8D" w14:textId="77777777" w:rsidR="00674098" w:rsidRDefault="00674098" w:rsidP="00674098">
      <w:pPr>
        <w:spacing w:before="120"/>
        <w:rPr>
          <w:lang w:val="en-GB"/>
        </w:rPr>
      </w:pPr>
      <w:r>
        <w:rPr>
          <w:lang w:val="en-GB"/>
        </w:rPr>
        <w:t xml:space="preserve">The first presentation is announced by a </w:t>
      </w:r>
      <w:proofErr w:type="spellStart"/>
      <w:r>
        <w:rPr>
          <w:lang w:val="en-GB"/>
        </w:rPr>
        <w:t>mid grey</w:t>
      </w:r>
      <w:proofErr w:type="spellEnd"/>
      <w:r>
        <w:rPr>
          <w:lang w:val="en-GB"/>
        </w:rPr>
        <w:t xml:space="preserve"> screen with the letter "A" in the middle displaying for one second; the second presentation is announced by another mid grey screen with the letter "B"; these are repeated during the second pair of presentations changing A and B into A* and B*; the message "VOTE" displays on the screen for 5 seconds after the second pair of presentations is done (see </w:t>
      </w:r>
      <w:r>
        <w:rPr>
          <w:lang w:val="en-GB"/>
        </w:rPr>
        <w:fldChar w:fldCharType="begin"/>
      </w:r>
      <w:r>
        <w:rPr>
          <w:lang w:val="en-GB"/>
        </w:rPr>
        <w:instrText xml:space="preserve"> REF _Ref242794287 \h </w:instrText>
      </w:r>
      <w:r>
        <w:rPr>
          <w:lang w:val="en-GB"/>
        </w:rPr>
      </w:r>
      <w:r>
        <w:rPr>
          <w:lang w:val="en-GB"/>
        </w:rPr>
        <w:fldChar w:fldCharType="separate"/>
      </w:r>
      <w:r w:rsidRPr="003C6CEB">
        <w:rPr>
          <w:b/>
          <w:i/>
        </w:rPr>
        <w:t>Figure</w:t>
      </w:r>
      <w:r>
        <w:rPr>
          <w:b/>
          <w:i/>
        </w:rPr>
        <w:t xml:space="preserve"> C</w:t>
      </w:r>
      <w:r>
        <w:rPr>
          <w:b/>
          <w:i/>
          <w:noProof/>
        </w:rPr>
        <w:t>2</w:t>
      </w:r>
      <w:r>
        <w:rPr>
          <w:lang w:val="en-GB"/>
        </w:rPr>
        <w:fldChar w:fldCharType="end"/>
      </w:r>
      <w:r>
        <w:rPr>
          <w:lang w:val="en-GB"/>
        </w:rPr>
        <w:t>)</w:t>
      </w:r>
    </w:p>
    <w:p w14:paraId="4811CB7B" w14:textId="77777777" w:rsidR="00674098" w:rsidRDefault="00674098" w:rsidP="00674098">
      <w:pPr>
        <w:rPr>
          <w:lang w:val="en-GB"/>
        </w:rPr>
      </w:pPr>
    </w:p>
    <w:bookmarkStart w:id="305" w:name="_MON_1316535432"/>
    <w:bookmarkStart w:id="306" w:name="_MON_1318796773"/>
    <w:bookmarkEnd w:id="305"/>
    <w:bookmarkEnd w:id="306"/>
    <w:bookmarkStart w:id="307" w:name="_MON_1325554413"/>
    <w:bookmarkEnd w:id="307"/>
    <w:p w14:paraId="6DB819BA" w14:textId="77777777" w:rsidR="00674098" w:rsidRDefault="00EB6DB5" w:rsidP="00674098">
      <w:pPr>
        <w:jc w:val="center"/>
        <w:rPr>
          <w:lang w:val="en-GB"/>
        </w:rPr>
      </w:pPr>
      <w:r w:rsidRPr="0087467A">
        <w:rPr>
          <w:noProof/>
          <w:lang w:val="en-GB"/>
        </w:rPr>
        <w:object w:dxaOrig="11189" w:dyaOrig="1829" w14:anchorId="045F1619">
          <v:shape id="_x0000_i1027" type="#_x0000_t75" alt="" style="width:419.7pt;height:68.5pt;mso-width-percent:0;mso-height-percent:0;mso-width-percent:0;mso-height-percent:0" o:ole="">
            <v:imagedata r:id="rId24" o:title=""/>
          </v:shape>
          <o:OLEObject Type="Embed" ProgID="Word.Picture.8" ShapeID="_x0000_i1027" DrawAspect="Content" ObjectID="_1687643301" r:id="rId25"/>
        </w:object>
      </w:r>
    </w:p>
    <w:p w14:paraId="4ABFF1ED" w14:textId="77777777" w:rsidR="00674098" w:rsidRPr="00554A64" w:rsidRDefault="00674098" w:rsidP="00674098">
      <w:pPr>
        <w:pStyle w:val="Caption"/>
        <w:jc w:val="center"/>
        <w:rPr>
          <w:b w:val="0"/>
          <w:i/>
          <w:lang w:val="fr-FR"/>
        </w:rPr>
      </w:pPr>
      <w:bookmarkStart w:id="308" w:name="_Ref242794287"/>
      <w:r w:rsidRPr="003C6CEB">
        <w:rPr>
          <w:b w:val="0"/>
          <w:i/>
        </w:rPr>
        <w:t>Figure</w:t>
      </w:r>
      <w:r>
        <w:rPr>
          <w:b w:val="0"/>
          <w:i/>
        </w:rPr>
        <w:t xml:space="preserve"> 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2</w:t>
      </w:r>
      <w:r w:rsidRPr="003C6CEB">
        <w:rPr>
          <w:b w:val="0"/>
          <w:i/>
        </w:rPr>
        <w:fldChar w:fldCharType="end"/>
      </w:r>
      <w:bookmarkEnd w:id="308"/>
      <w:r>
        <w:rPr>
          <w:b w:val="0"/>
          <w:i/>
        </w:rPr>
        <w:t xml:space="preserve"> - DSCQS BTC</w:t>
      </w:r>
    </w:p>
    <w:p w14:paraId="40B0E697" w14:textId="7EB9062B" w:rsidR="00674098" w:rsidRPr="00D54E0F" w:rsidRDefault="00674098" w:rsidP="00351494">
      <w:pPr>
        <w:pStyle w:val="a2"/>
      </w:pPr>
      <w:bookmarkStart w:id="309" w:name="_Toc61448963"/>
      <w:r w:rsidRPr="00D54E0F">
        <w:t>How to express the visual quality opinion</w:t>
      </w:r>
      <w:r>
        <w:t xml:space="preserve"> with DSIS</w:t>
      </w:r>
      <w:bookmarkEnd w:id="309"/>
    </w:p>
    <w:p w14:paraId="5D8B125C" w14:textId="77777777" w:rsidR="00674098" w:rsidRDefault="00674098" w:rsidP="00674098">
      <w:pPr>
        <w:spacing w:before="120"/>
        <w:rPr>
          <w:lang w:val="en-GB"/>
        </w:rPr>
      </w:pPr>
      <w:r>
        <w:rPr>
          <w:lang w:val="en-GB"/>
        </w:rPr>
        <w:t>The viewers will be asked to express their vote putting a mark on a scoring sheet.</w:t>
      </w:r>
    </w:p>
    <w:p w14:paraId="3B4C35A7" w14:textId="77777777" w:rsidR="00674098" w:rsidRDefault="00674098" w:rsidP="00674098">
      <w:pPr>
        <w:rPr>
          <w:lang w:val="en-GB"/>
        </w:rPr>
      </w:pPr>
      <w:r>
        <w:rPr>
          <w:lang w:val="en-GB"/>
        </w:rPr>
        <w:t xml:space="preserve">The scoring sheet for a DSIS test is made of a section for each BTC; each section is made of a column of 11 vertically arranged boxes, associated to a number from 0 to 10 (see </w:t>
      </w:r>
      <w:r>
        <w:rPr>
          <w:lang w:val="en-GB"/>
        </w:rPr>
        <w:fldChar w:fldCharType="begin"/>
      </w:r>
      <w:r>
        <w:rPr>
          <w:lang w:val="en-GB"/>
        </w:rPr>
        <w:instrText xml:space="preserve"> REF _Ref242792925 \h </w:instrText>
      </w:r>
      <w:r>
        <w:rPr>
          <w:lang w:val="en-GB"/>
        </w:rPr>
      </w:r>
      <w:r>
        <w:rPr>
          <w:lang w:val="en-GB"/>
        </w:rPr>
        <w:fldChar w:fldCharType="separate"/>
      </w:r>
      <w:r w:rsidRPr="003C6CEB">
        <w:rPr>
          <w:b/>
          <w:i/>
        </w:rPr>
        <w:t>Figure</w:t>
      </w:r>
      <w:r>
        <w:rPr>
          <w:b/>
          <w:i/>
        </w:rPr>
        <w:t xml:space="preserve"> C</w:t>
      </w:r>
      <w:r>
        <w:rPr>
          <w:b/>
          <w:i/>
          <w:noProof/>
        </w:rPr>
        <w:t>3</w:t>
      </w:r>
      <w:r>
        <w:rPr>
          <w:lang w:val="en-GB"/>
        </w:rPr>
        <w:fldChar w:fldCharType="end"/>
      </w:r>
      <w:r>
        <w:rPr>
          <w:lang w:val="en-GB"/>
        </w:rPr>
        <w:t>).</w:t>
      </w:r>
    </w:p>
    <w:p w14:paraId="75B32686" w14:textId="77777777" w:rsidR="00674098" w:rsidRDefault="00674098" w:rsidP="00674098">
      <w:pPr>
        <w:spacing w:before="120"/>
        <w:rPr>
          <w:lang w:val="en-GB"/>
        </w:rPr>
      </w:pPr>
      <w:r>
        <w:rPr>
          <w:lang w:val="en-GB"/>
        </w:rPr>
        <w:t>The viewers have to put a check mark on one of the 11 boxes; checking the box "10" the subject will express an opinion of "best" quality, while checking the box "0" the subject will express an opinion of the "worst” quality.</w:t>
      </w:r>
    </w:p>
    <w:p w14:paraId="74D9E13B" w14:textId="77777777" w:rsidR="00674098" w:rsidRDefault="00674098" w:rsidP="00674098">
      <w:pPr>
        <w:spacing w:before="120"/>
        <w:rPr>
          <w:lang w:val="en-GB"/>
        </w:rPr>
      </w:pPr>
      <w:r>
        <w:rPr>
          <w:lang w:val="en-GB"/>
        </w:rPr>
        <w:lastRenderedPageBreak/>
        <w:t>The vote has to be written when the message "Vote N" appears on the screen. The number "N" is a numerical progressive indication on the screen aiming to help the viewing subjects to use the appropriate column of the scoring sheet.</w:t>
      </w:r>
    </w:p>
    <w:bookmarkStart w:id="310" w:name="_MON_1325554743"/>
    <w:bookmarkEnd w:id="310"/>
    <w:bookmarkStart w:id="311" w:name="_MON_1316533934"/>
    <w:bookmarkEnd w:id="311"/>
    <w:p w14:paraId="65A28CB1" w14:textId="77777777" w:rsidR="00674098" w:rsidRDefault="00EB6DB5" w:rsidP="00674098">
      <w:pPr>
        <w:keepNext/>
        <w:jc w:val="center"/>
        <w:rPr>
          <w:lang w:val="en-GB"/>
        </w:rPr>
      </w:pPr>
      <w:r w:rsidRPr="0087467A">
        <w:rPr>
          <w:noProof/>
          <w:lang w:val="en-GB"/>
        </w:rPr>
        <w:object w:dxaOrig="14039" w:dyaOrig="6479" w14:anchorId="5E4C90F6">
          <v:shape id="_x0000_i1026" type="#_x0000_t75" alt="" style="width:450.15pt;height:210.15pt;mso-width-percent:0;mso-height-percent:0;mso-width-percent:0;mso-height-percent:0" o:ole="">
            <v:imagedata r:id="rId26" o:title="" croptop="-3823f" cropbottom="-3486f" cropleft="-3382f" cropright="-3062f"/>
          </v:shape>
          <o:OLEObject Type="Embed" ProgID="Word.Picture.8" ShapeID="_x0000_i1026" DrawAspect="Content" ObjectID="_1687643302" r:id="rId27"/>
        </w:object>
      </w:r>
    </w:p>
    <w:p w14:paraId="27FC50AC" w14:textId="77777777" w:rsidR="00674098" w:rsidRPr="003C6CEB" w:rsidRDefault="00674098" w:rsidP="00674098">
      <w:pPr>
        <w:pStyle w:val="Caption"/>
        <w:jc w:val="center"/>
        <w:rPr>
          <w:b w:val="0"/>
          <w:i/>
          <w:lang w:val="en-GB"/>
        </w:rPr>
      </w:pPr>
      <w:bookmarkStart w:id="312" w:name="_Ref242792925"/>
      <w:r w:rsidRPr="003C6CEB">
        <w:rPr>
          <w:b w:val="0"/>
          <w:i/>
        </w:rPr>
        <w:t>Figure</w:t>
      </w:r>
      <w:r>
        <w:rPr>
          <w:b w:val="0"/>
          <w:i/>
        </w:rPr>
        <w:t xml:space="preserve"> 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3</w:t>
      </w:r>
      <w:r w:rsidRPr="003C6CEB">
        <w:rPr>
          <w:b w:val="0"/>
          <w:i/>
        </w:rPr>
        <w:fldChar w:fldCharType="end"/>
      </w:r>
      <w:bookmarkEnd w:id="312"/>
      <w:r>
        <w:rPr>
          <w:b w:val="0"/>
          <w:i/>
        </w:rPr>
        <w:t xml:space="preserve"> -Example of DSIS test method scoring sheet</w:t>
      </w:r>
    </w:p>
    <w:p w14:paraId="15AF9F51" w14:textId="470F3098" w:rsidR="00674098" w:rsidRPr="008F2632" w:rsidRDefault="00674098" w:rsidP="008F2632">
      <w:pPr>
        <w:pStyle w:val="a2"/>
      </w:pPr>
      <w:bookmarkStart w:id="313" w:name="_Toc61448964"/>
      <w:r w:rsidRPr="008F2632">
        <w:t>How to express the visual quality opinion with DSCQS</w:t>
      </w:r>
      <w:bookmarkEnd w:id="313"/>
    </w:p>
    <w:p w14:paraId="0D7FAF2F" w14:textId="77777777" w:rsidR="00674098" w:rsidRDefault="00674098" w:rsidP="00674098">
      <w:pPr>
        <w:spacing w:before="120"/>
        <w:rPr>
          <w:lang w:val="en-GB"/>
        </w:rPr>
      </w:pPr>
      <w:r>
        <w:rPr>
          <w:lang w:val="en-GB"/>
        </w:rPr>
        <w:t>The viewers will be asked to express their vote putting two marks on a scoring sheet.</w:t>
      </w:r>
    </w:p>
    <w:p w14:paraId="76705FDC" w14:textId="77777777" w:rsidR="00674098" w:rsidRDefault="00674098" w:rsidP="00674098">
      <w:pPr>
        <w:spacing w:before="120"/>
        <w:rPr>
          <w:lang w:val="en-GB"/>
        </w:rPr>
      </w:pPr>
      <w:r>
        <w:rPr>
          <w:lang w:val="en-GB"/>
        </w:rPr>
        <w:t>The scoring sheet for a DSCQS test is made of a section for each BTC; each section is made of two continuous columns with 100 horizontal marks, (see  Figure C4).</w:t>
      </w:r>
    </w:p>
    <w:p w14:paraId="501A6731" w14:textId="77777777" w:rsidR="00674098" w:rsidRDefault="00674098" w:rsidP="00674098">
      <w:pPr>
        <w:spacing w:before="120"/>
        <w:rPr>
          <w:lang w:val="en-GB"/>
        </w:rPr>
      </w:pPr>
      <w:r>
        <w:rPr>
          <w:lang w:val="en-GB"/>
        </w:rPr>
        <w:t>The viewers have to put a check mark for each of the two vertical lines; checking the upper side of the bar the subject will express an opinion of "best" quality, while checking the lower side of the bar the subject will express an opinion of the "worst” quality.</w:t>
      </w:r>
    </w:p>
    <w:p w14:paraId="1FF5AEC6" w14:textId="77777777" w:rsidR="00674098" w:rsidRDefault="00674098" w:rsidP="00674098">
      <w:pPr>
        <w:spacing w:before="120"/>
        <w:rPr>
          <w:lang w:val="en-GB"/>
        </w:rPr>
      </w:pPr>
      <w:r>
        <w:rPr>
          <w:lang w:val="en-GB"/>
        </w:rPr>
        <w:t>The vote has to be written when the message "Vote N" appears on the screen. The number "N" is a numerical progressive indication on the screen aiming to help the viewing subjects to use the appropriate column of the scoring sheet.</w:t>
      </w:r>
    </w:p>
    <w:bookmarkStart w:id="314" w:name="_MON_1325556660"/>
    <w:bookmarkEnd w:id="314"/>
    <w:bookmarkStart w:id="315" w:name="_MON_1325555141"/>
    <w:bookmarkEnd w:id="315"/>
    <w:p w14:paraId="2F3EB1F4" w14:textId="77777777" w:rsidR="00674098" w:rsidRDefault="00EB6DB5" w:rsidP="00674098">
      <w:pPr>
        <w:jc w:val="center"/>
        <w:rPr>
          <w:lang w:val="en-GB"/>
        </w:rPr>
      </w:pPr>
      <w:r w:rsidRPr="0087467A">
        <w:rPr>
          <w:noProof/>
          <w:lang w:val="en-GB"/>
        </w:rPr>
        <w:object w:dxaOrig="12239" w:dyaOrig="6509" w14:anchorId="21F92245">
          <v:shape id="_x0000_i1025" type="#_x0000_t75" alt="" style="width:336pt;height:211.9pt;mso-width-percent:0;mso-height-percent:0;mso-width-percent:0;mso-height-percent:0" o:ole="">
            <v:imagedata r:id="rId28" o:title="" croptop="-3823f" cropbottom="-3486f" cropleft="-3382f" cropright="7275f"/>
          </v:shape>
          <o:OLEObject Type="Embed" ProgID="Word.Picture.8" ShapeID="_x0000_i1025" DrawAspect="Content" ObjectID="_1687643303" r:id="rId29"/>
        </w:object>
      </w:r>
    </w:p>
    <w:p w14:paraId="133DB72F" w14:textId="77777777" w:rsidR="00674098" w:rsidRPr="003C6CEB" w:rsidRDefault="00674098" w:rsidP="00674098">
      <w:pPr>
        <w:pStyle w:val="Caption"/>
        <w:jc w:val="center"/>
        <w:rPr>
          <w:b w:val="0"/>
          <w:i/>
          <w:lang w:val="en-GB"/>
        </w:rPr>
      </w:pPr>
      <w:r w:rsidRPr="003C6CEB">
        <w:rPr>
          <w:b w:val="0"/>
          <w:i/>
        </w:rPr>
        <w:t>Figure</w:t>
      </w:r>
      <w:r>
        <w:rPr>
          <w:b w:val="0"/>
          <w:i/>
        </w:rPr>
        <w:t xml:space="preserve"> C</w:t>
      </w:r>
      <w:r w:rsidRPr="003C6CEB">
        <w:rPr>
          <w:b w:val="0"/>
          <w:i/>
        </w:rPr>
        <w:fldChar w:fldCharType="begin"/>
      </w:r>
      <w:r w:rsidRPr="003C6CEB">
        <w:rPr>
          <w:b w:val="0"/>
          <w:i/>
        </w:rPr>
        <w:instrText xml:space="preserve"> SEQ Figure \* ARABIC </w:instrText>
      </w:r>
      <w:r w:rsidRPr="003C6CEB">
        <w:rPr>
          <w:b w:val="0"/>
          <w:i/>
        </w:rPr>
        <w:fldChar w:fldCharType="separate"/>
      </w:r>
      <w:r>
        <w:rPr>
          <w:b w:val="0"/>
          <w:i/>
          <w:noProof/>
        </w:rPr>
        <w:t>4</w:t>
      </w:r>
      <w:r w:rsidRPr="003C6CEB">
        <w:rPr>
          <w:b w:val="0"/>
          <w:i/>
        </w:rPr>
        <w:fldChar w:fldCharType="end"/>
      </w:r>
      <w:r>
        <w:rPr>
          <w:b w:val="0"/>
          <w:i/>
        </w:rPr>
        <w:t xml:space="preserve"> -Example of DSCQS test method scoring sheet</w:t>
      </w:r>
    </w:p>
    <w:p w14:paraId="41A93BDF" w14:textId="65C34124" w:rsidR="00674098" w:rsidRPr="00D54E0F" w:rsidRDefault="00674098" w:rsidP="008F2632">
      <w:pPr>
        <w:pStyle w:val="a2"/>
      </w:pPr>
      <w:bookmarkStart w:id="316" w:name="_Toc61448965"/>
      <w:r>
        <w:t>Training and stabilization phase</w:t>
      </w:r>
      <w:bookmarkEnd w:id="316"/>
    </w:p>
    <w:p w14:paraId="146AC3E3" w14:textId="77777777" w:rsidR="00674098" w:rsidRDefault="00674098" w:rsidP="00674098">
      <w:pPr>
        <w:spacing w:before="120"/>
        <w:rPr>
          <w:lang w:val="en-GB"/>
        </w:rPr>
      </w:pPr>
      <w:r>
        <w:rPr>
          <w:lang w:val="en-GB"/>
        </w:rPr>
        <w:t>The outcome of a test is highly dependent on a proper training of the test subjects.</w:t>
      </w:r>
    </w:p>
    <w:p w14:paraId="5EE9A831" w14:textId="77777777" w:rsidR="00674098" w:rsidRDefault="00674098" w:rsidP="00674098">
      <w:pPr>
        <w:spacing w:before="120"/>
        <w:rPr>
          <w:lang w:val="en-GB"/>
        </w:rPr>
      </w:pPr>
      <w:r>
        <w:rPr>
          <w:lang w:val="en-GB"/>
        </w:rPr>
        <w:t>For this purpose, each subject has to be trained by means of a short practice (training) session.</w:t>
      </w:r>
    </w:p>
    <w:p w14:paraId="44E639A4" w14:textId="77777777" w:rsidR="00674098" w:rsidRDefault="00674098" w:rsidP="00674098">
      <w:pPr>
        <w:spacing w:before="120"/>
        <w:rPr>
          <w:lang w:val="en-GB"/>
        </w:rPr>
      </w:pPr>
      <w:r>
        <w:rPr>
          <w:lang w:val="en-GB"/>
        </w:rPr>
        <w:t>The video material used for the training session must be different from those of the test, but the impairments introduced by the coding have to be as much as possible similar to those in the test.</w:t>
      </w:r>
    </w:p>
    <w:p w14:paraId="4F3E1A40" w14:textId="77777777" w:rsidR="00674098" w:rsidRDefault="00674098" w:rsidP="00674098">
      <w:pPr>
        <w:spacing w:before="120"/>
        <w:rPr>
          <w:lang w:val="en-GB"/>
        </w:rPr>
      </w:pPr>
      <w:r>
        <w:rPr>
          <w:lang w:val="en-GB"/>
        </w:rPr>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1C81E2A4" w14:textId="77777777" w:rsidR="00674098" w:rsidRDefault="00674098" w:rsidP="00674098">
      <w:pPr>
        <w:spacing w:before="120"/>
        <w:rPr>
          <w:lang w:val="en-GB"/>
        </w:rPr>
      </w:pPr>
      <w:r>
        <w:rPr>
          <w:lang w:val="en-GB"/>
        </w:rPr>
        <w:t>The scores of the stabilization phase are discarded. Consistency of the behaviour of the subjects will be checked inserting in the session a BTC in which original is compared to original.</w:t>
      </w:r>
    </w:p>
    <w:p w14:paraId="3DE07BCE" w14:textId="77777777" w:rsidR="00674098" w:rsidRDefault="00674098" w:rsidP="00674098">
      <w:pPr>
        <w:rPr>
          <w:lang w:val="en-GB"/>
        </w:rPr>
      </w:pPr>
    </w:p>
    <w:p w14:paraId="67FA5996" w14:textId="7513EAC5" w:rsidR="00674098" w:rsidRPr="00D54E0F" w:rsidRDefault="00674098" w:rsidP="00A27825">
      <w:pPr>
        <w:pStyle w:val="a2"/>
      </w:pPr>
      <w:bookmarkStart w:id="317" w:name="_Toc61448966"/>
      <w:r w:rsidRPr="000165A9">
        <w:t>The laboratory set-up</w:t>
      </w:r>
      <w:bookmarkEnd w:id="317"/>
    </w:p>
    <w:p w14:paraId="0A4BC1D6" w14:textId="77777777" w:rsidR="00674098" w:rsidRDefault="00674098" w:rsidP="00674098">
      <w:pPr>
        <w:spacing w:before="120"/>
        <w:rPr>
          <w:lang w:val="en-GB"/>
        </w:rPr>
      </w:pPr>
      <w:r>
        <w:rPr>
          <w:lang w:val="en-GB"/>
        </w:rPr>
        <w:t>The laboratory for a subjective assessment is planned to be set up following recommendation ITU-R BT.500 [5], except for the selection of the display and the video play server.</w:t>
      </w:r>
    </w:p>
    <w:p w14:paraId="1757E944" w14:textId="77777777" w:rsidR="00674098" w:rsidRDefault="00674098" w:rsidP="00674098">
      <w:pPr>
        <w:spacing w:before="120"/>
        <w:rPr>
          <w:lang w:val="en-GB"/>
        </w:rPr>
      </w:pPr>
      <w:r>
        <w:rPr>
          <w:lang w:val="en-GB"/>
        </w:rPr>
        <w:t xml:space="preserve">High quality LCD displays with controllable colour rendition will be used (e.g. </w:t>
      </w:r>
      <w:proofErr w:type="spellStart"/>
      <w:r>
        <w:rPr>
          <w:lang w:val="en-GB"/>
        </w:rPr>
        <w:t>Eizo</w:t>
      </w:r>
      <w:proofErr w:type="spellEnd"/>
      <w:r w:rsidRPr="00BE1914">
        <w:rPr>
          <w:lang w:val="en-GB"/>
        </w:rPr>
        <w:t xml:space="preserve"> </w:t>
      </w:r>
      <w:r>
        <w:rPr>
          <w:lang w:val="en-GB"/>
        </w:rPr>
        <w:t xml:space="preserve">LCD </w:t>
      </w:r>
      <w:proofErr w:type="spellStart"/>
      <w:r>
        <w:rPr>
          <w:lang w:val="en-GB"/>
        </w:rPr>
        <w:t>Color</w:t>
      </w:r>
      <w:proofErr w:type="spellEnd"/>
      <w:r>
        <w:rPr>
          <w:lang w:val="en-GB"/>
        </w:rPr>
        <w:t xml:space="preserve"> Graphic CG301W).</w:t>
      </w:r>
    </w:p>
    <w:p w14:paraId="229C83DC" w14:textId="77777777" w:rsidR="00674098" w:rsidRDefault="00674098" w:rsidP="00674098">
      <w:pPr>
        <w:spacing w:before="120"/>
        <w:rPr>
          <w:lang w:val="en-GB"/>
        </w:rPr>
      </w:pPr>
      <w:r>
        <w:rPr>
          <w:lang w:val="en-GB"/>
        </w:rPr>
        <w:t>High quality Plasma display could also be used, mainly when displays with diagonal size wider or equal than 50” are selected.</w:t>
      </w:r>
    </w:p>
    <w:p w14:paraId="697B6490" w14:textId="77777777" w:rsidR="00674098" w:rsidRDefault="00674098" w:rsidP="00674098">
      <w:pPr>
        <w:spacing w:before="120"/>
        <w:rPr>
          <w:lang w:val="en-GB"/>
        </w:rPr>
      </w:pPr>
      <w:r>
        <w:rPr>
          <w:lang w:val="en-GB"/>
        </w:rPr>
        <w:t xml:space="preserve">When a video clip is shown at a resolution lower than the native resolution of the display itself, the video has to be presented in the centre of the display; the active part of the display (i.e. </w:t>
      </w:r>
      <w:r>
        <w:rPr>
          <w:lang w:val="en-GB"/>
        </w:rPr>
        <w:lastRenderedPageBreak/>
        <w:t xml:space="preserve">that is actually showing the video signal) must have a dimension equal in rows and columns to the raster of the video; the remaining part of the screen has to be set to a </w:t>
      </w:r>
      <w:proofErr w:type="spellStart"/>
      <w:r>
        <w:rPr>
          <w:lang w:val="en-GB"/>
        </w:rPr>
        <w:t>mid grey</w:t>
      </w:r>
      <w:proofErr w:type="spellEnd"/>
      <w:r>
        <w:rPr>
          <w:lang w:val="en-GB"/>
        </w:rPr>
        <w:t xml:space="preserve"> level (128 in 0-255 range). This constraint guarantees that no interpolation or distortion artefacts of the video images will be introduced.</w:t>
      </w:r>
    </w:p>
    <w:p w14:paraId="3DCDD9C1" w14:textId="77777777" w:rsidR="00674098" w:rsidRDefault="00674098" w:rsidP="00674098">
      <w:pPr>
        <w:spacing w:before="120"/>
        <w:rPr>
          <w:lang w:val="en-GB"/>
        </w:rPr>
      </w:pPr>
      <w:r>
        <w:rPr>
          <w:lang w:val="en-GB"/>
        </w:rPr>
        <w:t>The video play server, or the PC used to play video has to be able to support the display of video formats from WVGA to HDTV, at 24, 30, 50 and 60 frames per second, without any limitation, or without introducing any additional temporal or visual artefacts.</w:t>
      </w:r>
    </w:p>
    <w:p w14:paraId="1D279B1B" w14:textId="77777777" w:rsidR="00674098" w:rsidRDefault="00674098" w:rsidP="00674098">
      <w:pPr>
        <w:rPr>
          <w:lang w:val="en-GB"/>
        </w:rPr>
      </w:pPr>
    </w:p>
    <w:p w14:paraId="1376140F" w14:textId="6B7ABEEF" w:rsidR="00674098" w:rsidRDefault="00674098" w:rsidP="003B7C28">
      <w:pPr>
        <w:pStyle w:val="a3"/>
      </w:pPr>
      <w:r w:rsidRPr="00BE1914">
        <w:t>Viewing distance</w:t>
      </w:r>
      <w:r>
        <w:t>, seats and monitor size</w:t>
      </w:r>
    </w:p>
    <w:p w14:paraId="33EC2E3C" w14:textId="77777777" w:rsidR="00674098" w:rsidRDefault="00674098" w:rsidP="00674098">
      <w:pPr>
        <w:spacing w:before="120"/>
        <w:rPr>
          <w:lang w:val="en-GB"/>
        </w:rPr>
      </w:pPr>
      <w:r>
        <w:rPr>
          <w:lang w:val="en-GB"/>
        </w:rPr>
        <w:t>The viewing distance varies according to the physical dimensions of the active part of the video; this will lead to a viewing distance varying from 2H to 4H, where H is equal to the height of the active part of the screen.</w:t>
      </w:r>
    </w:p>
    <w:p w14:paraId="06B682C6" w14:textId="77777777" w:rsidR="00674098" w:rsidRDefault="00674098" w:rsidP="00674098">
      <w:pPr>
        <w:spacing w:before="120"/>
        <w:rPr>
          <w:lang w:val="en-GB"/>
        </w:rPr>
      </w:pPr>
      <w:r>
        <w:rPr>
          <w:lang w:val="en-GB"/>
        </w:rPr>
        <w:t>The number of subjects seating in front of the monitor is a function of the monitor size and type; for example, a monitor equal or superior to 30" is expected to allow the seating of two or three subjects at the same time; monitors with 24" would allow two subjects; monitors of 21" would allow just one subject. Monitors with diagonal lower than 21" should not be used. In any case monitors must support a wide screen aspect ratio without any picture adaptation (e.g. letter box etc.); i.e. they must give native support for the 16:9 aspect ratio.</w:t>
      </w:r>
    </w:p>
    <w:p w14:paraId="22C3AAA4" w14:textId="77777777" w:rsidR="00674098" w:rsidRDefault="00674098" w:rsidP="00674098">
      <w:pPr>
        <w:spacing w:before="120"/>
        <w:rPr>
          <w:lang w:val="en-GB"/>
        </w:rPr>
      </w:pPr>
      <w:r>
        <w:rPr>
          <w:lang w:val="en-GB"/>
        </w:rPr>
        <w:t>For class D, the use of DLP projectors will be considered. Also in this case, the distance of the viewers from the screen will still be ranging from 2H to 4H according to the laboratory set-up.</w:t>
      </w:r>
    </w:p>
    <w:p w14:paraId="47761EB5" w14:textId="452934D7" w:rsidR="00674098" w:rsidRPr="000538C9" w:rsidRDefault="00674098" w:rsidP="00390DF9">
      <w:pPr>
        <w:pStyle w:val="a3"/>
      </w:pPr>
      <w:r w:rsidRPr="000538C9">
        <w:t>Viewing environment</w:t>
      </w:r>
    </w:p>
    <w:p w14:paraId="1984EA63" w14:textId="77777777" w:rsidR="00674098" w:rsidRDefault="00674098" w:rsidP="00674098">
      <w:pPr>
        <w:spacing w:before="120"/>
        <w:rPr>
          <w:lang w:val="en-GB"/>
        </w:rPr>
      </w:pPr>
      <w:r>
        <w:rPr>
          <w:lang w:val="en-GB"/>
        </w:rPr>
        <w:t>The test laboratory has to be carefully protected from any external visual or audio pollution.</w:t>
      </w:r>
    </w:p>
    <w:p w14:paraId="1B208945" w14:textId="77777777" w:rsidR="00674098" w:rsidRDefault="00674098" w:rsidP="00674098">
      <w:pPr>
        <w:spacing w:before="120"/>
        <w:rPr>
          <w:lang w:val="en-GB"/>
        </w:rPr>
      </w:pPr>
      <w:r>
        <w:rPr>
          <w:lang w:val="en-GB"/>
        </w:rPr>
        <w:t>Internal general light has to be low (just enough to allow the viewing subjects to fill out the scoring sheets) and a uniform light has to be placed behind the monitor; this light must have an intensity as specified in Recommendation ITU-R BT.500. No light source has to be directed to the screen or create reflections; ceiling, floor and walls of the laboratory have to be made of non-reflecting material (e.g. carpet or velvet) and should have a colour tuned as close as possible to D65.</w:t>
      </w:r>
    </w:p>
    <w:p w14:paraId="4A3EE379" w14:textId="77777777" w:rsidR="00674098" w:rsidRDefault="00674098" w:rsidP="00674098">
      <w:pPr>
        <w:pStyle w:val="Titolo2"/>
      </w:pPr>
    </w:p>
    <w:p w14:paraId="69A976C4" w14:textId="4C02729D" w:rsidR="00674098" w:rsidRDefault="00674098" w:rsidP="00997643">
      <w:pPr>
        <w:pStyle w:val="a2"/>
      </w:pPr>
      <w:bookmarkStart w:id="318" w:name="_Toc61448967"/>
      <w:r>
        <w:t>Example of a test schedule for a day</w:t>
      </w:r>
      <w:bookmarkEnd w:id="318"/>
    </w:p>
    <w:p w14:paraId="253E26EE" w14:textId="77777777" w:rsidR="00674098" w:rsidRDefault="00674098" w:rsidP="00674098">
      <w:pPr>
        <w:spacing w:before="120"/>
        <w:rPr>
          <w:lang w:val="en-GB"/>
        </w:rPr>
      </w:pPr>
      <w:r>
        <w:rPr>
          <w:lang w:val="en-GB"/>
        </w:rPr>
        <w:t>This is an example of the schedule of the planned test activity for one day.</w:t>
      </w:r>
    </w:p>
    <w:p w14:paraId="5C683740" w14:textId="77777777" w:rsidR="00674098" w:rsidRDefault="00674098" w:rsidP="00674098">
      <w:pPr>
        <w:spacing w:before="120"/>
        <w:rPr>
          <w:lang w:val="en-GB"/>
        </w:rPr>
      </w:pPr>
      <w:r>
        <w:rPr>
          <w:lang w:val="en-GB"/>
        </w:rPr>
        <w:t>A time slot of one hour is dedicated every morning and afternoon to welcome, to screen and to train the viewers.</w:t>
      </w:r>
    </w:p>
    <w:p w14:paraId="251C7455" w14:textId="77777777" w:rsidR="00674098" w:rsidRDefault="00674098" w:rsidP="00674098">
      <w:pPr>
        <w:spacing w:before="120"/>
        <w:rPr>
          <w:lang w:val="en-GB"/>
        </w:rPr>
      </w:pPr>
      <w:r>
        <w:rPr>
          <w:lang w:val="en-GB"/>
        </w:rPr>
        <w:t>After the subjects’ screening for visual acuity and colour blindness, the subjects will be grouped in testing groups.</w:t>
      </w:r>
    </w:p>
    <w:p w14:paraId="4FA7B1CD" w14:textId="77777777" w:rsidR="00674098" w:rsidRDefault="00674098" w:rsidP="00674098">
      <w:pPr>
        <w:spacing w:before="120"/>
        <w:rPr>
          <w:lang w:val="en-GB"/>
        </w:rPr>
      </w:pPr>
      <w:r>
        <w:rPr>
          <w:lang w:val="en-GB"/>
        </w:rPr>
        <w:lastRenderedPageBreak/>
        <w:t>In the following example, four groups of subjects are created, according to the laboratory set-up</w:t>
      </w:r>
      <w:r>
        <w:rPr>
          <w:rStyle w:val="FootnoteReference"/>
          <w:lang w:val="en-GB"/>
        </w:rPr>
        <w:footnoteReference w:id="1"/>
      </w:r>
      <w:r>
        <w:rPr>
          <w:lang w:val="en-GB"/>
        </w:rPr>
        <w:t xml:space="preserve"> and to the time constraints.</w:t>
      </w:r>
    </w:p>
    <w:tbl>
      <w:tblPr>
        <w:tblW w:w="5967" w:type="dxa"/>
        <w:tblCellSpacing w:w="0" w:type="dxa"/>
        <w:tblInd w:w="1810" w:type="dxa"/>
        <w:tblCellMar>
          <w:left w:w="0" w:type="dxa"/>
          <w:right w:w="0" w:type="dxa"/>
        </w:tblCellMar>
        <w:tblLook w:val="0000" w:firstRow="0" w:lastRow="0" w:firstColumn="0" w:lastColumn="0" w:noHBand="0" w:noVBand="0"/>
      </w:tblPr>
      <w:tblGrid>
        <w:gridCol w:w="1517"/>
        <w:gridCol w:w="1131"/>
        <w:gridCol w:w="1131"/>
        <w:gridCol w:w="1131"/>
        <w:gridCol w:w="1057"/>
      </w:tblGrid>
      <w:tr w:rsidR="00674098" w:rsidRPr="008D6575" w14:paraId="02A569C0" w14:textId="77777777" w:rsidTr="003E62CA">
        <w:trPr>
          <w:trHeight w:val="375"/>
          <w:tblCellSpacing w:w="0" w:type="dxa"/>
        </w:trPr>
        <w:tc>
          <w:tcPr>
            <w:tcW w:w="1517" w:type="dxa"/>
            <w:vAlign w:val="center"/>
          </w:tcPr>
          <w:p w14:paraId="6F5CE5E7" w14:textId="77777777" w:rsidR="00674098" w:rsidRPr="008D6575" w:rsidRDefault="00674098" w:rsidP="003E62CA">
            <w:pPr>
              <w:jc w:val="center"/>
              <w:rPr>
                <w:rFonts w:ascii="Arial Narrow" w:hAnsi="Arial Narrow"/>
                <w:bCs/>
                <w:sz w:val="20"/>
                <w:szCs w:val="20"/>
                <w:lang w:val="fr-CH"/>
              </w:rPr>
            </w:pPr>
          </w:p>
        </w:tc>
        <w:tc>
          <w:tcPr>
            <w:tcW w:w="2262" w:type="dxa"/>
            <w:gridSpan w:val="2"/>
            <w:vAlign w:val="center"/>
          </w:tcPr>
          <w:p w14:paraId="59ECC65A" w14:textId="77777777" w:rsidR="00674098" w:rsidRPr="008D6575" w:rsidRDefault="00674098" w:rsidP="003E62CA">
            <w:pPr>
              <w:jc w:val="center"/>
              <w:rPr>
                <w:rFonts w:ascii="Arial Narrow" w:hAnsi="Arial Narrow"/>
                <w:bCs/>
                <w:sz w:val="20"/>
                <w:szCs w:val="20"/>
                <w:lang w:val="fr-CH"/>
              </w:rPr>
            </w:pPr>
            <w:r w:rsidRPr="008D6575">
              <w:rPr>
                <w:rFonts w:ascii="Arial Narrow" w:hAnsi="Arial Narrow"/>
                <w:bCs/>
                <w:sz w:val="20"/>
                <w:szCs w:val="20"/>
                <w:lang w:val="fr-CH"/>
              </w:rPr>
              <w:t>DAY 1</w:t>
            </w:r>
          </w:p>
        </w:tc>
        <w:tc>
          <w:tcPr>
            <w:tcW w:w="2188" w:type="dxa"/>
            <w:gridSpan w:val="2"/>
            <w:vAlign w:val="center"/>
          </w:tcPr>
          <w:p w14:paraId="6B825936" w14:textId="77777777" w:rsidR="00674098" w:rsidRPr="008D6575" w:rsidRDefault="00674098" w:rsidP="003E62CA">
            <w:pPr>
              <w:jc w:val="center"/>
              <w:rPr>
                <w:rFonts w:ascii="Arial Narrow" w:hAnsi="Arial Narrow"/>
                <w:bCs/>
                <w:sz w:val="20"/>
                <w:szCs w:val="20"/>
                <w:lang w:val="fr-CH"/>
              </w:rPr>
            </w:pPr>
            <w:r w:rsidRPr="008D6575">
              <w:rPr>
                <w:rFonts w:ascii="Arial Narrow" w:hAnsi="Arial Narrow"/>
                <w:bCs/>
                <w:sz w:val="20"/>
                <w:szCs w:val="20"/>
                <w:lang w:val="fr-CH"/>
              </w:rPr>
              <w:t>DAY 2</w:t>
            </w:r>
          </w:p>
        </w:tc>
      </w:tr>
      <w:tr w:rsidR="00674098" w:rsidRPr="008D6575" w14:paraId="05B33EB8" w14:textId="77777777" w:rsidTr="003E62CA">
        <w:trPr>
          <w:trHeight w:val="375"/>
          <w:tblCellSpacing w:w="0" w:type="dxa"/>
        </w:trPr>
        <w:tc>
          <w:tcPr>
            <w:tcW w:w="1517" w:type="dxa"/>
            <w:vAlign w:val="center"/>
          </w:tcPr>
          <w:p w14:paraId="1ED6AB6A"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bCs/>
                <w:sz w:val="20"/>
                <w:szCs w:val="20"/>
                <w:lang w:val="fr-CH"/>
              </w:rPr>
              <w:t>9:00 – 10:00</w:t>
            </w:r>
          </w:p>
        </w:tc>
        <w:tc>
          <w:tcPr>
            <w:tcW w:w="2262" w:type="dxa"/>
            <w:gridSpan w:val="2"/>
            <w:vAlign w:val="center"/>
          </w:tcPr>
          <w:p w14:paraId="2C7AD1FC" w14:textId="77777777" w:rsidR="00674098" w:rsidRPr="008D6575" w:rsidRDefault="00674098" w:rsidP="003E62CA">
            <w:pPr>
              <w:jc w:val="center"/>
              <w:rPr>
                <w:rFonts w:ascii="Arial Narrow" w:hAnsi="Arial Narrow"/>
                <w:bCs/>
                <w:sz w:val="20"/>
                <w:szCs w:val="20"/>
                <w:lang w:val="fr-CH"/>
              </w:rPr>
            </w:pPr>
            <w:r w:rsidRPr="008D6575">
              <w:rPr>
                <w:rFonts w:ascii="Arial Narrow" w:hAnsi="Arial Narrow"/>
                <w:bCs/>
                <w:sz w:val="20"/>
                <w:szCs w:val="20"/>
                <w:lang w:val="fr-CH"/>
              </w:rPr>
              <w:t>Screening / training</w:t>
            </w:r>
          </w:p>
        </w:tc>
        <w:tc>
          <w:tcPr>
            <w:tcW w:w="2188" w:type="dxa"/>
            <w:gridSpan w:val="2"/>
            <w:vAlign w:val="center"/>
          </w:tcPr>
          <w:p w14:paraId="7ED67E2B"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bCs/>
                <w:sz w:val="20"/>
                <w:szCs w:val="20"/>
                <w:lang w:val="fr-CH"/>
              </w:rPr>
              <w:t>Screening / training</w:t>
            </w:r>
          </w:p>
        </w:tc>
      </w:tr>
      <w:tr w:rsidR="00674098" w:rsidRPr="008D6575" w14:paraId="00293D0C" w14:textId="77777777" w:rsidTr="003E62CA">
        <w:trPr>
          <w:trHeight w:val="375"/>
          <w:tblCellSpacing w:w="0" w:type="dxa"/>
        </w:trPr>
        <w:tc>
          <w:tcPr>
            <w:tcW w:w="1517" w:type="dxa"/>
            <w:shd w:val="clear" w:color="auto" w:fill="D9D9D9"/>
            <w:vAlign w:val="center"/>
          </w:tcPr>
          <w:p w14:paraId="4879DF80"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10:00 -10:40</w:t>
            </w:r>
          </w:p>
        </w:tc>
        <w:tc>
          <w:tcPr>
            <w:tcW w:w="1131" w:type="dxa"/>
            <w:shd w:val="clear" w:color="auto" w:fill="D9D9D9"/>
            <w:vAlign w:val="center"/>
          </w:tcPr>
          <w:p w14:paraId="0680165B"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fr-CH"/>
              </w:rPr>
              <w:t>G1-S1</w:t>
            </w:r>
          </w:p>
        </w:tc>
        <w:tc>
          <w:tcPr>
            <w:tcW w:w="1131" w:type="dxa"/>
            <w:shd w:val="clear" w:color="auto" w:fill="D9D9D9"/>
            <w:vAlign w:val="center"/>
          </w:tcPr>
          <w:p w14:paraId="7AE66743"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shd w:val="clear" w:color="auto" w:fill="D9D9D9"/>
            <w:vAlign w:val="center"/>
          </w:tcPr>
          <w:p w14:paraId="74147D1B"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G1-S1</w:t>
            </w:r>
          </w:p>
        </w:tc>
        <w:tc>
          <w:tcPr>
            <w:tcW w:w="1057" w:type="dxa"/>
            <w:shd w:val="clear" w:color="auto" w:fill="D9D9D9"/>
            <w:vAlign w:val="center"/>
          </w:tcPr>
          <w:p w14:paraId="51107A1B"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75608981" w14:textId="77777777" w:rsidTr="003E62CA">
        <w:trPr>
          <w:trHeight w:val="375"/>
          <w:tblCellSpacing w:w="0" w:type="dxa"/>
        </w:trPr>
        <w:tc>
          <w:tcPr>
            <w:tcW w:w="1517" w:type="dxa"/>
            <w:vAlign w:val="center"/>
          </w:tcPr>
          <w:p w14:paraId="4917A3AA"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10:40 -11:</w:t>
            </w:r>
            <w:r>
              <w:rPr>
                <w:rFonts w:ascii="Arial Narrow" w:hAnsi="Arial Narrow"/>
                <w:sz w:val="20"/>
                <w:szCs w:val="20"/>
                <w:lang w:val="fr-CH"/>
              </w:rPr>
              <w:t>2</w:t>
            </w:r>
            <w:r w:rsidRPr="008D6575">
              <w:rPr>
                <w:rFonts w:ascii="Arial Narrow" w:hAnsi="Arial Narrow"/>
                <w:sz w:val="20"/>
                <w:szCs w:val="20"/>
                <w:lang w:val="fr-CH"/>
              </w:rPr>
              <w:t>0</w:t>
            </w:r>
          </w:p>
        </w:tc>
        <w:tc>
          <w:tcPr>
            <w:tcW w:w="1131" w:type="dxa"/>
            <w:vAlign w:val="center"/>
          </w:tcPr>
          <w:p w14:paraId="2AEE9457"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vAlign w:val="center"/>
          </w:tcPr>
          <w:p w14:paraId="1DBD9ED5"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G2-S1</w:t>
            </w:r>
          </w:p>
        </w:tc>
        <w:tc>
          <w:tcPr>
            <w:tcW w:w="1131" w:type="dxa"/>
            <w:vAlign w:val="center"/>
          </w:tcPr>
          <w:p w14:paraId="0E8300F6"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vAlign w:val="center"/>
          </w:tcPr>
          <w:p w14:paraId="52C89DF4"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G2-S1</w:t>
            </w:r>
          </w:p>
        </w:tc>
      </w:tr>
      <w:tr w:rsidR="00674098" w:rsidRPr="008D6575" w14:paraId="5CCDECAB" w14:textId="77777777" w:rsidTr="003E62CA">
        <w:trPr>
          <w:trHeight w:val="375"/>
          <w:tblCellSpacing w:w="0" w:type="dxa"/>
        </w:trPr>
        <w:tc>
          <w:tcPr>
            <w:tcW w:w="1517" w:type="dxa"/>
            <w:shd w:val="clear" w:color="auto" w:fill="D9D9D9"/>
            <w:vAlign w:val="center"/>
          </w:tcPr>
          <w:p w14:paraId="13882156"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11:20 -12:00</w:t>
            </w:r>
          </w:p>
        </w:tc>
        <w:tc>
          <w:tcPr>
            <w:tcW w:w="1131" w:type="dxa"/>
            <w:shd w:val="clear" w:color="auto" w:fill="D9D9D9"/>
            <w:vAlign w:val="center"/>
          </w:tcPr>
          <w:p w14:paraId="6873A34D"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fr-CH"/>
              </w:rPr>
              <w:t>G1-S2</w:t>
            </w:r>
          </w:p>
        </w:tc>
        <w:tc>
          <w:tcPr>
            <w:tcW w:w="1131" w:type="dxa"/>
            <w:shd w:val="clear" w:color="auto" w:fill="D9D9D9"/>
            <w:vAlign w:val="center"/>
          </w:tcPr>
          <w:p w14:paraId="374CB09E"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shd w:val="clear" w:color="auto" w:fill="D9D9D9"/>
            <w:vAlign w:val="center"/>
          </w:tcPr>
          <w:p w14:paraId="1420699A"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G1-S2</w:t>
            </w:r>
          </w:p>
        </w:tc>
        <w:tc>
          <w:tcPr>
            <w:tcW w:w="1057" w:type="dxa"/>
            <w:shd w:val="clear" w:color="auto" w:fill="D9D9D9"/>
            <w:vAlign w:val="center"/>
          </w:tcPr>
          <w:p w14:paraId="3A80085F"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003ADA96" w14:textId="77777777" w:rsidTr="003E62CA">
        <w:trPr>
          <w:trHeight w:val="375"/>
          <w:tblCellSpacing w:w="0" w:type="dxa"/>
        </w:trPr>
        <w:tc>
          <w:tcPr>
            <w:tcW w:w="1517" w:type="dxa"/>
            <w:vAlign w:val="center"/>
          </w:tcPr>
          <w:p w14:paraId="62FD32E3"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12:00 -12:40</w:t>
            </w:r>
          </w:p>
        </w:tc>
        <w:tc>
          <w:tcPr>
            <w:tcW w:w="1131" w:type="dxa"/>
            <w:vAlign w:val="center"/>
          </w:tcPr>
          <w:p w14:paraId="26961558"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vAlign w:val="center"/>
          </w:tcPr>
          <w:p w14:paraId="66BD9381"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G2-S2</w:t>
            </w:r>
          </w:p>
        </w:tc>
        <w:tc>
          <w:tcPr>
            <w:tcW w:w="1131" w:type="dxa"/>
            <w:vAlign w:val="center"/>
          </w:tcPr>
          <w:p w14:paraId="11D0A118"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vAlign w:val="center"/>
          </w:tcPr>
          <w:p w14:paraId="0BC0D869"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G2-S2</w:t>
            </w:r>
          </w:p>
        </w:tc>
      </w:tr>
      <w:tr w:rsidR="00674098" w:rsidRPr="008D6575" w14:paraId="2FD4C56B" w14:textId="77777777" w:rsidTr="003E62CA">
        <w:trPr>
          <w:trHeight w:val="375"/>
          <w:tblCellSpacing w:w="0" w:type="dxa"/>
        </w:trPr>
        <w:tc>
          <w:tcPr>
            <w:tcW w:w="1517" w:type="dxa"/>
            <w:shd w:val="clear" w:color="auto" w:fill="D9D9D9"/>
            <w:vAlign w:val="center"/>
          </w:tcPr>
          <w:p w14:paraId="6CE066EF"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13:00 – 14:00</w:t>
            </w:r>
          </w:p>
        </w:tc>
        <w:tc>
          <w:tcPr>
            <w:tcW w:w="2262" w:type="dxa"/>
            <w:gridSpan w:val="2"/>
            <w:shd w:val="clear" w:color="auto" w:fill="D9D9D9"/>
            <w:vAlign w:val="center"/>
          </w:tcPr>
          <w:p w14:paraId="77D9D2BD" w14:textId="77777777" w:rsidR="00674098" w:rsidRPr="008D6575" w:rsidRDefault="00674098" w:rsidP="003E62CA">
            <w:pPr>
              <w:jc w:val="center"/>
              <w:rPr>
                <w:rFonts w:ascii="Arial Narrow" w:hAnsi="Arial Narrow"/>
                <w:bCs/>
                <w:sz w:val="20"/>
                <w:szCs w:val="20"/>
                <w:lang w:val="fr-CH"/>
              </w:rPr>
            </w:pPr>
            <w:r w:rsidRPr="008D6575">
              <w:rPr>
                <w:rFonts w:ascii="Arial Narrow" w:hAnsi="Arial Narrow"/>
                <w:bCs/>
                <w:sz w:val="20"/>
                <w:szCs w:val="20"/>
                <w:lang w:val="fr-CH"/>
              </w:rPr>
              <w:t>Screening / training</w:t>
            </w:r>
          </w:p>
        </w:tc>
        <w:tc>
          <w:tcPr>
            <w:tcW w:w="2188" w:type="dxa"/>
            <w:gridSpan w:val="2"/>
            <w:shd w:val="clear" w:color="auto" w:fill="D9D9D9"/>
            <w:vAlign w:val="center"/>
          </w:tcPr>
          <w:p w14:paraId="7A7684E2"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bCs/>
                <w:sz w:val="20"/>
                <w:szCs w:val="20"/>
                <w:lang w:val="fr-CH"/>
              </w:rPr>
              <w:t>Screening / training</w:t>
            </w:r>
          </w:p>
        </w:tc>
      </w:tr>
      <w:tr w:rsidR="00674098" w:rsidRPr="008D6575" w14:paraId="43761A34" w14:textId="77777777" w:rsidTr="003E62CA">
        <w:trPr>
          <w:trHeight w:val="375"/>
          <w:tblCellSpacing w:w="0" w:type="dxa"/>
        </w:trPr>
        <w:tc>
          <w:tcPr>
            <w:tcW w:w="1517" w:type="dxa"/>
            <w:vAlign w:val="center"/>
          </w:tcPr>
          <w:p w14:paraId="10A66254"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14:00 -14:40</w:t>
            </w:r>
          </w:p>
        </w:tc>
        <w:tc>
          <w:tcPr>
            <w:tcW w:w="1131" w:type="dxa"/>
            <w:vAlign w:val="center"/>
          </w:tcPr>
          <w:p w14:paraId="5A16FCCB"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fr-CH"/>
              </w:rPr>
              <w:t>G3-S3</w:t>
            </w:r>
          </w:p>
        </w:tc>
        <w:tc>
          <w:tcPr>
            <w:tcW w:w="1131" w:type="dxa"/>
            <w:vAlign w:val="center"/>
          </w:tcPr>
          <w:p w14:paraId="3EECCE24"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vAlign w:val="center"/>
          </w:tcPr>
          <w:p w14:paraId="1DACFF1E"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G3-S3</w:t>
            </w:r>
          </w:p>
        </w:tc>
        <w:tc>
          <w:tcPr>
            <w:tcW w:w="1057" w:type="dxa"/>
            <w:vAlign w:val="center"/>
          </w:tcPr>
          <w:p w14:paraId="10C3D2AE"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2AA4FD20" w14:textId="77777777" w:rsidTr="003E62CA">
        <w:trPr>
          <w:trHeight w:val="375"/>
          <w:tblCellSpacing w:w="0" w:type="dxa"/>
        </w:trPr>
        <w:tc>
          <w:tcPr>
            <w:tcW w:w="1517" w:type="dxa"/>
            <w:shd w:val="clear" w:color="auto" w:fill="D9D9D9"/>
            <w:vAlign w:val="center"/>
          </w:tcPr>
          <w:p w14:paraId="24D81130"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14:40 -15:20</w:t>
            </w:r>
          </w:p>
        </w:tc>
        <w:tc>
          <w:tcPr>
            <w:tcW w:w="1131" w:type="dxa"/>
            <w:shd w:val="clear" w:color="auto" w:fill="D9D9D9"/>
            <w:vAlign w:val="center"/>
          </w:tcPr>
          <w:p w14:paraId="10181F2E"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shd w:val="clear" w:color="auto" w:fill="D9D9D9"/>
            <w:vAlign w:val="center"/>
          </w:tcPr>
          <w:p w14:paraId="0870D8CB"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w:t>
            </w:r>
            <w:r>
              <w:rPr>
                <w:rFonts w:ascii="Arial Narrow" w:hAnsi="Arial Narrow"/>
                <w:sz w:val="20"/>
                <w:szCs w:val="20"/>
                <w:lang w:val="fr-CH"/>
              </w:rPr>
              <w:t>4</w:t>
            </w:r>
            <w:r w:rsidRPr="008D6575">
              <w:rPr>
                <w:rFonts w:ascii="Arial Narrow" w:hAnsi="Arial Narrow"/>
                <w:sz w:val="20"/>
                <w:szCs w:val="20"/>
                <w:lang w:val="fr-CH"/>
              </w:rPr>
              <w:t>-S3</w:t>
            </w:r>
          </w:p>
        </w:tc>
        <w:tc>
          <w:tcPr>
            <w:tcW w:w="1131" w:type="dxa"/>
            <w:shd w:val="clear" w:color="auto" w:fill="D9D9D9"/>
            <w:vAlign w:val="center"/>
          </w:tcPr>
          <w:p w14:paraId="6C39963F"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shd w:val="clear" w:color="auto" w:fill="D9D9D9"/>
            <w:vAlign w:val="center"/>
          </w:tcPr>
          <w:p w14:paraId="7845D90F"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w:t>
            </w:r>
            <w:r>
              <w:rPr>
                <w:rFonts w:ascii="Arial Narrow" w:hAnsi="Arial Narrow"/>
                <w:sz w:val="20"/>
                <w:szCs w:val="20"/>
                <w:lang w:val="fr-CH"/>
              </w:rPr>
              <w:t>4</w:t>
            </w:r>
            <w:r w:rsidRPr="008D6575">
              <w:rPr>
                <w:rFonts w:ascii="Arial Narrow" w:hAnsi="Arial Narrow"/>
                <w:sz w:val="20"/>
                <w:szCs w:val="20"/>
                <w:lang w:val="fr-CH"/>
              </w:rPr>
              <w:t>-S3</w:t>
            </w:r>
          </w:p>
        </w:tc>
      </w:tr>
      <w:tr w:rsidR="00674098" w:rsidRPr="008D6575" w14:paraId="166F4EF7" w14:textId="77777777" w:rsidTr="003E62CA">
        <w:trPr>
          <w:trHeight w:val="375"/>
          <w:tblCellSpacing w:w="0" w:type="dxa"/>
        </w:trPr>
        <w:tc>
          <w:tcPr>
            <w:tcW w:w="1517" w:type="dxa"/>
            <w:vAlign w:val="center"/>
          </w:tcPr>
          <w:p w14:paraId="168F8507"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w:t>
            </w:r>
            <w:r>
              <w:rPr>
                <w:rFonts w:ascii="Arial Narrow" w:hAnsi="Arial Narrow"/>
                <w:sz w:val="20"/>
                <w:szCs w:val="20"/>
                <w:lang w:val="fr-CH"/>
              </w:rPr>
              <w:t>5</w:t>
            </w:r>
            <w:r w:rsidRPr="008D6575">
              <w:rPr>
                <w:rFonts w:ascii="Arial Narrow" w:hAnsi="Arial Narrow"/>
                <w:sz w:val="20"/>
                <w:szCs w:val="20"/>
                <w:lang w:val="fr-CH"/>
              </w:rPr>
              <w:t>:20 -16:00</w:t>
            </w:r>
          </w:p>
        </w:tc>
        <w:tc>
          <w:tcPr>
            <w:tcW w:w="1131" w:type="dxa"/>
            <w:vAlign w:val="center"/>
          </w:tcPr>
          <w:p w14:paraId="1AEF0D33"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fr-CH"/>
              </w:rPr>
              <w:t>G3-S4</w:t>
            </w:r>
          </w:p>
        </w:tc>
        <w:tc>
          <w:tcPr>
            <w:tcW w:w="1131" w:type="dxa"/>
            <w:vAlign w:val="center"/>
          </w:tcPr>
          <w:p w14:paraId="5FDA2515" w14:textId="77777777" w:rsidR="00674098" w:rsidRPr="008D6575" w:rsidRDefault="00674098" w:rsidP="003E62CA">
            <w:pPr>
              <w:jc w:val="center"/>
              <w:rPr>
                <w:rFonts w:ascii="Arial Narrow" w:hAnsi="Arial Narrow"/>
                <w:sz w:val="20"/>
                <w:szCs w:val="20"/>
                <w:lang w:val="fr-CH"/>
              </w:rPr>
            </w:pPr>
            <w:r w:rsidRPr="008D6575">
              <w:rPr>
                <w:rFonts w:ascii="Arial Narrow" w:hAnsi="Arial Narrow"/>
                <w:sz w:val="20"/>
                <w:szCs w:val="20"/>
                <w:lang w:val="it-IT"/>
              </w:rPr>
              <w:t> </w:t>
            </w:r>
          </w:p>
        </w:tc>
        <w:tc>
          <w:tcPr>
            <w:tcW w:w="1131" w:type="dxa"/>
            <w:vAlign w:val="center"/>
          </w:tcPr>
          <w:p w14:paraId="4ECD8260"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G3-S4</w:t>
            </w:r>
          </w:p>
        </w:tc>
        <w:tc>
          <w:tcPr>
            <w:tcW w:w="1057" w:type="dxa"/>
            <w:vAlign w:val="center"/>
          </w:tcPr>
          <w:p w14:paraId="3D0F7E5B"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r>
      <w:tr w:rsidR="00674098" w:rsidRPr="008D6575" w14:paraId="34964993" w14:textId="77777777" w:rsidTr="003E62CA">
        <w:trPr>
          <w:trHeight w:val="375"/>
          <w:tblCellSpacing w:w="0" w:type="dxa"/>
        </w:trPr>
        <w:tc>
          <w:tcPr>
            <w:tcW w:w="1517" w:type="dxa"/>
            <w:shd w:val="clear" w:color="auto" w:fill="D9D9D9"/>
            <w:vAlign w:val="center"/>
          </w:tcPr>
          <w:p w14:paraId="47350E68"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16:00 -16:40</w:t>
            </w:r>
          </w:p>
        </w:tc>
        <w:tc>
          <w:tcPr>
            <w:tcW w:w="1131" w:type="dxa"/>
            <w:shd w:val="clear" w:color="auto" w:fill="D9D9D9"/>
            <w:vAlign w:val="center"/>
          </w:tcPr>
          <w:p w14:paraId="597679DB"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131" w:type="dxa"/>
            <w:shd w:val="clear" w:color="auto" w:fill="D9D9D9"/>
            <w:vAlign w:val="center"/>
          </w:tcPr>
          <w:p w14:paraId="312DAABD"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G4-S4</w:t>
            </w:r>
          </w:p>
        </w:tc>
        <w:tc>
          <w:tcPr>
            <w:tcW w:w="1131" w:type="dxa"/>
            <w:shd w:val="clear" w:color="auto" w:fill="D9D9D9"/>
            <w:vAlign w:val="center"/>
          </w:tcPr>
          <w:p w14:paraId="3FFBE8E1"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it-IT"/>
              </w:rPr>
              <w:t> </w:t>
            </w:r>
          </w:p>
        </w:tc>
        <w:tc>
          <w:tcPr>
            <w:tcW w:w="1057" w:type="dxa"/>
            <w:shd w:val="clear" w:color="auto" w:fill="D9D9D9"/>
            <w:vAlign w:val="center"/>
          </w:tcPr>
          <w:p w14:paraId="3E21DFDF" w14:textId="77777777" w:rsidR="00674098" w:rsidRPr="008D6575" w:rsidRDefault="00674098" w:rsidP="003E62CA">
            <w:pPr>
              <w:jc w:val="center"/>
              <w:rPr>
                <w:rFonts w:ascii="Arial Narrow" w:hAnsi="Arial Narrow"/>
                <w:sz w:val="20"/>
                <w:szCs w:val="20"/>
                <w:lang w:val="it-IT"/>
              </w:rPr>
            </w:pPr>
            <w:r w:rsidRPr="008D6575">
              <w:rPr>
                <w:rFonts w:ascii="Arial Narrow" w:hAnsi="Arial Narrow"/>
                <w:sz w:val="20"/>
                <w:szCs w:val="20"/>
                <w:lang w:val="fr-CH"/>
              </w:rPr>
              <w:t>G4-S4</w:t>
            </w:r>
          </w:p>
        </w:tc>
      </w:tr>
    </w:tbl>
    <w:p w14:paraId="049164E6" w14:textId="77777777" w:rsidR="00674098" w:rsidRPr="005A0B72" w:rsidRDefault="00674098" w:rsidP="00674098">
      <w:pPr>
        <w:spacing w:after="120"/>
        <w:jc w:val="center"/>
        <w:rPr>
          <w:sz w:val="20"/>
          <w:szCs w:val="20"/>
          <w:lang w:val="en-GB"/>
        </w:rPr>
      </w:pPr>
    </w:p>
    <w:p w14:paraId="58D86C86" w14:textId="77777777" w:rsidR="00674098" w:rsidRDefault="00674098" w:rsidP="00674098">
      <w:pPr>
        <w:pStyle w:val="Titolo2"/>
      </w:pPr>
    </w:p>
    <w:p w14:paraId="01C82787" w14:textId="7D391CEF" w:rsidR="00674098" w:rsidRDefault="00674098" w:rsidP="00997643">
      <w:pPr>
        <w:pStyle w:val="a2"/>
      </w:pPr>
      <w:bookmarkStart w:id="319" w:name="_Toc61448968"/>
      <w:r>
        <w:t>Overall test effort and subjects’ involvement</w:t>
      </w:r>
      <w:bookmarkEnd w:id="319"/>
    </w:p>
    <w:p w14:paraId="76A10729" w14:textId="77777777" w:rsidR="00674098" w:rsidRDefault="00674098" w:rsidP="00674098">
      <w:pPr>
        <w:spacing w:before="120"/>
        <w:rPr>
          <w:lang w:val="en-GB"/>
        </w:rPr>
      </w:pPr>
      <w:r>
        <w:rPr>
          <w:lang w:val="en-GB"/>
        </w:rPr>
        <w:t>The duration of the test will depend on the number of submissions.</w:t>
      </w:r>
    </w:p>
    <w:p w14:paraId="1A9C94AE" w14:textId="77777777" w:rsidR="00674098" w:rsidRDefault="00674098" w:rsidP="00674098">
      <w:pPr>
        <w:spacing w:before="120"/>
        <w:rPr>
          <w:lang w:val="en-GB"/>
        </w:rPr>
      </w:pPr>
      <w:r>
        <w:rPr>
          <w:lang w:val="en-GB"/>
        </w:rPr>
        <w:t>A tentative computation of the time necessary to complete the subjective test is provided below for the case of 33 submissions.</w:t>
      </w:r>
    </w:p>
    <w:p w14:paraId="04008718" w14:textId="77777777" w:rsidR="00674098" w:rsidRDefault="00674098" w:rsidP="00674098">
      <w:pPr>
        <w:rPr>
          <w:lang w:val="en-GB"/>
        </w:rPr>
      </w:pPr>
    </w:p>
    <w:tbl>
      <w:tblPr>
        <w:tblW w:w="7620" w:type="dxa"/>
        <w:tblCellSpacing w:w="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1656"/>
        <w:gridCol w:w="1944"/>
        <w:gridCol w:w="710"/>
        <w:gridCol w:w="1133"/>
        <w:gridCol w:w="969"/>
        <w:gridCol w:w="1208"/>
      </w:tblGrid>
      <w:tr w:rsidR="00674098" w:rsidRPr="000538C9" w14:paraId="4DD77189" w14:textId="77777777" w:rsidTr="003E62CA">
        <w:trPr>
          <w:trHeight w:val="551"/>
          <w:tblCellSpacing w:w="0" w:type="dxa"/>
        </w:trPr>
        <w:tc>
          <w:tcPr>
            <w:tcW w:w="1656" w:type="dxa"/>
            <w:shd w:val="clear" w:color="auto" w:fill="D9D9D9"/>
            <w:vAlign w:val="center"/>
          </w:tcPr>
          <w:p w14:paraId="234B59D2"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Class</w:t>
            </w:r>
          </w:p>
        </w:tc>
        <w:tc>
          <w:tcPr>
            <w:tcW w:w="1944" w:type="dxa"/>
            <w:shd w:val="clear" w:color="auto" w:fill="D9D9D9"/>
            <w:vAlign w:val="center"/>
          </w:tcPr>
          <w:p w14:paraId="1CC18650"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Test sessions</w:t>
            </w:r>
          </w:p>
        </w:tc>
        <w:tc>
          <w:tcPr>
            <w:tcW w:w="710" w:type="dxa"/>
            <w:shd w:val="clear" w:color="auto" w:fill="D9D9D9"/>
            <w:vAlign w:val="center"/>
          </w:tcPr>
          <w:p w14:paraId="474A674E"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EBU</w:t>
            </w:r>
          </w:p>
        </w:tc>
        <w:tc>
          <w:tcPr>
            <w:tcW w:w="1133" w:type="dxa"/>
            <w:shd w:val="clear" w:color="auto" w:fill="D9D9D9"/>
            <w:vAlign w:val="center"/>
          </w:tcPr>
          <w:p w14:paraId="0C69F6AD"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EPFL</w:t>
            </w:r>
          </w:p>
        </w:tc>
        <w:tc>
          <w:tcPr>
            <w:tcW w:w="969" w:type="dxa"/>
            <w:shd w:val="clear" w:color="auto" w:fill="D9D9D9"/>
            <w:vAlign w:val="center"/>
          </w:tcPr>
          <w:p w14:paraId="58290E6F"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FUB</w:t>
            </w:r>
          </w:p>
        </w:tc>
        <w:tc>
          <w:tcPr>
            <w:tcW w:w="1208" w:type="dxa"/>
            <w:shd w:val="clear" w:color="auto" w:fill="D9D9D9"/>
            <w:vAlign w:val="center"/>
          </w:tcPr>
          <w:p w14:paraId="3A1B8C05"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TOTAL</w:t>
            </w:r>
          </w:p>
        </w:tc>
      </w:tr>
      <w:tr w:rsidR="00674098" w:rsidRPr="000538C9" w14:paraId="558D856A" w14:textId="77777777" w:rsidTr="003E62CA">
        <w:trPr>
          <w:trHeight w:val="465"/>
          <w:tblCellSpacing w:w="0" w:type="dxa"/>
        </w:trPr>
        <w:tc>
          <w:tcPr>
            <w:tcW w:w="1656" w:type="dxa"/>
            <w:vAlign w:val="center"/>
          </w:tcPr>
          <w:p w14:paraId="5D2B66D1"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 xml:space="preserve">B  </w:t>
            </w:r>
            <w:r w:rsidRPr="000538C9">
              <w:rPr>
                <w:rFonts w:ascii="Calibri" w:hAnsi="Calibri"/>
                <w:i/>
                <w:iCs/>
                <w:sz w:val="20"/>
                <w:szCs w:val="20"/>
                <w:lang w:val="fr-CH"/>
              </w:rPr>
              <w:t>(HDTV)</w:t>
            </w:r>
          </w:p>
        </w:tc>
        <w:tc>
          <w:tcPr>
            <w:tcW w:w="1944" w:type="dxa"/>
            <w:vAlign w:val="center"/>
          </w:tcPr>
          <w:p w14:paraId="651435CB"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70</w:t>
            </w:r>
          </w:p>
        </w:tc>
        <w:tc>
          <w:tcPr>
            <w:tcW w:w="710" w:type="dxa"/>
            <w:vAlign w:val="center"/>
          </w:tcPr>
          <w:p w14:paraId="53608CBA"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38</w:t>
            </w:r>
          </w:p>
        </w:tc>
        <w:tc>
          <w:tcPr>
            <w:tcW w:w="1133" w:type="dxa"/>
            <w:vAlign w:val="center"/>
          </w:tcPr>
          <w:p w14:paraId="3A03AF8F"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38</w:t>
            </w:r>
          </w:p>
        </w:tc>
        <w:tc>
          <w:tcPr>
            <w:tcW w:w="969" w:type="dxa"/>
            <w:vAlign w:val="center"/>
          </w:tcPr>
          <w:p w14:paraId="3A72E1AF"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3</w:t>
            </w:r>
          </w:p>
        </w:tc>
        <w:tc>
          <w:tcPr>
            <w:tcW w:w="1208" w:type="dxa"/>
            <w:vAlign w:val="center"/>
          </w:tcPr>
          <w:p w14:paraId="6448BD28"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 xml:space="preserve">79 </w:t>
            </w:r>
            <w:r w:rsidRPr="000538C9">
              <w:rPr>
                <w:rFonts w:ascii="Calibri" w:hAnsi="Calibri"/>
                <w:b/>
                <w:bCs/>
                <w:i/>
                <w:iCs/>
                <w:sz w:val="20"/>
                <w:szCs w:val="20"/>
                <w:lang w:val="en-GB"/>
              </w:rPr>
              <w:t>(*)</w:t>
            </w:r>
          </w:p>
        </w:tc>
      </w:tr>
      <w:tr w:rsidR="00674098" w:rsidRPr="000538C9" w14:paraId="4546950C" w14:textId="77777777" w:rsidTr="003E62CA">
        <w:trPr>
          <w:trHeight w:val="465"/>
          <w:tblCellSpacing w:w="0" w:type="dxa"/>
        </w:trPr>
        <w:tc>
          <w:tcPr>
            <w:tcW w:w="1656" w:type="dxa"/>
            <w:shd w:val="clear" w:color="auto" w:fill="D9D9D9"/>
            <w:vAlign w:val="center"/>
          </w:tcPr>
          <w:p w14:paraId="31442434"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 xml:space="preserve">C </w:t>
            </w:r>
            <w:r w:rsidRPr="000538C9">
              <w:rPr>
                <w:rFonts w:ascii="Calibri" w:hAnsi="Calibri"/>
                <w:i/>
                <w:iCs/>
                <w:sz w:val="20"/>
                <w:szCs w:val="20"/>
                <w:lang w:val="fr-CH"/>
              </w:rPr>
              <w:t>(WVGA)</w:t>
            </w:r>
          </w:p>
        </w:tc>
        <w:tc>
          <w:tcPr>
            <w:tcW w:w="1944" w:type="dxa"/>
            <w:shd w:val="clear" w:color="auto" w:fill="D9D9D9"/>
            <w:vAlign w:val="center"/>
          </w:tcPr>
          <w:p w14:paraId="1E2D9990"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35</w:t>
            </w:r>
          </w:p>
        </w:tc>
        <w:tc>
          <w:tcPr>
            <w:tcW w:w="710" w:type="dxa"/>
            <w:shd w:val="clear" w:color="auto" w:fill="D9D9D9"/>
            <w:vAlign w:val="center"/>
          </w:tcPr>
          <w:p w14:paraId="5668E567"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3</w:t>
            </w:r>
          </w:p>
        </w:tc>
        <w:tc>
          <w:tcPr>
            <w:tcW w:w="1133" w:type="dxa"/>
            <w:shd w:val="clear" w:color="auto" w:fill="D9D9D9"/>
            <w:vAlign w:val="center"/>
          </w:tcPr>
          <w:p w14:paraId="1135942F"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3</w:t>
            </w:r>
          </w:p>
        </w:tc>
        <w:tc>
          <w:tcPr>
            <w:tcW w:w="969" w:type="dxa"/>
            <w:shd w:val="clear" w:color="auto" w:fill="D9D9D9"/>
            <w:vAlign w:val="center"/>
          </w:tcPr>
          <w:p w14:paraId="4F829AE7"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35</w:t>
            </w:r>
          </w:p>
        </w:tc>
        <w:tc>
          <w:tcPr>
            <w:tcW w:w="1208" w:type="dxa"/>
            <w:shd w:val="clear" w:color="auto" w:fill="D9D9D9"/>
            <w:vAlign w:val="center"/>
          </w:tcPr>
          <w:p w14:paraId="607D62DD"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 xml:space="preserve">41 </w:t>
            </w:r>
            <w:r w:rsidRPr="000538C9">
              <w:rPr>
                <w:rFonts w:ascii="Calibri" w:hAnsi="Calibri"/>
                <w:b/>
                <w:bCs/>
                <w:i/>
                <w:iCs/>
                <w:sz w:val="20"/>
                <w:szCs w:val="20"/>
                <w:lang w:val="en-GB"/>
              </w:rPr>
              <w:t>(*)</w:t>
            </w:r>
          </w:p>
        </w:tc>
      </w:tr>
      <w:tr w:rsidR="00674098" w:rsidRPr="000538C9" w14:paraId="6F356208" w14:textId="77777777" w:rsidTr="003E62CA">
        <w:trPr>
          <w:trHeight w:val="465"/>
          <w:tblCellSpacing w:w="0" w:type="dxa"/>
        </w:trPr>
        <w:tc>
          <w:tcPr>
            <w:tcW w:w="1656" w:type="dxa"/>
            <w:vAlign w:val="center"/>
          </w:tcPr>
          <w:p w14:paraId="3FD0C241"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 xml:space="preserve">D </w:t>
            </w:r>
            <w:r w:rsidRPr="000538C9">
              <w:rPr>
                <w:rFonts w:ascii="Calibri" w:hAnsi="Calibri"/>
                <w:i/>
                <w:iCs/>
                <w:sz w:val="20"/>
                <w:szCs w:val="20"/>
                <w:lang w:val="fr-CH"/>
              </w:rPr>
              <w:t>(WQVGA)</w:t>
            </w:r>
          </w:p>
        </w:tc>
        <w:tc>
          <w:tcPr>
            <w:tcW w:w="1944" w:type="dxa"/>
            <w:vAlign w:val="center"/>
          </w:tcPr>
          <w:p w14:paraId="46B909BC" w14:textId="77777777" w:rsidR="00674098" w:rsidRPr="000538C9" w:rsidRDefault="00674098" w:rsidP="003E62CA">
            <w:pPr>
              <w:jc w:val="center"/>
              <w:rPr>
                <w:rFonts w:ascii="Calibri" w:hAnsi="Calibri"/>
                <w:sz w:val="20"/>
                <w:szCs w:val="20"/>
                <w:lang w:val="it-IT"/>
              </w:rPr>
            </w:pPr>
            <w:r>
              <w:rPr>
                <w:rFonts w:ascii="Calibri" w:hAnsi="Calibri"/>
                <w:b/>
                <w:bCs/>
                <w:sz w:val="20"/>
                <w:szCs w:val="20"/>
                <w:lang w:val="en-GB"/>
              </w:rPr>
              <w:t>35</w:t>
            </w:r>
          </w:p>
        </w:tc>
        <w:tc>
          <w:tcPr>
            <w:tcW w:w="710" w:type="dxa"/>
            <w:vAlign w:val="center"/>
          </w:tcPr>
          <w:p w14:paraId="43B74E22"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3</w:t>
            </w:r>
          </w:p>
        </w:tc>
        <w:tc>
          <w:tcPr>
            <w:tcW w:w="1133" w:type="dxa"/>
            <w:vAlign w:val="center"/>
          </w:tcPr>
          <w:p w14:paraId="6A3D4A36"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35</w:t>
            </w:r>
          </w:p>
        </w:tc>
        <w:tc>
          <w:tcPr>
            <w:tcW w:w="969" w:type="dxa"/>
            <w:vAlign w:val="center"/>
          </w:tcPr>
          <w:p w14:paraId="4C54EDFB"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3</w:t>
            </w:r>
          </w:p>
        </w:tc>
        <w:tc>
          <w:tcPr>
            <w:tcW w:w="1208" w:type="dxa"/>
            <w:vAlign w:val="center"/>
          </w:tcPr>
          <w:p w14:paraId="713A9364"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 xml:space="preserve">41 </w:t>
            </w:r>
            <w:r w:rsidRPr="000538C9">
              <w:rPr>
                <w:rFonts w:ascii="Calibri" w:hAnsi="Calibri"/>
                <w:b/>
                <w:bCs/>
                <w:i/>
                <w:iCs/>
                <w:sz w:val="20"/>
                <w:szCs w:val="20"/>
                <w:lang w:val="en-GB"/>
              </w:rPr>
              <w:t>(*)</w:t>
            </w:r>
          </w:p>
        </w:tc>
      </w:tr>
      <w:tr w:rsidR="00674098" w:rsidRPr="000538C9" w14:paraId="6BEAA787" w14:textId="77777777" w:rsidTr="003E62CA">
        <w:trPr>
          <w:trHeight w:val="465"/>
          <w:tblCellSpacing w:w="0" w:type="dxa"/>
        </w:trPr>
        <w:tc>
          <w:tcPr>
            <w:tcW w:w="1656" w:type="dxa"/>
            <w:shd w:val="clear" w:color="auto" w:fill="D9D9D9"/>
            <w:vAlign w:val="center"/>
          </w:tcPr>
          <w:p w14:paraId="6DFEACBD"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fr-CH"/>
              </w:rPr>
              <w:t xml:space="preserve">E </w:t>
            </w:r>
            <w:r w:rsidRPr="000538C9">
              <w:rPr>
                <w:rFonts w:ascii="Calibri" w:hAnsi="Calibri"/>
                <w:i/>
                <w:iCs/>
                <w:sz w:val="20"/>
                <w:szCs w:val="20"/>
                <w:lang w:val="fr-CH"/>
              </w:rPr>
              <w:t>(720p)</w:t>
            </w:r>
          </w:p>
        </w:tc>
        <w:tc>
          <w:tcPr>
            <w:tcW w:w="1944" w:type="dxa"/>
            <w:shd w:val="clear" w:color="auto" w:fill="D9D9D9"/>
            <w:vAlign w:val="center"/>
          </w:tcPr>
          <w:p w14:paraId="5E35B4C9" w14:textId="77777777" w:rsidR="00674098" w:rsidRPr="000538C9" w:rsidRDefault="00674098" w:rsidP="003E62CA">
            <w:pPr>
              <w:jc w:val="center"/>
              <w:rPr>
                <w:rFonts w:ascii="Calibri" w:hAnsi="Calibri"/>
                <w:sz w:val="20"/>
                <w:szCs w:val="20"/>
                <w:lang w:val="it-IT"/>
              </w:rPr>
            </w:pPr>
            <w:r>
              <w:rPr>
                <w:rFonts w:ascii="Calibri" w:hAnsi="Calibri"/>
                <w:b/>
                <w:bCs/>
                <w:sz w:val="20"/>
                <w:szCs w:val="20"/>
                <w:lang w:val="fr-CH"/>
              </w:rPr>
              <w:t>21</w:t>
            </w:r>
          </w:p>
        </w:tc>
        <w:tc>
          <w:tcPr>
            <w:tcW w:w="710" w:type="dxa"/>
            <w:shd w:val="clear" w:color="auto" w:fill="D9D9D9"/>
            <w:vAlign w:val="center"/>
          </w:tcPr>
          <w:p w14:paraId="4D657309"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12</w:t>
            </w:r>
          </w:p>
        </w:tc>
        <w:tc>
          <w:tcPr>
            <w:tcW w:w="1133" w:type="dxa"/>
            <w:shd w:val="clear" w:color="auto" w:fill="D9D9D9"/>
            <w:vAlign w:val="center"/>
          </w:tcPr>
          <w:p w14:paraId="47FB0F50"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12</w:t>
            </w:r>
          </w:p>
        </w:tc>
        <w:tc>
          <w:tcPr>
            <w:tcW w:w="969" w:type="dxa"/>
            <w:shd w:val="clear" w:color="auto" w:fill="D9D9D9"/>
            <w:vAlign w:val="center"/>
          </w:tcPr>
          <w:p w14:paraId="05875140"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1</w:t>
            </w:r>
          </w:p>
        </w:tc>
        <w:tc>
          <w:tcPr>
            <w:tcW w:w="1208" w:type="dxa"/>
            <w:shd w:val="clear" w:color="auto" w:fill="D9D9D9"/>
            <w:vAlign w:val="center"/>
          </w:tcPr>
          <w:p w14:paraId="3344A7EB"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 xml:space="preserve">25 </w:t>
            </w:r>
            <w:r w:rsidRPr="000538C9">
              <w:rPr>
                <w:rFonts w:ascii="Calibri" w:hAnsi="Calibri"/>
                <w:b/>
                <w:bCs/>
                <w:i/>
                <w:iCs/>
                <w:sz w:val="20"/>
                <w:szCs w:val="20"/>
                <w:lang w:val="en-GB"/>
              </w:rPr>
              <w:t>(*)</w:t>
            </w:r>
          </w:p>
        </w:tc>
      </w:tr>
      <w:tr w:rsidR="00674098" w:rsidRPr="000538C9" w14:paraId="7E0B692A" w14:textId="77777777" w:rsidTr="003E62CA">
        <w:trPr>
          <w:trHeight w:val="495"/>
          <w:tblCellSpacing w:w="0" w:type="dxa"/>
        </w:trPr>
        <w:tc>
          <w:tcPr>
            <w:tcW w:w="1656" w:type="dxa"/>
            <w:vAlign w:val="center"/>
          </w:tcPr>
          <w:p w14:paraId="2429D8FC" w14:textId="77777777" w:rsidR="00674098" w:rsidRPr="000538C9" w:rsidRDefault="00674098" w:rsidP="003E62CA">
            <w:pPr>
              <w:jc w:val="center"/>
              <w:rPr>
                <w:rFonts w:ascii="Calibri" w:hAnsi="Calibri"/>
                <w:sz w:val="20"/>
                <w:szCs w:val="20"/>
                <w:lang w:val="it-IT"/>
              </w:rPr>
            </w:pPr>
          </w:p>
        </w:tc>
        <w:tc>
          <w:tcPr>
            <w:tcW w:w="1944" w:type="dxa"/>
            <w:vAlign w:val="center"/>
          </w:tcPr>
          <w:p w14:paraId="74760799" w14:textId="77777777" w:rsidR="00674098" w:rsidRPr="000538C9" w:rsidRDefault="00674098" w:rsidP="003E62CA">
            <w:pPr>
              <w:jc w:val="center"/>
              <w:rPr>
                <w:rFonts w:ascii="Calibri" w:hAnsi="Calibri"/>
                <w:sz w:val="20"/>
                <w:szCs w:val="20"/>
                <w:lang w:val="it-IT"/>
              </w:rPr>
            </w:pPr>
          </w:p>
        </w:tc>
        <w:tc>
          <w:tcPr>
            <w:tcW w:w="710" w:type="dxa"/>
            <w:vAlign w:val="center"/>
          </w:tcPr>
          <w:p w14:paraId="6F0E606E"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56</w:t>
            </w:r>
          </w:p>
        </w:tc>
        <w:tc>
          <w:tcPr>
            <w:tcW w:w="1133" w:type="dxa"/>
            <w:vAlign w:val="center"/>
          </w:tcPr>
          <w:p w14:paraId="159652E0"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88</w:t>
            </w:r>
          </w:p>
        </w:tc>
        <w:tc>
          <w:tcPr>
            <w:tcW w:w="969" w:type="dxa"/>
            <w:vAlign w:val="center"/>
          </w:tcPr>
          <w:p w14:paraId="42F6190B"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42</w:t>
            </w:r>
          </w:p>
        </w:tc>
        <w:tc>
          <w:tcPr>
            <w:tcW w:w="1208" w:type="dxa"/>
            <w:vAlign w:val="center"/>
          </w:tcPr>
          <w:p w14:paraId="762B8147" w14:textId="77777777" w:rsidR="00674098" w:rsidRPr="000538C9" w:rsidRDefault="00674098" w:rsidP="003E62CA">
            <w:pPr>
              <w:jc w:val="center"/>
              <w:rPr>
                <w:rFonts w:ascii="Calibri" w:hAnsi="Calibri"/>
                <w:sz w:val="20"/>
                <w:szCs w:val="20"/>
                <w:lang w:val="it-IT"/>
              </w:rPr>
            </w:pPr>
            <w:r w:rsidRPr="000538C9">
              <w:rPr>
                <w:rFonts w:ascii="Calibri" w:hAnsi="Calibri"/>
                <w:b/>
                <w:bCs/>
                <w:sz w:val="20"/>
                <w:szCs w:val="20"/>
                <w:lang w:val="en-GB"/>
              </w:rPr>
              <w:t xml:space="preserve">186 </w:t>
            </w:r>
            <w:r w:rsidRPr="000538C9">
              <w:rPr>
                <w:rFonts w:ascii="Calibri" w:hAnsi="Calibri"/>
                <w:b/>
                <w:bCs/>
                <w:i/>
                <w:iCs/>
                <w:sz w:val="20"/>
                <w:szCs w:val="20"/>
                <w:lang w:val="en-GB"/>
              </w:rPr>
              <w:t>(*)</w:t>
            </w:r>
          </w:p>
        </w:tc>
      </w:tr>
    </w:tbl>
    <w:p w14:paraId="16CE7183" w14:textId="77777777" w:rsidR="00674098" w:rsidRDefault="00674098" w:rsidP="00674098">
      <w:pPr>
        <w:rPr>
          <w:lang w:val="en-GB"/>
        </w:rPr>
      </w:pPr>
    </w:p>
    <w:p w14:paraId="08E56ECF" w14:textId="77777777" w:rsidR="00674098" w:rsidRPr="0035678A" w:rsidRDefault="00674098" w:rsidP="00674098">
      <w:pPr>
        <w:rPr>
          <w:b/>
          <w:i/>
          <w:sz w:val="20"/>
          <w:szCs w:val="20"/>
          <w:lang w:val="en-GB"/>
        </w:rPr>
      </w:pPr>
      <w:r w:rsidRPr="0035678A">
        <w:rPr>
          <w:b/>
          <w:i/>
          <w:sz w:val="20"/>
          <w:szCs w:val="20"/>
          <w:lang w:val="en-GB"/>
        </w:rPr>
        <w:t>(*) Approximately 10% of the test sessions are run by all labs to perform a cross-check of the results</w:t>
      </w:r>
    </w:p>
    <w:p w14:paraId="64D8A1DC" w14:textId="77777777" w:rsidR="00674098" w:rsidRPr="003B5ACD" w:rsidRDefault="00674098" w:rsidP="00674098">
      <w:pPr>
        <w:rPr>
          <w:lang w:val="en-GB"/>
        </w:rPr>
      </w:pPr>
    </w:p>
    <w:p w14:paraId="65C66AA2" w14:textId="684CBE46" w:rsidR="00674098" w:rsidRDefault="00674098" w:rsidP="00554D08">
      <w:pPr>
        <w:pStyle w:val="a2"/>
      </w:pPr>
      <w:bookmarkStart w:id="320" w:name="_Toc61448969"/>
      <w:r>
        <w:lastRenderedPageBreak/>
        <w:t>Statistical analysis and presentation of the results</w:t>
      </w:r>
      <w:bookmarkEnd w:id="320"/>
    </w:p>
    <w:p w14:paraId="07F5B068" w14:textId="77777777" w:rsidR="00674098" w:rsidRDefault="00674098" w:rsidP="00674098">
      <w:pPr>
        <w:spacing w:before="120"/>
        <w:rPr>
          <w:lang w:val="en-GB"/>
        </w:rPr>
      </w:pPr>
      <w:r>
        <w:rPr>
          <w:lang w:val="en-GB"/>
        </w:rPr>
        <w:t>The data collected from the score sheets, filled out by the viewing subjects, will be stored in an Excel spreadsheet.</w:t>
      </w:r>
    </w:p>
    <w:p w14:paraId="777D3A4E" w14:textId="77777777" w:rsidR="00674098" w:rsidRDefault="00674098" w:rsidP="00674098">
      <w:pPr>
        <w:spacing w:before="120"/>
        <w:rPr>
          <w:lang w:val="en-GB"/>
        </w:rPr>
      </w:pPr>
      <w:r>
        <w:rPr>
          <w:lang w:val="en-GB"/>
        </w:rPr>
        <w:t>Seven spreadsheets will be prepared for Class B/C/D (each for constraint sets 1 and 2)  and Class E (constraint set 2 only).</w:t>
      </w:r>
    </w:p>
    <w:p w14:paraId="1A32A8D7" w14:textId="77777777" w:rsidR="00674098" w:rsidRDefault="00674098" w:rsidP="00674098">
      <w:pPr>
        <w:spacing w:before="120"/>
        <w:rPr>
          <w:lang w:val="en-GB"/>
        </w:rPr>
      </w:pPr>
      <w:r>
        <w:rPr>
          <w:lang w:val="en-GB"/>
        </w:rPr>
        <w:t>For each coding condition the Mean Opinion Score (MOS) and associated Confidence Interval (CI) values will be given in the spreadsheets.</w:t>
      </w:r>
    </w:p>
    <w:p w14:paraId="2484062A" w14:textId="77777777" w:rsidR="00674098" w:rsidRDefault="00674098" w:rsidP="00674098">
      <w:pPr>
        <w:spacing w:before="120"/>
        <w:rPr>
          <w:lang w:val="en-GB"/>
        </w:rPr>
      </w:pPr>
      <w:r>
        <w:rPr>
          <w:lang w:val="en-GB"/>
        </w:rPr>
        <w:t>The MOS and CI values will be used to draw graphs. The Graphs will be drawn grouping the results for each video test sequence. No graph grouping results from different video sequences will be considered.</w:t>
      </w:r>
    </w:p>
    <w:p w14:paraId="77ED4CBA" w14:textId="77777777" w:rsidR="00674098" w:rsidRDefault="00674098" w:rsidP="00674098">
      <w:pPr>
        <w:rPr>
          <w:lang w:val="en-GB"/>
        </w:rPr>
      </w:pPr>
    </w:p>
    <w:p w14:paraId="65A562BF" w14:textId="77777777" w:rsidR="00674098" w:rsidRDefault="00674098" w:rsidP="00674098">
      <w:pPr>
        <w:rPr>
          <w:lang w:val="en-GB"/>
        </w:rPr>
      </w:pPr>
    </w:p>
    <w:p w14:paraId="14CA17E0" w14:textId="30861687" w:rsidR="00674098" w:rsidRDefault="00674098" w:rsidP="00D52900">
      <w:pPr>
        <w:pStyle w:val="a2"/>
      </w:pPr>
      <w:bookmarkStart w:id="321" w:name="_Toc61448970"/>
      <w:r>
        <w:t>Proponents identification and file names</w:t>
      </w:r>
      <w:bookmarkEnd w:id="321"/>
    </w:p>
    <w:p w14:paraId="2802A1BA" w14:textId="77777777" w:rsidR="00674098" w:rsidRDefault="00674098" w:rsidP="00674098">
      <w:pPr>
        <w:spacing w:before="120"/>
        <w:rPr>
          <w:lang w:val="en-GB"/>
        </w:rPr>
      </w:pPr>
      <w:r>
        <w:rPr>
          <w:lang w:val="en-GB"/>
        </w:rPr>
        <w:t xml:space="preserve">Each Proponent submitting to the </w:t>
      </w:r>
      <w:proofErr w:type="spellStart"/>
      <w:r>
        <w:rPr>
          <w:lang w:val="en-GB"/>
        </w:rPr>
        <w:t>CfP</w:t>
      </w:r>
      <w:proofErr w:type="spellEnd"/>
      <w:r>
        <w:rPr>
          <w:lang w:val="en-GB"/>
        </w:rPr>
        <w:t xml:space="preserve"> will be identified with a two digit code preceded by the letter “P” (e.g. P01 P02 … </w:t>
      </w:r>
      <w:proofErr w:type="spellStart"/>
      <w:r>
        <w:rPr>
          <w:lang w:val="en-GB"/>
        </w:rPr>
        <w:t>Pnn</w:t>
      </w:r>
      <w:proofErr w:type="spellEnd"/>
      <w:r>
        <w:rPr>
          <w:lang w:val="en-GB"/>
        </w:rPr>
        <w:t xml:space="preserve">). </w:t>
      </w:r>
    </w:p>
    <w:p w14:paraId="08031CA3" w14:textId="77777777" w:rsidR="00674098" w:rsidRDefault="00674098" w:rsidP="00674098">
      <w:pPr>
        <w:spacing w:before="120"/>
        <w:rPr>
          <w:lang w:val="en-GB"/>
        </w:rPr>
      </w:pPr>
      <w:r>
        <w:rPr>
          <w:lang w:val="en-GB"/>
        </w:rPr>
        <w:t>Each coded video file provided for a submission will be identified by a name formed by the below listed combination of letters and numbers:</w:t>
      </w:r>
    </w:p>
    <w:p w14:paraId="7A6E584D" w14:textId="77777777" w:rsidR="00674098" w:rsidRDefault="00674098" w:rsidP="00674098">
      <w:pPr>
        <w:rPr>
          <w:lang w:val="en-GB"/>
        </w:rPr>
      </w:pPr>
    </w:p>
    <w:p w14:paraId="763E7FED" w14:textId="77777777" w:rsidR="00674098" w:rsidRDefault="00674098" w:rsidP="00674098">
      <w:pPr>
        <w:rPr>
          <w:lang w:val="en-GB"/>
        </w:rPr>
      </w:pPr>
      <w:proofErr w:type="spellStart"/>
      <w:r>
        <w:rPr>
          <w:lang w:val="en-GB"/>
        </w:rPr>
        <w:t>PnnSxxRyCz</w:t>
      </w:r>
      <w:proofErr w:type="spellEnd"/>
      <w:r>
        <w:rPr>
          <w:lang w:val="en-GB"/>
        </w:rPr>
        <w:t>.&lt;filetype&gt;</w:t>
      </w:r>
    </w:p>
    <w:p w14:paraId="56BE8DF9" w14:textId="77777777" w:rsidR="00674098" w:rsidRDefault="00674098" w:rsidP="00674098">
      <w:pPr>
        <w:rPr>
          <w:lang w:val="en-GB"/>
        </w:rPr>
      </w:pPr>
      <w:r>
        <w:rPr>
          <w:lang w:val="en-GB"/>
        </w:rPr>
        <w:t>where:</w:t>
      </w:r>
    </w:p>
    <w:p w14:paraId="6759726E" w14:textId="77777777" w:rsidR="00674098" w:rsidRDefault="00674098" w:rsidP="00674098">
      <w:pPr>
        <w:numPr>
          <w:ilvl w:val="0"/>
          <w:numId w:val="34"/>
        </w:numPr>
        <w:rPr>
          <w:lang w:val="en-GB"/>
        </w:rPr>
      </w:pPr>
      <w:proofErr w:type="spellStart"/>
      <w:r>
        <w:rPr>
          <w:lang w:val="en-GB"/>
        </w:rPr>
        <w:t>Pnn</w:t>
      </w:r>
      <w:proofErr w:type="spellEnd"/>
      <w:r>
        <w:rPr>
          <w:lang w:val="en-GB"/>
        </w:rPr>
        <w:t xml:space="preserve"> identifies the Proponent,</w:t>
      </w:r>
    </w:p>
    <w:p w14:paraId="6D87D228" w14:textId="77777777" w:rsidR="00674098" w:rsidRDefault="00674098" w:rsidP="00674098">
      <w:pPr>
        <w:numPr>
          <w:ilvl w:val="0"/>
          <w:numId w:val="34"/>
        </w:numPr>
        <w:rPr>
          <w:lang w:val="en-GB"/>
        </w:rPr>
      </w:pPr>
      <w:proofErr w:type="spellStart"/>
      <w:r>
        <w:rPr>
          <w:lang w:val="en-GB"/>
        </w:rPr>
        <w:t>Sxx</w:t>
      </w:r>
      <w:proofErr w:type="spellEnd"/>
      <w:r>
        <w:rPr>
          <w:lang w:val="en-GB"/>
        </w:rPr>
        <w:t xml:space="preserve"> identifies the original video clip used to produce the coded video, as identified in the tables of Annex A;</w:t>
      </w:r>
    </w:p>
    <w:p w14:paraId="0E962D77" w14:textId="77777777" w:rsidR="00674098" w:rsidRDefault="00674098" w:rsidP="00674098">
      <w:pPr>
        <w:numPr>
          <w:ilvl w:val="0"/>
          <w:numId w:val="34"/>
        </w:numPr>
        <w:rPr>
          <w:lang w:val="en-GB"/>
        </w:rPr>
      </w:pPr>
      <w:r>
        <w:rPr>
          <w:lang w:val="en-GB"/>
        </w:rPr>
        <w:t xml:space="preserve">Ry identifies the rate y, as identified in </w:t>
      </w:r>
      <w:r>
        <w:rPr>
          <w:lang w:val="en-GB"/>
        </w:rPr>
        <w:fldChar w:fldCharType="begin"/>
      </w:r>
      <w:r>
        <w:rPr>
          <w:lang w:val="en-GB"/>
        </w:rPr>
        <w:instrText xml:space="preserve"> REF _Ref245059073 \h </w:instrText>
      </w:r>
      <w:r>
        <w:rPr>
          <w:lang w:val="en-GB"/>
        </w:rPr>
      </w:r>
      <w:r>
        <w:rPr>
          <w:lang w:val="en-GB"/>
        </w:rPr>
        <w:fldChar w:fldCharType="separate"/>
      </w:r>
      <w:r w:rsidRPr="0088448C">
        <w:t xml:space="preserve">Table </w:t>
      </w:r>
      <w:r>
        <w:rPr>
          <w:noProof/>
        </w:rPr>
        <w:t>2</w:t>
      </w:r>
      <w:r>
        <w:rPr>
          <w:lang w:val="en-GB"/>
        </w:rPr>
        <w:fldChar w:fldCharType="end"/>
      </w:r>
      <w:r>
        <w:rPr>
          <w:lang w:val="en-GB"/>
        </w:rPr>
        <w:t>;</w:t>
      </w:r>
    </w:p>
    <w:p w14:paraId="325AD51F" w14:textId="77777777" w:rsidR="00674098" w:rsidRDefault="00674098" w:rsidP="00674098">
      <w:pPr>
        <w:numPr>
          <w:ilvl w:val="0"/>
          <w:numId w:val="34"/>
        </w:numPr>
        <w:rPr>
          <w:lang w:val="en-GB"/>
        </w:rPr>
      </w:pPr>
      <w:proofErr w:type="spellStart"/>
      <w:r>
        <w:rPr>
          <w:lang w:val="en-GB"/>
        </w:rPr>
        <w:t>Cz</w:t>
      </w:r>
      <w:proofErr w:type="spellEnd"/>
      <w:r>
        <w:rPr>
          <w:lang w:val="en-GB"/>
        </w:rPr>
        <w:t xml:space="preserve"> identifies the constraint set z (z=1 or z=2), as identified in section </w:t>
      </w:r>
      <w:r>
        <w:rPr>
          <w:lang w:val="en-GB"/>
        </w:rPr>
        <w:fldChar w:fldCharType="begin"/>
      </w:r>
      <w:r>
        <w:rPr>
          <w:lang w:val="en-GB"/>
        </w:rPr>
        <w:instrText xml:space="preserve"> REF _Ref245059249 \r \h </w:instrText>
      </w:r>
      <w:r>
        <w:rPr>
          <w:lang w:val="en-GB"/>
        </w:rPr>
      </w:r>
      <w:r>
        <w:rPr>
          <w:lang w:val="en-GB"/>
        </w:rPr>
        <w:fldChar w:fldCharType="separate"/>
      </w:r>
      <w:r>
        <w:rPr>
          <w:lang w:val="en-GB"/>
        </w:rPr>
        <w:t>4.2</w:t>
      </w:r>
      <w:r>
        <w:rPr>
          <w:lang w:val="en-GB"/>
        </w:rPr>
        <w:fldChar w:fldCharType="end"/>
      </w:r>
      <w:r>
        <w:rPr>
          <w:lang w:val="en-GB"/>
        </w:rPr>
        <w:t xml:space="preserve"> (Table 1 and above)</w:t>
      </w:r>
    </w:p>
    <w:p w14:paraId="61AEC427" w14:textId="77777777" w:rsidR="00674098" w:rsidRDefault="00674098" w:rsidP="00674098">
      <w:pPr>
        <w:numPr>
          <w:ilvl w:val="0"/>
          <w:numId w:val="34"/>
        </w:numPr>
        <w:rPr>
          <w:lang w:val="en-GB"/>
        </w:rPr>
      </w:pPr>
      <w:r>
        <w:rPr>
          <w:lang w:val="en-GB"/>
        </w:rPr>
        <w:t>&lt;filetype&gt; identifies the kind of file:</w:t>
      </w:r>
    </w:p>
    <w:p w14:paraId="08A7E75C" w14:textId="77777777" w:rsidR="00674098" w:rsidRPr="00C1113C" w:rsidRDefault="00674098" w:rsidP="00674098">
      <w:pPr>
        <w:numPr>
          <w:ilvl w:val="1"/>
          <w:numId w:val="34"/>
        </w:numPr>
        <w:rPr>
          <w:lang w:val="en-GB"/>
        </w:rPr>
      </w:pPr>
      <w:r w:rsidRPr="00C1113C">
        <w:rPr>
          <w:lang w:val="en-GB"/>
        </w:rPr>
        <w:t>.bit = bitstream</w:t>
      </w:r>
    </w:p>
    <w:p w14:paraId="2C636A12" w14:textId="77777777" w:rsidR="00674098" w:rsidRDefault="00674098" w:rsidP="00674098">
      <w:pPr>
        <w:numPr>
          <w:ilvl w:val="1"/>
          <w:numId w:val="34"/>
        </w:numPr>
        <w:rPr>
          <w:lang w:val="en-GB"/>
        </w:rPr>
      </w:pPr>
      <w:r>
        <w:rPr>
          <w:lang w:val="en-GB"/>
        </w:rPr>
        <w:t>.</w:t>
      </w:r>
      <w:proofErr w:type="spellStart"/>
      <w:r>
        <w:rPr>
          <w:lang w:val="en-GB"/>
        </w:rPr>
        <w:t>yuv</w:t>
      </w:r>
      <w:proofErr w:type="spellEnd"/>
      <w:r>
        <w:rPr>
          <w:lang w:val="en-GB"/>
        </w:rPr>
        <w:t xml:space="preserve"> = decoded video clip in YUV format</w:t>
      </w:r>
    </w:p>
    <w:p w14:paraId="7CE91079" w14:textId="77777777" w:rsidR="00674098" w:rsidRDefault="00674098" w:rsidP="00674098">
      <w:pPr>
        <w:numPr>
          <w:ilvl w:val="1"/>
          <w:numId w:val="34"/>
        </w:numPr>
        <w:rPr>
          <w:lang w:val="en-GB"/>
        </w:rPr>
      </w:pPr>
      <w:r>
        <w:rPr>
          <w:lang w:val="en-GB"/>
        </w:rPr>
        <w:t>.</w:t>
      </w:r>
      <w:proofErr w:type="spellStart"/>
      <w:r>
        <w:rPr>
          <w:lang w:val="en-GB"/>
        </w:rPr>
        <w:t>avi</w:t>
      </w:r>
      <w:proofErr w:type="spellEnd"/>
      <w:r>
        <w:rPr>
          <w:lang w:val="en-GB"/>
        </w:rPr>
        <w:t xml:space="preserve"> = decoded video clip in AVI format</w:t>
      </w:r>
    </w:p>
    <w:p w14:paraId="1429ED4B" w14:textId="77777777" w:rsidR="00674098" w:rsidRPr="003B5ACD" w:rsidRDefault="00674098" w:rsidP="00674098">
      <w:pPr>
        <w:rPr>
          <w:lang w:val="en-GB"/>
        </w:rPr>
      </w:pPr>
    </w:p>
    <w:p w14:paraId="243C99FE" w14:textId="77777777" w:rsidR="00674098" w:rsidRPr="004741B7" w:rsidRDefault="00674098" w:rsidP="00DE030F">
      <w:pPr>
        <w:rPr>
          <w:color w:val="000000" w:themeColor="text1"/>
        </w:rPr>
      </w:pPr>
    </w:p>
    <w:sectPr w:rsidR="00674098" w:rsidRPr="004741B7" w:rsidSect="00DA707E">
      <w:footerReference w:type="even" r:id="rId30"/>
      <w:footerReference w:type="default" r:id="rId3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2" w:author="Hinds Arianne" w:date="2021-07-12T07:51:00Z" w:initials="HA">
    <w:p w14:paraId="4754749F" w14:textId="5DC027BF" w:rsidR="0021580E" w:rsidRDefault="0021580E">
      <w:pPr>
        <w:pStyle w:val="CommentText"/>
      </w:pPr>
      <w:r>
        <w:rPr>
          <w:rStyle w:val="CommentReference"/>
        </w:rPr>
        <w:annotationRef/>
      </w:r>
      <w:r>
        <w:t xml:space="preserve">Insert recommendations for minimum time in between major milestones. Ask </w:t>
      </w:r>
      <w:proofErr w:type="spellStart"/>
      <w:r>
        <w:t>Yeshwant</w:t>
      </w:r>
      <w:proofErr w:type="spellEnd"/>
      <w:r>
        <w:t xml:space="preserve"> for examples from Haptics.</w:t>
      </w:r>
    </w:p>
  </w:comment>
  <w:comment w:id="143" w:author="Hinds Arianne" w:date="2021-07-13T00:17:00Z" w:initials="HA">
    <w:p w14:paraId="663D2167" w14:textId="1FF2A2D3" w:rsidR="008659FE" w:rsidRDefault="008659FE">
      <w:pPr>
        <w:pStyle w:val="CommentText"/>
      </w:pPr>
      <w:r>
        <w:rPr>
          <w:rStyle w:val="CommentReference"/>
        </w:rPr>
        <w:annotationRef/>
      </w:r>
      <w:r>
        <w:t>Added text to the section in red: The timeline table should include a reasonable and realistic amount of time in between major deliverables.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54749F" w15:done="0"/>
  <w15:commentEx w15:paraId="663D2167" w15:paraIdParent="475474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6731E" w16cex:dateUtc="2021-07-12T14:51:00Z"/>
  <w16cex:commentExtensible w16cex:durableId="24975A12" w16cex:dateUtc="2021-07-13T0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54749F" w16cid:durableId="2496731E"/>
  <w16cid:commentId w16cid:paraId="663D2167" w16cid:durableId="24975A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AE82C" w14:textId="77777777" w:rsidR="00EB6DB5" w:rsidRDefault="00EB6DB5" w:rsidP="005C75FF">
      <w:r>
        <w:separator/>
      </w:r>
    </w:p>
  </w:endnote>
  <w:endnote w:type="continuationSeparator" w:id="0">
    <w:p w14:paraId="35373272" w14:textId="77777777" w:rsidR="00EB6DB5" w:rsidRDefault="00EB6DB5" w:rsidP="005C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B06040202020202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notTrueType/>
    <w:pitch w:val="variable"/>
    <w:sig w:usb0="A00002FF" w:usb1="28CFFCFA" w:usb2="00000016" w:usb3="00000000" w:csb0="00100001" w:csb1="00000000"/>
  </w:font>
  <w:font w:name="Yu Mincho">
    <w:panose1 w:val="02020400000000000000"/>
    <w:charset w:val="80"/>
    <w:family w:val="roman"/>
    <w:pitch w:val="variable"/>
    <w:sig w:usb0="800002E7" w:usb1="2AC7FCFF" w:usb2="00000012" w:usb3="00000000" w:csb0="0002009F" w:csb1="00000000"/>
  </w:font>
  <w:font w:name="Menlo">
    <w:altName w:val="Menlo"/>
    <w:panose1 w:val="020B0609030804020204"/>
    <w:charset w:val="00"/>
    <w:family w:val="modern"/>
    <w:pitch w:val="fixed"/>
    <w:sig w:usb0="E60022FF" w:usb1="D200F9FB" w:usb2="02000028" w:usb3="00000000" w:csb0="000001D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08281316"/>
      <w:docPartObj>
        <w:docPartGallery w:val="Page Numbers (Bottom of Page)"/>
        <w:docPartUnique/>
      </w:docPartObj>
    </w:sdtPr>
    <w:sdtEndPr>
      <w:rPr>
        <w:rStyle w:val="PageNumber"/>
      </w:rPr>
    </w:sdtEndPr>
    <w:sdtContent>
      <w:p w14:paraId="18A4E99B" w14:textId="2BE48C84" w:rsidR="003E62CA" w:rsidRDefault="003E62CA"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2A2AC" w14:textId="77777777" w:rsidR="003E62CA" w:rsidRDefault="003E62CA">
    <w:pPr>
      <w:pStyle w:val="Footer"/>
    </w:pPr>
  </w:p>
  <w:p w14:paraId="3F475F46" w14:textId="77777777" w:rsidR="003E62CA" w:rsidRDefault="003E62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93299960"/>
      <w:docPartObj>
        <w:docPartGallery w:val="Page Numbers (Bottom of Page)"/>
        <w:docPartUnique/>
      </w:docPartObj>
    </w:sdtPr>
    <w:sdtEndPr>
      <w:rPr>
        <w:rStyle w:val="PageNumber"/>
      </w:rPr>
    </w:sdtEndPr>
    <w:sdtContent>
      <w:p w14:paraId="5F9BDD11" w14:textId="56F52413" w:rsidR="003E62CA" w:rsidRDefault="003E62CA"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797CCDE2" w14:textId="77777777" w:rsidR="003E62CA" w:rsidRDefault="003E62CA">
    <w:pPr>
      <w:pStyle w:val="Footer"/>
    </w:pPr>
  </w:p>
  <w:p w14:paraId="43F348D8" w14:textId="77777777" w:rsidR="003E62CA" w:rsidRDefault="003E62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2E97B" w14:textId="77777777" w:rsidR="00EB6DB5" w:rsidRDefault="00EB6DB5" w:rsidP="005C75FF">
      <w:r>
        <w:separator/>
      </w:r>
    </w:p>
  </w:footnote>
  <w:footnote w:type="continuationSeparator" w:id="0">
    <w:p w14:paraId="2301957C" w14:textId="77777777" w:rsidR="00EB6DB5" w:rsidRDefault="00EB6DB5" w:rsidP="005C75FF">
      <w:r>
        <w:continuationSeparator/>
      </w:r>
    </w:p>
  </w:footnote>
  <w:footnote w:id="1">
    <w:p w14:paraId="4F644CE2" w14:textId="77777777" w:rsidR="003E62CA" w:rsidRPr="00554A64" w:rsidRDefault="003E62CA" w:rsidP="00674098">
      <w:pPr>
        <w:pStyle w:val="FootnoteText"/>
        <w:rPr>
          <w:lang w:val="en-GB"/>
        </w:rPr>
      </w:pPr>
      <w:r w:rsidRPr="00554A64">
        <w:rPr>
          <w:rStyle w:val="FootnoteReference"/>
          <w:lang w:val="en-GB"/>
        </w:rPr>
        <w:footnoteRef/>
      </w:r>
      <w:r w:rsidRPr="00554A64">
        <w:rPr>
          <w:lang w:val="en-GB"/>
        </w:rPr>
        <w:t xml:space="preserve"> The viewing rooms of the  three laborator</w:t>
      </w:r>
      <w:r>
        <w:rPr>
          <w:lang w:val="en-GB"/>
        </w:rPr>
        <w:t>ies could be different according to the test material and/or to the design of the laboratory. Large displays (e.g. monitor equal or wider than 50’’) will allow to seat three (or more) subjects at the same time; a laboratory set-up, in which three wide monitors are available, will allow the creation of wider groups of viewers (three or more).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57BC1"/>
    <w:multiLevelType w:val="hybridMultilevel"/>
    <w:tmpl w:val="3D844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51C9D"/>
    <w:multiLevelType w:val="hybridMultilevel"/>
    <w:tmpl w:val="B944E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347341"/>
    <w:multiLevelType w:val="hybridMultilevel"/>
    <w:tmpl w:val="BC34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74573"/>
    <w:multiLevelType w:val="hybridMultilevel"/>
    <w:tmpl w:val="288A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5407"/>
    <w:multiLevelType w:val="hybridMultilevel"/>
    <w:tmpl w:val="A5E8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71DCF"/>
    <w:multiLevelType w:val="hybridMultilevel"/>
    <w:tmpl w:val="2D42A942"/>
    <w:lvl w:ilvl="0" w:tplc="C9787C70">
      <w:start w:val="1"/>
      <w:numFmt w:val="bullet"/>
      <w:lvlText w:val="-"/>
      <w:lvlJc w:val="left"/>
      <w:pPr>
        <w:tabs>
          <w:tab w:val="num" w:pos="720"/>
        </w:tabs>
        <w:ind w:left="720" w:hanging="360"/>
      </w:pPr>
      <w:rPr>
        <w:rFonts w:ascii="Times New Roman" w:eastAsia="Batang"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C7341"/>
    <w:multiLevelType w:val="hybridMultilevel"/>
    <w:tmpl w:val="E398CA12"/>
    <w:lvl w:ilvl="0" w:tplc="580AF836">
      <w:start w:val="3"/>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701E4"/>
    <w:multiLevelType w:val="hybridMultilevel"/>
    <w:tmpl w:val="8BB896D2"/>
    <w:lvl w:ilvl="0" w:tplc="69CC1738">
      <w:start w:val="1"/>
      <w:numFmt w:val="bullet"/>
      <w:lvlText w:val="•"/>
      <w:lvlJc w:val="left"/>
      <w:pPr>
        <w:tabs>
          <w:tab w:val="num" w:pos="360"/>
        </w:tabs>
        <w:ind w:left="360" w:hanging="360"/>
      </w:pPr>
      <w:rPr>
        <w:rFonts w:ascii="Arial" w:hAnsi="Arial" w:hint="default"/>
      </w:rPr>
    </w:lvl>
    <w:lvl w:ilvl="1" w:tplc="3FD42BCE">
      <w:start w:val="110"/>
      <w:numFmt w:val="bullet"/>
      <w:lvlText w:val="–"/>
      <w:lvlJc w:val="left"/>
      <w:pPr>
        <w:tabs>
          <w:tab w:val="num" w:pos="1080"/>
        </w:tabs>
        <w:ind w:left="1080" w:hanging="360"/>
      </w:pPr>
      <w:rPr>
        <w:rFonts w:ascii="Calibri" w:hAnsi="Calibri" w:hint="default"/>
      </w:rPr>
    </w:lvl>
    <w:lvl w:ilvl="2" w:tplc="03A295B0" w:tentative="1">
      <w:start w:val="1"/>
      <w:numFmt w:val="bullet"/>
      <w:lvlText w:val="•"/>
      <w:lvlJc w:val="left"/>
      <w:pPr>
        <w:tabs>
          <w:tab w:val="num" w:pos="1800"/>
        </w:tabs>
        <w:ind w:left="1800" w:hanging="360"/>
      </w:pPr>
      <w:rPr>
        <w:rFonts w:ascii="Arial" w:hAnsi="Arial" w:hint="default"/>
      </w:rPr>
    </w:lvl>
    <w:lvl w:ilvl="3" w:tplc="F5FC5C86" w:tentative="1">
      <w:start w:val="1"/>
      <w:numFmt w:val="bullet"/>
      <w:lvlText w:val="•"/>
      <w:lvlJc w:val="left"/>
      <w:pPr>
        <w:tabs>
          <w:tab w:val="num" w:pos="2520"/>
        </w:tabs>
        <w:ind w:left="2520" w:hanging="360"/>
      </w:pPr>
      <w:rPr>
        <w:rFonts w:ascii="Arial" w:hAnsi="Arial" w:hint="default"/>
      </w:rPr>
    </w:lvl>
    <w:lvl w:ilvl="4" w:tplc="05EEC006" w:tentative="1">
      <w:start w:val="1"/>
      <w:numFmt w:val="bullet"/>
      <w:lvlText w:val="•"/>
      <w:lvlJc w:val="left"/>
      <w:pPr>
        <w:tabs>
          <w:tab w:val="num" w:pos="3240"/>
        </w:tabs>
        <w:ind w:left="3240" w:hanging="360"/>
      </w:pPr>
      <w:rPr>
        <w:rFonts w:ascii="Arial" w:hAnsi="Arial" w:hint="default"/>
      </w:rPr>
    </w:lvl>
    <w:lvl w:ilvl="5" w:tplc="60EA6EFA" w:tentative="1">
      <w:start w:val="1"/>
      <w:numFmt w:val="bullet"/>
      <w:lvlText w:val="•"/>
      <w:lvlJc w:val="left"/>
      <w:pPr>
        <w:tabs>
          <w:tab w:val="num" w:pos="3960"/>
        </w:tabs>
        <w:ind w:left="3960" w:hanging="360"/>
      </w:pPr>
      <w:rPr>
        <w:rFonts w:ascii="Arial" w:hAnsi="Arial" w:hint="default"/>
      </w:rPr>
    </w:lvl>
    <w:lvl w:ilvl="6" w:tplc="F856B864" w:tentative="1">
      <w:start w:val="1"/>
      <w:numFmt w:val="bullet"/>
      <w:lvlText w:val="•"/>
      <w:lvlJc w:val="left"/>
      <w:pPr>
        <w:tabs>
          <w:tab w:val="num" w:pos="4680"/>
        </w:tabs>
        <w:ind w:left="4680" w:hanging="360"/>
      </w:pPr>
      <w:rPr>
        <w:rFonts w:ascii="Arial" w:hAnsi="Arial" w:hint="default"/>
      </w:rPr>
    </w:lvl>
    <w:lvl w:ilvl="7" w:tplc="754C6010" w:tentative="1">
      <w:start w:val="1"/>
      <w:numFmt w:val="bullet"/>
      <w:lvlText w:val="•"/>
      <w:lvlJc w:val="left"/>
      <w:pPr>
        <w:tabs>
          <w:tab w:val="num" w:pos="5400"/>
        </w:tabs>
        <w:ind w:left="5400" w:hanging="360"/>
      </w:pPr>
      <w:rPr>
        <w:rFonts w:ascii="Arial" w:hAnsi="Arial" w:hint="default"/>
      </w:rPr>
    </w:lvl>
    <w:lvl w:ilvl="8" w:tplc="C1EE83FE"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num" w:pos="720"/>
        </w:tabs>
        <w:ind w:left="0" w:firstLine="0"/>
      </w:pPr>
      <w:rPr>
        <w:rFonts w:hint="default"/>
        <w:b/>
        <w:i w:val="0"/>
      </w:rPr>
    </w:lvl>
    <w:lvl w:ilvl="2">
      <w:start w:val="1"/>
      <w:numFmt w:val="decimal"/>
      <w:pStyle w:val="a3"/>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4"/>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12" w15:restartNumberingAfterBreak="0">
    <w:nsid w:val="20290EC4"/>
    <w:multiLevelType w:val="hybridMultilevel"/>
    <w:tmpl w:val="29B67478"/>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205FDF"/>
    <w:multiLevelType w:val="hybridMultilevel"/>
    <w:tmpl w:val="D7D46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75C44"/>
    <w:multiLevelType w:val="hybridMultilevel"/>
    <w:tmpl w:val="D46A7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8F2726"/>
    <w:multiLevelType w:val="hybridMultilevel"/>
    <w:tmpl w:val="2594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57C9A"/>
    <w:multiLevelType w:val="hybridMultilevel"/>
    <w:tmpl w:val="EC80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94D1F"/>
    <w:multiLevelType w:val="hybridMultilevel"/>
    <w:tmpl w:val="BAD8923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0" w15:restartNumberingAfterBreak="0">
    <w:nsid w:val="36A87EDB"/>
    <w:multiLevelType w:val="hybridMultilevel"/>
    <w:tmpl w:val="9F9C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C8385F"/>
    <w:multiLevelType w:val="hybridMultilevel"/>
    <w:tmpl w:val="A72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5705F3"/>
    <w:multiLevelType w:val="hybridMultilevel"/>
    <w:tmpl w:val="CBEE2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517C6B"/>
    <w:multiLevelType w:val="hybridMultilevel"/>
    <w:tmpl w:val="0156B56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B7469C4"/>
    <w:multiLevelType w:val="multilevel"/>
    <w:tmpl w:val="04090025"/>
    <w:lvl w:ilvl="0">
      <w:start w:val="1"/>
      <w:numFmt w:val="decimal"/>
      <w:pStyle w:val="Heading1"/>
      <w:lvlText w:val="%1"/>
      <w:lvlJc w:val="left"/>
      <w:pPr>
        <w:ind w:left="13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4EF60A6F"/>
    <w:multiLevelType w:val="hybridMultilevel"/>
    <w:tmpl w:val="09BA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C3D94"/>
    <w:multiLevelType w:val="hybridMultilevel"/>
    <w:tmpl w:val="3A4E3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146966"/>
    <w:multiLevelType w:val="hybridMultilevel"/>
    <w:tmpl w:val="98384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8D04CB"/>
    <w:multiLevelType w:val="hybridMultilevel"/>
    <w:tmpl w:val="6FB4D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84DA4"/>
    <w:multiLevelType w:val="hybridMultilevel"/>
    <w:tmpl w:val="AAA88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086C69"/>
    <w:multiLevelType w:val="hybridMultilevel"/>
    <w:tmpl w:val="7BA861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99692F"/>
    <w:multiLevelType w:val="hybridMultilevel"/>
    <w:tmpl w:val="F12E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C02DF6"/>
    <w:multiLevelType w:val="hybridMultilevel"/>
    <w:tmpl w:val="491E7086"/>
    <w:lvl w:ilvl="0" w:tplc="3BA47B28">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05662B"/>
    <w:multiLevelType w:val="hybridMultilevel"/>
    <w:tmpl w:val="B8D8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01004D"/>
    <w:multiLevelType w:val="hybridMultilevel"/>
    <w:tmpl w:val="95705E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C535F32"/>
    <w:multiLevelType w:val="hybridMultilevel"/>
    <w:tmpl w:val="76AE69FC"/>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7" w15:restartNumberingAfterBreak="0">
    <w:nsid w:val="7E585B2B"/>
    <w:multiLevelType w:val="hybridMultilevel"/>
    <w:tmpl w:val="A3B6FCAC"/>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13"/>
  </w:num>
  <w:num w:numId="4">
    <w:abstractNumId w:val="5"/>
  </w:num>
  <w:num w:numId="5">
    <w:abstractNumId w:val="28"/>
  </w:num>
  <w:num w:numId="6">
    <w:abstractNumId w:val="24"/>
  </w:num>
  <w:num w:numId="7">
    <w:abstractNumId w:val="14"/>
  </w:num>
  <w:num w:numId="8">
    <w:abstractNumId w:val="15"/>
  </w:num>
  <w:num w:numId="9">
    <w:abstractNumId w:val="32"/>
  </w:num>
  <w:num w:numId="10">
    <w:abstractNumId w:val="16"/>
  </w:num>
  <w:num w:numId="11">
    <w:abstractNumId w:val="17"/>
  </w:num>
  <w:num w:numId="12">
    <w:abstractNumId w:val="6"/>
  </w:num>
  <w:num w:numId="13">
    <w:abstractNumId w:val="34"/>
  </w:num>
  <w:num w:numId="14">
    <w:abstractNumId w:val="20"/>
  </w:num>
  <w:num w:numId="15">
    <w:abstractNumId w:val="25"/>
  </w:num>
  <w:num w:numId="16">
    <w:abstractNumId w:val="35"/>
  </w:num>
  <w:num w:numId="17">
    <w:abstractNumId w:val="2"/>
  </w:num>
  <w:num w:numId="18">
    <w:abstractNumId w:val="18"/>
  </w:num>
  <w:num w:numId="19">
    <w:abstractNumId w:val="36"/>
  </w:num>
  <w:num w:numId="20">
    <w:abstractNumId w:val="33"/>
  </w:num>
  <w:num w:numId="21">
    <w:abstractNumId w:val="30"/>
  </w:num>
  <w:num w:numId="22">
    <w:abstractNumId w:val="4"/>
  </w:num>
  <w:num w:numId="23">
    <w:abstractNumId w:val="29"/>
  </w:num>
  <w:num w:numId="24">
    <w:abstractNumId w:val="27"/>
  </w:num>
  <w:num w:numId="25">
    <w:abstractNumId w:val="8"/>
  </w:num>
  <w:num w:numId="26">
    <w:abstractNumId w:val="3"/>
  </w:num>
  <w:num w:numId="27">
    <w:abstractNumId w:val="38"/>
  </w:num>
  <w:num w:numId="28">
    <w:abstractNumId w:val="9"/>
  </w:num>
  <w:num w:numId="29">
    <w:abstractNumId w:val="21"/>
  </w:num>
  <w:num w:numId="30">
    <w:abstractNumId w:val="12"/>
  </w:num>
  <w:num w:numId="31">
    <w:abstractNumId w:val="19"/>
  </w:num>
  <w:num w:numId="32">
    <w:abstractNumId w:val="10"/>
  </w:num>
  <w:num w:numId="33">
    <w:abstractNumId w:val="31"/>
  </w:num>
  <w:num w:numId="34">
    <w:abstractNumId w:val="7"/>
  </w:num>
  <w:num w:numId="35">
    <w:abstractNumId w:val="0"/>
  </w:num>
  <w:num w:numId="36">
    <w:abstractNumId w:val="37"/>
  </w:num>
  <w:num w:numId="37">
    <w:abstractNumId w:val="26"/>
  </w:num>
  <w:num w:numId="38">
    <w:abstractNumId w:val="23"/>
  </w:num>
  <w:num w:numId="3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inds Arianne">
    <w15:presenceInfo w15:providerId="None" w15:userId="Hinds Ari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5"/>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nl-NL" w:vendorID="64" w:dllVersion="4096" w:nlCheck="1" w:checkStyle="0"/>
  <w:activeWritingStyle w:appName="MSWord" w:lang="en-US" w:vendorID="64" w:dllVersion="0" w:nlCheck="1" w:checkStyle="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A1"/>
    <w:rsid w:val="000003CD"/>
    <w:rsid w:val="000031EB"/>
    <w:rsid w:val="0000629D"/>
    <w:rsid w:val="00012342"/>
    <w:rsid w:val="000203E8"/>
    <w:rsid w:val="00021548"/>
    <w:rsid w:val="00021AB7"/>
    <w:rsid w:val="00024781"/>
    <w:rsid w:val="000345D2"/>
    <w:rsid w:val="000367DF"/>
    <w:rsid w:val="000369C2"/>
    <w:rsid w:val="00037F75"/>
    <w:rsid w:val="00042323"/>
    <w:rsid w:val="00045E62"/>
    <w:rsid w:val="0004741A"/>
    <w:rsid w:val="0005726F"/>
    <w:rsid w:val="000700A7"/>
    <w:rsid w:val="000714CA"/>
    <w:rsid w:val="0007516D"/>
    <w:rsid w:val="0007574E"/>
    <w:rsid w:val="00080617"/>
    <w:rsid w:val="00083C29"/>
    <w:rsid w:val="00085288"/>
    <w:rsid w:val="00085E9E"/>
    <w:rsid w:val="00086E96"/>
    <w:rsid w:val="000901E9"/>
    <w:rsid w:val="00091BC9"/>
    <w:rsid w:val="000A0EA3"/>
    <w:rsid w:val="000A77F2"/>
    <w:rsid w:val="000B1035"/>
    <w:rsid w:val="000B5BFF"/>
    <w:rsid w:val="000C0A82"/>
    <w:rsid w:val="000C3897"/>
    <w:rsid w:val="000C5D53"/>
    <w:rsid w:val="000D378D"/>
    <w:rsid w:val="000D5733"/>
    <w:rsid w:val="000D72CB"/>
    <w:rsid w:val="000E32EF"/>
    <w:rsid w:val="000E35D2"/>
    <w:rsid w:val="000E7A39"/>
    <w:rsid w:val="001065AF"/>
    <w:rsid w:val="001114D3"/>
    <w:rsid w:val="00121129"/>
    <w:rsid w:val="00122752"/>
    <w:rsid w:val="00124107"/>
    <w:rsid w:val="00125F34"/>
    <w:rsid w:val="0013631E"/>
    <w:rsid w:val="001401F8"/>
    <w:rsid w:val="001416EF"/>
    <w:rsid w:val="00142E43"/>
    <w:rsid w:val="00143E0A"/>
    <w:rsid w:val="0014473C"/>
    <w:rsid w:val="00144D55"/>
    <w:rsid w:val="00153E50"/>
    <w:rsid w:val="00157BD6"/>
    <w:rsid w:val="00171C39"/>
    <w:rsid w:val="00173889"/>
    <w:rsid w:val="00175B56"/>
    <w:rsid w:val="00183A83"/>
    <w:rsid w:val="00190CAA"/>
    <w:rsid w:val="00196D5D"/>
    <w:rsid w:val="00196F39"/>
    <w:rsid w:val="00197FDD"/>
    <w:rsid w:val="001A3052"/>
    <w:rsid w:val="001A36C7"/>
    <w:rsid w:val="001A39CD"/>
    <w:rsid w:val="001C114A"/>
    <w:rsid w:val="001C2629"/>
    <w:rsid w:val="001C3985"/>
    <w:rsid w:val="001C4C72"/>
    <w:rsid w:val="001D385F"/>
    <w:rsid w:val="001D4216"/>
    <w:rsid w:val="001F7AD8"/>
    <w:rsid w:val="0020360A"/>
    <w:rsid w:val="00203AFE"/>
    <w:rsid w:val="0021580E"/>
    <w:rsid w:val="00223226"/>
    <w:rsid w:val="00226370"/>
    <w:rsid w:val="0024352D"/>
    <w:rsid w:val="00244D02"/>
    <w:rsid w:val="00252BAD"/>
    <w:rsid w:val="00254AF3"/>
    <w:rsid w:val="00264C44"/>
    <w:rsid w:val="00265837"/>
    <w:rsid w:val="00265F41"/>
    <w:rsid w:val="00272AC3"/>
    <w:rsid w:val="00273772"/>
    <w:rsid w:val="00281BFE"/>
    <w:rsid w:val="00290AA8"/>
    <w:rsid w:val="00292B69"/>
    <w:rsid w:val="00294B0B"/>
    <w:rsid w:val="002A1FFB"/>
    <w:rsid w:val="002A61EF"/>
    <w:rsid w:val="002B151D"/>
    <w:rsid w:val="002B2D36"/>
    <w:rsid w:val="002C0F84"/>
    <w:rsid w:val="002D399C"/>
    <w:rsid w:val="002D50C2"/>
    <w:rsid w:val="002D682E"/>
    <w:rsid w:val="002E0844"/>
    <w:rsid w:val="002E220C"/>
    <w:rsid w:val="00300765"/>
    <w:rsid w:val="00303D20"/>
    <w:rsid w:val="0030424A"/>
    <w:rsid w:val="00305ACA"/>
    <w:rsid w:val="0031161A"/>
    <w:rsid w:val="003202EB"/>
    <w:rsid w:val="00326D76"/>
    <w:rsid w:val="00331ED2"/>
    <w:rsid w:val="003412CD"/>
    <w:rsid w:val="00342AC8"/>
    <w:rsid w:val="003430B2"/>
    <w:rsid w:val="0034352F"/>
    <w:rsid w:val="00351494"/>
    <w:rsid w:val="00354BAA"/>
    <w:rsid w:val="003636F0"/>
    <w:rsid w:val="00375B23"/>
    <w:rsid w:val="00377917"/>
    <w:rsid w:val="0038239F"/>
    <w:rsid w:val="00390DF9"/>
    <w:rsid w:val="00392452"/>
    <w:rsid w:val="003A169F"/>
    <w:rsid w:val="003A2806"/>
    <w:rsid w:val="003A5F82"/>
    <w:rsid w:val="003B2125"/>
    <w:rsid w:val="003B7C28"/>
    <w:rsid w:val="003C5858"/>
    <w:rsid w:val="003C72D5"/>
    <w:rsid w:val="003D474C"/>
    <w:rsid w:val="003E0767"/>
    <w:rsid w:val="003E336D"/>
    <w:rsid w:val="003E60EB"/>
    <w:rsid w:val="003E62CA"/>
    <w:rsid w:val="003F0215"/>
    <w:rsid w:val="003F0B45"/>
    <w:rsid w:val="00410F07"/>
    <w:rsid w:val="004131DB"/>
    <w:rsid w:val="00416BEB"/>
    <w:rsid w:val="004322C6"/>
    <w:rsid w:val="00434052"/>
    <w:rsid w:val="004452C6"/>
    <w:rsid w:val="00446FAB"/>
    <w:rsid w:val="00452FE7"/>
    <w:rsid w:val="00456AE4"/>
    <w:rsid w:val="004615F9"/>
    <w:rsid w:val="0046322D"/>
    <w:rsid w:val="004741B7"/>
    <w:rsid w:val="0047513F"/>
    <w:rsid w:val="0048504C"/>
    <w:rsid w:val="004855EE"/>
    <w:rsid w:val="00485C39"/>
    <w:rsid w:val="00486D36"/>
    <w:rsid w:val="00492315"/>
    <w:rsid w:val="00492A46"/>
    <w:rsid w:val="00493B32"/>
    <w:rsid w:val="004B0F15"/>
    <w:rsid w:val="004C68D5"/>
    <w:rsid w:val="004D41B1"/>
    <w:rsid w:val="004E3FE4"/>
    <w:rsid w:val="004E4DA4"/>
    <w:rsid w:val="004F03F3"/>
    <w:rsid w:val="004F60A1"/>
    <w:rsid w:val="004F66CB"/>
    <w:rsid w:val="004F7396"/>
    <w:rsid w:val="00507268"/>
    <w:rsid w:val="00527359"/>
    <w:rsid w:val="0052785B"/>
    <w:rsid w:val="005330DB"/>
    <w:rsid w:val="00537673"/>
    <w:rsid w:val="00542939"/>
    <w:rsid w:val="0055067E"/>
    <w:rsid w:val="005516CE"/>
    <w:rsid w:val="00554D08"/>
    <w:rsid w:val="005577EE"/>
    <w:rsid w:val="005633BC"/>
    <w:rsid w:val="00572976"/>
    <w:rsid w:val="00576F61"/>
    <w:rsid w:val="005805F9"/>
    <w:rsid w:val="00581B4A"/>
    <w:rsid w:val="0059057E"/>
    <w:rsid w:val="005928F5"/>
    <w:rsid w:val="00597C2C"/>
    <w:rsid w:val="005A4723"/>
    <w:rsid w:val="005A7CDC"/>
    <w:rsid w:val="005B19F2"/>
    <w:rsid w:val="005B2DF1"/>
    <w:rsid w:val="005C2AE3"/>
    <w:rsid w:val="005C655A"/>
    <w:rsid w:val="005C75FF"/>
    <w:rsid w:val="005E4403"/>
    <w:rsid w:val="005E5552"/>
    <w:rsid w:val="005F526E"/>
    <w:rsid w:val="005F57C3"/>
    <w:rsid w:val="005F6584"/>
    <w:rsid w:val="005F6610"/>
    <w:rsid w:val="006001A1"/>
    <w:rsid w:val="00603A5B"/>
    <w:rsid w:val="00615CA1"/>
    <w:rsid w:val="0061748A"/>
    <w:rsid w:val="006203B9"/>
    <w:rsid w:val="00620C73"/>
    <w:rsid w:val="0063047D"/>
    <w:rsid w:val="00631811"/>
    <w:rsid w:val="006506F0"/>
    <w:rsid w:val="0065173C"/>
    <w:rsid w:val="006532D6"/>
    <w:rsid w:val="0066097C"/>
    <w:rsid w:val="00664A8E"/>
    <w:rsid w:val="00666BC4"/>
    <w:rsid w:val="0067117E"/>
    <w:rsid w:val="00674098"/>
    <w:rsid w:val="00675D29"/>
    <w:rsid w:val="00686286"/>
    <w:rsid w:val="00690631"/>
    <w:rsid w:val="0069174E"/>
    <w:rsid w:val="00693991"/>
    <w:rsid w:val="006A7102"/>
    <w:rsid w:val="006B18FD"/>
    <w:rsid w:val="006B3334"/>
    <w:rsid w:val="006B4BA5"/>
    <w:rsid w:val="006C0106"/>
    <w:rsid w:val="006C369D"/>
    <w:rsid w:val="006C5358"/>
    <w:rsid w:val="006C5A34"/>
    <w:rsid w:val="006C6B53"/>
    <w:rsid w:val="006D48B4"/>
    <w:rsid w:val="006D6356"/>
    <w:rsid w:val="006E764A"/>
    <w:rsid w:val="006F2A75"/>
    <w:rsid w:val="006F4C26"/>
    <w:rsid w:val="00721510"/>
    <w:rsid w:val="00722A21"/>
    <w:rsid w:val="007253ED"/>
    <w:rsid w:val="00730CCE"/>
    <w:rsid w:val="00731706"/>
    <w:rsid w:val="00733DAD"/>
    <w:rsid w:val="00733ED3"/>
    <w:rsid w:val="00751867"/>
    <w:rsid w:val="007528DC"/>
    <w:rsid w:val="0076791D"/>
    <w:rsid w:val="007706F7"/>
    <w:rsid w:val="007709B2"/>
    <w:rsid w:val="007737C1"/>
    <w:rsid w:val="007775A0"/>
    <w:rsid w:val="00784805"/>
    <w:rsid w:val="00785B59"/>
    <w:rsid w:val="00786B9E"/>
    <w:rsid w:val="00797707"/>
    <w:rsid w:val="007A0B87"/>
    <w:rsid w:val="007A11D4"/>
    <w:rsid w:val="007A18D3"/>
    <w:rsid w:val="007A63A5"/>
    <w:rsid w:val="007B36D8"/>
    <w:rsid w:val="007B551C"/>
    <w:rsid w:val="007C093A"/>
    <w:rsid w:val="007C4A2B"/>
    <w:rsid w:val="007E09B4"/>
    <w:rsid w:val="007E10C8"/>
    <w:rsid w:val="007E17C6"/>
    <w:rsid w:val="007E63C7"/>
    <w:rsid w:val="00805C3C"/>
    <w:rsid w:val="00825EB9"/>
    <w:rsid w:val="008312EE"/>
    <w:rsid w:val="00834316"/>
    <w:rsid w:val="00843483"/>
    <w:rsid w:val="008534AC"/>
    <w:rsid w:val="00854671"/>
    <w:rsid w:val="008659FE"/>
    <w:rsid w:val="0087253B"/>
    <w:rsid w:val="00872879"/>
    <w:rsid w:val="008730A5"/>
    <w:rsid w:val="00880A22"/>
    <w:rsid w:val="00883C6F"/>
    <w:rsid w:val="00885DF1"/>
    <w:rsid w:val="0089259C"/>
    <w:rsid w:val="008938B3"/>
    <w:rsid w:val="008A0CC3"/>
    <w:rsid w:val="008B0131"/>
    <w:rsid w:val="008B4F8E"/>
    <w:rsid w:val="008C0B12"/>
    <w:rsid w:val="008C278C"/>
    <w:rsid w:val="008C3729"/>
    <w:rsid w:val="008C7C6B"/>
    <w:rsid w:val="008E1045"/>
    <w:rsid w:val="008E39D0"/>
    <w:rsid w:val="008E3ED1"/>
    <w:rsid w:val="008F0362"/>
    <w:rsid w:val="008F0DE2"/>
    <w:rsid w:val="008F2632"/>
    <w:rsid w:val="008F3FB5"/>
    <w:rsid w:val="00902B46"/>
    <w:rsid w:val="00915FAC"/>
    <w:rsid w:val="00917574"/>
    <w:rsid w:val="009218AA"/>
    <w:rsid w:val="0093448E"/>
    <w:rsid w:val="0094140B"/>
    <w:rsid w:val="00941D3D"/>
    <w:rsid w:val="00945009"/>
    <w:rsid w:val="009500F2"/>
    <w:rsid w:val="00954738"/>
    <w:rsid w:val="00971EE8"/>
    <w:rsid w:val="0097380A"/>
    <w:rsid w:val="00977C26"/>
    <w:rsid w:val="00994EEC"/>
    <w:rsid w:val="00997643"/>
    <w:rsid w:val="009A1CFC"/>
    <w:rsid w:val="009A3C59"/>
    <w:rsid w:val="009B1539"/>
    <w:rsid w:val="009B54A0"/>
    <w:rsid w:val="009C734F"/>
    <w:rsid w:val="009D4A01"/>
    <w:rsid w:val="009E0B7B"/>
    <w:rsid w:val="009E0D1E"/>
    <w:rsid w:val="009E1D3D"/>
    <w:rsid w:val="009E6CB8"/>
    <w:rsid w:val="00A104A2"/>
    <w:rsid w:val="00A11D8E"/>
    <w:rsid w:val="00A133CC"/>
    <w:rsid w:val="00A20CAA"/>
    <w:rsid w:val="00A240B8"/>
    <w:rsid w:val="00A251D6"/>
    <w:rsid w:val="00A26E78"/>
    <w:rsid w:val="00A27825"/>
    <w:rsid w:val="00A31484"/>
    <w:rsid w:val="00A315E4"/>
    <w:rsid w:val="00A37C42"/>
    <w:rsid w:val="00A44BF8"/>
    <w:rsid w:val="00A579B2"/>
    <w:rsid w:val="00A71909"/>
    <w:rsid w:val="00A72697"/>
    <w:rsid w:val="00A77B58"/>
    <w:rsid w:val="00A80B0A"/>
    <w:rsid w:val="00A93777"/>
    <w:rsid w:val="00A9777D"/>
    <w:rsid w:val="00A97AAB"/>
    <w:rsid w:val="00AA06F2"/>
    <w:rsid w:val="00AA24C1"/>
    <w:rsid w:val="00AB0D62"/>
    <w:rsid w:val="00AB113C"/>
    <w:rsid w:val="00AB3202"/>
    <w:rsid w:val="00AB71E5"/>
    <w:rsid w:val="00AC08FF"/>
    <w:rsid w:val="00AC2AC8"/>
    <w:rsid w:val="00AC73E3"/>
    <w:rsid w:val="00AD0E53"/>
    <w:rsid w:val="00AD5BF2"/>
    <w:rsid w:val="00AE4E27"/>
    <w:rsid w:val="00AE60D3"/>
    <w:rsid w:val="00AE7C1D"/>
    <w:rsid w:val="00AF0759"/>
    <w:rsid w:val="00AF1082"/>
    <w:rsid w:val="00AF3007"/>
    <w:rsid w:val="00AF3CF3"/>
    <w:rsid w:val="00AF642A"/>
    <w:rsid w:val="00AF6653"/>
    <w:rsid w:val="00B02033"/>
    <w:rsid w:val="00B036BB"/>
    <w:rsid w:val="00B040EF"/>
    <w:rsid w:val="00B0420E"/>
    <w:rsid w:val="00B05E56"/>
    <w:rsid w:val="00B13FF4"/>
    <w:rsid w:val="00B15DE0"/>
    <w:rsid w:val="00B20500"/>
    <w:rsid w:val="00B31B0E"/>
    <w:rsid w:val="00B359F8"/>
    <w:rsid w:val="00B37550"/>
    <w:rsid w:val="00B43623"/>
    <w:rsid w:val="00B50F33"/>
    <w:rsid w:val="00B73A72"/>
    <w:rsid w:val="00B73F25"/>
    <w:rsid w:val="00B77B68"/>
    <w:rsid w:val="00B80AD1"/>
    <w:rsid w:val="00B86F13"/>
    <w:rsid w:val="00B87FEA"/>
    <w:rsid w:val="00B939DB"/>
    <w:rsid w:val="00BA563A"/>
    <w:rsid w:val="00BA72EA"/>
    <w:rsid w:val="00BB3842"/>
    <w:rsid w:val="00BB6AD1"/>
    <w:rsid w:val="00BC2D9C"/>
    <w:rsid w:val="00BC657C"/>
    <w:rsid w:val="00BD7D06"/>
    <w:rsid w:val="00BE5704"/>
    <w:rsid w:val="00BF039B"/>
    <w:rsid w:val="00C02CBB"/>
    <w:rsid w:val="00C04669"/>
    <w:rsid w:val="00C07A21"/>
    <w:rsid w:val="00C1010E"/>
    <w:rsid w:val="00C2038E"/>
    <w:rsid w:val="00C21BAD"/>
    <w:rsid w:val="00C36925"/>
    <w:rsid w:val="00C404DF"/>
    <w:rsid w:val="00C46CE8"/>
    <w:rsid w:val="00C56B64"/>
    <w:rsid w:val="00C602A2"/>
    <w:rsid w:val="00C60EC4"/>
    <w:rsid w:val="00C647D1"/>
    <w:rsid w:val="00C71448"/>
    <w:rsid w:val="00C920AC"/>
    <w:rsid w:val="00C94BCA"/>
    <w:rsid w:val="00C94D41"/>
    <w:rsid w:val="00CA4A59"/>
    <w:rsid w:val="00CC16D3"/>
    <w:rsid w:val="00CC3B03"/>
    <w:rsid w:val="00CD59F4"/>
    <w:rsid w:val="00CE034F"/>
    <w:rsid w:val="00CE3A7A"/>
    <w:rsid w:val="00CE44E3"/>
    <w:rsid w:val="00CF26B6"/>
    <w:rsid w:val="00CF4A48"/>
    <w:rsid w:val="00CF55E2"/>
    <w:rsid w:val="00CF5A52"/>
    <w:rsid w:val="00D0643C"/>
    <w:rsid w:val="00D07F0B"/>
    <w:rsid w:val="00D11D11"/>
    <w:rsid w:val="00D139D7"/>
    <w:rsid w:val="00D26662"/>
    <w:rsid w:val="00D31152"/>
    <w:rsid w:val="00D3149C"/>
    <w:rsid w:val="00D31B2C"/>
    <w:rsid w:val="00D37C36"/>
    <w:rsid w:val="00D411D5"/>
    <w:rsid w:val="00D5008D"/>
    <w:rsid w:val="00D50971"/>
    <w:rsid w:val="00D5176E"/>
    <w:rsid w:val="00D52900"/>
    <w:rsid w:val="00D56668"/>
    <w:rsid w:val="00D61ACF"/>
    <w:rsid w:val="00D6380A"/>
    <w:rsid w:val="00D7257D"/>
    <w:rsid w:val="00D755F2"/>
    <w:rsid w:val="00D77AAC"/>
    <w:rsid w:val="00D84425"/>
    <w:rsid w:val="00D8691B"/>
    <w:rsid w:val="00DA707E"/>
    <w:rsid w:val="00DA751D"/>
    <w:rsid w:val="00DC1237"/>
    <w:rsid w:val="00DC1836"/>
    <w:rsid w:val="00DC7901"/>
    <w:rsid w:val="00DD1A92"/>
    <w:rsid w:val="00DE030F"/>
    <w:rsid w:val="00DE1F73"/>
    <w:rsid w:val="00DE2996"/>
    <w:rsid w:val="00DE4FB6"/>
    <w:rsid w:val="00DE71D8"/>
    <w:rsid w:val="00E04E2E"/>
    <w:rsid w:val="00E07BFF"/>
    <w:rsid w:val="00E1256C"/>
    <w:rsid w:val="00E2137E"/>
    <w:rsid w:val="00E23B36"/>
    <w:rsid w:val="00E34943"/>
    <w:rsid w:val="00E37217"/>
    <w:rsid w:val="00E42D3C"/>
    <w:rsid w:val="00E43E59"/>
    <w:rsid w:val="00E516E6"/>
    <w:rsid w:val="00E51743"/>
    <w:rsid w:val="00E522AD"/>
    <w:rsid w:val="00E53E89"/>
    <w:rsid w:val="00E64AA8"/>
    <w:rsid w:val="00E66D44"/>
    <w:rsid w:val="00E82076"/>
    <w:rsid w:val="00E904B5"/>
    <w:rsid w:val="00E90788"/>
    <w:rsid w:val="00E92475"/>
    <w:rsid w:val="00E9428E"/>
    <w:rsid w:val="00E94E60"/>
    <w:rsid w:val="00EA2102"/>
    <w:rsid w:val="00EB1DA2"/>
    <w:rsid w:val="00EB2527"/>
    <w:rsid w:val="00EB6DB5"/>
    <w:rsid w:val="00EC637D"/>
    <w:rsid w:val="00EC7EEC"/>
    <w:rsid w:val="00ED6430"/>
    <w:rsid w:val="00ED7351"/>
    <w:rsid w:val="00EE1038"/>
    <w:rsid w:val="00EF5CD5"/>
    <w:rsid w:val="00F0196A"/>
    <w:rsid w:val="00F137B7"/>
    <w:rsid w:val="00F230CD"/>
    <w:rsid w:val="00F25592"/>
    <w:rsid w:val="00F3299E"/>
    <w:rsid w:val="00F32ED8"/>
    <w:rsid w:val="00F33874"/>
    <w:rsid w:val="00F440FC"/>
    <w:rsid w:val="00F45111"/>
    <w:rsid w:val="00F457D1"/>
    <w:rsid w:val="00F466E7"/>
    <w:rsid w:val="00F5114E"/>
    <w:rsid w:val="00F63BA0"/>
    <w:rsid w:val="00F64EA4"/>
    <w:rsid w:val="00F73CD6"/>
    <w:rsid w:val="00F86129"/>
    <w:rsid w:val="00F93BD1"/>
    <w:rsid w:val="00F955E2"/>
    <w:rsid w:val="00FB01C8"/>
    <w:rsid w:val="00FB2396"/>
    <w:rsid w:val="00FB35AD"/>
    <w:rsid w:val="00FB67DD"/>
    <w:rsid w:val="00FC5238"/>
    <w:rsid w:val="00FD28AF"/>
    <w:rsid w:val="00FD387C"/>
    <w:rsid w:val="00FD441C"/>
    <w:rsid w:val="00FE1AE8"/>
    <w:rsid w:val="00FF4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8238B9"/>
  <w14:defaultImageDpi w14:val="32767"/>
  <w15:docId w15:val="{CE1B8BEB-7AB0-B846-821D-9C85D298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151D"/>
    <w:pPr>
      <w:keepNext/>
      <w:widowControl w:val="0"/>
      <w:numPr>
        <w:numId w:val="6"/>
      </w:numPr>
      <w:spacing w:before="240" w:after="60"/>
      <w:ind w:left="432"/>
      <w:jc w:val="both"/>
      <w:outlineLvl w:val="0"/>
    </w:pPr>
    <w:rPr>
      <w:rFonts w:ascii="Calibri" w:eastAsia="MS Gothic" w:hAnsi="Calibri" w:cs="Times New Roman"/>
      <w:b/>
      <w:bCs/>
      <w:kern w:val="32"/>
      <w:sz w:val="32"/>
      <w:szCs w:val="32"/>
      <w:lang w:eastAsia="ja-JP"/>
    </w:rPr>
  </w:style>
  <w:style w:type="paragraph" w:styleId="Heading2">
    <w:name w:val="heading 2"/>
    <w:basedOn w:val="Normal"/>
    <w:next w:val="Normal"/>
    <w:link w:val="Heading2Char"/>
    <w:uiPriority w:val="9"/>
    <w:unhideWhenUsed/>
    <w:qFormat/>
    <w:rsid w:val="002B151D"/>
    <w:pPr>
      <w:keepNext/>
      <w:numPr>
        <w:ilvl w:val="1"/>
        <w:numId w:val="6"/>
      </w:numPr>
      <w:spacing w:before="240" w:after="60"/>
      <w:outlineLvl w:val="1"/>
    </w:pPr>
    <w:rPr>
      <w:rFonts w:ascii="Calibri" w:eastAsia="MS Gothic" w:hAnsi="Calibri" w:cs="Times New Roman"/>
      <w:b/>
      <w:bCs/>
      <w:i/>
      <w:iCs/>
      <w:kern w:val="2"/>
      <w:sz w:val="28"/>
      <w:szCs w:val="28"/>
      <w:lang w:eastAsia="ja-JP"/>
    </w:rPr>
  </w:style>
  <w:style w:type="paragraph" w:styleId="Heading3">
    <w:name w:val="heading 3"/>
    <w:basedOn w:val="Normal"/>
    <w:next w:val="Normal"/>
    <w:link w:val="Heading3Char"/>
    <w:uiPriority w:val="9"/>
    <w:unhideWhenUsed/>
    <w:qFormat/>
    <w:rsid w:val="002B151D"/>
    <w:pPr>
      <w:keepNext/>
      <w:widowControl w:val="0"/>
      <w:numPr>
        <w:ilvl w:val="2"/>
        <w:numId w:val="6"/>
      </w:numPr>
      <w:spacing w:before="240" w:after="60"/>
      <w:jc w:val="both"/>
      <w:outlineLvl w:val="2"/>
    </w:pPr>
    <w:rPr>
      <w:rFonts w:ascii="Calibri" w:eastAsia="MS Gothic" w:hAnsi="Calibri" w:cs="Times New Roman"/>
      <w:b/>
      <w:bCs/>
      <w:kern w:val="2"/>
      <w:sz w:val="26"/>
      <w:szCs w:val="26"/>
      <w:lang w:eastAsia="ja-JP"/>
    </w:rPr>
  </w:style>
  <w:style w:type="paragraph" w:styleId="Heading4">
    <w:name w:val="heading 4"/>
    <w:basedOn w:val="Normal"/>
    <w:next w:val="Normal"/>
    <w:link w:val="Heading4Char"/>
    <w:uiPriority w:val="9"/>
    <w:semiHidden/>
    <w:unhideWhenUsed/>
    <w:qFormat/>
    <w:rsid w:val="002B151D"/>
    <w:pPr>
      <w:keepNext/>
      <w:widowControl w:val="0"/>
      <w:numPr>
        <w:ilvl w:val="3"/>
        <w:numId w:val="6"/>
      </w:numPr>
      <w:spacing w:before="240" w:after="60"/>
      <w:jc w:val="both"/>
      <w:outlineLvl w:val="3"/>
    </w:pPr>
    <w:rPr>
      <w:rFonts w:ascii="Cambria" w:eastAsia="MS Mincho" w:hAnsi="Cambria" w:cs="Times New Roman"/>
      <w:b/>
      <w:bCs/>
      <w:kern w:val="2"/>
      <w:sz w:val="28"/>
      <w:szCs w:val="28"/>
      <w:lang w:eastAsia="ja-JP"/>
    </w:rPr>
  </w:style>
  <w:style w:type="paragraph" w:styleId="Heading5">
    <w:name w:val="heading 5"/>
    <w:basedOn w:val="Normal"/>
    <w:next w:val="Normal"/>
    <w:link w:val="Heading5Char"/>
    <w:uiPriority w:val="9"/>
    <w:semiHidden/>
    <w:unhideWhenUsed/>
    <w:qFormat/>
    <w:rsid w:val="002B151D"/>
    <w:pPr>
      <w:widowControl w:val="0"/>
      <w:numPr>
        <w:ilvl w:val="4"/>
        <w:numId w:val="6"/>
      </w:numPr>
      <w:spacing w:before="240" w:after="60"/>
      <w:jc w:val="both"/>
      <w:outlineLvl w:val="4"/>
    </w:pPr>
    <w:rPr>
      <w:rFonts w:ascii="Cambria" w:eastAsia="MS Mincho" w:hAnsi="Cambria" w:cs="Times New Roman"/>
      <w:b/>
      <w:bCs/>
      <w:i/>
      <w:iCs/>
      <w:kern w:val="2"/>
      <w:sz w:val="26"/>
      <w:szCs w:val="26"/>
      <w:lang w:eastAsia="ja-JP"/>
    </w:rPr>
  </w:style>
  <w:style w:type="paragraph" w:styleId="Heading6">
    <w:name w:val="heading 6"/>
    <w:basedOn w:val="Normal"/>
    <w:next w:val="Normal"/>
    <w:link w:val="Heading6Char"/>
    <w:uiPriority w:val="9"/>
    <w:semiHidden/>
    <w:unhideWhenUsed/>
    <w:qFormat/>
    <w:rsid w:val="002B151D"/>
    <w:pPr>
      <w:widowControl w:val="0"/>
      <w:numPr>
        <w:ilvl w:val="5"/>
        <w:numId w:val="6"/>
      </w:numPr>
      <w:spacing w:before="240" w:after="60"/>
      <w:jc w:val="both"/>
      <w:outlineLvl w:val="5"/>
    </w:pPr>
    <w:rPr>
      <w:rFonts w:ascii="Cambria" w:eastAsia="MS Mincho" w:hAnsi="Cambria" w:cs="Times New Roman"/>
      <w:b/>
      <w:bCs/>
      <w:kern w:val="2"/>
      <w:sz w:val="22"/>
      <w:szCs w:val="22"/>
      <w:lang w:eastAsia="ja-JP"/>
    </w:rPr>
  </w:style>
  <w:style w:type="paragraph" w:styleId="Heading7">
    <w:name w:val="heading 7"/>
    <w:basedOn w:val="Normal"/>
    <w:next w:val="Normal"/>
    <w:link w:val="Heading7Char"/>
    <w:uiPriority w:val="9"/>
    <w:semiHidden/>
    <w:unhideWhenUsed/>
    <w:qFormat/>
    <w:rsid w:val="002B151D"/>
    <w:pPr>
      <w:widowControl w:val="0"/>
      <w:numPr>
        <w:ilvl w:val="6"/>
        <w:numId w:val="6"/>
      </w:numPr>
      <w:spacing w:before="240" w:after="60"/>
      <w:jc w:val="both"/>
      <w:outlineLvl w:val="6"/>
    </w:pPr>
    <w:rPr>
      <w:rFonts w:ascii="Cambria" w:eastAsia="MS Mincho" w:hAnsi="Cambria" w:cs="Times New Roman"/>
      <w:kern w:val="2"/>
      <w:lang w:eastAsia="ja-JP"/>
    </w:rPr>
  </w:style>
  <w:style w:type="paragraph" w:styleId="Heading8">
    <w:name w:val="heading 8"/>
    <w:basedOn w:val="Normal"/>
    <w:next w:val="Normal"/>
    <w:link w:val="Heading8Char"/>
    <w:uiPriority w:val="9"/>
    <w:semiHidden/>
    <w:unhideWhenUsed/>
    <w:qFormat/>
    <w:rsid w:val="002B151D"/>
    <w:pPr>
      <w:widowControl w:val="0"/>
      <w:numPr>
        <w:ilvl w:val="7"/>
        <w:numId w:val="6"/>
      </w:numPr>
      <w:spacing w:before="240" w:after="60"/>
      <w:jc w:val="both"/>
      <w:outlineLvl w:val="7"/>
    </w:pPr>
    <w:rPr>
      <w:rFonts w:ascii="Cambria" w:eastAsia="MS Mincho" w:hAnsi="Cambria" w:cs="Times New Roman"/>
      <w:i/>
      <w:iCs/>
      <w:kern w:val="2"/>
      <w:lang w:eastAsia="ja-JP"/>
    </w:rPr>
  </w:style>
  <w:style w:type="paragraph" w:styleId="Heading9">
    <w:name w:val="heading 9"/>
    <w:basedOn w:val="Normal"/>
    <w:next w:val="Normal"/>
    <w:link w:val="Heading9Char"/>
    <w:uiPriority w:val="9"/>
    <w:semiHidden/>
    <w:unhideWhenUsed/>
    <w:qFormat/>
    <w:rsid w:val="002B151D"/>
    <w:pPr>
      <w:widowControl w:val="0"/>
      <w:numPr>
        <w:ilvl w:val="8"/>
        <w:numId w:val="6"/>
      </w:numPr>
      <w:spacing w:before="240" w:after="60"/>
      <w:jc w:val="both"/>
      <w:outlineLvl w:val="8"/>
    </w:pPr>
    <w:rPr>
      <w:rFonts w:ascii="Calibri" w:eastAsia="MS Gothic" w:hAnsi="Calibri" w:cs="Times New Roman"/>
      <w:kern w:val="2"/>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1A1"/>
    <w:pPr>
      <w:ind w:left="720"/>
      <w:contextualSpacing/>
    </w:pPr>
  </w:style>
  <w:style w:type="table" w:styleId="TableGrid">
    <w:name w:val="Table Grid"/>
    <w:basedOn w:val="TableNormal"/>
    <w:uiPriority w:val="59"/>
    <w:rsid w:val="00C6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B151D"/>
    <w:rPr>
      <w:rFonts w:ascii="Calibri" w:eastAsia="MS Gothic" w:hAnsi="Calibri" w:cs="Times New Roman"/>
      <w:b/>
      <w:bCs/>
      <w:kern w:val="32"/>
      <w:sz w:val="32"/>
      <w:szCs w:val="32"/>
      <w:lang w:eastAsia="ja-JP"/>
    </w:rPr>
  </w:style>
  <w:style w:type="character" w:customStyle="1" w:styleId="Heading2Char">
    <w:name w:val="Heading 2 Char"/>
    <w:basedOn w:val="DefaultParagraphFont"/>
    <w:link w:val="Heading2"/>
    <w:uiPriority w:val="9"/>
    <w:rsid w:val="002B151D"/>
    <w:rPr>
      <w:rFonts w:ascii="Calibri" w:eastAsia="MS Gothic" w:hAnsi="Calibri" w:cs="Times New Roman"/>
      <w:b/>
      <w:bCs/>
      <w:i/>
      <w:iCs/>
      <w:kern w:val="2"/>
      <w:sz w:val="28"/>
      <w:szCs w:val="28"/>
      <w:lang w:eastAsia="ja-JP"/>
    </w:rPr>
  </w:style>
  <w:style w:type="character" w:customStyle="1" w:styleId="Heading3Char">
    <w:name w:val="Heading 3 Char"/>
    <w:basedOn w:val="DefaultParagraphFont"/>
    <w:link w:val="Heading3"/>
    <w:uiPriority w:val="9"/>
    <w:rsid w:val="002B151D"/>
    <w:rPr>
      <w:rFonts w:ascii="Calibri" w:eastAsia="MS Gothic" w:hAnsi="Calibri" w:cs="Times New Roman"/>
      <w:b/>
      <w:bCs/>
      <w:kern w:val="2"/>
      <w:sz w:val="26"/>
      <w:szCs w:val="26"/>
      <w:lang w:eastAsia="ja-JP"/>
    </w:rPr>
  </w:style>
  <w:style w:type="character" w:customStyle="1" w:styleId="Heading4Char">
    <w:name w:val="Heading 4 Char"/>
    <w:basedOn w:val="DefaultParagraphFont"/>
    <w:link w:val="Heading4"/>
    <w:uiPriority w:val="9"/>
    <w:semiHidden/>
    <w:rsid w:val="002B151D"/>
    <w:rPr>
      <w:rFonts w:ascii="Cambria" w:eastAsia="MS Mincho" w:hAnsi="Cambria" w:cs="Times New Roman"/>
      <w:b/>
      <w:bCs/>
      <w:kern w:val="2"/>
      <w:sz w:val="28"/>
      <w:szCs w:val="28"/>
      <w:lang w:eastAsia="ja-JP"/>
    </w:rPr>
  </w:style>
  <w:style w:type="character" w:customStyle="1" w:styleId="Heading5Char">
    <w:name w:val="Heading 5 Char"/>
    <w:basedOn w:val="DefaultParagraphFont"/>
    <w:link w:val="Heading5"/>
    <w:uiPriority w:val="9"/>
    <w:semiHidden/>
    <w:rsid w:val="002B151D"/>
    <w:rPr>
      <w:rFonts w:ascii="Cambria" w:eastAsia="MS Mincho" w:hAnsi="Cambria" w:cs="Times New Roman"/>
      <w:b/>
      <w:bCs/>
      <w:i/>
      <w:iCs/>
      <w:kern w:val="2"/>
      <w:sz w:val="26"/>
      <w:szCs w:val="26"/>
      <w:lang w:eastAsia="ja-JP"/>
    </w:rPr>
  </w:style>
  <w:style w:type="character" w:customStyle="1" w:styleId="Heading6Char">
    <w:name w:val="Heading 6 Char"/>
    <w:basedOn w:val="DefaultParagraphFont"/>
    <w:link w:val="Heading6"/>
    <w:uiPriority w:val="9"/>
    <w:semiHidden/>
    <w:rsid w:val="002B151D"/>
    <w:rPr>
      <w:rFonts w:ascii="Cambria" w:eastAsia="MS Mincho" w:hAnsi="Cambria" w:cs="Times New Roman"/>
      <w:b/>
      <w:bCs/>
      <w:kern w:val="2"/>
      <w:sz w:val="22"/>
      <w:szCs w:val="22"/>
      <w:lang w:eastAsia="ja-JP"/>
    </w:rPr>
  </w:style>
  <w:style w:type="character" w:customStyle="1" w:styleId="Heading7Char">
    <w:name w:val="Heading 7 Char"/>
    <w:basedOn w:val="DefaultParagraphFont"/>
    <w:link w:val="Heading7"/>
    <w:uiPriority w:val="9"/>
    <w:semiHidden/>
    <w:rsid w:val="002B151D"/>
    <w:rPr>
      <w:rFonts w:ascii="Cambria" w:eastAsia="MS Mincho" w:hAnsi="Cambria" w:cs="Times New Roman"/>
      <w:kern w:val="2"/>
      <w:lang w:eastAsia="ja-JP"/>
    </w:rPr>
  </w:style>
  <w:style w:type="character" w:customStyle="1" w:styleId="Heading8Char">
    <w:name w:val="Heading 8 Char"/>
    <w:basedOn w:val="DefaultParagraphFont"/>
    <w:link w:val="Heading8"/>
    <w:uiPriority w:val="9"/>
    <w:semiHidden/>
    <w:rsid w:val="002B151D"/>
    <w:rPr>
      <w:rFonts w:ascii="Cambria" w:eastAsia="MS Mincho" w:hAnsi="Cambria" w:cs="Times New Roman"/>
      <w:i/>
      <w:iCs/>
      <w:kern w:val="2"/>
      <w:lang w:eastAsia="ja-JP"/>
    </w:rPr>
  </w:style>
  <w:style w:type="character" w:customStyle="1" w:styleId="Heading9Char">
    <w:name w:val="Heading 9 Char"/>
    <w:basedOn w:val="DefaultParagraphFont"/>
    <w:link w:val="Heading9"/>
    <w:uiPriority w:val="9"/>
    <w:semiHidden/>
    <w:rsid w:val="002B151D"/>
    <w:rPr>
      <w:rFonts w:ascii="Calibri" w:eastAsia="MS Gothic" w:hAnsi="Calibri" w:cs="Times New Roman"/>
      <w:kern w:val="2"/>
      <w:sz w:val="22"/>
      <w:szCs w:val="22"/>
      <w:lang w:eastAsia="ja-JP"/>
    </w:rPr>
  </w:style>
  <w:style w:type="paragraph" w:styleId="Footer">
    <w:name w:val="footer"/>
    <w:basedOn w:val="Normal"/>
    <w:link w:val="FooterChar"/>
    <w:uiPriority w:val="99"/>
    <w:unhideWhenUsed/>
    <w:rsid w:val="005C75FF"/>
    <w:pPr>
      <w:tabs>
        <w:tab w:val="center" w:pos="4680"/>
        <w:tab w:val="right" w:pos="9360"/>
      </w:tabs>
    </w:pPr>
  </w:style>
  <w:style w:type="character" w:customStyle="1" w:styleId="FooterChar">
    <w:name w:val="Footer Char"/>
    <w:basedOn w:val="DefaultParagraphFont"/>
    <w:link w:val="Footer"/>
    <w:uiPriority w:val="99"/>
    <w:rsid w:val="005C75FF"/>
  </w:style>
  <w:style w:type="character" w:styleId="PageNumber">
    <w:name w:val="page number"/>
    <w:basedOn w:val="DefaultParagraphFont"/>
    <w:uiPriority w:val="99"/>
    <w:semiHidden/>
    <w:unhideWhenUsed/>
    <w:rsid w:val="005C75FF"/>
  </w:style>
  <w:style w:type="paragraph" w:styleId="BalloonText">
    <w:name w:val="Balloon Text"/>
    <w:basedOn w:val="Normal"/>
    <w:link w:val="BalloonTextChar"/>
    <w:uiPriority w:val="99"/>
    <w:semiHidden/>
    <w:unhideWhenUsed/>
    <w:rsid w:val="00CD59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59F4"/>
    <w:rPr>
      <w:rFonts w:ascii="Lucida Grande" w:hAnsi="Lucida Grande" w:cs="Lucida Grande"/>
      <w:sz w:val="18"/>
      <w:szCs w:val="18"/>
    </w:rPr>
  </w:style>
  <w:style w:type="character" w:styleId="CommentReference">
    <w:name w:val="annotation reference"/>
    <w:basedOn w:val="DefaultParagraphFont"/>
    <w:uiPriority w:val="99"/>
    <w:semiHidden/>
    <w:unhideWhenUsed/>
    <w:rsid w:val="00CD59F4"/>
    <w:rPr>
      <w:sz w:val="18"/>
      <w:szCs w:val="18"/>
    </w:rPr>
  </w:style>
  <w:style w:type="paragraph" w:styleId="CommentText">
    <w:name w:val="annotation text"/>
    <w:basedOn w:val="Normal"/>
    <w:link w:val="CommentTextChar"/>
    <w:uiPriority w:val="99"/>
    <w:unhideWhenUsed/>
    <w:rsid w:val="00CD59F4"/>
  </w:style>
  <w:style w:type="character" w:customStyle="1" w:styleId="CommentTextChar">
    <w:name w:val="Comment Text Char"/>
    <w:basedOn w:val="DefaultParagraphFont"/>
    <w:link w:val="CommentText"/>
    <w:uiPriority w:val="99"/>
    <w:rsid w:val="00CD59F4"/>
  </w:style>
  <w:style w:type="paragraph" w:styleId="CommentSubject">
    <w:name w:val="annotation subject"/>
    <w:basedOn w:val="CommentText"/>
    <w:next w:val="CommentText"/>
    <w:link w:val="CommentSubjectChar"/>
    <w:uiPriority w:val="99"/>
    <w:semiHidden/>
    <w:unhideWhenUsed/>
    <w:rsid w:val="00CD59F4"/>
    <w:rPr>
      <w:b/>
      <w:bCs/>
      <w:sz w:val="20"/>
      <w:szCs w:val="20"/>
    </w:rPr>
  </w:style>
  <w:style w:type="character" w:customStyle="1" w:styleId="CommentSubjectChar">
    <w:name w:val="Comment Subject Char"/>
    <w:basedOn w:val="CommentTextChar"/>
    <w:link w:val="CommentSubject"/>
    <w:uiPriority w:val="99"/>
    <w:semiHidden/>
    <w:rsid w:val="00CD59F4"/>
    <w:rPr>
      <w:b/>
      <w:bCs/>
      <w:sz w:val="20"/>
      <w:szCs w:val="20"/>
    </w:rPr>
  </w:style>
  <w:style w:type="paragraph" w:styleId="Caption">
    <w:name w:val="caption"/>
    <w:basedOn w:val="Normal"/>
    <w:next w:val="Normal"/>
    <w:qFormat/>
    <w:rsid w:val="00A104A2"/>
    <w:pPr>
      <w:jc w:val="both"/>
    </w:pPr>
    <w:rPr>
      <w:rFonts w:ascii="Times New Roman" w:eastAsia="MS Mincho" w:hAnsi="Times New Roman" w:cs="Times New Roman"/>
      <w:b/>
      <w:bCs/>
      <w:sz w:val="20"/>
      <w:szCs w:val="20"/>
    </w:rPr>
  </w:style>
  <w:style w:type="paragraph" w:styleId="TOC1">
    <w:name w:val="toc 1"/>
    <w:basedOn w:val="Normal"/>
    <w:next w:val="Normal"/>
    <w:autoRedefine/>
    <w:uiPriority w:val="39"/>
    <w:unhideWhenUsed/>
    <w:rsid w:val="00D5008D"/>
    <w:pPr>
      <w:tabs>
        <w:tab w:val="left" w:pos="480"/>
        <w:tab w:val="right" w:leader="dot" w:pos="9350"/>
      </w:tabs>
      <w:spacing w:before="120"/>
    </w:pPr>
    <w:rPr>
      <w:rFonts w:cstheme="minorHAnsi"/>
      <w:b/>
      <w:bCs/>
      <w:i/>
      <w:iCs/>
    </w:rPr>
  </w:style>
  <w:style w:type="paragraph" w:styleId="TOC2">
    <w:name w:val="toc 2"/>
    <w:basedOn w:val="Normal"/>
    <w:next w:val="Normal"/>
    <w:autoRedefine/>
    <w:uiPriority w:val="39"/>
    <w:unhideWhenUsed/>
    <w:rsid w:val="00722A21"/>
    <w:pPr>
      <w:spacing w:before="120"/>
      <w:ind w:left="240"/>
    </w:pPr>
    <w:rPr>
      <w:rFonts w:cstheme="minorHAnsi"/>
      <w:b/>
      <w:bCs/>
      <w:sz w:val="22"/>
      <w:szCs w:val="22"/>
    </w:rPr>
  </w:style>
  <w:style w:type="character" w:styleId="Hyperlink">
    <w:name w:val="Hyperlink"/>
    <w:basedOn w:val="DefaultParagraphFont"/>
    <w:uiPriority w:val="99"/>
    <w:unhideWhenUsed/>
    <w:rsid w:val="00722A21"/>
    <w:rPr>
      <w:color w:val="0563C1" w:themeColor="hyperlink"/>
      <w:u w:val="single"/>
    </w:rPr>
  </w:style>
  <w:style w:type="character" w:styleId="Strong">
    <w:name w:val="Strong"/>
    <w:basedOn w:val="DefaultParagraphFont"/>
    <w:uiPriority w:val="22"/>
    <w:qFormat/>
    <w:rsid w:val="00AB0D62"/>
    <w:rPr>
      <w:b/>
      <w:bCs/>
    </w:rPr>
  </w:style>
  <w:style w:type="paragraph" w:styleId="TOCHeading">
    <w:name w:val="TOC Heading"/>
    <w:basedOn w:val="Heading1"/>
    <w:next w:val="Normal"/>
    <w:uiPriority w:val="39"/>
    <w:unhideWhenUsed/>
    <w:qFormat/>
    <w:rsid w:val="00342AC8"/>
    <w:pPr>
      <w:keepLines/>
      <w:widowControl/>
      <w:numPr>
        <w:numId w:val="0"/>
      </w:numPr>
      <w:spacing w:before="480" w:after="0" w:line="276" w:lineRule="auto"/>
      <w:jc w:val="left"/>
      <w:outlineLvl w:val="9"/>
    </w:pPr>
    <w:rPr>
      <w:rFonts w:asciiTheme="majorHAnsi" w:eastAsiaTheme="majorEastAsia" w:hAnsiTheme="majorHAnsi" w:cstheme="majorBidi"/>
      <w:color w:val="2F5496" w:themeColor="accent1" w:themeShade="BF"/>
      <w:kern w:val="0"/>
      <w:sz w:val="28"/>
      <w:szCs w:val="28"/>
      <w:lang w:eastAsia="en-US"/>
    </w:rPr>
  </w:style>
  <w:style w:type="paragraph" w:styleId="TOC3">
    <w:name w:val="toc 3"/>
    <w:basedOn w:val="Normal"/>
    <w:next w:val="Normal"/>
    <w:autoRedefine/>
    <w:uiPriority w:val="39"/>
    <w:unhideWhenUsed/>
    <w:rsid w:val="00342AC8"/>
    <w:pPr>
      <w:ind w:left="480"/>
    </w:pPr>
    <w:rPr>
      <w:rFonts w:cstheme="minorHAnsi"/>
      <w:sz w:val="20"/>
      <w:szCs w:val="20"/>
    </w:rPr>
  </w:style>
  <w:style w:type="paragraph" w:styleId="TOC4">
    <w:name w:val="toc 4"/>
    <w:basedOn w:val="Normal"/>
    <w:next w:val="Normal"/>
    <w:autoRedefine/>
    <w:uiPriority w:val="39"/>
    <w:semiHidden/>
    <w:unhideWhenUsed/>
    <w:rsid w:val="00342AC8"/>
    <w:pPr>
      <w:ind w:left="720"/>
    </w:pPr>
    <w:rPr>
      <w:rFonts w:cstheme="minorHAnsi"/>
      <w:sz w:val="20"/>
      <w:szCs w:val="20"/>
    </w:rPr>
  </w:style>
  <w:style w:type="paragraph" w:styleId="TOC5">
    <w:name w:val="toc 5"/>
    <w:basedOn w:val="Normal"/>
    <w:next w:val="Normal"/>
    <w:autoRedefine/>
    <w:uiPriority w:val="39"/>
    <w:semiHidden/>
    <w:unhideWhenUsed/>
    <w:rsid w:val="00342AC8"/>
    <w:pPr>
      <w:ind w:left="960"/>
    </w:pPr>
    <w:rPr>
      <w:rFonts w:cstheme="minorHAnsi"/>
      <w:sz w:val="20"/>
      <w:szCs w:val="20"/>
    </w:rPr>
  </w:style>
  <w:style w:type="paragraph" w:styleId="TOC6">
    <w:name w:val="toc 6"/>
    <w:basedOn w:val="Normal"/>
    <w:next w:val="Normal"/>
    <w:autoRedefine/>
    <w:uiPriority w:val="39"/>
    <w:semiHidden/>
    <w:unhideWhenUsed/>
    <w:rsid w:val="00342AC8"/>
    <w:pPr>
      <w:ind w:left="1200"/>
    </w:pPr>
    <w:rPr>
      <w:rFonts w:cstheme="minorHAnsi"/>
      <w:sz w:val="20"/>
      <w:szCs w:val="20"/>
    </w:rPr>
  </w:style>
  <w:style w:type="paragraph" w:styleId="TOC7">
    <w:name w:val="toc 7"/>
    <w:basedOn w:val="Normal"/>
    <w:next w:val="Normal"/>
    <w:autoRedefine/>
    <w:uiPriority w:val="39"/>
    <w:semiHidden/>
    <w:unhideWhenUsed/>
    <w:rsid w:val="00342AC8"/>
    <w:pPr>
      <w:ind w:left="1440"/>
    </w:pPr>
    <w:rPr>
      <w:rFonts w:cstheme="minorHAnsi"/>
      <w:sz w:val="20"/>
      <w:szCs w:val="20"/>
    </w:rPr>
  </w:style>
  <w:style w:type="paragraph" w:styleId="TOC8">
    <w:name w:val="toc 8"/>
    <w:basedOn w:val="Normal"/>
    <w:next w:val="Normal"/>
    <w:autoRedefine/>
    <w:uiPriority w:val="39"/>
    <w:semiHidden/>
    <w:unhideWhenUsed/>
    <w:rsid w:val="00342AC8"/>
    <w:pPr>
      <w:ind w:left="1680"/>
    </w:pPr>
    <w:rPr>
      <w:rFonts w:cstheme="minorHAnsi"/>
      <w:sz w:val="20"/>
      <w:szCs w:val="20"/>
    </w:rPr>
  </w:style>
  <w:style w:type="paragraph" w:styleId="TOC9">
    <w:name w:val="toc 9"/>
    <w:basedOn w:val="Normal"/>
    <w:next w:val="Normal"/>
    <w:autoRedefine/>
    <w:uiPriority w:val="39"/>
    <w:semiHidden/>
    <w:unhideWhenUsed/>
    <w:rsid w:val="00342AC8"/>
    <w:pPr>
      <w:ind w:left="1920"/>
    </w:pPr>
    <w:rPr>
      <w:rFonts w:cstheme="minorHAnsi"/>
      <w:sz w:val="20"/>
      <w:szCs w:val="20"/>
    </w:rPr>
  </w:style>
  <w:style w:type="paragraph" w:styleId="Revision">
    <w:name w:val="Revision"/>
    <w:hidden/>
    <w:uiPriority w:val="99"/>
    <w:semiHidden/>
    <w:rsid w:val="00FE1AE8"/>
  </w:style>
  <w:style w:type="paragraph" w:styleId="BodyText">
    <w:name w:val="Body Text"/>
    <w:basedOn w:val="Normal"/>
    <w:link w:val="BodyTextChar"/>
    <w:uiPriority w:val="1"/>
    <w:qFormat/>
    <w:rsid w:val="00DA707E"/>
    <w:pPr>
      <w:widowControl w:val="0"/>
      <w:autoSpaceDE w:val="0"/>
      <w:autoSpaceDN w:val="0"/>
      <w:spacing w:before="1"/>
    </w:pPr>
    <w:rPr>
      <w:rFonts w:ascii="Arial" w:eastAsia="Arial" w:hAnsi="Arial" w:cs="Arial"/>
    </w:rPr>
  </w:style>
  <w:style w:type="character" w:customStyle="1" w:styleId="BodyTextChar">
    <w:name w:val="Body Text Char"/>
    <w:basedOn w:val="DefaultParagraphFont"/>
    <w:link w:val="BodyText"/>
    <w:uiPriority w:val="1"/>
    <w:rsid w:val="00DA707E"/>
    <w:rPr>
      <w:rFonts w:ascii="Arial" w:eastAsia="Arial" w:hAnsi="Arial" w:cs="Arial"/>
    </w:rPr>
  </w:style>
  <w:style w:type="paragraph" w:styleId="Title">
    <w:name w:val="Title"/>
    <w:basedOn w:val="Normal"/>
    <w:link w:val="TitleChar"/>
    <w:uiPriority w:val="10"/>
    <w:qFormat/>
    <w:rsid w:val="00DA707E"/>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DA707E"/>
    <w:rPr>
      <w:rFonts w:ascii="Arial" w:eastAsia="Arial" w:hAnsi="Arial" w:cs="Arial"/>
      <w:b/>
      <w:bCs/>
      <w:sz w:val="29"/>
      <w:szCs w:val="29"/>
      <w:u w:val="single" w:color="000000"/>
    </w:rPr>
  </w:style>
  <w:style w:type="character" w:styleId="UnresolvedMention">
    <w:name w:val="Unresolved Mention"/>
    <w:basedOn w:val="DefaultParagraphFont"/>
    <w:uiPriority w:val="99"/>
    <w:semiHidden/>
    <w:unhideWhenUsed/>
    <w:rsid w:val="003B2125"/>
    <w:rPr>
      <w:color w:val="605E5C"/>
      <w:shd w:val="clear" w:color="auto" w:fill="E1DFDD"/>
    </w:rPr>
  </w:style>
  <w:style w:type="character" w:styleId="FollowedHyperlink">
    <w:name w:val="FollowedHyperlink"/>
    <w:basedOn w:val="DefaultParagraphFont"/>
    <w:uiPriority w:val="99"/>
    <w:semiHidden/>
    <w:unhideWhenUsed/>
    <w:rsid w:val="00AF1082"/>
    <w:rPr>
      <w:color w:val="954F72" w:themeColor="followedHyperlink"/>
      <w:u w:val="single"/>
    </w:rPr>
  </w:style>
  <w:style w:type="paragraph" w:customStyle="1" w:styleId="body">
    <w:name w:val="body"/>
    <w:basedOn w:val="Normal"/>
    <w:rsid w:val="00674098"/>
    <w:pPr>
      <w:spacing w:before="100" w:beforeAutospacing="1" w:after="100" w:afterAutospacing="1"/>
    </w:pPr>
    <w:rPr>
      <w:rFonts w:ascii="Times New Roman" w:eastAsia="Batang" w:hAnsi="Times New Roman" w:cs="Times New Roman"/>
      <w:lang w:val="de-DE" w:eastAsia="de-DE"/>
    </w:rPr>
  </w:style>
  <w:style w:type="paragraph" w:styleId="FootnoteText">
    <w:name w:val="footnote text"/>
    <w:basedOn w:val="Normal"/>
    <w:link w:val="FootnoteTextChar"/>
    <w:semiHidden/>
    <w:rsid w:val="00674098"/>
    <w:rPr>
      <w:rFonts w:ascii="Times New Roman" w:eastAsia="PMingLiU" w:hAnsi="Times New Roman" w:cs="Times New Roman"/>
      <w:sz w:val="20"/>
      <w:szCs w:val="20"/>
      <w:lang w:eastAsia="de-DE"/>
    </w:rPr>
  </w:style>
  <w:style w:type="character" w:customStyle="1" w:styleId="FootnoteTextChar">
    <w:name w:val="Footnote Text Char"/>
    <w:basedOn w:val="DefaultParagraphFont"/>
    <w:link w:val="FootnoteText"/>
    <w:semiHidden/>
    <w:rsid w:val="00674098"/>
    <w:rPr>
      <w:rFonts w:ascii="Times New Roman" w:eastAsia="PMingLiU" w:hAnsi="Times New Roman" w:cs="Times New Roman"/>
      <w:sz w:val="20"/>
      <w:szCs w:val="20"/>
      <w:lang w:eastAsia="de-DE"/>
    </w:rPr>
  </w:style>
  <w:style w:type="character" w:styleId="FootnoteReference">
    <w:name w:val="footnote reference"/>
    <w:basedOn w:val="DefaultParagraphFont"/>
    <w:semiHidden/>
    <w:rsid w:val="00674098"/>
    <w:rPr>
      <w:vertAlign w:val="superscript"/>
    </w:rPr>
  </w:style>
  <w:style w:type="paragraph" w:customStyle="1" w:styleId="Titolo2">
    <w:name w:val="Titolo2"/>
    <w:basedOn w:val="Normal"/>
    <w:rsid w:val="00674098"/>
    <w:pPr>
      <w:spacing w:before="120"/>
    </w:pPr>
    <w:rPr>
      <w:rFonts w:ascii="Arial" w:eastAsia="Batang" w:hAnsi="Arial" w:cs="Arial"/>
      <w:b/>
      <w:lang w:val="en-GB" w:eastAsia="ko-KR"/>
    </w:rPr>
  </w:style>
  <w:style w:type="paragraph" w:customStyle="1" w:styleId="a2">
    <w:name w:val="a2"/>
    <w:basedOn w:val="Heading2"/>
    <w:next w:val="Normal"/>
    <w:qFormat/>
    <w:rsid w:val="00DE4FB6"/>
    <w:pPr>
      <w:numPr>
        <w:numId w:val="39"/>
      </w:numPr>
      <w:tabs>
        <w:tab w:val="left" w:pos="500"/>
      </w:tabs>
      <w:suppressAutoHyphens/>
      <w:overflowPunct w:val="0"/>
      <w:autoSpaceDE w:val="0"/>
      <w:autoSpaceDN w:val="0"/>
      <w:adjustRightInd w:val="0"/>
      <w:spacing w:before="270" w:after="240" w:line="270" w:lineRule="exact"/>
      <w:jc w:val="both"/>
      <w:textAlignment w:val="baseline"/>
    </w:pPr>
    <w:rPr>
      <w:rFonts w:ascii="Times New Roman" w:eastAsia="MS Mincho" w:hAnsi="Times New Roman"/>
      <w:i w:val="0"/>
      <w:iCs w:val="0"/>
      <w:kern w:val="0"/>
      <w:sz w:val="26"/>
      <w:lang w:val="en-GB"/>
    </w:rPr>
  </w:style>
  <w:style w:type="paragraph" w:customStyle="1" w:styleId="a3">
    <w:name w:val="a3"/>
    <w:basedOn w:val="Heading3"/>
    <w:next w:val="Normal"/>
    <w:qFormat/>
    <w:rsid w:val="00DE4FB6"/>
    <w:pPr>
      <w:widowControl/>
      <w:numPr>
        <w:numId w:val="39"/>
      </w:numPr>
      <w:tabs>
        <w:tab w:val="left" w:pos="640"/>
        <w:tab w:val="left" w:pos="880"/>
      </w:tabs>
      <w:suppressAutoHyphens/>
      <w:overflowPunct w:val="0"/>
      <w:autoSpaceDE w:val="0"/>
      <w:autoSpaceDN w:val="0"/>
      <w:adjustRightInd w:val="0"/>
      <w:spacing w:after="120" w:line="250" w:lineRule="exact"/>
      <w:textAlignment w:val="baseline"/>
    </w:pPr>
    <w:rPr>
      <w:rFonts w:ascii="Times New Roman" w:eastAsia="MS Mincho" w:hAnsi="Times New Roman"/>
      <w:bCs w:val="0"/>
      <w:kern w:val="0"/>
      <w:szCs w:val="20"/>
      <w:lang w:val="en-GB"/>
    </w:rPr>
  </w:style>
  <w:style w:type="paragraph" w:customStyle="1" w:styleId="a4">
    <w:name w:val="a4"/>
    <w:basedOn w:val="Heading4"/>
    <w:next w:val="Normal"/>
    <w:qFormat/>
    <w:rsid w:val="00DE4FB6"/>
    <w:pPr>
      <w:widowControl/>
      <w:numPr>
        <w:numId w:val="39"/>
      </w:numPr>
      <w:tabs>
        <w:tab w:val="left" w:pos="880"/>
      </w:tabs>
      <w:suppressAutoHyphens/>
      <w:spacing w:after="240" w:line="230" w:lineRule="exact"/>
    </w:pPr>
    <w:rPr>
      <w:rFonts w:ascii="Times New Roman" w:hAnsi="Times New Roman"/>
      <w:kern w:val="0"/>
      <w:sz w:val="26"/>
      <w:szCs w:val="24"/>
      <w:lang w:val="en-GB"/>
    </w:rPr>
  </w:style>
  <w:style w:type="paragraph" w:customStyle="1" w:styleId="a5">
    <w:name w:val="a5"/>
    <w:basedOn w:val="Heading5"/>
    <w:next w:val="Normal"/>
    <w:rsid w:val="00DE4FB6"/>
    <w:pPr>
      <w:keepNext/>
      <w:widowControl/>
      <w:numPr>
        <w:numId w:val="39"/>
      </w:numPr>
      <w:tabs>
        <w:tab w:val="left" w:pos="1140"/>
        <w:tab w:val="left" w:pos="1360"/>
      </w:tabs>
      <w:suppressAutoHyphens/>
      <w:spacing w:before="60" w:after="240"/>
    </w:pPr>
    <w:rPr>
      <w:rFonts w:ascii="Times New Roman" w:hAnsi="Times New Roman"/>
      <w:bCs w:val="0"/>
      <w:i w:val="0"/>
      <w:iCs w:val="0"/>
      <w:kern w:val="0"/>
      <w:szCs w:val="20"/>
      <w:lang w:val="en-GB"/>
    </w:rPr>
  </w:style>
  <w:style w:type="paragraph" w:customStyle="1" w:styleId="a6">
    <w:name w:val="a6"/>
    <w:basedOn w:val="Heading6"/>
    <w:next w:val="Normal"/>
    <w:rsid w:val="00DE4FB6"/>
    <w:pPr>
      <w:keepNext/>
      <w:widowControl/>
      <w:numPr>
        <w:numId w:val="39"/>
      </w:numPr>
      <w:tabs>
        <w:tab w:val="left" w:pos="1140"/>
        <w:tab w:val="left" w:pos="1360"/>
      </w:tabs>
      <w:suppressAutoHyphens/>
      <w:spacing w:before="60" w:after="240" w:line="230" w:lineRule="exact"/>
    </w:pPr>
    <w:rPr>
      <w:rFonts w:ascii="Times New Roman" w:hAnsi="Times New Roman"/>
      <w:bCs w:val="0"/>
      <w:kern w:val="0"/>
      <w:sz w:val="24"/>
      <w:szCs w:val="20"/>
      <w:lang w:val="en-GB"/>
    </w:rPr>
  </w:style>
  <w:style w:type="paragraph" w:customStyle="1" w:styleId="ANNEX">
    <w:name w:val="ANNEX"/>
    <w:basedOn w:val="Heading1"/>
    <w:next w:val="Normal"/>
    <w:rsid w:val="00DE4FB6"/>
    <w:pPr>
      <w:pageBreakBefore/>
      <w:widowControl/>
      <w:numPr>
        <w:numId w:val="39"/>
      </w:numPr>
      <w:tabs>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ascii="Times New Roman" w:eastAsia="MS Mincho" w:hAnsi="Times New Roman"/>
      <w:b w:val="0"/>
      <w:bCs w:val="0"/>
      <w:caps/>
      <w:kern w:val="0"/>
      <w:sz w:val="28"/>
      <w:szCs w:val="28"/>
      <w:lang w:val="en-GB"/>
    </w:rPr>
  </w:style>
  <w:style w:type="character" w:customStyle="1" w:styleId="zmsearchresult">
    <w:name w:val="zmsearchresult"/>
    <w:basedOn w:val="DefaultParagraphFont"/>
    <w:rsid w:val="00DE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260813">
      <w:bodyDiv w:val="1"/>
      <w:marLeft w:val="0"/>
      <w:marRight w:val="0"/>
      <w:marTop w:val="0"/>
      <w:marBottom w:val="0"/>
      <w:divBdr>
        <w:top w:val="none" w:sz="0" w:space="0" w:color="auto"/>
        <w:left w:val="none" w:sz="0" w:space="0" w:color="auto"/>
        <w:bottom w:val="none" w:sz="0" w:space="0" w:color="auto"/>
        <w:right w:val="none" w:sz="0" w:space="0" w:color="auto"/>
      </w:divBdr>
    </w:div>
    <w:div w:id="714278974">
      <w:bodyDiv w:val="1"/>
      <w:marLeft w:val="0"/>
      <w:marRight w:val="0"/>
      <w:marTop w:val="0"/>
      <w:marBottom w:val="0"/>
      <w:divBdr>
        <w:top w:val="none" w:sz="0" w:space="0" w:color="auto"/>
        <w:left w:val="none" w:sz="0" w:space="0" w:color="auto"/>
        <w:bottom w:val="none" w:sz="0" w:space="0" w:color="auto"/>
        <w:right w:val="none" w:sz="0" w:space="0" w:color="auto"/>
      </w:divBdr>
    </w:div>
    <w:div w:id="812714747">
      <w:bodyDiv w:val="1"/>
      <w:marLeft w:val="0"/>
      <w:marRight w:val="0"/>
      <w:marTop w:val="0"/>
      <w:marBottom w:val="0"/>
      <w:divBdr>
        <w:top w:val="none" w:sz="0" w:space="0" w:color="auto"/>
        <w:left w:val="none" w:sz="0" w:space="0" w:color="auto"/>
        <w:bottom w:val="none" w:sz="0" w:space="0" w:color="auto"/>
        <w:right w:val="none" w:sz="0" w:space="0" w:color="auto"/>
      </w:divBdr>
    </w:div>
    <w:div w:id="914246247">
      <w:bodyDiv w:val="1"/>
      <w:marLeft w:val="0"/>
      <w:marRight w:val="0"/>
      <w:marTop w:val="0"/>
      <w:marBottom w:val="0"/>
      <w:divBdr>
        <w:top w:val="none" w:sz="0" w:space="0" w:color="auto"/>
        <w:left w:val="none" w:sz="0" w:space="0" w:color="auto"/>
        <w:bottom w:val="none" w:sz="0" w:space="0" w:color="auto"/>
        <w:right w:val="none" w:sz="0" w:space="0" w:color="auto"/>
      </w:divBdr>
    </w:div>
    <w:div w:id="1144666031">
      <w:bodyDiv w:val="1"/>
      <w:marLeft w:val="0"/>
      <w:marRight w:val="0"/>
      <w:marTop w:val="0"/>
      <w:marBottom w:val="0"/>
      <w:divBdr>
        <w:top w:val="none" w:sz="0" w:space="0" w:color="auto"/>
        <w:left w:val="none" w:sz="0" w:space="0" w:color="auto"/>
        <w:bottom w:val="none" w:sz="0" w:space="0" w:color="auto"/>
        <w:right w:val="none" w:sz="0" w:space="0" w:color="auto"/>
      </w:divBdr>
    </w:div>
    <w:div w:id="1510027136">
      <w:bodyDiv w:val="1"/>
      <w:marLeft w:val="0"/>
      <w:marRight w:val="0"/>
      <w:marTop w:val="0"/>
      <w:marBottom w:val="0"/>
      <w:divBdr>
        <w:top w:val="none" w:sz="0" w:space="0" w:color="auto"/>
        <w:left w:val="none" w:sz="0" w:space="0" w:color="auto"/>
        <w:bottom w:val="none" w:sz="0" w:space="0" w:color="auto"/>
        <w:right w:val="none" w:sz="0" w:space="0" w:color="auto"/>
      </w:divBdr>
    </w:div>
    <w:div w:id="20963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publication/PUB100382.html" TargetMode="External"/><Relationship Id="rId18" Type="http://schemas.microsoft.com/office/2016/09/relationships/commentsIds" Target="commentsIds.xm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g11.sc29.org/svn/repos/Explorations/XYZ/HDRTools/tags/0.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so.org/privacy-and-copyright.html" TargetMode="External"/><Relationship Id="rId17" Type="http://schemas.microsoft.com/office/2011/relationships/commentsExtended" Target="commentsExtended.xml"/><Relationship Id="rId25" Type="http://schemas.openxmlformats.org/officeDocument/2006/relationships/oleObject" Target="embeddings/oleObject2.bin"/><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mailto:srq@audioresearchlabs.com"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eclaration-for-participants-in-iso-activities.html" TargetMode="External"/><Relationship Id="rId24" Type="http://schemas.openxmlformats.org/officeDocument/2006/relationships/image" Target="media/image2.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sotc.iso.org/livelink/livelink?func=ll&amp;objId=4230455&amp;objAction=browse&amp;sort=subtype" TargetMode="External"/><Relationship Id="rId23" Type="http://schemas.openxmlformats.org/officeDocument/2006/relationships/oleObject" Target="embeddings/oleObject1.bin"/><Relationship Id="rId28" Type="http://schemas.openxmlformats.org/officeDocument/2006/relationships/image" Target="media/image4.emf"/><Relationship Id="rId10" Type="http://schemas.openxmlformats.org/officeDocument/2006/relationships/hyperlink" Target="https://www.iso.org/publication/PUB100397.html" TargetMode="External"/><Relationship Id="rId19" Type="http://schemas.microsoft.com/office/2018/08/relationships/commentsExtensible" Target="commentsExtensible.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so.org/resources.html" TargetMode="External"/><Relationship Id="rId14" Type="http://schemas.openxmlformats.org/officeDocument/2006/relationships/hyperlink" Target="http://www.itu.int/ITU-T/dbase/patent/patent-policy.html" TargetMode="External"/><Relationship Id="rId22" Type="http://schemas.openxmlformats.org/officeDocument/2006/relationships/image" Target="media/image1.emf"/><Relationship Id="rId27" Type="http://schemas.openxmlformats.org/officeDocument/2006/relationships/oleObject" Target="embeddings/oleObject3.bin"/><Relationship Id="rId30" Type="http://schemas.openxmlformats.org/officeDocument/2006/relationships/footer" Target="footer1.xml"/><Relationship Id="rId8" Type="http://schemas.openxmlformats.org/officeDocument/2006/relationships/hyperlink" Target="https://www.iso.org/get-involv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20E62-96E5-FC4F-A8AF-8B7349AB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32</Pages>
  <Words>9903</Words>
  <Characters>56451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Schuyler Quackenbush</dc:creator>
  <cp:keywords/>
  <dc:description/>
  <cp:lastModifiedBy>Hinds Arianne</cp:lastModifiedBy>
  <cp:revision>6</cp:revision>
  <cp:lastPrinted>2020-10-08T18:57:00Z</cp:lastPrinted>
  <dcterms:created xsi:type="dcterms:W3CDTF">2021-07-12T18:01:00Z</dcterms:created>
  <dcterms:modified xsi:type="dcterms:W3CDTF">2021-07-13T08:01:00Z</dcterms:modified>
</cp:coreProperties>
</file>