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A940550"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4E45B6" w:rsidRPr="008B0D2A">
        <w:rPr>
          <w:rFonts w:ascii="Times New Roman" w:hAnsi="Times New Roman" w:cs="Times New Roman"/>
          <w:w w:val="115"/>
          <w:sz w:val="48"/>
          <w:szCs w:val="48"/>
          <w:u w:val="thick"/>
          <w:lang w:val="en-GB"/>
        </w:rPr>
        <w:t>N</w:t>
      </w:r>
      <w:r w:rsidR="004C352E" w:rsidRPr="008B0D2A">
        <w:rPr>
          <w:rFonts w:ascii="Times New Roman" w:hAnsi="Times New Roman" w:cs="Times New Roman"/>
          <w:spacing w:val="28"/>
          <w:w w:val="115"/>
          <w:sz w:val="48"/>
          <w:szCs w:val="48"/>
          <w:u w:val="thick"/>
          <w:lang w:val="en-GB"/>
        </w:rPr>
        <w:fldChar w:fldCharType="begin"/>
      </w:r>
      <w:r w:rsidR="004C352E" w:rsidRPr="008B0D2A">
        <w:rPr>
          <w:rFonts w:ascii="Times New Roman" w:hAnsi="Times New Roman" w:cs="Times New Roman"/>
          <w:spacing w:val="28"/>
          <w:w w:val="115"/>
          <w:sz w:val="48"/>
          <w:szCs w:val="48"/>
          <w:u w:val="thick"/>
          <w:lang w:val="en-GB"/>
        </w:rPr>
        <w:instrText xml:space="preserve"> DOCPROPERTY "WGNumber" \* MERGEFORMAT </w:instrText>
      </w:r>
      <w:r w:rsidR="004C352E" w:rsidRPr="008B0D2A">
        <w:rPr>
          <w:rFonts w:ascii="Times New Roman" w:hAnsi="Times New Roman" w:cs="Times New Roman"/>
          <w:spacing w:val="28"/>
          <w:w w:val="115"/>
          <w:sz w:val="48"/>
          <w:szCs w:val="48"/>
          <w:u w:val="thick"/>
          <w:lang w:val="en-GB"/>
        </w:rPr>
        <w:fldChar w:fldCharType="separate"/>
      </w:r>
      <w:r w:rsidR="0079716E">
        <w:rPr>
          <w:rFonts w:ascii="Times New Roman" w:hAnsi="Times New Roman" w:cs="Times New Roman"/>
          <w:spacing w:val="28"/>
          <w:w w:val="115"/>
          <w:sz w:val="48"/>
          <w:szCs w:val="48"/>
          <w:u w:val="thick"/>
          <w:lang w:val="en-GB"/>
        </w:rPr>
        <w:t>486</w:t>
      </w:r>
      <w:r w:rsidR="004C352E"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5E6E400D"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79716E">
        <w:rPr>
          <w:rFonts w:ascii="Times New Roman" w:hAnsi="Times New Roman" w:cs="Times New Roman"/>
          <w:snapToGrid w:val="0"/>
          <w:lang w:val="en-GB"/>
        </w:rPr>
        <w:t>WD of ISO/IEC 23009-1 5th edition AMD2 EDRAP streaming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2710BDE9"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fldLock="1"/>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79716E">
        <w:rPr>
          <w:rFonts w:ascii="Times New Roman" w:hAnsi="Times New Roman" w:cs="Times New Roman"/>
          <w:noProof/>
          <w:snapToGrid w:val="0"/>
          <w:sz w:val="24"/>
          <w:szCs w:val="24"/>
          <w:lang w:val="en-GB"/>
        </w:rPr>
        <w:t>2022-01-20</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78CD0D45"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79716E">
        <w:rPr>
          <w:rFonts w:ascii="Times New Roman" w:hAnsi="Times New Roman" w:cs="Times New Roman"/>
          <w:noProof/>
          <w:snapToGrid w:val="0"/>
          <w:sz w:val="24"/>
          <w:szCs w:val="24"/>
          <w:lang w:val="en-GB"/>
        </w:rPr>
        <w:t>5</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spellStart"/>
      <w:proofErr w:type="gramStart"/>
      <w:r w:rsidR="000C78E6" w:rsidRPr="008B0D2A">
        <w:rPr>
          <w:rFonts w:ascii="Times New Roman" w:hAnsi="Times New Roman" w:cs="Times New Roman"/>
          <w:snapToGrid w:val="0"/>
          <w:sz w:val="24"/>
          <w:szCs w:val="24"/>
          <w:lang w:val="en-GB"/>
        </w:rPr>
        <w:t>young.L</w:t>
      </w:r>
      <w:proofErr w:type="spellEnd"/>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8"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宋体" w:hAnsi="Times New Roman" w:cs="Times New Roman"/>
          <w:b/>
          <w:sz w:val="28"/>
          <w:szCs w:val="24"/>
          <w:lang w:val="en-GB" w:eastAsia="zh-CN"/>
        </w:rPr>
      </w:pPr>
      <w:r w:rsidRPr="008B0D2A">
        <w:rPr>
          <w:rFonts w:ascii="Times New Roman" w:eastAsia="宋体" w:hAnsi="Times New Roman" w:cs="Times New Roman"/>
          <w:b/>
          <w:sz w:val="28"/>
          <w:szCs w:val="24"/>
          <w:lang w:val="en-GB" w:eastAsia="zh-CN"/>
        </w:rPr>
        <w:lastRenderedPageBreak/>
        <w:t>INTERNATIONAL ORGANI</w:t>
      </w:r>
      <w:r w:rsidR="00954B0D" w:rsidRPr="008B0D2A">
        <w:rPr>
          <w:rFonts w:ascii="Times New Roman" w:eastAsia="宋体" w:hAnsi="Times New Roman" w:cs="Times New Roman"/>
          <w:b/>
          <w:sz w:val="28"/>
          <w:szCs w:val="24"/>
          <w:lang w:val="en-GB" w:eastAsia="zh-CN"/>
        </w:rPr>
        <w:t>Z</w:t>
      </w:r>
      <w:r w:rsidRPr="008B0D2A">
        <w:rPr>
          <w:rFonts w:ascii="Times New Roman" w:eastAsia="宋体" w:hAnsi="Times New Roman" w:cs="Times New Roman"/>
          <w:b/>
          <w:sz w:val="28"/>
          <w:szCs w:val="24"/>
          <w:lang w:val="en-GB" w:eastAsia="zh-CN"/>
        </w:rPr>
        <w:t>ATION FOR STANDARDI</w:t>
      </w:r>
      <w:r w:rsidR="00954B0D" w:rsidRPr="008B0D2A">
        <w:rPr>
          <w:rFonts w:ascii="Times New Roman" w:eastAsia="宋体" w:hAnsi="Times New Roman" w:cs="Times New Roman"/>
          <w:b/>
          <w:sz w:val="28"/>
          <w:szCs w:val="24"/>
          <w:lang w:val="en-GB" w:eastAsia="zh-CN"/>
        </w:rPr>
        <w:t>Z</w:t>
      </w:r>
      <w:r w:rsidRPr="008B0D2A">
        <w:rPr>
          <w:rFonts w:ascii="Times New Roman" w:eastAsia="宋体"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宋体" w:hAnsi="Times New Roman" w:cs="Times New Roman"/>
          <w:b/>
          <w:sz w:val="28"/>
          <w:szCs w:val="24"/>
          <w:lang w:val="en-GB" w:eastAsia="zh-CN"/>
        </w:rPr>
      </w:pPr>
      <w:r w:rsidRPr="008B0D2A">
        <w:rPr>
          <w:rFonts w:ascii="Times New Roman" w:eastAsia="宋体"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宋体" w:hAnsi="Times New Roman" w:cs="Times New Roman"/>
          <w:b/>
          <w:sz w:val="28"/>
          <w:szCs w:val="24"/>
          <w:lang w:val="en-GB" w:eastAsia="zh-CN"/>
        </w:rPr>
      </w:pPr>
      <w:r w:rsidRPr="008B0D2A">
        <w:rPr>
          <w:rFonts w:ascii="Times New Roman" w:eastAsia="宋体" w:hAnsi="Times New Roman" w:cs="Times New Roman"/>
          <w:b/>
          <w:sz w:val="28"/>
          <w:szCs w:val="24"/>
          <w:lang w:val="en-GB" w:eastAsia="zh-CN"/>
        </w:rPr>
        <w:t>ISO/IEC JTC 1/SC 29/</w:t>
      </w:r>
      <w:r w:rsidR="00540DEA" w:rsidRPr="008B0D2A">
        <w:rPr>
          <w:rFonts w:ascii="Times New Roman" w:eastAsia="宋体" w:hAnsi="Times New Roman" w:cs="Times New Roman"/>
          <w:b/>
          <w:sz w:val="28"/>
          <w:szCs w:val="24"/>
          <w:lang w:val="en-GB" w:eastAsia="zh-CN"/>
        </w:rPr>
        <w:t>WG 03</w:t>
      </w:r>
      <w:r w:rsidR="00EF2D59" w:rsidRPr="008B0D2A">
        <w:rPr>
          <w:rFonts w:ascii="Times New Roman" w:eastAsia="宋体" w:hAnsi="Times New Roman" w:cs="Times New Roman"/>
          <w:b/>
          <w:sz w:val="28"/>
          <w:szCs w:val="24"/>
          <w:lang w:val="en-GB" w:eastAsia="zh-CN"/>
        </w:rPr>
        <w:t xml:space="preserve"> MPEG SYSTEMS</w:t>
      </w:r>
    </w:p>
    <w:p w14:paraId="54CED6D6" w14:textId="64115CA6" w:rsidR="00385C5D" w:rsidRPr="008B0D2A" w:rsidRDefault="00385C5D" w:rsidP="00385C5D">
      <w:pPr>
        <w:widowControl/>
        <w:jc w:val="right"/>
        <w:rPr>
          <w:rFonts w:ascii="Times New Roman" w:eastAsia="宋体" w:hAnsi="Times New Roman" w:cs="Times New Roman"/>
          <w:b/>
          <w:sz w:val="48"/>
          <w:szCs w:val="24"/>
          <w:lang w:val="en-GB" w:eastAsia="zh-CN"/>
        </w:rPr>
      </w:pPr>
      <w:r w:rsidRPr="008B0D2A">
        <w:rPr>
          <w:rFonts w:ascii="Times New Roman" w:eastAsia="宋体" w:hAnsi="Times New Roman" w:cs="Times New Roman"/>
          <w:b/>
          <w:sz w:val="28"/>
          <w:szCs w:val="24"/>
          <w:lang w:val="en-GB" w:eastAsia="zh-CN"/>
        </w:rPr>
        <w:t>ISO/IEC JTC 1/SC 29/</w:t>
      </w:r>
      <w:r w:rsidR="00540DEA" w:rsidRPr="008B0D2A">
        <w:rPr>
          <w:rFonts w:ascii="Times New Roman" w:eastAsia="宋体" w:hAnsi="Times New Roman" w:cs="Times New Roman"/>
          <w:b/>
          <w:sz w:val="28"/>
          <w:szCs w:val="24"/>
          <w:lang w:val="en-GB" w:eastAsia="zh-CN"/>
        </w:rPr>
        <w:t>WG 03</w:t>
      </w:r>
      <w:r w:rsidRPr="008B0D2A">
        <w:rPr>
          <w:rFonts w:ascii="Times New Roman" w:eastAsia="宋体" w:hAnsi="Times New Roman" w:cs="Times New Roman"/>
          <w:b/>
          <w:sz w:val="28"/>
          <w:szCs w:val="24"/>
          <w:lang w:val="en-GB" w:eastAsia="zh-CN"/>
        </w:rPr>
        <w:t xml:space="preserve"> </w:t>
      </w:r>
      <w:r w:rsidRPr="008B0D2A">
        <w:rPr>
          <w:rFonts w:ascii="Times New Roman" w:eastAsia="宋体" w:hAnsi="Times New Roman" w:cs="Times New Roman"/>
          <w:b/>
          <w:sz w:val="48"/>
          <w:szCs w:val="24"/>
          <w:lang w:val="en-GB" w:eastAsia="zh-CN"/>
        </w:rPr>
        <w:t>N</w:t>
      </w:r>
      <w:r w:rsidR="004C352E" w:rsidRPr="008B0D2A">
        <w:rPr>
          <w:rFonts w:ascii="Times New Roman" w:eastAsia="宋体" w:hAnsi="Times New Roman" w:cs="Times New Roman"/>
          <w:b/>
          <w:sz w:val="48"/>
          <w:szCs w:val="24"/>
          <w:lang w:val="en-GB" w:eastAsia="zh-CN"/>
        </w:rPr>
        <w:fldChar w:fldCharType="begin"/>
      </w:r>
      <w:r w:rsidR="004C352E" w:rsidRPr="008B0D2A">
        <w:rPr>
          <w:rFonts w:ascii="Times New Roman" w:eastAsia="宋体" w:hAnsi="Times New Roman" w:cs="Times New Roman"/>
          <w:b/>
          <w:sz w:val="48"/>
          <w:szCs w:val="24"/>
          <w:lang w:val="en-GB" w:eastAsia="zh-CN"/>
        </w:rPr>
        <w:instrText xml:space="preserve"> DOCPROPERTY "WGNumber" \* MERGEFORMAT </w:instrText>
      </w:r>
      <w:r w:rsidR="004C352E" w:rsidRPr="008B0D2A">
        <w:rPr>
          <w:rFonts w:ascii="Times New Roman" w:eastAsia="宋体" w:hAnsi="Times New Roman" w:cs="Times New Roman"/>
          <w:b/>
          <w:sz w:val="48"/>
          <w:szCs w:val="24"/>
          <w:lang w:val="en-GB" w:eastAsia="zh-CN"/>
        </w:rPr>
        <w:fldChar w:fldCharType="separate"/>
      </w:r>
      <w:r w:rsidR="0079716E">
        <w:rPr>
          <w:rFonts w:ascii="Times New Roman" w:eastAsia="宋体" w:hAnsi="Times New Roman" w:cs="Times New Roman"/>
          <w:b/>
          <w:sz w:val="48"/>
          <w:szCs w:val="24"/>
          <w:lang w:val="en-GB" w:eastAsia="zh-CN"/>
        </w:rPr>
        <w:t>486</w:t>
      </w:r>
      <w:r w:rsidR="004C352E" w:rsidRPr="008B0D2A">
        <w:rPr>
          <w:rFonts w:ascii="Times New Roman" w:eastAsia="宋体" w:hAnsi="Times New Roman" w:cs="Times New Roman"/>
          <w:b/>
          <w:sz w:val="48"/>
          <w:szCs w:val="24"/>
          <w:lang w:val="en-GB" w:eastAsia="zh-CN"/>
        </w:rPr>
        <w:fldChar w:fldCharType="end"/>
      </w:r>
    </w:p>
    <w:p w14:paraId="40403B12" w14:textId="222EBF8A" w:rsidR="00954B0D" w:rsidRPr="008B0D2A" w:rsidRDefault="00BC1590" w:rsidP="004C352E">
      <w:pPr>
        <w:widowControl/>
        <w:spacing w:after="480"/>
        <w:jc w:val="right"/>
        <w:rPr>
          <w:rFonts w:ascii="Times New Roman" w:eastAsia="宋体" w:hAnsi="Times New Roman" w:cs="Times New Roman"/>
          <w:b/>
          <w:sz w:val="28"/>
          <w:szCs w:val="24"/>
          <w:lang w:val="en-GB" w:eastAsia="zh-CN"/>
        </w:rPr>
      </w:pPr>
      <w:r w:rsidRPr="008B0D2A">
        <w:rPr>
          <w:rFonts w:ascii="Times New Roman" w:eastAsia="宋体" w:hAnsi="Times New Roman" w:cs="Times New Roman"/>
          <w:b/>
          <w:sz w:val="28"/>
          <w:szCs w:val="24"/>
          <w:lang w:val="en-GB" w:eastAsia="zh-CN"/>
        </w:rPr>
        <w:fldChar w:fldCharType="begin" w:fldLock="1"/>
      </w:r>
      <w:r w:rsidRPr="008B0D2A">
        <w:rPr>
          <w:rFonts w:ascii="Times New Roman" w:eastAsia="宋体" w:hAnsi="Times New Roman" w:cs="Times New Roman"/>
          <w:b/>
          <w:sz w:val="28"/>
          <w:szCs w:val="24"/>
          <w:lang w:val="en-GB" w:eastAsia="zh-CN"/>
        </w:rPr>
        <w:instrText xml:space="preserve"> SAVEDATE \@ "MMMM yyyy" \* MERGEFORMAT </w:instrText>
      </w:r>
      <w:r w:rsidRPr="008B0D2A">
        <w:rPr>
          <w:rFonts w:ascii="Times New Roman" w:eastAsia="宋体" w:hAnsi="Times New Roman" w:cs="Times New Roman"/>
          <w:b/>
          <w:sz w:val="28"/>
          <w:szCs w:val="24"/>
          <w:lang w:val="en-GB" w:eastAsia="zh-CN"/>
        </w:rPr>
        <w:fldChar w:fldCharType="separate"/>
      </w:r>
      <w:r w:rsidR="00443EC0">
        <w:rPr>
          <w:rFonts w:ascii="Times New Roman" w:eastAsia="宋体" w:hAnsi="Times New Roman" w:cs="Times New Roman"/>
          <w:b/>
          <w:noProof/>
          <w:sz w:val="28"/>
          <w:szCs w:val="24"/>
          <w:lang w:val="en-GB" w:eastAsia="zh-CN"/>
        </w:rPr>
        <w:t>January 2022</w:t>
      </w:r>
      <w:r w:rsidRPr="008B0D2A">
        <w:rPr>
          <w:rFonts w:ascii="Times New Roman" w:eastAsia="宋体" w:hAnsi="Times New Roman" w:cs="Times New Roman"/>
          <w:b/>
          <w:sz w:val="28"/>
          <w:szCs w:val="24"/>
          <w:lang w:val="en-GB" w:eastAsia="zh-CN"/>
        </w:rPr>
        <w:fldChar w:fldCharType="end"/>
      </w:r>
      <w:r w:rsidR="00954B0D" w:rsidRPr="008B0D2A">
        <w:rPr>
          <w:rFonts w:ascii="Times New Roman" w:eastAsia="宋体"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76F0EC66"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79716E">
              <w:rPr>
                <w:rFonts w:ascii="Times New Roman" w:hAnsi="Times New Roman" w:cs="Times New Roman"/>
                <w:b/>
                <w:sz w:val="24"/>
                <w:szCs w:val="24"/>
                <w:lang w:val="en-GB"/>
              </w:rPr>
              <w:t>WD of ISO/IEC 23009-1 5th edition AMD2 EDRAP streaming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7876B650" w:rsidR="00954B0D" w:rsidRPr="00C955C7" w:rsidRDefault="004C352E"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sidR="0079716E">
              <w:rPr>
                <w:rFonts w:ascii="Times New Roman" w:hAnsi="Times New Roman" w:cs="Times New Roman"/>
                <w:b/>
                <w:sz w:val="24"/>
                <w:szCs w:val="24"/>
                <w:lang w:val="en-GB"/>
              </w:rPr>
              <w:t>21202</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19FD5919" w14:textId="77777777" w:rsidR="00A165C2" w:rsidRDefault="00BC1590" w:rsidP="008B0D2A">
      <w:pPr>
        <w:keepNext/>
        <w:keepLines/>
        <w:spacing w:before="360"/>
        <w:outlineLvl w:val="0"/>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8B0D2A">
      <w:pPr>
        <w:keepNext/>
        <w:keepLines/>
        <w:spacing w:before="360"/>
        <w:outlineLvl w:val="0"/>
        <w:rPr>
          <w:rFonts w:ascii="Times New Roman" w:hAnsi="Times New Roman" w:cs="Times New Roman"/>
          <w:sz w:val="24"/>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ins w:id="0" w:author="Ye-Kui Wang (yk0)" w:date="2022-01-12T08:30:00Z"/>
          <w:rFonts w:ascii="Times New Roman" w:eastAsia="宋体" w:hAnsi="Times New Roman" w:cs="Times New Roman"/>
          <w:i/>
          <w:noProof/>
          <w:sz w:val="24"/>
          <w:lang w:val="en-CA"/>
        </w:rPr>
      </w:pPr>
      <w:ins w:id="1" w:author="Ye-Kui Wang (yk0)" w:date="2022-01-12T08:29:00Z">
        <w:r w:rsidRPr="008B0D2A">
          <w:rPr>
            <w:rFonts w:ascii="Times New Roman" w:eastAsia="宋体" w:hAnsi="Times New Roman" w:cs="Times New Roman"/>
            <w:i/>
            <w:noProof/>
            <w:sz w:val="24"/>
            <w:lang w:val="en-CA"/>
          </w:rPr>
          <w:t xml:space="preserve">In clause 2, add the following </w:t>
        </w:r>
      </w:ins>
      <w:ins w:id="2" w:author="Ye-Kui Wang (yk0)" w:date="2022-01-12T08:30:00Z">
        <w:r w:rsidRPr="008B0D2A">
          <w:rPr>
            <w:rFonts w:ascii="Times New Roman" w:eastAsia="宋体" w:hAnsi="Times New Roman" w:cs="Times New Roman"/>
            <w:i/>
            <w:noProof/>
            <w:sz w:val="24"/>
            <w:lang w:val="en-CA"/>
          </w:rPr>
          <w:t>reference</w:t>
        </w:r>
      </w:ins>
      <w:ins w:id="3" w:author="Ye-Kui Wang (yk0)" w:date="2022-01-12T08:40:00Z">
        <w:r w:rsidRPr="008B0D2A">
          <w:rPr>
            <w:rFonts w:ascii="Times New Roman" w:eastAsia="宋体" w:hAnsi="Times New Roman" w:cs="Times New Roman"/>
            <w:i/>
            <w:noProof/>
            <w:sz w:val="24"/>
            <w:lang w:val="en-CA"/>
          </w:rPr>
          <w:t>:</w:t>
        </w:r>
      </w:ins>
    </w:p>
    <w:p w14:paraId="7EA3F994" w14:textId="77777777" w:rsidR="008B0D2A" w:rsidRPr="008B0D2A" w:rsidRDefault="008B0D2A" w:rsidP="0079716E">
      <w:pPr>
        <w:autoSpaceDE/>
        <w:autoSpaceDN/>
        <w:spacing w:before="120" w:after="240" w:line="230" w:lineRule="atLeast"/>
        <w:jc w:val="both"/>
        <w:rPr>
          <w:ins w:id="4" w:author="Ye-Kui Wang (yk0)" w:date="2022-01-12T08:40:00Z"/>
          <w:rFonts w:ascii="Cambria" w:eastAsia="Calibri" w:hAnsi="Cambria" w:cs="Times New Roman"/>
          <w:i/>
          <w:iCs/>
          <w:lang w:eastAsia="ja-JP"/>
        </w:rPr>
      </w:pPr>
      <w:ins w:id="5" w:author="Ye-Kui Wang (yk0)" w:date="2022-01-12T08:40:00Z">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r w:rsidRPr="0079716E">
          <w:rPr>
            <w:rFonts w:ascii="Times New Roman" w:eastAsia="Calibri" w:hAnsi="Times New Roman" w:cs="Times New Roman"/>
            <w:i/>
            <w:iCs/>
            <w:highlight w:val="yellow"/>
            <w:lang w:eastAsia="ja-JP"/>
          </w:rPr>
          <w:t xml:space="preserve">[Ed. Note (YK): The latest draft text of this amendment </w:t>
        </w:r>
      </w:ins>
      <w:ins w:id="8" w:author="Ye-Kui Wang (yk0)" w:date="2022-01-12T08:47:00Z">
        <w:r w:rsidRPr="0079716E">
          <w:rPr>
            <w:rFonts w:ascii="Times New Roman" w:eastAsia="Calibri" w:hAnsi="Times New Roman" w:cs="Times New Roman"/>
            <w:i/>
            <w:iCs/>
            <w:highlight w:val="yellow"/>
            <w:lang w:eastAsia="ja-JP"/>
          </w:rPr>
          <w:t xml:space="preserve">as of Jan. 2022 </w:t>
        </w:r>
      </w:ins>
      <w:ins w:id="9" w:author="Ye-Kui Wang (yk0)" w:date="2022-01-12T08:40:00Z">
        <w:r w:rsidRPr="0079716E">
          <w:rPr>
            <w:rFonts w:ascii="Times New Roman" w:eastAsia="Calibri" w:hAnsi="Times New Roman" w:cs="Times New Roman"/>
            <w:i/>
            <w:iCs/>
            <w:highlight w:val="yellow"/>
            <w:lang w:eastAsia="ja-JP"/>
          </w:rPr>
          <w:t>is in WG 03 output document N0400.]</w:t>
        </w:r>
      </w:ins>
    </w:p>
    <w:p w14:paraId="73AAAFB4" w14:textId="77777777" w:rsidR="008B0D2A" w:rsidRPr="008B0D2A" w:rsidDel="002F0473" w:rsidRDefault="008B0D2A" w:rsidP="008B0D2A">
      <w:pPr>
        <w:numPr>
          <w:ilvl w:val="12"/>
          <w:numId w:val="0"/>
        </w:numPr>
        <w:tabs>
          <w:tab w:val="left" w:pos="794"/>
          <w:tab w:val="left" w:pos="1191"/>
          <w:tab w:val="left" w:pos="1588"/>
          <w:tab w:val="left" w:pos="1985"/>
        </w:tabs>
        <w:autoSpaceDE/>
        <w:autoSpaceDN/>
        <w:spacing w:after="200" w:line="276" w:lineRule="auto"/>
        <w:jc w:val="both"/>
        <w:rPr>
          <w:del w:id="10" w:author="Ye-Kui Wang (d00)" w:date="2021-11-03T15:17:00Z"/>
          <w:rFonts w:ascii="Times New Roman" w:eastAsia="宋体" w:hAnsi="Times New Roman" w:cs="Times New Roman"/>
          <w:noProof/>
          <w:sz w:val="20"/>
          <w:highlight w:val="yellow"/>
          <w:lang w:val="en-GB"/>
        </w:rPr>
      </w:pPr>
    </w:p>
    <w:p w14:paraId="76237FDA" w14:textId="77777777" w:rsidR="008B0D2A" w:rsidRPr="008B0D2A" w:rsidDel="002F0473" w:rsidRDefault="008B0D2A" w:rsidP="008B0D2A">
      <w:pPr>
        <w:numPr>
          <w:ilvl w:val="12"/>
          <w:numId w:val="0"/>
        </w:numPr>
        <w:tabs>
          <w:tab w:val="left" w:pos="794"/>
          <w:tab w:val="left" w:pos="1191"/>
          <w:tab w:val="left" w:pos="1588"/>
          <w:tab w:val="left" w:pos="1985"/>
        </w:tabs>
        <w:autoSpaceDE/>
        <w:autoSpaceDN/>
        <w:spacing w:after="200" w:line="276" w:lineRule="auto"/>
        <w:jc w:val="both"/>
        <w:rPr>
          <w:del w:id="11" w:author="Ye-Kui Wang (d00)" w:date="2021-11-03T15:17:00Z"/>
          <w:rFonts w:ascii="Times New Roman" w:eastAsia="宋体" w:hAnsi="Times New Roman" w:cs="Times New Roman"/>
          <w:noProof/>
          <w:sz w:val="20"/>
          <w:highlight w:val="yellow"/>
          <w:lang w:val="en-GB"/>
        </w:rPr>
      </w:pPr>
      <w:del w:id="12" w:author="Ye-Kui Wang (d00)" w:date="2021-11-03T15:17:00Z">
        <w:r w:rsidRPr="008B0D2A" w:rsidDel="002F0473">
          <w:rPr>
            <w:rFonts w:ascii="Times New Roman" w:eastAsia="宋体" w:hAnsi="Times New Roman" w:cs="Times New Roman"/>
            <w:noProof/>
            <w:sz w:val="20"/>
            <w:highlight w:val="yellow"/>
            <w:lang w:val="en-GB"/>
          </w:rPr>
          <w:delText>[Ed. (YK): Per the DASH BoG meeting minutes in m58396, the following updates should be made for improving the text:</w:delText>
        </w:r>
      </w:del>
    </w:p>
    <w:p w14:paraId="4AECCAF3" w14:textId="77777777" w:rsidR="008B0D2A" w:rsidRPr="008B0D2A" w:rsidDel="002F0473" w:rsidRDefault="008B0D2A" w:rsidP="008B0D2A">
      <w:pPr>
        <w:tabs>
          <w:tab w:val="left" w:pos="794"/>
          <w:tab w:val="left" w:pos="1191"/>
          <w:tab w:val="left" w:pos="1588"/>
          <w:tab w:val="left" w:pos="1985"/>
        </w:tabs>
        <w:autoSpaceDE/>
        <w:autoSpaceDN/>
        <w:spacing w:after="200" w:line="276" w:lineRule="auto"/>
        <w:ind w:left="720" w:hanging="360"/>
        <w:jc w:val="both"/>
        <w:rPr>
          <w:del w:id="13" w:author="Ye-Kui Wang (d00)" w:date="2021-11-03T15:17:00Z"/>
          <w:rFonts w:ascii="Times New Roman" w:eastAsia="宋体" w:hAnsi="Times New Roman" w:cs="Times New Roman"/>
          <w:noProof/>
          <w:sz w:val="20"/>
          <w:highlight w:val="yellow"/>
          <w:lang w:val="en-GB"/>
        </w:rPr>
      </w:pPr>
      <w:del w:id="14" w:author="Ye-Kui Wang (d00)" w:date="2021-11-03T15:17:00Z">
        <w:r w:rsidRPr="008B0D2A" w:rsidDel="002F0473">
          <w:rPr>
            <w:rFonts w:ascii="Times New Roman" w:eastAsia="宋体" w:hAnsi="Times New Roman" w:cs="Times New Roman"/>
            <w:noProof/>
            <w:sz w:val="20"/>
            <w:highlight w:val="yellow"/>
            <w:lang w:val="en-GB"/>
          </w:rPr>
          <w:delText>The text needs to be updated with the DASH level terminology and avoid elementary bitstream terms.</w:delText>
        </w:r>
      </w:del>
    </w:p>
    <w:p w14:paraId="7932B6BF" w14:textId="77777777" w:rsidR="008B0D2A" w:rsidRPr="008B0D2A" w:rsidDel="002F0473" w:rsidRDefault="008B0D2A" w:rsidP="008B0D2A">
      <w:pPr>
        <w:tabs>
          <w:tab w:val="left" w:pos="794"/>
          <w:tab w:val="left" w:pos="1191"/>
          <w:tab w:val="left" w:pos="1588"/>
          <w:tab w:val="left" w:pos="1985"/>
        </w:tabs>
        <w:autoSpaceDE/>
        <w:autoSpaceDN/>
        <w:spacing w:after="200" w:line="276" w:lineRule="auto"/>
        <w:ind w:left="720" w:hanging="360"/>
        <w:jc w:val="both"/>
        <w:rPr>
          <w:del w:id="15" w:author="Ye-Kui Wang (d00)" w:date="2021-11-03T15:17:00Z"/>
          <w:rFonts w:ascii="Times New Roman" w:eastAsia="宋体" w:hAnsi="Times New Roman" w:cs="Times New Roman"/>
          <w:noProof/>
          <w:sz w:val="20"/>
          <w:highlight w:val="yellow"/>
          <w:lang w:val="en-GB"/>
        </w:rPr>
      </w:pPr>
      <w:del w:id="16" w:author="Ye-Kui Wang (d00)" w:date="2021-11-03T15:17:00Z">
        <w:r w:rsidRPr="008B0D2A" w:rsidDel="002F0473">
          <w:rPr>
            <w:rFonts w:ascii="Times New Roman" w:eastAsia="宋体" w:hAnsi="Times New Roman" w:cs="Times New Roman"/>
            <w:noProof/>
            <w:sz w:val="20"/>
            <w:highlight w:val="yellow"/>
            <w:lang w:val="en-GB"/>
          </w:rPr>
          <w:delText>The DASH client operation needs to be added.</w:delText>
        </w:r>
      </w:del>
    </w:p>
    <w:p w14:paraId="2999C1DD" w14:textId="77777777" w:rsidR="008B0D2A" w:rsidRPr="008B0D2A" w:rsidDel="002F0473" w:rsidRDefault="008B0D2A" w:rsidP="008B0D2A">
      <w:pPr>
        <w:tabs>
          <w:tab w:val="left" w:pos="794"/>
          <w:tab w:val="left" w:pos="1191"/>
          <w:tab w:val="left" w:pos="1588"/>
          <w:tab w:val="left" w:pos="1985"/>
        </w:tabs>
        <w:autoSpaceDE/>
        <w:autoSpaceDN/>
        <w:spacing w:after="200" w:line="276" w:lineRule="auto"/>
        <w:ind w:left="720" w:hanging="360"/>
        <w:jc w:val="both"/>
        <w:rPr>
          <w:del w:id="17" w:author="Ye-Kui Wang (d00)" w:date="2021-11-03T15:17:00Z"/>
          <w:rFonts w:ascii="Times New Roman" w:eastAsia="宋体" w:hAnsi="Times New Roman" w:cs="Times New Roman"/>
          <w:noProof/>
          <w:sz w:val="20"/>
          <w:highlight w:val="yellow"/>
          <w:lang w:val="en-GB"/>
        </w:rPr>
      </w:pPr>
      <w:del w:id="18" w:author="Ye-Kui Wang (d00)" w:date="2021-11-03T15:17:00Z">
        <w:r w:rsidRPr="008B0D2A" w:rsidDel="002F0473">
          <w:rPr>
            <w:rFonts w:ascii="Times New Roman" w:eastAsia="宋体" w:hAnsi="Times New Roman" w:cs="Times New Roman"/>
            <w:noProof/>
            <w:sz w:val="20"/>
            <w:highlight w:val="yellow"/>
            <w:lang w:val="en-GB"/>
          </w:rPr>
          <w:delText>Show the relationship between EDRAP ES and EDRAP sample entry in ISOBMFF WD.]</w:delText>
        </w:r>
      </w:del>
    </w:p>
    <w:p w14:paraId="0AAEF429" w14:textId="77777777" w:rsidR="008B0D2A" w:rsidRPr="008B0D2A" w:rsidDel="002F0473" w:rsidRDefault="008B0D2A" w:rsidP="008B0D2A">
      <w:pPr>
        <w:keepNext/>
        <w:keepLines/>
        <w:autoSpaceDE/>
        <w:autoSpaceDN/>
        <w:spacing w:before="360" w:after="200" w:line="276" w:lineRule="auto"/>
        <w:outlineLvl w:val="0"/>
        <w:rPr>
          <w:del w:id="19" w:author="Ye-Kui Wang (d00)" w:date="2021-11-03T15:17:00Z"/>
          <w:rFonts w:ascii="Times New Roman" w:eastAsia="宋体" w:hAnsi="Times New Roman" w:cs="Times New Roman"/>
          <w:i/>
          <w:noProof/>
          <w:sz w:val="24"/>
          <w:lang w:val="en-CA"/>
        </w:rPr>
      </w:pPr>
      <w:del w:id="20" w:author="Ye-Kui Wang (d00)" w:date="2021-11-03T15:17:00Z">
        <w:r w:rsidRPr="008B0D2A" w:rsidDel="002F0473">
          <w:rPr>
            <w:rFonts w:ascii="Times New Roman" w:eastAsia="宋体" w:hAnsi="Times New Roman" w:cs="Times New Roman"/>
            <w:i/>
            <w:noProof/>
            <w:sz w:val="24"/>
            <w:lang w:val="en-CA"/>
          </w:rPr>
          <w:delText>In subclause 3.1, add the following definitions:</w:delText>
        </w:r>
      </w:del>
    </w:p>
    <w:p w14:paraId="74D97733" w14:textId="77777777" w:rsidR="008B0D2A" w:rsidRPr="008B0D2A" w:rsidDel="002F0473" w:rsidRDefault="008B0D2A" w:rsidP="008B0D2A">
      <w:pPr>
        <w:keepNext/>
        <w:autoSpaceDE/>
        <w:autoSpaceDN/>
        <w:spacing w:before="240" w:line="276" w:lineRule="auto"/>
        <w:jc w:val="both"/>
        <w:outlineLvl w:val="2"/>
        <w:rPr>
          <w:del w:id="21" w:author="Ye-Kui Wang (d00)" w:date="2021-11-03T15:17:00Z"/>
          <w:rFonts w:ascii="Cambria" w:eastAsia="Calibri" w:hAnsi="Cambria" w:cs="Times New Roman"/>
          <w:b/>
          <w:bCs/>
          <w:sz w:val="24"/>
          <w:szCs w:val="26"/>
        </w:rPr>
      </w:pPr>
      <w:del w:id="22" w:author="Ye-Kui Wang (d00)" w:date="2021-11-03T15:17:00Z">
        <w:r w:rsidRPr="008B0D2A" w:rsidDel="002F0473">
          <w:rPr>
            <w:rFonts w:ascii="Cambria" w:eastAsia="Calibri" w:hAnsi="Cambria" w:cs="Times New Roman"/>
            <w:b/>
            <w:bCs/>
            <w:szCs w:val="26"/>
            <w:lang w:val="x-none"/>
          </w:rPr>
          <w:delText xml:space="preserve">extended dependent random access point (EDRAP) </w:delText>
        </w:r>
      </w:del>
      <w:del w:id="23" w:author="Ye-Kui Wang (d00)" w:date="2021-11-02T12:52:00Z">
        <w:r w:rsidRPr="008B0D2A" w:rsidDel="00CC2C9F">
          <w:rPr>
            <w:rFonts w:ascii="Cambria" w:eastAsia="Calibri" w:hAnsi="Cambria" w:cs="Times New Roman"/>
            <w:b/>
            <w:bCs/>
            <w:szCs w:val="26"/>
            <w:lang w:val="x-none"/>
          </w:rPr>
          <w:delText>picture</w:delText>
        </w:r>
      </w:del>
    </w:p>
    <w:p w14:paraId="55BEC31B" w14:textId="77777777" w:rsidR="008B0D2A" w:rsidRPr="008B0D2A" w:rsidDel="002F0473" w:rsidRDefault="008B0D2A" w:rsidP="008B0D2A">
      <w:pPr>
        <w:widowControl/>
        <w:autoSpaceDE/>
        <w:autoSpaceDN/>
        <w:spacing w:after="240" w:line="276" w:lineRule="auto"/>
        <w:jc w:val="both"/>
        <w:rPr>
          <w:del w:id="24" w:author="Ye-Kui Wang (d00)" w:date="2021-11-03T15:17:00Z"/>
          <w:rFonts w:ascii="Cambria" w:eastAsia="Calibri" w:hAnsi="Cambria" w:cs="Times New Roman"/>
          <w:lang w:val="en-GB"/>
        </w:rPr>
      </w:pPr>
      <w:del w:id="25" w:author="Ye-Kui Wang (d00)" w:date="2021-11-02T12:52:00Z">
        <w:r w:rsidRPr="008B0D2A" w:rsidDel="00CC2C9F">
          <w:rPr>
            <w:rFonts w:ascii="Cambria" w:eastAsia="Calibri" w:hAnsi="Cambria" w:cs="Times New Roman"/>
            <w:lang w:val="en-GB"/>
          </w:rPr>
          <w:delText xml:space="preserve">picture in a </w:delText>
        </w:r>
      </w:del>
      <w:del w:id="26" w:author="Ye-Kui Wang (d00)" w:date="2021-11-03T15:17:00Z">
        <w:r w:rsidRPr="008B0D2A" w:rsidDel="002F0473">
          <w:rPr>
            <w:rFonts w:ascii="Cambria" w:eastAsia="Calibri" w:hAnsi="Cambria" w:cs="Times New Roman"/>
            <w:lang w:val="en-GB"/>
          </w:rPr>
          <w:delText xml:space="preserve">sample </w:delText>
        </w:r>
      </w:del>
      <w:del w:id="27" w:author="Ye-Kui Wang (d00)" w:date="2021-11-02T12:53:00Z">
        <w:r w:rsidRPr="008B0D2A" w:rsidDel="00CC2C9F">
          <w:rPr>
            <w:rFonts w:ascii="Cambria" w:eastAsia="Calibri" w:hAnsi="Cambria" w:cs="Times New Roman"/>
            <w:lang w:val="en-GB"/>
          </w:rPr>
          <w:delText>that</w:delText>
        </w:r>
      </w:del>
      <w:del w:id="28" w:author="Ye-Kui Wang (d00)" w:date="2021-11-03T15:17:00Z">
        <w:r w:rsidRPr="008B0D2A" w:rsidDel="002F0473">
          <w:rPr>
            <w:rFonts w:ascii="Cambria" w:eastAsia="Calibri" w:hAnsi="Cambria" w:cs="Times New Roman"/>
            <w:lang w:val="en-GB"/>
          </w:rPr>
          <w:delText xml:space="preserve"> is a member of an EDRAP or DRAP sample group in an ISOBMFF track</w:delText>
        </w:r>
      </w:del>
    </w:p>
    <w:p w14:paraId="124FCC16" w14:textId="77777777" w:rsidR="008B0D2A" w:rsidRPr="008B0D2A" w:rsidDel="002F0473" w:rsidRDefault="008B0D2A" w:rsidP="008B0D2A">
      <w:pPr>
        <w:keepNext/>
        <w:autoSpaceDE/>
        <w:autoSpaceDN/>
        <w:spacing w:before="240" w:line="276" w:lineRule="auto"/>
        <w:jc w:val="both"/>
        <w:outlineLvl w:val="2"/>
        <w:rPr>
          <w:del w:id="29" w:author="Ye-Kui Wang (d00)" w:date="2021-11-03T15:17:00Z"/>
          <w:rFonts w:ascii="Cambria" w:eastAsia="Calibri" w:hAnsi="Cambria" w:cs="Times New Roman"/>
          <w:b/>
          <w:bCs/>
          <w:sz w:val="24"/>
          <w:szCs w:val="26"/>
          <w:lang w:val="x-none"/>
        </w:rPr>
      </w:pPr>
      <w:del w:id="30" w:author="Ye-Kui Wang (d00)" w:date="2021-11-03T15:17:00Z">
        <w:r w:rsidRPr="008B0D2A" w:rsidDel="002F0473">
          <w:rPr>
            <w:rFonts w:ascii="Cambria" w:eastAsia="Calibri" w:hAnsi="Cambria" w:cs="Times New Roman"/>
            <w:b/>
            <w:bCs/>
            <w:szCs w:val="26"/>
            <w:lang w:val="x-none"/>
          </w:rPr>
          <w:delText>external elementary stream</w:delText>
        </w:r>
      </w:del>
    </w:p>
    <w:p w14:paraId="1A552357" w14:textId="77777777" w:rsidR="008B0D2A" w:rsidRPr="008B0D2A" w:rsidDel="002F0473" w:rsidRDefault="008B0D2A" w:rsidP="008B0D2A">
      <w:pPr>
        <w:widowControl/>
        <w:autoSpaceDE/>
        <w:autoSpaceDN/>
        <w:spacing w:after="240" w:line="276" w:lineRule="auto"/>
        <w:jc w:val="both"/>
        <w:rPr>
          <w:del w:id="31" w:author="Ye-Kui Wang (d00)" w:date="2021-11-03T15:17:00Z"/>
          <w:rFonts w:ascii="Cambria" w:eastAsia="Calibri" w:hAnsi="Cambria" w:cs="Times New Roman"/>
          <w:lang w:val="en-GB"/>
        </w:rPr>
      </w:pPr>
      <w:del w:id="32" w:author="Ye-Kui Wang (d00)" w:date="2021-11-03T15:17:00Z">
        <w:r w:rsidRPr="008B0D2A" w:rsidDel="002F0473">
          <w:rPr>
            <w:rFonts w:ascii="Cambria" w:eastAsia="Calibri" w:hAnsi="Cambria" w:cs="Times New Roman"/>
            <w:lang w:val="en-GB"/>
          </w:rPr>
          <w:delText>elementary stream containing access units with external pictures</w:delText>
        </w:r>
      </w:del>
    </w:p>
    <w:p w14:paraId="4F396EB0" w14:textId="77777777" w:rsidR="008B0D2A" w:rsidRPr="008B0D2A" w:rsidDel="002F0473" w:rsidRDefault="008B0D2A" w:rsidP="008B0D2A">
      <w:pPr>
        <w:keepNext/>
        <w:autoSpaceDE/>
        <w:autoSpaceDN/>
        <w:spacing w:before="240" w:line="276" w:lineRule="auto"/>
        <w:jc w:val="both"/>
        <w:outlineLvl w:val="2"/>
        <w:rPr>
          <w:del w:id="33" w:author="Ye-Kui Wang (d00)" w:date="2021-11-03T15:17:00Z"/>
          <w:rFonts w:ascii="Cambria" w:eastAsia="Calibri" w:hAnsi="Cambria" w:cs="Times New Roman"/>
          <w:b/>
          <w:bCs/>
          <w:sz w:val="24"/>
          <w:szCs w:val="26"/>
          <w:lang w:val="x-none"/>
        </w:rPr>
      </w:pPr>
      <w:del w:id="34" w:author="Ye-Kui Wang (d00)" w:date="2021-11-03T15:17:00Z">
        <w:r w:rsidRPr="008B0D2A" w:rsidDel="002F0473">
          <w:rPr>
            <w:rFonts w:ascii="Cambria" w:eastAsia="Calibri" w:hAnsi="Cambria" w:cs="Times New Roman"/>
            <w:b/>
            <w:bCs/>
            <w:szCs w:val="26"/>
            <w:lang w:val="x-none"/>
          </w:rPr>
          <w:delText>external picture</w:delText>
        </w:r>
      </w:del>
    </w:p>
    <w:p w14:paraId="6958249C" w14:textId="77777777" w:rsidR="008B0D2A" w:rsidRPr="008B0D2A" w:rsidDel="002F0473" w:rsidRDefault="008B0D2A" w:rsidP="008B0D2A">
      <w:pPr>
        <w:widowControl/>
        <w:autoSpaceDE/>
        <w:autoSpaceDN/>
        <w:spacing w:after="240" w:line="276" w:lineRule="auto"/>
        <w:jc w:val="both"/>
        <w:rPr>
          <w:del w:id="35" w:author="Ye-Kui Wang (d00)" w:date="2021-11-03T15:17:00Z"/>
          <w:rFonts w:ascii="Cambria" w:eastAsia="Calibri" w:hAnsi="Cambria" w:cs="Times New Roman"/>
          <w:lang w:val="en-GB"/>
        </w:rPr>
      </w:pPr>
      <w:del w:id="36" w:author="Ye-Kui Wang (d00)" w:date="2021-11-03T15:17:00Z">
        <w:r w:rsidRPr="008B0D2A" w:rsidDel="002F0473">
          <w:rPr>
            <w:rFonts w:ascii="Cambria" w:eastAsia="Calibri" w:hAnsi="Cambria" w:cs="Times New Roman"/>
            <w:lang w:val="en-GB"/>
          </w:rPr>
          <w:delText>picture that is in the external elementary stream in an ESR and is needed for inter prediction reference in decoding of the elementary stream in the MSR when random accessing from certain EDRAP pictures in the MSR</w:delText>
        </w:r>
      </w:del>
    </w:p>
    <w:p w14:paraId="75816A3B" w14:textId="77777777" w:rsidR="008B0D2A" w:rsidRPr="008B0D2A" w:rsidDel="002F0473" w:rsidRDefault="008B0D2A" w:rsidP="008B0D2A">
      <w:pPr>
        <w:keepNext/>
        <w:autoSpaceDE/>
        <w:autoSpaceDN/>
        <w:spacing w:before="240" w:line="276" w:lineRule="auto"/>
        <w:jc w:val="both"/>
        <w:outlineLvl w:val="2"/>
        <w:rPr>
          <w:del w:id="37" w:author="Ye-Kui Wang (d00)" w:date="2021-11-03T15:17:00Z"/>
          <w:rFonts w:ascii="Cambria" w:eastAsia="Calibri" w:hAnsi="Cambria" w:cs="Times New Roman"/>
          <w:b/>
          <w:bCs/>
          <w:sz w:val="24"/>
          <w:szCs w:val="26"/>
          <w:lang w:val="x-none"/>
        </w:rPr>
      </w:pPr>
      <w:del w:id="38" w:author="Ye-Kui Wang (d00)" w:date="2021-11-03T15:17:00Z">
        <w:r w:rsidRPr="008B0D2A" w:rsidDel="002F0473">
          <w:rPr>
            <w:rFonts w:ascii="Cambria" w:eastAsia="Calibri" w:hAnsi="Cambria" w:cs="Times New Roman"/>
            <w:b/>
            <w:bCs/>
            <w:szCs w:val="26"/>
          </w:rPr>
          <w:delText>external stream</w:delText>
        </w:r>
        <w:r w:rsidRPr="008B0D2A" w:rsidDel="002F0473">
          <w:rPr>
            <w:rFonts w:ascii="Cambria" w:eastAsia="Calibri" w:hAnsi="Cambria" w:cs="Times New Roman"/>
            <w:b/>
            <w:bCs/>
            <w:szCs w:val="26"/>
            <w:lang w:val="x-none"/>
          </w:rPr>
          <w:delText xml:space="preserve"> Representation (ESR)</w:delText>
        </w:r>
      </w:del>
    </w:p>
    <w:p w14:paraId="00D5596A" w14:textId="77777777" w:rsidR="008B0D2A" w:rsidRPr="008B0D2A" w:rsidDel="002F0473" w:rsidRDefault="008B0D2A" w:rsidP="008B0D2A">
      <w:pPr>
        <w:widowControl/>
        <w:autoSpaceDE/>
        <w:autoSpaceDN/>
        <w:spacing w:after="240" w:line="276" w:lineRule="auto"/>
        <w:jc w:val="both"/>
        <w:rPr>
          <w:del w:id="39" w:author="Ye-Kui Wang (d00)" w:date="2021-11-03T15:17:00Z"/>
          <w:rFonts w:ascii="Cambria" w:eastAsia="Calibri" w:hAnsi="Cambria" w:cs="Times New Roman"/>
          <w:lang w:val="en-GB"/>
        </w:rPr>
      </w:pPr>
      <w:del w:id="40" w:author="Ye-Kui Wang (d00)" w:date="2021-11-03T15:17:00Z">
        <w:r w:rsidRPr="008B0D2A" w:rsidDel="002F0473">
          <w:rPr>
            <w:rFonts w:ascii="Cambria" w:eastAsia="Calibri" w:hAnsi="Cambria" w:cs="Times New Roman"/>
            <w:lang w:val="en-GB"/>
          </w:rPr>
          <w:delText>Representation containing an external elementary stream</w:delText>
        </w:r>
      </w:del>
    </w:p>
    <w:p w14:paraId="13D3F447" w14:textId="77777777" w:rsidR="008B0D2A" w:rsidRPr="008B0D2A" w:rsidDel="002F0473" w:rsidRDefault="008B0D2A" w:rsidP="008B0D2A">
      <w:pPr>
        <w:keepNext/>
        <w:autoSpaceDE/>
        <w:autoSpaceDN/>
        <w:spacing w:before="240" w:line="276" w:lineRule="auto"/>
        <w:jc w:val="both"/>
        <w:outlineLvl w:val="2"/>
        <w:rPr>
          <w:del w:id="41" w:author="Ye-Kui Wang (d00)" w:date="2021-11-03T15:17:00Z"/>
          <w:rFonts w:ascii="Cambria" w:eastAsia="Calibri" w:hAnsi="Cambria" w:cs="Times New Roman"/>
          <w:b/>
          <w:bCs/>
          <w:sz w:val="24"/>
          <w:szCs w:val="26"/>
          <w:lang w:val="x-none"/>
        </w:rPr>
      </w:pPr>
      <w:del w:id="42" w:author="Ye-Kui Wang (d00)" w:date="2021-11-03T15:17:00Z">
        <w:r w:rsidRPr="008B0D2A" w:rsidDel="002F0473">
          <w:rPr>
            <w:rFonts w:ascii="Cambria" w:eastAsia="Calibri" w:hAnsi="Cambria" w:cs="Times New Roman"/>
            <w:b/>
            <w:bCs/>
            <w:szCs w:val="26"/>
          </w:rPr>
          <w:delText xml:space="preserve">main stream </w:delText>
        </w:r>
        <w:r w:rsidRPr="008B0D2A" w:rsidDel="002F0473">
          <w:rPr>
            <w:rFonts w:ascii="Cambria" w:eastAsia="Calibri" w:hAnsi="Cambria" w:cs="Times New Roman"/>
            <w:b/>
            <w:bCs/>
            <w:szCs w:val="26"/>
            <w:lang w:val="x-none"/>
          </w:rPr>
          <w:delText>Representation (MSR)</w:delText>
        </w:r>
      </w:del>
    </w:p>
    <w:p w14:paraId="454F072F" w14:textId="77777777" w:rsidR="008B0D2A" w:rsidRPr="008B0D2A" w:rsidDel="002F0473" w:rsidRDefault="008B0D2A" w:rsidP="008B0D2A">
      <w:pPr>
        <w:widowControl/>
        <w:autoSpaceDE/>
        <w:autoSpaceDN/>
        <w:spacing w:after="240" w:line="276" w:lineRule="auto"/>
        <w:jc w:val="both"/>
        <w:rPr>
          <w:del w:id="43" w:author="Ye-Kui Wang (d00)" w:date="2021-11-03T15:17:00Z"/>
          <w:rFonts w:ascii="Cambria" w:eastAsia="Calibri" w:hAnsi="Cambria" w:cs="Times New Roman"/>
          <w:lang w:val="en-GB"/>
        </w:rPr>
      </w:pPr>
      <w:del w:id="44" w:author="Ye-Kui Wang (d00)" w:date="2021-11-03T15:17:00Z">
        <w:r w:rsidRPr="008B0D2A" w:rsidDel="002F0473">
          <w:rPr>
            <w:rFonts w:ascii="Cambria" w:eastAsia="Calibri" w:hAnsi="Cambria" w:cs="Times New Roman"/>
            <w:lang w:val="en-GB"/>
          </w:rPr>
          <w:delText>Representation containing a video elementary stream</w:delText>
        </w:r>
      </w:del>
    </w:p>
    <w:p w14:paraId="03D36EAE" w14:textId="77777777" w:rsidR="008B0D2A" w:rsidRPr="008B0D2A" w:rsidRDefault="008B0D2A" w:rsidP="008B0D2A">
      <w:pPr>
        <w:keepNext/>
        <w:keepLines/>
        <w:autoSpaceDE/>
        <w:autoSpaceDN/>
        <w:spacing w:before="360" w:after="200" w:line="276" w:lineRule="auto"/>
        <w:outlineLvl w:val="0"/>
        <w:rPr>
          <w:rFonts w:ascii="Times New Roman" w:eastAsia="宋体" w:hAnsi="Times New Roman" w:cs="Times New Roman"/>
          <w:i/>
          <w:noProof/>
          <w:sz w:val="24"/>
          <w:lang w:val="en-CA"/>
        </w:rPr>
      </w:pPr>
      <w:r w:rsidRPr="008B0D2A">
        <w:rPr>
          <w:rFonts w:ascii="Times New Roman" w:eastAsia="宋体"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7440"/>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 xml:space="preserve">extended dependent </w:t>
            </w:r>
            <w:proofErr w:type="gramStart"/>
            <w:r w:rsidRPr="008B0D2A">
              <w:rPr>
                <w:rFonts w:ascii="Cambria" w:eastAsia="Calibri" w:hAnsi="Cambria" w:cs="Times New Roman"/>
              </w:rPr>
              <w:t>random access</w:t>
            </w:r>
            <w:proofErr w:type="gramEnd"/>
            <w:r w:rsidRPr="008B0D2A">
              <w:rPr>
                <w:rFonts w:ascii="Cambria" w:eastAsia="Calibri" w:hAnsi="Cambria" w:cs="Times New Roman"/>
              </w:rPr>
              <w:t xml:space="preserve">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w:t>
            </w:r>
            <w:ins w:id="45" w:author="Ye-Kui Wang (d00)" w:date="2021-11-02T12:18:00Z">
              <w:r w:rsidRPr="008B0D2A">
                <w:rPr>
                  <w:rFonts w:ascii="Cambria" w:eastAsia="Calibri" w:hAnsi="Cambria" w:cs="Times New Roman"/>
                </w:rPr>
                <w:t>n</w:t>
              </w:r>
            </w:ins>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77777777" w:rsidR="008B0D2A" w:rsidRPr="008B0D2A" w:rsidRDefault="008B0D2A" w:rsidP="008B0D2A">
            <w:pPr>
              <w:spacing w:before="60" w:after="60" w:line="230" w:lineRule="atLeast"/>
              <w:rPr>
                <w:rFonts w:ascii="Cambria" w:eastAsia="MS Mincho" w:hAnsi="Cambria" w:cs="Times New Roman"/>
                <w:szCs w:val="24"/>
              </w:rPr>
            </w:pPr>
            <w:proofErr w:type="gramStart"/>
            <w:ins w:id="46" w:author="Ye-Kui Wang (d00)" w:date="2021-11-02T12:18:00Z">
              <w:r w:rsidRPr="008B0D2A">
                <w:rPr>
                  <w:rFonts w:ascii="Cambria" w:eastAsia="MS Mincho" w:hAnsi="Cambria" w:cs="Times New Roman"/>
                  <w:szCs w:val="24"/>
                </w:rPr>
                <w:t>main stream</w:t>
              </w:r>
              <w:proofErr w:type="gramEnd"/>
              <w:r w:rsidRPr="008B0D2A">
                <w:rPr>
                  <w:rFonts w:ascii="Cambria" w:eastAsia="MS Mincho" w:hAnsi="Cambria" w:cs="Times New Roman"/>
                  <w:szCs w:val="24"/>
                </w:rPr>
                <w:t xml:space="preserve"> </w:t>
              </w:r>
            </w:ins>
            <w:ins w:id="47" w:author="Ye-Kui Wang (d00)" w:date="2021-11-02T12:19:00Z">
              <w:r w:rsidRPr="008B0D2A">
                <w:rPr>
                  <w:rFonts w:ascii="Cambria" w:eastAsia="Calibri" w:hAnsi="Cambria" w:cs="Times New Roman"/>
                </w:rPr>
                <w:t>Representation</w:t>
              </w:r>
            </w:ins>
            <w:del w:id="48" w:author="Ye-Kui Wang (d00)" w:date="2021-11-02T12:19:00Z">
              <w:r w:rsidRPr="008B0D2A" w:rsidDel="007F0CBF">
                <w:rPr>
                  <w:rFonts w:ascii="Cambria" w:eastAsia="MS Mincho" w:hAnsi="Cambria" w:cs="Times New Roman"/>
                  <w:szCs w:val="24"/>
                </w:rPr>
                <w:delText>acknowledgement message in TCP</w:delText>
              </w:r>
            </w:del>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宋体" w:hAnsi="Times New Roman" w:cs="Times New Roman"/>
          <w:i/>
          <w:noProof/>
          <w:sz w:val="24"/>
          <w:lang w:val="en-CA" w:eastAsia="zh-CN"/>
        </w:rPr>
      </w:pPr>
      <w:r w:rsidRPr="008B0D2A">
        <w:rPr>
          <w:rFonts w:ascii="Times New Roman" w:eastAsia="宋体" w:hAnsi="Times New Roman" w:cs="Times New Roman"/>
          <w:i/>
          <w:noProof/>
          <w:sz w:val="24"/>
          <w:lang w:val="en-CA"/>
        </w:rPr>
        <w:t>Add subclause 5.8.5.15 as follows:</w:t>
      </w:r>
    </w:p>
    <w:p w14:paraId="5FE3BB56" w14:textId="77777777" w:rsidR="008B0D2A" w:rsidRPr="008B0D2A" w:rsidRDefault="008B0D2A" w:rsidP="008B0D2A">
      <w:pPr>
        <w:keepNext/>
        <w:autoSpaceDE/>
        <w:autoSpaceDN/>
        <w:spacing w:before="240" w:after="60" w:line="276" w:lineRule="auto"/>
        <w:jc w:val="both"/>
        <w:outlineLvl w:val="3"/>
        <w:rPr>
          <w:rFonts w:ascii="Times New Roman" w:eastAsia="Calibri" w:hAnsi="Times New Roman" w:cs="Times New Roman"/>
          <w:b/>
          <w:bCs/>
          <w:i/>
          <w:sz w:val="24"/>
          <w:szCs w:val="28"/>
        </w:rPr>
      </w:pPr>
      <w:r w:rsidRPr="008B0D2A">
        <w:rPr>
          <w:rFonts w:ascii="Times New Roman" w:eastAsia="Calibri" w:hAnsi="Times New Roman" w:cs="Times New Roman"/>
          <w:b/>
          <w:bCs/>
          <w:i/>
          <w:sz w:val="24"/>
          <w:szCs w:val="28"/>
        </w:rPr>
        <w:t>5.8.5.15</w:t>
      </w:r>
      <w:r w:rsidRPr="008B0D2A">
        <w:rPr>
          <w:rFonts w:ascii="Times New Roman" w:eastAsia="Calibri" w:hAnsi="Times New Roman" w:cs="Times New Roman"/>
          <w:b/>
          <w:bCs/>
          <w:i/>
          <w:sz w:val="24"/>
          <w:szCs w:val="28"/>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ins w:id="49" w:author="Ye-Kui Wang (d00)" w:date="2021-11-03T15:21:00Z"/>
          <w:rFonts w:ascii="Cambria" w:eastAsia="MS Mincho" w:hAnsi="Cambria" w:cs="Times New Roman"/>
          <w:b/>
          <w:lang w:val="en-GB" w:eastAsia="ja-JP"/>
        </w:rPr>
      </w:pPr>
      <w:ins w:id="50" w:author="Ye-Kui Wang (d00)" w:date="2021-11-03T15:21:00Z">
        <w:r w:rsidRPr="008B0D2A">
          <w:rPr>
            <w:rFonts w:ascii="Cambria" w:eastAsia="MS Mincho" w:hAnsi="Cambria" w:cs="Times New Roman"/>
            <w:b/>
            <w:lang w:val="en-GB" w:eastAsia="ja-JP"/>
          </w:rPr>
          <w:t>5.8.5.1</w:t>
        </w:r>
      </w:ins>
      <w:ins w:id="51" w:author="Ye-Kui Wang (d00)" w:date="2021-11-03T15:22:00Z">
        <w:r w:rsidRPr="008B0D2A">
          <w:rPr>
            <w:rFonts w:ascii="Cambria" w:eastAsia="MS Mincho" w:hAnsi="Cambria" w:cs="Times New Roman"/>
            <w:b/>
            <w:lang w:val="en-GB" w:eastAsia="ja-JP"/>
          </w:rPr>
          <w:t>5.1</w:t>
        </w:r>
        <w:r w:rsidRPr="008B0D2A">
          <w:rPr>
            <w:rFonts w:ascii="Cambria" w:eastAsia="MS Mincho" w:hAnsi="Cambria" w:cs="Times New Roman"/>
            <w:b/>
            <w:lang w:val="en-GB" w:eastAsia="ja-JP"/>
          </w:rPr>
          <w:tab/>
        </w:r>
      </w:ins>
      <w:ins w:id="52" w:author="Ye-Kui Wang (d00)" w:date="2021-11-03T15:21:00Z">
        <w:r w:rsidRPr="008B0D2A">
          <w:rPr>
            <w:rFonts w:ascii="Cambria" w:eastAsia="MS Mincho" w:hAnsi="Cambria" w:cs="Times New Roman"/>
            <w:b/>
            <w:lang w:val="en-GB" w:eastAsia="ja-JP"/>
          </w:rPr>
          <w:t>General</w:t>
        </w:r>
      </w:ins>
    </w:p>
    <w:p w14:paraId="38C6EB99" w14:textId="77777777"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:msr:2021</w:t>
      </w:r>
      <w:r w:rsidRPr="008B0D2A">
        <w:rPr>
          <w:rFonts w:ascii="Cambria" w:eastAsia="Calibri" w:hAnsi="Cambria" w:cs="Times New Roman"/>
          <w:lang w:val="en-GB" w:eastAsia="ja-JP"/>
        </w:rPr>
        <w:t xml:space="preserve">. This descriptor is referred to as the MSR descriptor. The presence of </w:t>
      </w:r>
      <w:ins w:id="53" w:author="Ye-Kui Wang (d00)" w:date="2021-11-02T12:19:00Z">
        <w:r w:rsidRPr="008B0D2A">
          <w:rPr>
            <w:rFonts w:ascii="Cambria" w:eastAsia="Calibri" w:hAnsi="Cambria" w:cs="Times New Roman"/>
            <w:lang w:val="en-GB" w:eastAsia="ja-JP"/>
          </w:rPr>
          <w:t>an MSR des</w:t>
        </w:r>
      </w:ins>
      <w:ins w:id="54" w:author="Ye-Kui Wang (d00)" w:date="2021-11-02T12:20:00Z">
        <w:r w:rsidRPr="008B0D2A">
          <w:rPr>
            <w:rFonts w:ascii="Cambria" w:eastAsia="Calibri" w:hAnsi="Cambria" w:cs="Times New Roman"/>
            <w:lang w:val="en-GB" w:eastAsia="ja-JP"/>
          </w:rPr>
          <w:t xml:space="preserve">criptor in an Adaptation Set </w:t>
        </w:r>
      </w:ins>
      <w:del w:id="55" w:author="Ye-Kui Wang (d00)" w:date="2021-11-02T12:20:00Z">
        <w:r w:rsidRPr="008B0D2A" w:rsidDel="007F0CBF">
          <w:rPr>
            <w:rFonts w:ascii="Cambria" w:eastAsia="Calibri" w:hAnsi="Cambria" w:cs="Times New Roman"/>
            <w:lang w:val="en-GB" w:eastAsia="ja-JP"/>
          </w:rPr>
          <w:delText xml:space="preserve">this </w:delText>
        </w:r>
        <w:r w:rsidRPr="008B0D2A" w:rsidDel="007F0CBF">
          <w:rPr>
            <w:rFonts w:ascii="Cambria" w:eastAsia="Calibri" w:hAnsi="Cambria" w:cs="Times New Roman"/>
            <w:b/>
            <w:bCs/>
            <w:lang w:val="en-GB" w:eastAsia="ja-JP"/>
          </w:rPr>
          <w:delText>EssentialProperty</w:delText>
        </w:r>
        <w:r w:rsidRPr="008B0D2A" w:rsidDel="007F0CBF">
          <w:rPr>
            <w:rFonts w:ascii="Cambria" w:eastAsia="Calibri" w:hAnsi="Cambria" w:cs="Times New Roman"/>
            <w:lang w:val="en-GB" w:eastAsia="ja-JP"/>
          </w:rPr>
          <w:delText xml:space="preserve"> </w:delText>
        </w:r>
      </w:del>
      <w:r w:rsidRPr="008B0D2A">
        <w:rPr>
          <w:rFonts w:ascii="Cambria" w:eastAsia="Calibri" w:hAnsi="Cambria" w:cs="Times New Roman"/>
          <w:lang w:val="en-GB" w:eastAsia="ja-JP"/>
        </w:rPr>
        <w:t>indicates that each Representation in th</w:t>
      </w:r>
      <w:ins w:id="56" w:author="Ye-Kui Wang (d00)" w:date="2021-11-02T12:20:00Z">
        <w:r w:rsidRPr="008B0D2A">
          <w:rPr>
            <w:rFonts w:ascii="Cambria" w:eastAsia="Calibri" w:hAnsi="Cambria" w:cs="Times New Roman"/>
            <w:lang w:val="en-GB" w:eastAsia="ja-JP"/>
          </w:rPr>
          <w:t>e</w:t>
        </w:r>
      </w:ins>
      <w:del w:id="57" w:author="Ye-Kui Wang (d00)" w:date="2021-11-02T12:20:00Z">
        <w:r w:rsidRPr="008B0D2A" w:rsidDel="007F0CBF">
          <w:rPr>
            <w:rFonts w:ascii="Cambria" w:eastAsia="Calibri" w:hAnsi="Cambria" w:cs="Times New Roman"/>
            <w:lang w:val="en-GB" w:eastAsia="ja-JP"/>
          </w:rPr>
          <w:delText>is</w:delText>
        </w:r>
      </w:del>
      <w:r w:rsidRPr="008B0D2A">
        <w:rPr>
          <w:rFonts w:ascii="Cambria" w:eastAsia="Calibri" w:hAnsi="Cambria" w:cs="Times New Roman"/>
          <w:lang w:val="en-GB" w:eastAsia="ja-JP"/>
        </w:rPr>
        <w:t xml:space="preserve"> Adaptation Set is an MSR</w:t>
      </w:r>
      <w:ins w:id="58" w:author="Ye-Kui Wang (yk0)" w:date="2022-01-12T08:35:00Z">
        <w:r w:rsidRPr="008B0D2A">
          <w:rPr>
            <w:rFonts w:ascii="Cambria" w:eastAsia="Calibri" w:hAnsi="Cambria" w:cs="Times New Roman"/>
            <w:lang w:val="en-GB" w:eastAsia="ja-JP"/>
          </w:rPr>
          <w:t xml:space="preserve">, which carries </w:t>
        </w:r>
      </w:ins>
      <w:ins w:id="59" w:author="Ye-Kui Wang (yk0)" w:date="2022-01-12T08:36:00Z">
        <w:r w:rsidRPr="008B0D2A">
          <w:rPr>
            <w:rFonts w:ascii="Cambria" w:eastAsia="Calibri" w:hAnsi="Cambria" w:cs="Times New Roman"/>
            <w:lang w:val="en-GB" w:eastAsia="ja-JP"/>
          </w:rPr>
          <w:t xml:space="preserve">a </w:t>
        </w:r>
        <w:proofErr w:type="gramStart"/>
        <w:r w:rsidRPr="008B0D2A">
          <w:rPr>
            <w:rFonts w:ascii="Cambria" w:eastAsia="Calibri" w:hAnsi="Cambria" w:cs="Times New Roman"/>
            <w:lang w:val="en-GB" w:eastAsia="ja-JP"/>
          </w:rPr>
          <w:t>main stream</w:t>
        </w:r>
        <w:proofErr w:type="gramEnd"/>
        <w:r w:rsidRPr="008B0D2A">
          <w:rPr>
            <w:rFonts w:ascii="Cambria" w:eastAsia="Calibri" w:hAnsi="Cambria" w:cs="Times New Roman"/>
            <w:lang w:val="en-GB" w:eastAsia="ja-JP"/>
          </w:rPr>
          <w:t xml:space="preserve"> track (MST) specified in ISO/IEC 14496 12:2021 AMD1</w:t>
        </w:r>
      </w:ins>
      <w:r w:rsidRPr="008B0D2A">
        <w:rPr>
          <w:rFonts w:ascii="Cambria" w:eastAsia="Calibri" w:hAnsi="Cambria" w:cs="Times New Roman"/>
          <w:lang w:val="en-GB" w:eastAsia="ja-JP"/>
        </w:rPr>
        <w:t>.</w:t>
      </w:r>
    </w:p>
    <w:p w14:paraId="424926CC" w14:textId="77777777" w:rsidR="008B0D2A" w:rsidRPr="008B0D2A" w:rsidDel="00396FDA" w:rsidRDefault="008B0D2A" w:rsidP="008B0D2A">
      <w:pPr>
        <w:autoSpaceDE/>
        <w:autoSpaceDN/>
        <w:spacing w:after="240" w:line="230" w:lineRule="atLeast"/>
        <w:jc w:val="both"/>
        <w:rPr>
          <w:del w:id="60" w:author="Ye-Kui Wang (d00)" w:date="2021-11-03T14:38:00Z"/>
          <w:rFonts w:ascii="Cambria" w:eastAsia="Calibri" w:hAnsi="Cambria" w:cs="Times New Roman"/>
          <w:lang w:val="en-GB" w:eastAsia="ja-JP"/>
        </w:rPr>
      </w:pPr>
      <w:del w:id="61" w:author="Ye-Kui Wang (d00)" w:date="2021-11-03T14:38:00Z">
        <w:r w:rsidRPr="008B0D2A" w:rsidDel="00396FDA">
          <w:rPr>
            <w:rFonts w:ascii="Cambria" w:eastAsia="Calibri" w:hAnsi="Cambria" w:cs="Times New Roman"/>
            <w:lang w:val="en-GB" w:eastAsia="ja-JP"/>
          </w:rPr>
          <w:delText>The following applies for MSRs:</w:delText>
        </w:r>
      </w:del>
    </w:p>
    <w:p w14:paraId="0B622E43" w14:textId="77777777" w:rsidR="008B0D2A" w:rsidRPr="008B0D2A" w:rsidDel="00CC2C9F" w:rsidRDefault="008B0D2A" w:rsidP="008B0D2A">
      <w:pPr>
        <w:widowControl/>
        <w:autoSpaceDE/>
        <w:autoSpaceDN/>
        <w:spacing w:before="136" w:after="240" w:line="230" w:lineRule="atLeast"/>
        <w:ind w:left="720" w:hanging="360"/>
        <w:rPr>
          <w:del w:id="62" w:author="Ye-Kui Wang (d00)" w:date="2021-11-02T12:49:00Z"/>
          <w:rFonts w:ascii="Cambria" w:eastAsia="Calibri" w:hAnsi="Cambria" w:cs="Times New Roman"/>
          <w:lang w:val="en-GB" w:eastAsia="ja-JP"/>
        </w:rPr>
      </w:pPr>
      <w:del w:id="63" w:author="Ye-Kui Wang (d00)" w:date="2021-11-02T12:49:00Z">
        <w:r w:rsidRPr="008B0D2A" w:rsidDel="00CC2C9F">
          <w:rPr>
            <w:rFonts w:ascii="Cambria" w:eastAsia="Calibri" w:hAnsi="Cambria" w:cs="Times New Roman"/>
            <w:lang w:val="en-GB" w:eastAsia="ja-JP"/>
          </w:rPr>
          <w:delText xml:space="preserve">Each SAP in an MSR Representation </w:delText>
        </w:r>
      </w:del>
      <w:del w:id="64" w:author="Ye-Kui Wang (d00)" w:date="2021-11-02T12:21:00Z">
        <w:r w:rsidRPr="008B0D2A" w:rsidDel="007F0CBF">
          <w:rPr>
            <w:rFonts w:ascii="Cambria" w:eastAsia="Calibri" w:hAnsi="Cambria" w:cs="Times New Roman"/>
            <w:lang w:val="en-GB" w:eastAsia="ja-JP"/>
          </w:rPr>
          <w:delText xml:space="preserve">in the Adaptation Set </w:delText>
        </w:r>
      </w:del>
      <w:del w:id="65" w:author="Ye-Kui Wang (d00)" w:date="2021-11-02T12:49:00Z">
        <w:r w:rsidRPr="008B0D2A" w:rsidDel="00CC2C9F">
          <w:rPr>
            <w:rFonts w:ascii="Cambria" w:eastAsia="Calibri" w:hAnsi="Cambria" w:cs="Times New Roman"/>
            <w:lang w:val="en-GB" w:eastAsia="ja-JP"/>
          </w:rPr>
          <w:delText xml:space="preserve">can be used for accessing the content in the Representation provided that the time-synced sample, when present </w:delText>
        </w:r>
      </w:del>
      <w:del w:id="66" w:author="Ye-Kui Wang (d00)" w:date="2021-11-02T12:24:00Z">
        <w:r w:rsidRPr="008B0D2A" w:rsidDel="00C3761B">
          <w:rPr>
            <w:rFonts w:ascii="Cambria" w:eastAsia="Calibri" w:hAnsi="Cambria" w:cs="Times New Roman"/>
            <w:lang w:val="en-GB" w:eastAsia="ja-JP"/>
          </w:rPr>
          <w:delText xml:space="preserve">in the track carried </w:delText>
        </w:r>
      </w:del>
      <w:del w:id="67" w:author="Ye-Kui Wang (d00)" w:date="2021-11-02T12:49:00Z">
        <w:r w:rsidRPr="008B0D2A" w:rsidDel="00CC2C9F">
          <w:rPr>
            <w:rFonts w:ascii="Cambria" w:eastAsia="Calibri" w:hAnsi="Cambria" w:cs="Times New Roman"/>
            <w:lang w:val="en-GB" w:eastAsia="ja-JP"/>
          </w:rPr>
          <w:delText>in the associated ESR, is made available to the client.</w:delText>
        </w:r>
      </w:del>
    </w:p>
    <w:p w14:paraId="50958520" w14:textId="77777777" w:rsidR="008B0D2A" w:rsidRPr="008B0D2A" w:rsidDel="00396FDA" w:rsidRDefault="008B0D2A" w:rsidP="008B0D2A">
      <w:pPr>
        <w:widowControl/>
        <w:autoSpaceDE/>
        <w:autoSpaceDN/>
        <w:spacing w:before="136" w:after="240" w:line="230" w:lineRule="atLeast"/>
        <w:ind w:left="720" w:hanging="360"/>
        <w:rPr>
          <w:del w:id="68" w:author="Ye-Kui Wang (d00)" w:date="2021-11-03T14:38:00Z"/>
          <w:rFonts w:ascii="Cambria" w:eastAsia="Calibri" w:hAnsi="Cambria" w:cs="Times New Roman"/>
          <w:lang w:val="en-GB" w:eastAsia="ja-JP"/>
        </w:rPr>
      </w:pPr>
      <w:del w:id="69" w:author="Ye-Kui Wang (d00)" w:date="2021-11-03T14:38:00Z">
        <w:r w:rsidRPr="008B0D2A" w:rsidDel="00396FDA">
          <w:rPr>
            <w:rFonts w:ascii="Cambria" w:eastAsia="Calibri" w:hAnsi="Cambria" w:cs="Times New Roman"/>
            <w:lang w:eastAsia="ja-JP"/>
          </w:rPr>
          <w:delText xml:space="preserve">Each EDRAP </w:delText>
        </w:r>
      </w:del>
      <w:del w:id="70" w:author="Ye-Kui Wang (d00)" w:date="2021-11-02T12:25:00Z">
        <w:r w:rsidRPr="008B0D2A" w:rsidDel="00C3761B">
          <w:rPr>
            <w:rFonts w:ascii="Cambria" w:eastAsia="Calibri" w:hAnsi="Cambria" w:cs="Times New Roman"/>
            <w:lang w:eastAsia="ja-JP"/>
          </w:rPr>
          <w:delText xml:space="preserve">picture </w:delText>
        </w:r>
      </w:del>
      <w:del w:id="71" w:author="Ye-Kui Wang (d00)" w:date="2021-11-03T14:38:00Z">
        <w:r w:rsidRPr="008B0D2A" w:rsidDel="00396FDA">
          <w:rPr>
            <w:rFonts w:ascii="Cambria" w:eastAsia="Calibri" w:hAnsi="Cambria" w:cs="Times New Roman"/>
            <w:lang w:eastAsia="ja-JP"/>
          </w:rPr>
          <w:delText xml:space="preserve">in an MSR shall be the first </w:delText>
        </w:r>
      </w:del>
      <w:del w:id="72" w:author="Ye-Kui Wang (d00)" w:date="2021-11-02T12:26:00Z">
        <w:r w:rsidRPr="008B0D2A" w:rsidDel="00C3761B">
          <w:rPr>
            <w:rFonts w:ascii="Cambria" w:eastAsia="Calibri" w:hAnsi="Cambria" w:cs="Times New Roman"/>
            <w:lang w:eastAsia="ja-JP"/>
          </w:rPr>
          <w:delText xml:space="preserve">picture </w:delText>
        </w:r>
      </w:del>
      <w:del w:id="73" w:author="Ye-Kui Wang (d00)" w:date="2021-11-03T14:38:00Z">
        <w:r w:rsidRPr="008B0D2A" w:rsidDel="00396FDA">
          <w:rPr>
            <w:rFonts w:ascii="Cambria" w:eastAsia="Calibri" w:hAnsi="Cambria" w:cs="Times New Roman"/>
            <w:lang w:eastAsia="ja-JP"/>
          </w:rPr>
          <w:delText xml:space="preserve">in a Segment (i.e., each EDRAP </w:delText>
        </w:r>
      </w:del>
      <w:del w:id="74" w:author="Ye-Kui Wang (d00)" w:date="2021-11-02T12:26:00Z">
        <w:r w:rsidRPr="008B0D2A" w:rsidDel="00C3761B">
          <w:rPr>
            <w:rFonts w:ascii="Cambria" w:eastAsia="Calibri" w:hAnsi="Cambria" w:cs="Times New Roman"/>
            <w:lang w:eastAsia="ja-JP"/>
          </w:rPr>
          <w:delText xml:space="preserve">picture </w:delText>
        </w:r>
      </w:del>
      <w:del w:id="75" w:author="Ye-Kui Wang (d00)" w:date="2021-11-03T14:38:00Z">
        <w:r w:rsidRPr="008B0D2A" w:rsidDel="00396FDA">
          <w:rPr>
            <w:rFonts w:ascii="Cambria" w:eastAsia="Calibri" w:hAnsi="Cambria" w:cs="Times New Roman"/>
            <w:lang w:eastAsia="ja-JP"/>
          </w:rPr>
          <w:delText>shall start a Segment).</w:delText>
        </w:r>
      </w:del>
    </w:p>
    <w:p w14:paraId="1320ECBA" w14:textId="77777777"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:esr:2021</w:t>
      </w:r>
      <w:r w:rsidRPr="008B0D2A">
        <w:rPr>
          <w:rFonts w:ascii="Cambria" w:eastAsia="Calibri" w:hAnsi="Cambria" w:cs="Times New Roman"/>
          <w:lang w:val="en-GB" w:eastAsia="ja-JP"/>
        </w:rPr>
        <w:t xml:space="preserve">. This descriptor is referred to as the ESR descriptor. The presence of </w:t>
      </w:r>
      <w:ins w:id="76" w:author="Ye-Kui Wang (d00)" w:date="2021-11-02T12:26:00Z">
        <w:r w:rsidRPr="008B0D2A">
          <w:rPr>
            <w:rFonts w:ascii="Cambria" w:eastAsia="Calibri" w:hAnsi="Cambria" w:cs="Times New Roman"/>
            <w:lang w:val="en-GB" w:eastAsia="ja-JP"/>
          </w:rPr>
          <w:t>an ESR descr</w:t>
        </w:r>
      </w:ins>
      <w:ins w:id="77" w:author="Ye-Kui Wang (d00)" w:date="2021-11-02T12:27:00Z">
        <w:r w:rsidRPr="008B0D2A">
          <w:rPr>
            <w:rFonts w:ascii="Cambria" w:eastAsia="Calibri" w:hAnsi="Cambria" w:cs="Times New Roman"/>
            <w:lang w:val="en-GB" w:eastAsia="ja-JP"/>
          </w:rPr>
          <w:t xml:space="preserve">iptor in an Adaptation Set </w:t>
        </w:r>
      </w:ins>
      <w:del w:id="78" w:author="Ye-Kui Wang (d00)" w:date="2021-11-02T12:27:00Z">
        <w:r w:rsidRPr="008B0D2A" w:rsidDel="00C3761B">
          <w:rPr>
            <w:rFonts w:ascii="Cambria" w:eastAsia="Calibri" w:hAnsi="Cambria" w:cs="Times New Roman"/>
            <w:lang w:val="en-GB" w:eastAsia="ja-JP"/>
          </w:rPr>
          <w:delText xml:space="preserve">this </w:delText>
        </w:r>
        <w:r w:rsidRPr="008B0D2A" w:rsidDel="00C3761B">
          <w:rPr>
            <w:rFonts w:ascii="Cambria" w:eastAsia="Calibri" w:hAnsi="Cambria" w:cs="Times New Roman"/>
            <w:b/>
            <w:bCs/>
            <w:lang w:val="en-GB" w:eastAsia="ja-JP"/>
          </w:rPr>
          <w:delText>EssentialProperty</w:delText>
        </w:r>
        <w:r w:rsidRPr="008B0D2A" w:rsidDel="00C3761B">
          <w:rPr>
            <w:rFonts w:ascii="Cambria" w:eastAsia="Calibri" w:hAnsi="Cambria" w:cs="Times New Roman"/>
            <w:lang w:val="en-GB" w:eastAsia="ja-JP"/>
          </w:rPr>
          <w:delText xml:space="preserve"> </w:delText>
        </w:r>
      </w:del>
      <w:r w:rsidRPr="008B0D2A">
        <w:rPr>
          <w:rFonts w:ascii="Cambria" w:eastAsia="Calibri" w:hAnsi="Cambria" w:cs="Times New Roman"/>
          <w:lang w:val="en-GB" w:eastAsia="ja-JP"/>
        </w:rPr>
        <w:t>indicates that each Representation in th</w:t>
      </w:r>
      <w:ins w:id="79" w:author="Ye-Kui Wang (d00)" w:date="2021-11-02T12:27:00Z">
        <w:r w:rsidRPr="008B0D2A">
          <w:rPr>
            <w:rFonts w:ascii="Cambria" w:eastAsia="Calibri" w:hAnsi="Cambria" w:cs="Times New Roman"/>
            <w:lang w:val="en-GB" w:eastAsia="ja-JP"/>
          </w:rPr>
          <w:t>e</w:t>
        </w:r>
      </w:ins>
      <w:del w:id="80" w:author="Ye-Kui Wang (d00)" w:date="2021-11-02T12:27:00Z">
        <w:r w:rsidRPr="008B0D2A" w:rsidDel="00C3761B">
          <w:rPr>
            <w:rFonts w:ascii="Cambria" w:eastAsia="Calibri" w:hAnsi="Cambria" w:cs="Times New Roman"/>
            <w:lang w:val="en-GB" w:eastAsia="ja-JP"/>
          </w:rPr>
          <w:delText>is</w:delText>
        </w:r>
      </w:del>
      <w:r w:rsidRPr="008B0D2A">
        <w:rPr>
          <w:rFonts w:ascii="Cambria" w:eastAsia="Calibri" w:hAnsi="Cambria" w:cs="Times New Roman"/>
          <w:lang w:val="en-GB" w:eastAsia="ja-JP"/>
        </w:rPr>
        <w:t xml:space="preserve"> Adaptation Set is an ESR</w:t>
      </w:r>
      <w:ins w:id="81" w:author="Ye-Kui Wang (yk0)" w:date="2022-01-12T08:49:00Z">
        <w:r w:rsidRPr="008B0D2A">
          <w:rPr>
            <w:rFonts w:ascii="Cambria" w:eastAsia="Calibri" w:hAnsi="Cambria" w:cs="Times New Roman"/>
            <w:lang w:val="en-GB" w:eastAsia="ja-JP"/>
          </w:rPr>
          <w:t>, which carries an external stream track (EST) specified in ISO/IEC 14496 12:2021 AMD1</w:t>
        </w:r>
      </w:ins>
      <w:r w:rsidRPr="008B0D2A">
        <w:rPr>
          <w:rFonts w:ascii="Cambria" w:eastAsia="Calibri" w:hAnsi="Cambria" w:cs="Times New Roman"/>
          <w:lang w:val="en-GB" w:eastAsia="ja-JP"/>
        </w:rPr>
        <w:t xml:space="preserve">. An ESR shall </w:t>
      </w:r>
      <w:ins w:id="82" w:author="Ye-Kui Wang (d00)" w:date="2021-11-02T12:27:00Z">
        <w:r w:rsidRPr="008B0D2A">
          <w:rPr>
            <w:rFonts w:ascii="Cambria" w:eastAsia="Calibri" w:hAnsi="Cambria" w:cs="Times New Roman"/>
            <w:lang w:val="en-GB" w:eastAsia="ja-JP"/>
          </w:rPr>
          <w:t xml:space="preserve">only </w:t>
        </w:r>
      </w:ins>
      <w:del w:id="83" w:author="Ye-Kui Wang (d00)" w:date="2021-11-02T12:27:00Z">
        <w:r w:rsidRPr="008B0D2A" w:rsidDel="00C3761B">
          <w:rPr>
            <w:rFonts w:ascii="Cambria" w:eastAsia="Calibri" w:hAnsi="Cambria" w:cs="Times New Roman"/>
            <w:lang w:val="en-GB" w:eastAsia="ja-JP"/>
          </w:rPr>
          <w:delText xml:space="preserve">not </w:delText>
        </w:r>
      </w:del>
      <w:r w:rsidRPr="008B0D2A">
        <w:rPr>
          <w:rFonts w:ascii="Cambria" w:eastAsia="Calibri" w:hAnsi="Cambria" w:cs="Times New Roman"/>
          <w:lang w:val="en-GB" w:eastAsia="ja-JP"/>
        </w:rPr>
        <w:t xml:space="preserve">be consumed or played back </w:t>
      </w:r>
      <w:ins w:id="84" w:author="Ye-Kui Wang (d00)" w:date="2021-11-02T12:28:00Z">
        <w:r w:rsidRPr="008B0D2A">
          <w:rPr>
            <w:rFonts w:ascii="Cambria" w:eastAsia="Calibri" w:hAnsi="Cambria" w:cs="Times New Roman"/>
            <w:lang w:val="en-GB" w:eastAsia="ja-JP"/>
          </w:rPr>
          <w:t>together with its associated MSR</w:t>
        </w:r>
      </w:ins>
      <w:del w:id="85" w:author="Ye-Kui Wang (d00)" w:date="2021-11-02T12:28:00Z">
        <w:r w:rsidRPr="008B0D2A" w:rsidDel="00C3761B">
          <w:rPr>
            <w:rFonts w:ascii="Cambria" w:eastAsia="Calibri" w:hAnsi="Cambria" w:cs="Times New Roman"/>
            <w:lang w:val="en-GB" w:eastAsia="ja-JP"/>
          </w:rPr>
          <w:delText>by itself without other video Representations</w:delText>
        </w:r>
      </w:del>
      <w:r w:rsidRPr="008B0D2A">
        <w:rPr>
          <w:rFonts w:ascii="Cambria" w:eastAsia="Calibri" w:hAnsi="Cambria" w:cs="Times New Roman"/>
          <w:lang w:val="en-GB" w:eastAsia="ja-JP"/>
        </w:rPr>
        <w:t>.</w:t>
      </w:r>
    </w:p>
    <w:p w14:paraId="712655B6" w14:textId="77777777"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w:t>
      </w:r>
      <w:ins w:id="86" w:author="Ye-Kui Wang (d00)" w:date="2021-11-02T12:29:00Z">
        <w:r w:rsidRPr="008B0D2A">
          <w:rPr>
            <w:rFonts w:ascii="Cambria" w:eastAsia="Calibri" w:hAnsi="Cambria" w:cs="Times New Roman"/>
            <w:lang w:eastAsia="ja-JP"/>
          </w:rPr>
          <w:t>E</w:t>
        </w:r>
      </w:ins>
      <w:del w:id="87" w:author="Ye-Kui Wang (d00)" w:date="2021-11-02T12:29:00Z">
        <w:r w:rsidRPr="008B0D2A" w:rsidDel="005E68F9">
          <w:rPr>
            <w:rFonts w:ascii="Cambria" w:eastAsia="Calibri" w:hAnsi="Cambria" w:cs="Times New Roman"/>
            <w:lang w:eastAsia="ja-JP"/>
          </w:rPr>
          <w:delText>M</w:delText>
        </w:r>
      </w:del>
      <w:r w:rsidRPr="008B0D2A">
        <w:rPr>
          <w:rFonts w:ascii="Cambria" w:eastAsia="Calibri" w:hAnsi="Cambria" w:cs="Times New Roman"/>
          <w:lang w:eastAsia="ja-JP"/>
        </w:rPr>
        <w:t xml:space="preserv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del w:id="88" w:author="Ye-Kui Wang (d00)" w:date="2021-11-02T12:28:00Z">
        <w:r w:rsidRPr="008B0D2A" w:rsidDel="005E68F9">
          <w:rPr>
            <w:rFonts w:ascii="Cambria" w:eastAsia="Calibri" w:hAnsi="Cambria" w:cs="Times New Roman"/>
            <w:lang w:val="de-DE" w:eastAsia="ja-JP"/>
          </w:rPr>
          <w:delText xml:space="preserve">(existing) </w:delText>
        </w:r>
      </w:del>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w:t>
      </w:r>
      <w:ins w:id="89" w:author="Ye-Kui Wang (d00)" w:date="2021-11-03T14:40:00Z">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ins>
    </w:p>
    <w:p w14:paraId="66B32585" w14:textId="77777777"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w:t>
      </w:r>
      <w:del w:id="90" w:author="Ye-Kui Wang (d00)" w:date="2021-11-02T12:30:00Z">
        <w:r w:rsidRPr="008B0D2A" w:rsidDel="005E68F9">
          <w:rPr>
            <w:rFonts w:ascii="Cambria" w:eastAsia="Calibri" w:hAnsi="Cambria" w:cs="Times New Roman"/>
            <w:lang w:eastAsia="ja-JP"/>
          </w:rPr>
          <w:delText xml:space="preserve"> through </w:delText>
        </w:r>
        <w:r w:rsidRPr="008B0D2A" w:rsidDel="005E68F9">
          <w:rPr>
            <w:rFonts w:ascii="Cambria" w:eastAsia="Calibri" w:hAnsi="Cambria" w:cs="Times New Roman"/>
            <w:lang w:val="en-CA" w:eastAsia="ja-JP"/>
          </w:rPr>
          <w:delText>the</w:delText>
        </w:r>
        <w:r w:rsidRPr="008B0D2A" w:rsidDel="005E68F9">
          <w:rPr>
            <w:rFonts w:ascii="Cambria" w:eastAsia="Calibri" w:hAnsi="Cambria" w:cs="Times New Roman"/>
            <w:lang w:val="de-DE" w:eastAsia="ja-JP"/>
          </w:rPr>
          <w:delText xml:space="preserve"> </w:delText>
        </w:r>
        <w:r w:rsidRPr="008B0D2A" w:rsidDel="005E68F9">
          <w:rPr>
            <w:rFonts w:ascii="Cambria" w:eastAsia="Calibri" w:hAnsi="Cambria" w:cs="Times New Roman"/>
            <w:lang w:val="en-CA" w:eastAsia="ja-JP"/>
          </w:rPr>
          <w:delText xml:space="preserve">Representation </w:delText>
        </w:r>
        <w:r w:rsidRPr="008B0D2A" w:rsidDel="005E68F9">
          <w:rPr>
            <w:rFonts w:ascii="Cambria" w:eastAsia="Calibri" w:hAnsi="Cambria" w:cs="Times New Roman"/>
            <w:lang w:val="de-DE" w:eastAsia="ja-JP"/>
          </w:rPr>
          <w:delText xml:space="preserve">attributes </w:delText>
        </w:r>
        <w:r w:rsidRPr="008B0D2A" w:rsidDel="005E68F9">
          <w:rPr>
            <w:rFonts w:ascii="Courier New" w:eastAsia="Calibri" w:hAnsi="Courier New" w:cs="Courier New"/>
            <w:noProof/>
            <w:lang w:val="en-GB" w:eastAsia="ja-JP"/>
          </w:rPr>
          <w:delText>@associationId</w:delText>
        </w:r>
        <w:r w:rsidRPr="008B0D2A" w:rsidDel="005E68F9">
          <w:rPr>
            <w:rFonts w:ascii="Cambria" w:eastAsia="Calibri" w:hAnsi="Cambria" w:cs="Times New Roman"/>
            <w:lang w:val="de-DE" w:eastAsia="ja-JP"/>
          </w:rPr>
          <w:delText xml:space="preserve"> and </w:delText>
        </w:r>
        <w:r w:rsidRPr="008B0D2A" w:rsidDel="005E68F9">
          <w:rPr>
            <w:rFonts w:ascii="Courier New" w:eastAsia="Calibri" w:hAnsi="Courier New" w:cs="Courier New"/>
            <w:noProof/>
            <w:lang w:val="en-GB" w:eastAsia="ja-JP"/>
          </w:rPr>
          <w:delText>@associationType</w:delText>
        </w:r>
        <w:r w:rsidRPr="008B0D2A" w:rsidDel="005E68F9">
          <w:rPr>
            <w:rFonts w:eastAsia="Calibri" w:cs="Times New Roman"/>
            <w:lang w:val="de-DE" w:eastAsia="ja-JP"/>
          </w:rPr>
          <w:delText xml:space="preserve"> </w:delText>
        </w:r>
        <w:r w:rsidRPr="008B0D2A" w:rsidDel="005E68F9">
          <w:rPr>
            <w:rFonts w:ascii="Cambria" w:eastAsia="Calibri" w:hAnsi="Cambria" w:cs="Times New Roman"/>
            <w:lang w:val="de-DE" w:eastAsia="ja-JP"/>
          </w:rPr>
          <w:delText>in the MSR</w:delText>
        </w:r>
      </w:del>
      <w:r w:rsidRPr="008B0D2A">
        <w:rPr>
          <w:rFonts w:ascii="Cambria" w:eastAsia="Calibri" w:hAnsi="Cambria" w:cs="Times New Roman"/>
          <w:lang w:eastAsia="ja-JP"/>
        </w:rPr>
        <w:t xml:space="preserve">, the following </w:t>
      </w:r>
      <w:del w:id="91" w:author="Ye-Kui Wang (d00)" w:date="2021-11-03T15:05:00Z">
        <w:r w:rsidRPr="008B0D2A" w:rsidDel="00830F6B">
          <w:rPr>
            <w:rFonts w:ascii="Cambria" w:eastAsia="Calibri" w:hAnsi="Cambria" w:cs="Times New Roman"/>
            <w:lang w:eastAsia="ja-JP"/>
          </w:rPr>
          <w:delText xml:space="preserve">constraints </w:delText>
        </w:r>
      </w:del>
      <w:r w:rsidRPr="008B0D2A">
        <w:rPr>
          <w:rFonts w:ascii="Cambria" w:eastAsia="Calibri" w:hAnsi="Cambria" w:cs="Times New Roman"/>
          <w:lang w:eastAsia="ja-JP"/>
        </w:rPr>
        <w:t>appl</w:t>
      </w:r>
      <w:ins w:id="92" w:author="Ye-Kui Wang (d00)" w:date="2021-11-03T15:05:00Z">
        <w:r w:rsidRPr="008B0D2A">
          <w:rPr>
            <w:rFonts w:ascii="Cambria" w:eastAsia="Calibri" w:hAnsi="Cambria" w:cs="Times New Roman"/>
            <w:lang w:eastAsia="ja-JP"/>
          </w:rPr>
          <w:t>ies</w:t>
        </w:r>
      </w:ins>
      <w:del w:id="93" w:author="Ye-Kui Wang (d00)" w:date="2021-11-03T15:05:00Z">
        <w:r w:rsidRPr="008B0D2A" w:rsidDel="00830F6B">
          <w:rPr>
            <w:rFonts w:ascii="Cambria" w:eastAsia="Calibri" w:hAnsi="Cambria" w:cs="Times New Roman"/>
            <w:lang w:eastAsia="ja-JP"/>
          </w:rPr>
          <w:delText>y</w:delText>
        </w:r>
      </w:del>
      <w:r w:rsidRPr="008B0D2A">
        <w:rPr>
          <w:rFonts w:ascii="Cambria" w:eastAsia="Calibri" w:hAnsi="Cambria" w:cs="Times New Roman"/>
          <w:lang w:eastAsia="ja-JP"/>
        </w:rPr>
        <w:t>:</w:t>
      </w:r>
    </w:p>
    <w:p w14:paraId="01B349A5" w14:textId="77777777" w:rsidR="008B0D2A" w:rsidRPr="008B0D2A" w:rsidRDefault="008B0D2A" w:rsidP="008B0D2A">
      <w:pPr>
        <w:widowControl/>
        <w:numPr>
          <w:ilvl w:val="0"/>
          <w:numId w:val="5"/>
        </w:numPr>
        <w:autoSpaceDE/>
        <w:autoSpaceDN/>
        <w:spacing w:after="240" w:line="230" w:lineRule="atLeast"/>
        <w:jc w:val="both"/>
        <w:rPr>
          <w:ins w:id="94" w:author="Ye-Kui Wang (d00)" w:date="2021-11-03T19:02:00Z"/>
          <w:rFonts w:ascii="Cambria" w:eastAsia="Calibri" w:hAnsi="Cambria" w:cs="Times New Roman"/>
          <w:lang w:eastAsia="ja-JP"/>
        </w:rPr>
      </w:pPr>
      <w:ins w:id="95" w:author="Ye-Kui Wang (d00)" w:date="2021-11-03T14:43:00Z">
        <w:r w:rsidRPr="008B0D2A">
          <w:rPr>
            <w:rFonts w:ascii="Cambria" w:eastAsia="Calibri" w:hAnsi="Cambria" w:cs="Times New Roman"/>
            <w:lang w:eastAsia="ja-JP"/>
          </w:rPr>
          <w:t>For e</w:t>
        </w:r>
      </w:ins>
      <w:ins w:id="96" w:author="Ye-Kui Wang (d00)" w:date="2021-11-03T14:42:00Z">
        <w:r w:rsidRPr="008B0D2A">
          <w:rPr>
            <w:rFonts w:ascii="Cambria" w:eastAsia="Calibri" w:hAnsi="Cambria" w:cs="Times New Roman"/>
            <w:lang w:eastAsia="ja-JP"/>
          </w:rPr>
          <w:t xml:space="preserve">ach media sample </w:t>
        </w:r>
      </w:ins>
      <w:ins w:id="97" w:author="Ye-Kui Wang (d00)" w:date="2021-11-03T14:43:00Z">
        <w:r w:rsidRPr="008B0D2A">
          <w:rPr>
            <w:rFonts w:ascii="Cambria" w:eastAsia="Calibri" w:hAnsi="Cambria" w:cs="Times New Roman"/>
            <w:lang w:eastAsia="ja-JP"/>
          </w:rPr>
          <w:t>with a particular presentation time</w:t>
        </w:r>
      </w:ins>
      <w:ins w:id="98" w:author="Ye-Kui Wang (d00)" w:date="2021-11-03T14:49:00Z">
        <w:r w:rsidRPr="008B0D2A">
          <w:rPr>
            <w:rFonts w:ascii="Cambria" w:eastAsia="Calibri" w:hAnsi="Cambria" w:cs="Times New Roman"/>
            <w:lang w:eastAsia="ja-JP"/>
          </w:rPr>
          <w:t xml:space="preserve"> in the ESR</w:t>
        </w:r>
      </w:ins>
      <w:ins w:id="99" w:author="Ye-Kui Wang (d00)" w:date="2021-11-03T14:43:00Z">
        <w:r w:rsidRPr="008B0D2A">
          <w:rPr>
            <w:rFonts w:ascii="Cambria" w:eastAsia="Calibri" w:hAnsi="Cambria" w:cs="Times New Roman"/>
            <w:lang w:eastAsia="ja-JP"/>
          </w:rPr>
          <w:t xml:space="preserve">, </w:t>
        </w:r>
      </w:ins>
      <w:ins w:id="100" w:author="Ye-Kui Wang (d00)" w:date="2021-11-03T14:44:00Z">
        <w:r w:rsidRPr="008B0D2A">
          <w:rPr>
            <w:rFonts w:ascii="Cambria" w:eastAsia="Calibri" w:hAnsi="Cambria" w:cs="Times New Roman"/>
            <w:lang w:eastAsia="ja-JP"/>
          </w:rPr>
          <w:t xml:space="preserve">there </w:t>
        </w:r>
      </w:ins>
      <w:ins w:id="101" w:author="Ye-Kui Wang (d00)" w:date="2021-11-03T14:42:00Z">
        <w:r w:rsidRPr="008B0D2A">
          <w:rPr>
            <w:rFonts w:ascii="Cambria" w:eastAsia="Calibri" w:hAnsi="Cambria" w:cs="Times New Roman"/>
            <w:lang w:eastAsia="ja-JP"/>
          </w:rPr>
          <w:t xml:space="preserve">shall </w:t>
        </w:r>
      </w:ins>
      <w:ins w:id="102" w:author="Ye-Kui Wang (d00)" w:date="2021-11-03T14:45:00Z">
        <w:r w:rsidRPr="008B0D2A">
          <w:rPr>
            <w:rFonts w:ascii="Cambria" w:eastAsia="Calibri" w:hAnsi="Cambria" w:cs="Times New Roman"/>
            <w:lang w:eastAsia="ja-JP"/>
          </w:rPr>
          <w:t xml:space="preserve">be </w:t>
        </w:r>
      </w:ins>
      <w:ins w:id="103" w:author="Ye-Kui Wang (d00)" w:date="2021-11-03T14:42:00Z">
        <w:r w:rsidRPr="008B0D2A">
          <w:rPr>
            <w:rFonts w:ascii="Cambria" w:eastAsia="Calibri" w:hAnsi="Cambria" w:cs="Times New Roman"/>
            <w:lang w:eastAsia="ja-JP"/>
          </w:rPr>
          <w:t>a</w:t>
        </w:r>
      </w:ins>
      <w:ins w:id="104" w:author="Ye-Kui Wang (d00)" w:date="2021-11-03T14:48:00Z">
        <w:r w:rsidRPr="008B0D2A">
          <w:rPr>
            <w:rFonts w:ascii="Cambria" w:eastAsia="Calibri" w:hAnsi="Cambria" w:cs="Times New Roman"/>
            <w:lang w:eastAsia="ja-JP"/>
          </w:rPr>
          <w:t xml:space="preserve"> corresponding </w:t>
        </w:r>
      </w:ins>
      <w:ins w:id="105" w:author="Ye-Kui Wang (d00)" w:date="2021-11-03T14:42:00Z">
        <w:r w:rsidRPr="008B0D2A">
          <w:rPr>
            <w:rFonts w:ascii="Cambria" w:eastAsia="Calibri" w:hAnsi="Cambria" w:cs="Times New Roman"/>
            <w:lang w:eastAsia="ja-JP"/>
          </w:rPr>
          <w:t xml:space="preserve">media </w:t>
        </w:r>
      </w:ins>
      <w:ins w:id="106" w:author="Ye-Kui Wang (d00)" w:date="2021-11-03T14:43:00Z">
        <w:r w:rsidRPr="008B0D2A">
          <w:rPr>
            <w:rFonts w:ascii="Cambria" w:eastAsia="Calibri" w:hAnsi="Cambria" w:cs="Times New Roman"/>
            <w:lang w:eastAsia="ja-JP"/>
          </w:rPr>
          <w:t xml:space="preserve">sample </w:t>
        </w:r>
      </w:ins>
      <w:ins w:id="107" w:author="Ye-Kui Wang (d00)" w:date="2021-11-03T14:45:00Z">
        <w:r w:rsidRPr="008B0D2A">
          <w:rPr>
            <w:rFonts w:ascii="Cambria" w:eastAsia="Calibri" w:hAnsi="Cambria" w:cs="Times New Roman"/>
            <w:lang w:eastAsia="ja-JP"/>
          </w:rPr>
          <w:t xml:space="preserve">with the same presentation time </w:t>
        </w:r>
      </w:ins>
      <w:ins w:id="108" w:author="Ye-Kui Wang (d00)" w:date="2021-11-03T14:43:00Z">
        <w:r w:rsidRPr="008B0D2A">
          <w:rPr>
            <w:rFonts w:ascii="Cambria" w:eastAsia="Calibri" w:hAnsi="Cambria" w:cs="Times New Roman"/>
            <w:lang w:eastAsia="ja-JP"/>
          </w:rPr>
          <w:t>in the MSR</w:t>
        </w:r>
      </w:ins>
      <w:ins w:id="109" w:author="Ye-Kui Wang (d00)" w:date="2021-11-03T14:45:00Z">
        <w:r w:rsidRPr="008B0D2A">
          <w:rPr>
            <w:rFonts w:ascii="Cambria" w:eastAsia="Calibri" w:hAnsi="Cambria" w:cs="Times New Roman"/>
            <w:lang w:eastAsia="ja-JP"/>
          </w:rPr>
          <w:t>.</w:t>
        </w:r>
      </w:ins>
    </w:p>
    <w:p w14:paraId="561CE8C0" w14:textId="77777777" w:rsidR="008B0D2A" w:rsidRPr="008B0D2A" w:rsidRDefault="008B0D2A" w:rsidP="008B0D2A">
      <w:pPr>
        <w:widowControl/>
        <w:numPr>
          <w:ilvl w:val="0"/>
          <w:numId w:val="5"/>
        </w:numPr>
        <w:autoSpaceDE/>
        <w:autoSpaceDN/>
        <w:spacing w:after="240" w:line="230" w:lineRule="atLeast"/>
        <w:jc w:val="both"/>
        <w:rPr>
          <w:ins w:id="110" w:author="Ye-Kui Wang (d00)" w:date="2021-11-03T15:47:00Z"/>
          <w:rFonts w:ascii="Cambria" w:eastAsia="Calibri" w:hAnsi="Cambria" w:cs="Times New Roman"/>
          <w:lang w:eastAsia="ja-JP"/>
        </w:rPr>
      </w:pPr>
      <w:ins w:id="111" w:author="Ye-Kui Wang (d00)" w:date="2021-11-03T14:46:00Z">
        <w:r w:rsidRPr="008B0D2A">
          <w:rPr>
            <w:rFonts w:ascii="Cambria" w:eastAsia="Calibri" w:hAnsi="Cambria" w:cs="Times New Roman"/>
            <w:lang w:eastAsia="ja-JP"/>
          </w:rPr>
          <w:t>Each media sample in the MSR</w:t>
        </w:r>
      </w:ins>
      <w:ins w:id="112" w:author="Ye-Kui Wang (d00)" w:date="2021-11-03T14:47:00Z">
        <w:r w:rsidRPr="008B0D2A">
          <w:rPr>
            <w:rFonts w:ascii="Cambria" w:eastAsia="Calibri" w:hAnsi="Cambria" w:cs="Times New Roman"/>
            <w:lang w:eastAsia="ja-JP"/>
          </w:rPr>
          <w:t xml:space="preserve"> </w:t>
        </w:r>
      </w:ins>
      <w:ins w:id="113" w:author="Ye-Kui Wang (d00)" w:date="2021-11-03T15:08:00Z">
        <w:r w:rsidRPr="008B0D2A">
          <w:rPr>
            <w:rFonts w:ascii="Cambria" w:eastAsia="Calibri" w:hAnsi="Cambria" w:cs="Times New Roman"/>
            <w:lang w:eastAsia="ja-JP"/>
          </w:rPr>
          <w:t xml:space="preserve">that has </w:t>
        </w:r>
      </w:ins>
      <w:ins w:id="114" w:author="Ye-Kui Wang (d00)" w:date="2021-11-03T14:47:00Z">
        <w:r w:rsidRPr="008B0D2A">
          <w:rPr>
            <w:rFonts w:ascii="Cambria" w:eastAsia="Calibri" w:hAnsi="Cambria" w:cs="Times New Roman"/>
            <w:lang w:eastAsia="ja-JP"/>
          </w:rPr>
          <w:t>a</w:t>
        </w:r>
      </w:ins>
      <w:ins w:id="115" w:author="Ye-Kui Wang (d00)" w:date="2021-11-03T14:48:00Z">
        <w:r w:rsidRPr="008B0D2A">
          <w:rPr>
            <w:rFonts w:ascii="Cambria" w:eastAsia="Calibri" w:hAnsi="Cambria" w:cs="Times New Roman"/>
            <w:lang w:eastAsia="ja-JP"/>
          </w:rPr>
          <w:t xml:space="preserve"> corresponding </w:t>
        </w:r>
      </w:ins>
      <w:ins w:id="116" w:author="Ye-Kui Wang (d00)" w:date="2021-11-03T15:08:00Z">
        <w:r w:rsidRPr="008B0D2A">
          <w:rPr>
            <w:rFonts w:ascii="Cambria" w:eastAsia="Calibri" w:hAnsi="Cambria" w:cs="Times New Roman"/>
            <w:lang w:eastAsia="ja-JP"/>
          </w:rPr>
          <w:t xml:space="preserve">ESR </w:t>
        </w:r>
      </w:ins>
      <w:ins w:id="117" w:author="Ye-Kui Wang (d00)" w:date="2021-11-03T14:47:00Z">
        <w:r w:rsidRPr="008B0D2A">
          <w:rPr>
            <w:rFonts w:ascii="Cambria" w:eastAsia="Calibri" w:hAnsi="Cambria" w:cs="Times New Roman"/>
            <w:lang w:eastAsia="ja-JP"/>
          </w:rPr>
          <w:t xml:space="preserve">media sample </w:t>
        </w:r>
      </w:ins>
      <w:ins w:id="118" w:author="Ye-Kui Wang (d00)" w:date="2021-11-03T14:48:00Z">
        <w:r w:rsidRPr="008B0D2A">
          <w:rPr>
            <w:rFonts w:ascii="Cambria" w:eastAsia="Calibri" w:hAnsi="Cambria" w:cs="Times New Roman"/>
            <w:lang w:eastAsia="ja-JP"/>
          </w:rPr>
          <w:t>is referred to as an EDRAP sample.</w:t>
        </w:r>
      </w:ins>
    </w:p>
    <w:p w14:paraId="2E19F53B" w14:textId="77777777" w:rsidR="008B0D2A" w:rsidRPr="008B0D2A" w:rsidRDefault="008B0D2A" w:rsidP="008B0D2A">
      <w:pPr>
        <w:widowControl/>
        <w:numPr>
          <w:ilvl w:val="0"/>
          <w:numId w:val="5"/>
        </w:numPr>
        <w:autoSpaceDE/>
        <w:autoSpaceDN/>
        <w:spacing w:after="240" w:line="230" w:lineRule="atLeast"/>
        <w:jc w:val="both"/>
        <w:rPr>
          <w:ins w:id="119" w:author="Ye-Kui Wang (d00)" w:date="2021-11-03T15:47:00Z"/>
          <w:rFonts w:ascii="Cambria" w:eastAsia="Calibri" w:hAnsi="Cambria" w:cs="Times New Roman"/>
          <w:lang w:val="en-GB" w:eastAsia="ja-JP"/>
          <w:rPrChange w:id="120" w:author="Ye-Kui Wang (d00)" w:date="2021-11-03T15:47:00Z">
            <w:rPr>
              <w:ins w:id="121" w:author="Ye-Kui Wang (d00)" w:date="2021-11-03T15:47:00Z"/>
              <w:rFonts w:ascii="Cambria" w:hAnsi="Cambria"/>
              <w:lang w:eastAsia="ja-JP"/>
            </w:rPr>
          </w:rPrChange>
        </w:rPr>
      </w:pPr>
      <w:ins w:id="122" w:author="Ye-Kui Wang (d00)" w:date="2021-11-03T15:03:00Z">
        <w:r w:rsidRPr="008B0D2A">
          <w:rPr>
            <w:rFonts w:ascii="Cambria" w:eastAsia="Calibri" w:hAnsi="Cambria" w:cs="Times New Roman"/>
            <w:lang w:eastAsia="ja-JP"/>
          </w:rPr>
          <w:t>The first byte position of e</w:t>
        </w:r>
      </w:ins>
      <w:ins w:id="123" w:author="Ye-Kui Wang (d00)" w:date="2021-11-03T14:53:00Z">
        <w:r w:rsidRPr="008B0D2A">
          <w:rPr>
            <w:rFonts w:ascii="Cambria" w:eastAsia="Calibri" w:hAnsi="Cambria" w:cs="Times New Roman"/>
            <w:lang w:eastAsia="ja-JP"/>
          </w:rPr>
          <w:t xml:space="preserve">ach EDRAP sample in the MSR </w:t>
        </w:r>
      </w:ins>
      <w:ins w:id="124" w:author="Ye-Kui Wang (d00)" w:date="2021-11-03T15:03:00Z">
        <w:r w:rsidRPr="008B0D2A">
          <w:rPr>
            <w:rFonts w:ascii="Cambria" w:eastAsia="Calibri" w:hAnsi="Cambria" w:cs="Times New Roman"/>
            <w:lang w:eastAsia="ja-JP"/>
          </w:rPr>
          <w:t>is the I</w:t>
        </w:r>
      </w:ins>
      <w:ins w:id="125" w:author="Ye-Kui Wang (d00)" w:date="2021-11-03T15:04:00Z">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w:t>
        </w:r>
      </w:ins>
      <w:proofErr w:type="gramStart"/>
      <w:ins w:id="126" w:author="Ye-Kui Wang (d00)" w:date="2021-11-03T15:03:00Z">
        <w:r w:rsidRPr="008B0D2A">
          <w:rPr>
            <w:rFonts w:ascii="Cambria" w:eastAsia="Calibri" w:hAnsi="Cambria" w:cs="Times New Roman"/>
            <w:lang w:eastAsia="ja-JP"/>
          </w:rPr>
          <w:t>a</w:t>
        </w:r>
        <w:proofErr w:type="gramEnd"/>
        <w:r w:rsidRPr="008B0D2A">
          <w:rPr>
            <w:rFonts w:ascii="Cambria" w:eastAsia="Calibri" w:hAnsi="Cambria" w:cs="Times New Roman"/>
            <w:lang w:eastAsia="ja-JP"/>
          </w:rPr>
          <w:t xml:space="preserve"> SAP</w:t>
        </w:r>
      </w:ins>
      <w:ins w:id="127" w:author="Ye-Kui Wang (d00)" w:date="2021-11-03T15:06:00Z">
        <w:r w:rsidRPr="008B0D2A">
          <w:rPr>
            <w:rFonts w:ascii="Cambria" w:eastAsia="Calibri" w:hAnsi="Cambria" w:cs="Times New Roman"/>
            <w:lang w:eastAsia="ja-JP"/>
          </w:rPr>
          <w:t xml:space="preserve">, which enables playback of </w:t>
        </w:r>
      </w:ins>
      <w:ins w:id="128" w:author="Ye-Kui Wang (d00)" w:date="2021-11-03T15:07:00Z">
        <w:r w:rsidRPr="008B0D2A">
          <w:rPr>
            <w:rFonts w:ascii="Cambria" w:eastAsia="Calibri" w:hAnsi="Cambria" w:cs="Times New Roman"/>
            <w:lang w:eastAsia="ja-JP"/>
          </w:rPr>
          <w:t xml:space="preserve">the media stream in the MSR provided that </w:t>
        </w:r>
      </w:ins>
      <w:ins w:id="129" w:author="Ye-Kui Wang (d00)" w:date="2021-11-03T15:08:00Z">
        <w:r w:rsidRPr="008B0D2A">
          <w:rPr>
            <w:rFonts w:ascii="Cambria" w:eastAsia="Calibri" w:hAnsi="Cambria" w:cs="Times New Roman"/>
            <w:lang w:eastAsia="ja-JP"/>
          </w:rPr>
          <w:t xml:space="preserve">the corresponding </w:t>
        </w:r>
      </w:ins>
      <w:ins w:id="130" w:author="Ye-Kui Wang (d00)" w:date="2021-11-03T15:09:00Z">
        <w:r w:rsidRPr="008B0D2A">
          <w:rPr>
            <w:rFonts w:ascii="Cambria" w:eastAsia="Calibri" w:hAnsi="Cambria" w:cs="Times New Roman"/>
            <w:lang w:eastAsia="ja-JP"/>
          </w:rPr>
          <w:t xml:space="preserve">ESR </w:t>
        </w:r>
      </w:ins>
      <w:ins w:id="131" w:author="Ye-Kui Wang (d00)" w:date="2021-11-03T15:08:00Z">
        <w:r w:rsidRPr="008B0D2A">
          <w:rPr>
            <w:rFonts w:ascii="Cambria" w:eastAsia="Calibri" w:hAnsi="Cambria" w:cs="Times New Roman"/>
            <w:lang w:eastAsia="ja-JP"/>
          </w:rPr>
          <w:t xml:space="preserve">media </w:t>
        </w:r>
        <w:r w:rsidRPr="008B0D2A">
          <w:rPr>
            <w:rFonts w:ascii="Cambria" w:eastAsia="Calibri" w:hAnsi="Cambria" w:cs="Times New Roman"/>
            <w:lang w:eastAsia="ja-JP"/>
          </w:rPr>
          <w:lastRenderedPageBreak/>
          <w:t xml:space="preserve">sample </w:t>
        </w:r>
      </w:ins>
      <w:ins w:id="132" w:author="Ye-Kui Wang (d00)" w:date="2021-11-03T15:09:00Z">
        <w:r w:rsidRPr="008B0D2A">
          <w:rPr>
            <w:rFonts w:ascii="Cambria" w:eastAsia="Calibri" w:hAnsi="Cambria" w:cs="Times New Roman"/>
            <w:lang w:eastAsia="ja-JP"/>
          </w:rPr>
          <w:t xml:space="preserve">is provided to the </w:t>
        </w:r>
      </w:ins>
      <w:ins w:id="133" w:author="Ye-Kui Wang (d00)" w:date="2021-11-03T15:10:00Z">
        <w:r w:rsidRPr="008B0D2A">
          <w:rPr>
            <w:rFonts w:ascii="Cambria" w:eastAsia="Calibri" w:hAnsi="Cambria" w:cs="Times New Roman"/>
            <w:lang w:eastAsia="ja-JP"/>
          </w:rPr>
          <w:t xml:space="preserve">media </w:t>
        </w:r>
      </w:ins>
      <w:ins w:id="134" w:author="Ye-Kui Wang (d00)" w:date="2021-11-03T15:09:00Z">
        <w:r w:rsidRPr="008B0D2A">
          <w:rPr>
            <w:rFonts w:ascii="Cambria" w:eastAsia="Calibri" w:hAnsi="Cambria" w:cs="Times New Roman"/>
            <w:lang w:eastAsia="ja-JP"/>
          </w:rPr>
          <w:t xml:space="preserve">decoder </w:t>
        </w:r>
      </w:ins>
      <w:ins w:id="135" w:author="Ye-Kui Wang (d00)" w:date="2021-11-03T15:10:00Z">
        <w:r w:rsidRPr="008B0D2A">
          <w:rPr>
            <w:rFonts w:ascii="Cambria" w:eastAsia="Calibri" w:hAnsi="Cambria" w:cs="Times New Roman"/>
            <w:lang w:eastAsia="ja-JP"/>
          </w:rPr>
          <w:t>immediately before the EDRAP sample and the subsequent samples in the MSR</w:t>
        </w:r>
      </w:ins>
      <w:ins w:id="136" w:author="Ye-Kui Wang (d00)" w:date="2021-11-03T14:53:00Z">
        <w:r w:rsidRPr="008B0D2A">
          <w:rPr>
            <w:rFonts w:ascii="Cambria" w:eastAsia="Calibri" w:hAnsi="Cambria" w:cs="Times New Roman"/>
            <w:lang w:eastAsia="ja-JP"/>
          </w:rPr>
          <w:t>.</w:t>
        </w:r>
      </w:ins>
    </w:p>
    <w:p w14:paraId="34E19CFE" w14:textId="77777777" w:rsidR="008B0D2A" w:rsidRPr="008B0D2A" w:rsidRDefault="008B0D2A" w:rsidP="008B0D2A">
      <w:pPr>
        <w:widowControl/>
        <w:numPr>
          <w:ilvl w:val="0"/>
          <w:numId w:val="5"/>
        </w:numPr>
        <w:autoSpaceDE/>
        <w:autoSpaceDN/>
        <w:spacing w:after="240" w:line="230" w:lineRule="atLeast"/>
        <w:jc w:val="both"/>
        <w:rPr>
          <w:ins w:id="137" w:author="Ye-Kui Wang (d00)" w:date="2021-11-03T14:51:00Z"/>
          <w:rFonts w:ascii="Cambria" w:eastAsia="Calibri" w:hAnsi="Cambria" w:cs="Times New Roman"/>
          <w:lang w:val="en-GB" w:eastAsia="ja-JP"/>
        </w:rPr>
      </w:pPr>
      <w:ins w:id="138" w:author="Ye-Kui Wang (d00)" w:date="2021-11-03T14:51:00Z">
        <w:r w:rsidRPr="008B0D2A">
          <w:rPr>
            <w:rFonts w:ascii="Cambria" w:eastAsia="Calibri" w:hAnsi="Cambria" w:cs="Times New Roman"/>
            <w:lang w:eastAsia="ja-JP"/>
          </w:rPr>
          <w:t xml:space="preserve">Each EDRAP sample in </w:t>
        </w:r>
      </w:ins>
      <w:ins w:id="139" w:author="Ye-Kui Wang (d00)" w:date="2021-11-03T14:52:00Z">
        <w:r w:rsidRPr="008B0D2A">
          <w:rPr>
            <w:rFonts w:ascii="Cambria" w:eastAsia="Calibri" w:hAnsi="Cambria" w:cs="Times New Roman"/>
            <w:lang w:eastAsia="ja-JP"/>
          </w:rPr>
          <w:t>the</w:t>
        </w:r>
      </w:ins>
      <w:ins w:id="140" w:author="Ye-Kui Wang (d00)" w:date="2021-11-03T14:51:00Z">
        <w:r w:rsidRPr="008B0D2A">
          <w:rPr>
            <w:rFonts w:ascii="Cambria" w:eastAsia="Calibri" w:hAnsi="Cambria" w:cs="Times New Roman"/>
            <w:lang w:eastAsia="ja-JP"/>
          </w:rPr>
          <w:t xml:space="preserve"> MSR shall be the first sample in a Segment (i.e., each EDRAP sample shall start a Segment).</w:t>
        </w:r>
      </w:ins>
    </w:p>
    <w:p w14:paraId="4E509DD4" w14:textId="77777777" w:rsidR="008B0D2A" w:rsidRPr="008B0D2A" w:rsidRDefault="008B0D2A" w:rsidP="008B0D2A">
      <w:pPr>
        <w:widowControl/>
        <w:numPr>
          <w:ilvl w:val="0"/>
          <w:numId w:val="5"/>
        </w:numPr>
        <w:autoSpaceDE/>
        <w:autoSpaceDN/>
        <w:spacing w:after="240" w:line="230" w:lineRule="atLeast"/>
        <w:jc w:val="both"/>
        <w:rPr>
          <w:ins w:id="141" w:author="Ye-Kui Wang (d00)" w:date="2021-11-03T15:53:00Z"/>
          <w:rFonts w:ascii="Cambria" w:eastAsia="Calibri" w:hAnsi="Cambria" w:cs="Times New Roman"/>
          <w:lang w:eastAsia="ja-JP"/>
        </w:rPr>
      </w:pPr>
      <w:r w:rsidRPr="008B0D2A">
        <w:rPr>
          <w:rFonts w:ascii="Cambria" w:eastAsia="Calibri" w:hAnsi="Cambria" w:cs="Times New Roman"/>
          <w:lang w:eastAsia="ja-JP"/>
        </w:rPr>
        <w:t xml:space="preserve">For each Segment in the MSR that starts with an EDRAP </w:t>
      </w:r>
      <w:ins w:id="142" w:author="Ye-Kui Wang (d00)" w:date="2021-11-02T12:31:00Z">
        <w:r w:rsidRPr="008B0D2A">
          <w:rPr>
            <w:rFonts w:ascii="Cambria" w:eastAsia="Calibri" w:hAnsi="Cambria" w:cs="Times New Roman"/>
            <w:lang w:eastAsia="ja-JP"/>
          </w:rPr>
          <w:t>sample</w:t>
        </w:r>
      </w:ins>
      <w:del w:id="143" w:author="Ye-Kui Wang (d00)" w:date="2021-11-02T12:31:00Z">
        <w:r w:rsidRPr="008B0D2A" w:rsidDel="005E68F9">
          <w:rPr>
            <w:rFonts w:ascii="Cambria" w:eastAsia="Calibri" w:hAnsi="Cambria" w:cs="Times New Roman"/>
            <w:lang w:eastAsia="ja-JP"/>
          </w:rPr>
          <w:delText>picture</w:delText>
        </w:r>
      </w:del>
      <w:r w:rsidRPr="008B0D2A">
        <w:rPr>
          <w:rFonts w:ascii="Cambria" w:eastAsia="Calibri" w:hAnsi="Cambria" w:cs="Times New Roman"/>
          <w:lang w:eastAsia="ja-JP"/>
        </w:rPr>
        <w:t xml:space="preserve">, there shall be a Segment in the ESR having the same Segment start time </w:t>
      </w:r>
      <w:del w:id="144" w:author="Ye-Kui Wang (d00)" w:date="2021-11-03T15:15:00Z">
        <w:r w:rsidRPr="008B0D2A" w:rsidDel="000951D9">
          <w:rPr>
            <w:rFonts w:ascii="Cambria" w:eastAsia="Calibri" w:hAnsi="Cambria" w:cs="Times New Roman"/>
            <w:lang w:eastAsia="ja-JP"/>
          </w:rPr>
          <w:delText xml:space="preserve">derived from the MPD </w:delText>
        </w:r>
      </w:del>
      <w:r w:rsidRPr="008B0D2A">
        <w:rPr>
          <w:rFonts w:ascii="Cambria" w:eastAsia="Calibri" w:hAnsi="Cambria" w:cs="Times New Roman"/>
          <w:lang w:eastAsia="ja-JP"/>
        </w:rPr>
        <w:t xml:space="preserve">as the </w:t>
      </w:r>
      <w:ins w:id="145" w:author="Ye-Kui Wang (d00)" w:date="2021-11-03T15:14:00Z">
        <w:r w:rsidRPr="008B0D2A">
          <w:rPr>
            <w:rFonts w:ascii="Cambria" w:eastAsia="Calibri" w:hAnsi="Cambria" w:cs="Times New Roman"/>
            <w:lang w:eastAsia="ja-JP"/>
          </w:rPr>
          <w:t xml:space="preserve">MSR </w:t>
        </w:r>
      </w:ins>
      <w:r w:rsidRPr="008B0D2A">
        <w:rPr>
          <w:rFonts w:ascii="Cambria" w:eastAsia="Calibri" w:hAnsi="Cambria" w:cs="Times New Roman"/>
          <w:lang w:eastAsia="ja-JP"/>
        </w:rPr>
        <w:t>Segment</w:t>
      </w:r>
      <w:del w:id="146" w:author="Ye-Kui Wang (d00)" w:date="2021-11-03T15:14:00Z">
        <w:r w:rsidRPr="008B0D2A" w:rsidDel="000951D9">
          <w:rPr>
            <w:rFonts w:ascii="Cambria" w:eastAsia="Calibri" w:hAnsi="Cambria" w:cs="Times New Roman"/>
            <w:lang w:eastAsia="ja-JP"/>
          </w:rPr>
          <w:delText xml:space="preserve"> in the MSR</w:delText>
        </w:r>
      </w:del>
      <w:del w:id="147" w:author="Ye-Kui Wang (d00)" w:date="2021-11-03T15:13:00Z">
        <w:r w:rsidRPr="008B0D2A" w:rsidDel="000951D9">
          <w:rPr>
            <w:rFonts w:ascii="Cambria" w:eastAsia="Calibri" w:hAnsi="Cambria" w:cs="Times New Roman"/>
            <w:lang w:eastAsia="ja-JP"/>
          </w:rPr>
          <w:delText xml:space="preserve">, wherein the Segment in the ESR carries the external </w:delText>
        </w:r>
      </w:del>
      <w:del w:id="148" w:author="Ye-Kui Wang (d00)" w:date="2021-11-02T12:32:00Z">
        <w:r w:rsidRPr="008B0D2A" w:rsidDel="005E68F9">
          <w:rPr>
            <w:rFonts w:ascii="Cambria" w:eastAsia="Calibri" w:hAnsi="Cambria" w:cs="Times New Roman"/>
            <w:lang w:eastAsia="ja-JP"/>
          </w:rPr>
          <w:delText>pictures</w:delText>
        </w:r>
      </w:del>
      <w:del w:id="149" w:author="Ye-Kui Wang (d00)" w:date="2021-11-03T15:13:00Z">
        <w:r w:rsidRPr="008B0D2A" w:rsidDel="000951D9">
          <w:rPr>
            <w:rFonts w:ascii="Cambria" w:eastAsia="Calibri" w:hAnsi="Cambria" w:cs="Times New Roman"/>
            <w:lang w:eastAsia="ja-JP"/>
          </w:rPr>
          <w:delText xml:space="preserve"> needed for decoding </w:delText>
        </w:r>
      </w:del>
      <w:del w:id="150" w:author="Ye-Kui Wang (d00)" w:date="2021-11-02T12:32:00Z">
        <w:r w:rsidRPr="008B0D2A" w:rsidDel="005E68F9">
          <w:rPr>
            <w:rFonts w:ascii="Cambria" w:eastAsia="Calibri" w:hAnsi="Cambria" w:cs="Times New Roman"/>
            <w:lang w:eastAsia="ja-JP"/>
          </w:rPr>
          <w:delText>of that</w:delText>
        </w:r>
      </w:del>
      <w:del w:id="151" w:author="Ye-Kui Wang (d00)" w:date="2021-11-03T15:13:00Z">
        <w:r w:rsidRPr="008B0D2A" w:rsidDel="000951D9">
          <w:rPr>
            <w:rFonts w:ascii="Cambria" w:eastAsia="Calibri" w:hAnsi="Cambria" w:cs="Times New Roman"/>
            <w:lang w:eastAsia="ja-JP"/>
          </w:rPr>
          <w:delText xml:space="preserve"> EDRAP </w:delText>
        </w:r>
      </w:del>
      <w:del w:id="152" w:author="Ye-Kui Wang (d00)" w:date="2021-11-02T12:32:00Z">
        <w:r w:rsidRPr="008B0D2A" w:rsidDel="005E68F9">
          <w:rPr>
            <w:rFonts w:ascii="Cambria" w:eastAsia="Calibri" w:hAnsi="Cambria" w:cs="Times New Roman"/>
            <w:lang w:eastAsia="ja-JP"/>
          </w:rPr>
          <w:delText>picture</w:delText>
        </w:r>
      </w:del>
      <w:del w:id="153" w:author="Ye-Kui Wang (d00)" w:date="2021-11-03T15:13:00Z">
        <w:r w:rsidRPr="008B0D2A" w:rsidDel="000951D9">
          <w:rPr>
            <w:rFonts w:ascii="Cambria" w:eastAsia="Calibri" w:hAnsi="Cambria" w:cs="Times New Roman"/>
            <w:lang w:eastAsia="ja-JP"/>
          </w:rPr>
          <w:delText xml:space="preserve"> and the subsequent </w:delText>
        </w:r>
      </w:del>
      <w:del w:id="154" w:author="Ye-Kui Wang (d00)" w:date="2021-11-02T12:33:00Z">
        <w:r w:rsidRPr="008B0D2A" w:rsidDel="005E68F9">
          <w:rPr>
            <w:rFonts w:ascii="Cambria" w:eastAsia="Calibri" w:hAnsi="Cambria" w:cs="Times New Roman"/>
            <w:lang w:eastAsia="ja-JP"/>
          </w:rPr>
          <w:delText xml:space="preserve">pictures </w:delText>
        </w:r>
      </w:del>
      <w:del w:id="155" w:author="Ye-Kui Wang (d00)" w:date="2021-11-03T15:13:00Z">
        <w:r w:rsidRPr="008B0D2A" w:rsidDel="000951D9">
          <w:rPr>
            <w:rFonts w:ascii="Cambria" w:eastAsia="Calibri" w:hAnsi="Cambria" w:cs="Times New Roman"/>
            <w:lang w:eastAsia="ja-JP"/>
          </w:rPr>
          <w:delText>in decoding order in the bitstream carried in the MSR</w:delText>
        </w:r>
      </w:del>
      <w:r w:rsidRPr="008B0D2A">
        <w:rPr>
          <w:rFonts w:ascii="Cambria" w:eastAsia="Calibri" w:hAnsi="Cambria" w:cs="Times New Roman"/>
          <w:lang w:eastAsia="ja-JP"/>
        </w:rPr>
        <w:t>.</w:t>
      </w:r>
    </w:p>
    <w:p w14:paraId="05C3BAE4"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ins w:id="156" w:author="Ye-Kui Wang (d00)" w:date="2021-11-03T15:51:00Z">
        <w:r w:rsidRPr="008B0D2A">
          <w:rPr>
            <w:rFonts w:ascii="Cambria" w:eastAsia="Calibri" w:hAnsi="Cambria" w:cs="Times New Roman"/>
            <w:lang w:eastAsia="ja-JP"/>
          </w:rPr>
          <w:t xml:space="preserve">The concatenation of </w:t>
        </w:r>
      </w:ins>
      <w:ins w:id="157" w:author="Ye-Kui Wang (d00)" w:date="2021-11-03T15:52:00Z">
        <w:r w:rsidRPr="008B0D2A">
          <w:rPr>
            <w:rFonts w:ascii="Cambria" w:eastAsia="Calibri" w:hAnsi="Cambria" w:cs="Times New Roman"/>
            <w:lang w:eastAsia="ja-JP"/>
          </w:rPr>
          <w:t>an</w:t>
        </w:r>
      </w:ins>
      <w:ins w:id="158" w:author="Ye-Kui Wang (d00)" w:date="2021-11-03T15:54:00Z">
        <w:r w:rsidRPr="008B0D2A">
          <w:rPr>
            <w:rFonts w:ascii="Cambria" w:eastAsia="Calibri" w:hAnsi="Cambria" w:cs="Times New Roman"/>
            <w:lang w:eastAsia="ja-JP"/>
          </w:rPr>
          <w:t>y Segment in the</w:t>
        </w:r>
      </w:ins>
      <w:ins w:id="159" w:author="Ye-Kui Wang (d00)" w:date="2021-11-03T15:51:00Z">
        <w:r w:rsidRPr="008B0D2A">
          <w:rPr>
            <w:rFonts w:ascii="Cambria" w:eastAsia="Calibri" w:hAnsi="Cambria" w:cs="Times New Roman"/>
            <w:lang w:eastAsia="ja-JP"/>
          </w:rPr>
          <w:t xml:space="preserve"> ESR</w:t>
        </w:r>
      </w:ins>
      <w:ins w:id="160" w:author="Ye-Kui Wang (d00)" w:date="2021-11-03T15:54:00Z">
        <w:r w:rsidRPr="008B0D2A">
          <w:rPr>
            <w:rFonts w:ascii="Cambria" w:eastAsia="Calibri" w:hAnsi="Cambria" w:cs="Times New Roman"/>
            <w:lang w:eastAsia="ja-JP"/>
          </w:rPr>
          <w:t xml:space="preserve"> and</w:t>
        </w:r>
      </w:ins>
      <w:ins w:id="161" w:author="Ye-Kui Wang (d00)" w:date="2021-11-03T15:52:00Z">
        <w:r w:rsidRPr="008B0D2A">
          <w:rPr>
            <w:rFonts w:ascii="Cambria" w:eastAsia="Calibri" w:hAnsi="Cambria" w:cs="Times New Roman"/>
            <w:lang w:eastAsia="ja-JP"/>
          </w:rPr>
          <w:t xml:space="preserve"> </w:t>
        </w:r>
      </w:ins>
      <w:ins w:id="162" w:author="Ye-Kui Wang (d00)" w:date="2021-11-03T15:53:00Z">
        <w:r w:rsidRPr="008B0D2A">
          <w:rPr>
            <w:rFonts w:ascii="Cambria" w:eastAsia="Calibri" w:hAnsi="Cambria" w:cs="Times New Roman"/>
            <w:lang w:eastAsia="ja-JP"/>
          </w:rPr>
          <w:t xml:space="preserve">the </w:t>
        </w:r>
      </w:ins>
      <w:ins w:id="163" w:author="Ye-Kui Wang (d00)" w:date="2021-11-03T15:52:00Z">
        <w:r w:rsidRPr="008B0D2A">
          <w:rPr>
            <w:rFonts w:ascii="Cambria" w:eastAsia="Calibri" w:hAnsi="Cambria" w:cs="Times New Roman"/>
            <w:lang w:eastAsia="ja-JP"/>
          </w:rPr>
          <w:t>corresponding Segment and all subsequent Segments in the MSR</w:t>
        </w:r>
      </w:ins>
      <w:ins w:id="164" w:author="Ye-Kui Wang (d00)" w:date="2021-11-03T15:54:00Z">
        <w:r w:rsidRPr="008B0D2A">
          <w:rPr>
            <w:rFonts w:ascii="Cambria" w:eastAsia="Calibri" w:hAnsi="Cambria" w:cs="Times New Roman"/>
            <w:lang w:eastAsia="ja-JP"/>
          </w:rPr>
          <w:t xml:space="preserve"> shall result in a conforming bitstream</w:t>
        </w:r>
      </w:ins>
      <w:ins w:id="165" w:author="Ye-Kui Wang (d00)" w:date="2021-11-03T15:53:00Z">
        <w:r w:rsidRPr="008B0D2A">
          <w:rPr>
            <w:rFonts w:ascii="Cambria" w:eastAsia="Calibri" w:hAnsi="Cambria" w:cs="Times New Roman"/>
            <w:lang w:eastAsia="ja-JP"/>
          </w:rPr>
          <w:t>.</w:t>
        </w:r>
      </w:ins>
    </w:p>
    <w:p w14:paraId="40E56D62"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w:t>
      </w:r>
      <w:ins w:id="166" w:author="Ye-Kui Wang (d00)" w:date="2021-11-03T15:14:00Z">
        <w:r w:rsidRPr="008B0D2A">
          <w:rPr>
            <w:rFonts w:ascii="Cambria" w:eastAsia="Calibri" w:hAnsi="Cambria" w:cs="Times New Roman"/>
            <w:lang w:eastAsia="ja-JP"/>
          </w:rPr>
          <w:t xml:space="preserve">MSR </w:t>
        </w:r>
      </w:ins>
      <w:r w:rsidRPr="008B0D2A">
        <w:rPr>
          <w:rFonts w:ascii="Cambria" w:eastAsia="Calibri" w:hAnsi="Cambria" w:cs="Times New Roman"/>
          <w:lang w:eastAsia="ja-JP"/>
        </w:rPr>
        <w:t xml:space="preserve">Segment </w:t>
      </w:r>
      <w:del w:id="167" w:author="Ye-Kui Wang (d00)" w:date="2021-11-03T15:14:00Z">
        <w:r w:rsidRPr="008B0D2A" w:rsidDel="000951D9">
          <w:rPr>
            <w:rFonts w:ascii="Cambria" w:eastAsia="Calibri" w:hAnsi="Cambria" w:cs="Times New Roman"/>
            <w:lang w:eastAsia="ja-JP"/>
          </w:rPr>
          <w:delText xml:space="preserve">in the MSR </w:delText>
        </w:r>
      </w:del>
      <w:r w:rsidRPr="008B0D2A">
        <w:rPr>
          <w:rFonts w:ascii="Cambria" w:eastAsia="Calibri" w:hAnsi="Cambria" w:cs="Times New Roman"/>
          <w:lang w:eastAsia="ja-JP"/>
        </w:rPr>
        <w:t xml:space="preserve">that does not start with an EDRAP </w:t>
      </w:r>
      <w:ins w:id="168" w:author="Ye-Kui Wang (d00)" w:date="2021-11-03T15:13:00Z">
        <w:r w:rsidRPr="008B0D2A">
          <w:rPr>
            <w:rFonts w:ascii="Cambria" w:eastAsia="Calibri" w:hAnsi="Cambria" w:cs="Times New Roman"/>
            <w:lang w:eastAsia="ja-JP"/>
          </w:rPr>
          <w:t>sample</w:t>
        </w:r>
      </w:ins>
      <w:del w:id="169" w:author="Ye-Kui Wang (d00)" w:date="2021-11-03T15:13:00Z">
        <w:r w:rsidRPr="008B0D2A" w:rsidDel="000951D9">
          <w:rPr>
            <w:rFonts w:ascii="Cambria" w:eastAsia="Calibri" w:hAnsi="Cambria" w:cs="Times New Roman"/>
            <w:lang w:eastAsia="ja-JP"/>
          </w:rPr>
          <w:delText>picture</w:delText>
        </w:r>
      </w:del>
      <w:r w:rsidRPr="008B0D2A">
        <w:rPr>
          <w:rFonts w:ascii="Cambria" w:eastAsia="Calibri" w:hAnsi="Cambria" w:cs="Times New Roman"/>
          <w:lang w:eastAsia="ja-JP"/>
        </w:rPr>
        <w:t xml:space="preserve">, there shall be no </w:t>
      </w:r>
      <w:ins w:id="170" w:author="Ye-Kui Wang (d00)" w:date="2021-11-03T15:15:00Z">
        <w:r w:rsidRPr="008B0D2A">
          <w:rPr>
            <w:rFonts w:ascii="Cambria" w:eastAsia="Calibri" w:hAnsi="Cambria" w:cs="Times New Roman"/>
            <w:lang w:eastAsia="ja-JP"/>
          </w:rPr>
          <w:t xml:space="preserve">corresponding </w:t>
        </w:r>
      </w:ins>
      <w:r w:rsidRPr="008B0D2A">
        <w:rPr>
          <w:rFonts w:ascii="Cambria" w:eastAsia="Calibri" w:hAnsi="Cambria" w:cs="Times New Roman"/>
          <w:lang w:eastAsia="ja-JP"/>
        </w:rPr>
        <w:t xml:space="preserve">Segment in the ESR having the same Segment start time </w:t>
      </w:r>
      <w:del w:id="171" w:author="Ye-Kui Wang (d00)" w:date="2021-11-03T15:16:00Z">
        <w:r w:rsidRPr="008B0D2A" w:rsidDel="000951D9">
          <w:rPr>
            <w:rFonts w:ascii="Cambria" w:eastAsia="Calibri" w:hAnsi="Cambria" w:cs="Times New Roman"/>
            <w:lang w:eastAsia="ja-JP"/>
          </w:rPr>
          <w:delText xml:space="preserve">derived from the MPD </w:delText>
        </w:r>
      </w:del>
      <w:r w:rsidRPr="008B0D2A">
        <w:rPr>
          <w:rFonts w:ascii="Cambria" w:eastAsia="Calibri" w:hAnsi="Cambria" w:cs="Times New Roman"/>
          <w:lang w:eastAsia="ja-JP"/>
        </w:rPr>
        <w:t xml:space="preserve">as the </w:t>
      </w:r>
      <w:ins w:id="172" w:author="Ye-Kui Wang (d00)" w:date="2021-11-03T15:15:00Z">
        <w:r w:rsidRPr="008B0D2A">
          <w:rPr>
            <w:rFonts w:ascii="Cambria" w:eastAsia="Calibri" w:hAnsi="Cambria" w:cs="Times New Roman"/>
            <w:lang w:eastAsia="ja-JP"/>
          </w:rPr>
          <w:t xml:space="preserve">MSR </w:t>
        </w:r>
      </w:ins>
      <w:r w:rsidRPr="008B0D2A">
        <w:rPr>
          <w:rFonts w:ascii="Cambria" w:eastAsia="Calibri" w:hAnsi="Cambria" w:cs="Times New Roman"/>
          <w:lang w:eastAsia="ja-JP"/>
        </w:rPr>
        <w:t>Segment</w:t>
      </w:r>
      <w:del w:id="173" w:author="Ye-Kui Wang (d00)" w:date="2021-11-03T15:15:00Z">
        <w:r w:rsidRPr="008B0D2A" w:rsidDel="000951D9">
          <w:rPr>
            <w:rFonts w:ascii="Cambria" w:eastAsia="Calibri" w:hAnsi="Cambria" w:cs="Times New Roman"/>
            <w:lang w:eastAsia="ja-JP"/>
          </w:rPr>
          <w:delText xml:space="preserve"> in the MSR</w:delText>
        </w:r>
      </w:del>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ins w:id="174" w:author="Ye-Kui Wang (d00)" w:date="2021-11-03T15:22:00Z"/>
          <w:rFonts w:ascii="Cambria" w:eastAsia="MS Mincho" w:hAnsi="Cambria" w:cs="Times New Roman"/>
          <w:b/>
          <w:lang w:val="en-GB" w:eastAsia="ja-JP"/>
        </w:rPr>
      </w:pPr>
      <w:ins w:id="175" w:author="Ye-Kui Wang (d00)" w:date="2021-11-03T15:22:00Z">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r>
      </w:ins>
      <w:ins w:id="176" w:author="Ye-Kui Wang (d00)" w:date="2021-11-03T15:26:00Z">
        <w:r w:rsidRPr="008B0D2A">
          <w:rPr>
            <w:rFonts w:ascii="Cambria" w:eastAsia="MS Mincho" w:hAnsi="Cambria" w:cs="Times New Roman"/>
            <w:b/>
            <w:lang w:val="en-GB" w:eastAsia="ja-JP"/>
          </w:rPr>
          <w:t xml:space="preserve">Example content preparation and </w:t>
        </w:r>
      </w:ins>
      <w:ins w:id="177" w:author="Ye-Kui Wang (d00)" w:date="2021-11-03T15:42:00Z">
        <w:r w:rsidRPr="008B0D2A">
          <w:rPr>
            <w:rFonts w:ascii="Cambria" w:eastAsia="MS Mincho" w:hAnsi="Cambria" w:cs="Times New Roman"/>
            <w:b/>
            <w:lang w:val="en-GB" w:eastAsia="ja-JP"/>
          </w:rPr>
          <w:t xml:space="preserve">client </w:t>
        </w:r>
      </w:ins>
      <w:ins w:id="178" w:author="Ye-Kui Wang (d00)" w:date="2021-11-03T15:26:00Z">
        <w:r w:rsidRPr="008B0D2A">
          <w:rPr>
            <w:rFonts w:ascii="Cambria" w:eastAsia="MS Mincho" w:hAnsi="Cambria" w:cs="Times New Roman"/>
            <w:b/>
            <w:lang w:val="en-GB" w:eastAsia="ja-JP"/>
          </w:rPr>
          <w:t>operations</w:t>
        </w:r>
      </w:ins>
      <w:ins w:id="179" w:author="Ye-Kui Wang (d00)" w:date="2021-11-03T15:22:00Z">
        <w:r w:rsidRPr="008B0D2A">
          <w:rPr>
            <w:rFonts w:ascii="Cambria" w:eastAsia="MS Mincho" w:hAnsi="Cambria" w:cs="Times New Roman"/>
            <w:b/>
            <w:lang w:val="en-GB" w:eastAsia="ja-JP"/>
          </w:rPr>
          <w:t xml:space="preserve"> (informative)</w:t>
        </w:r>
      </w:ins>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ins w:id="180" w:author="Ye-Kui Wang (d00)" w:date="2021-11-03T15:27:00Z"/>
          <w:rFonts w:ascii="Cambria" w:eastAsia="宋体" w:hAnsi="Cambria" w:cs="Times New Roman"/>
          <w:noProof/>
          <w:lang w:val="en-GB"/>
        </w:rPr>
      </w:pPr>
      <w:bookmarkStart w:id="181" w:name="_Hlk86858766"/>
      <w:bookmarkStart w:id="182" w:name="_Hlk86858774"/>
      <w:ins w:id="183" w:author="Ye-Kui Wang (d00)" w:date="2021-11-03T15:26:00Z">
        <w:r w:rsidRPr="008B0D2A">
          <w:rPr>
            <w:rFonts w:ascii="Cambria" w:eastAsia="宋体" w:hAnsi="Cambria" w:cs="Times New Roman"/>
            <w:noProof/>
            <w:lang w:val="en-GB"/>
          </w:rPr>
          <w:t xml:space="preserve">Below </w:t>
        </w:r>
      </w:ins>
      <w:ins w:id="184" w:author="Ye-Kui Wang (d00)" w:date="2021-11-03T15:27:00Z">
        <w:r w:rsidRPr="008B0D2A">
          <w:rPr>
            <w:rFonts w:ascii="Cambria" w:eastAsia="宋体" w:hAnsi="Cambria" w:cs="Times New Roman"/>
            <w:noProof/>
            <w:lang w:val="en-GB"/>
          </w:rPr>
          <w:t xml:space="preserve">are example content preparation and </w:t>
        </w:r>
      </w:ins>
      <w:ins w:id="185" w:author="Ye-Kui Wang (d00)" w:date="2021-11-03T15:42:00Z">
        <w:r w:rsidRPr="008B0D2A">
          <w:rPr>
            <w:rFonts w:ascii="Cambria" w:eastAsia="宋体" w:hAnsi="Cambria" w:cs="Times New Roman"/>
            <w:noProof/>
            <w:lang w:val="en-GB"/>
          </w:rPr>
          <w:t xml:space="preserve">client </w:t>
        </w:r>
      </w:ins>
      <w:ins w:id="186" w:author="Ye-Kui Wang (d00)" w:date="2021-11-03T15:27:00Z">
        <w:r w:rsidRPr="008B0D2A">
          <w:rPr>
            <w:rFonts w:ascii="Cambria" w:eastAsia="宋体" w:hAnsi="Cambria" w:cs="Times New Roman"/>
            <w:noProof/>
            <w:lang w:val="en-GB"/>
          </w:rPr>
          <w:t>operation</w:t>
        </w:r>
      </w:ins>
      <w:ins w:id="187" w:author="Ye-Kui Wang (d00)" w:date="2021-11-03T19:05:00Z">
        <w:r w:rsidRPr="008B0D2A">
          <w:rPr>
            <w:rFonts w:ascii="Cambria" w:eastAsia="宋体" w:hAnsi="Cambria" w:cs="Times New Roman"/>
            <w:noProof/>
            <w:lang w:val="en-GB"/>
          </w:rPr>
          <w:t>s</w:t>
        </w:r>
      </w:ins>
      <w:ins w:id="188" w:author="Ye-Kui Wang (d00)" w:date="2021-11-03T15:28:00Z">
        <w:r w:rsidRPr="008B0D2A">
          <w:rPr>
            <w:rFonts w:ascii="Cambria" w:eastAsia="宋体" w:hAnsi="Cambria" w:cs="Times New Roman"/>
            <w:noProof/>
            <w:lang w:val="en-GB"/>
          </w:rPr>
          <w:t xml:space="preserve"> based on</w:t>
        </w:r>
      </w:ins>
      <w:ins w:id="189" w:author="Ye-Kui Wang (d00)" w:date="2021-11-03T15:29:00Z">
        <w:r w:rsidRPr="008B0D2A">
          <w:rPr>
            <w:rFonts w:ascii="Cambria" w:eastAsia="宋体" w:hAnsi="Cambria" w:cs="Times New Roman"/>
            <w:noProof/>
            <w:lang w:val="en-GB"/>
          </w:rPr>
          <w:t xml:space="preserve"> MSRs and </w:t>
        </w:r>
      </w:ins>
      <w:ins w:id="190" w:author="Ye-Kui Wang (d00)" w:date="2021-11-03T15:43:00Z">
        <w:r w:rsidRPr="008B0D2A">
          <w:rPr>
            <w:rFonts w:ascii="Cambria" w:eastAsia="宋体" w:hAnsi="Cambria" w:cs="Times New Roman"/>
            <w:noProof/>
            <w:lang w:val="en-GB"/>
          </w:rPr>
          <w:t xml:space="preserve">their associated </w:t>
        </w:r>
      </w:ins>
      <w:ins w:id="191" w:author="Ye-Kui Wang (d00)" w:date="2021-11-03T15:29:00Z">
        <w:r w:rsidRPr="008B0D2A">
          <w:rPr>
            <w:rFonts w:ascii="Cambria" w:eastAsia="宋体" w:hAnsi="Cambria" w:cs="Times New Roman"/>
            <w:noProof/>
            <w:lang w:val="en-GB"/>
          </w:rPr>
          <w:t>ESRs</w:t>
        </w:r>
      </w:ins>
      <w:ins w:id="192" w:author="Ye-Kui Wang (d00)" w:date="2021-11-03T15:27:00Z">
        <w:r w:rsidRPr="008B0D2A">
          <w:rPr>
            <w:rFonts w:ascii="Cambria" w:eastAsia="宋体" w:hAnsi="Cambria" w:cs="Times New Roman"/>
            <w:noProof/>
            <w:lang w:val="en-GB"/>
          </w:rPr>
          <w:t>.</w:t>
        </w:r>
        <w:bookmarkEnd w:id="181"/>
      </w:ins>
    </w:p>
    <w:p w14:paraId="120F2538" w14:textId="77777777" w:rsidR="008B0D2A" w:rsidRPr="008B0D2A" w:rsidRDefault="008B0D2A" w:rsidP="008B0D2A">
      <w:pPr>
        <w:widowControl/>
        <w:tabs>
          <w:tab w:val="left" w:pos="1440"/>
          <w:tab w:val="left" w:pos="8010"/>
        </w:tabs>
        <w:autoSpaceDE/>
        <w:autoSpaceDN/>
        <w:spacing w:before="136"/>
        <w:rPr>
          <w:ins w:id="193" w:author="Ye-Kui Wang (d00)" w:date="2021-11-03T15:30:00Z"/>
          <w:rFonts w:ascii="Cambria" w:eastAsia="Times New Roman" w:hAnsi="Cambria" w:cs="Times New Roman"/>
          <w:bCs/>
          <w:lang w:val="en-GB" w:eastAsia="en-GB"/>
        </w:rPr>
      </w:pPr>
      <w:ins w:id="194" w:author="Ye-Kui Wang (d00)" w:date="2021-11-03T15:30:00Z">
        <w:r w:rsidRPr="008B0D2A">
          <w:rPr>
            <w:rFonts w:ascii="Cambria" w:eastAsia="Times New Roman" w:hAnsi="Cambria" w:cs="Times New Roman"/>
            <w:bCs/>
            <w:lang w:val="en-GB" w:eastAsia="en-GB"/>
          </w:rPr>
          <w:t>An example of content preparation operation</w:t>
        </w:r>
      </w:ins>
      <w:ins w:id="195" w:author="Ye-Kui Wang (d00)" w:date="2021-11-03T19:05:00Z">
        <w:r w:rsidRPr="008B0D2A">
          <w:rPr>
            <w:rFonts w:ascii="Cambria" w:eastAsia="Times New Roman" w:hAnsi="Cambria" w:cs="Times New Roman"/>
            <w:bCs/>
            <w:lang w:val="en-GB" w:eastAsia="en-GB"/>
          </w:rPr>
          <w:t>s</w:t>
        </w:r>
      </w:ins>
      <w:ins w:id="196" w:author="Ye-Kui Wang (d00)" w:date="2021-11-03T15:30:00Z">
        <w:r w:rsidRPr="008B0D2A">
          <w:rPr>
            <w:rFonts w:ascii="Cambria" w:eastAsia="Times New Roman" w:hAnsi="Cambria" w:cs="Times New Roman"/>
            <w:bCs/>
            <w:lang w:val="en-GB" w:eastAsia="en-GB"/>
          </w:rPr>
          <w:t xml:space="preserve"> is as follows:</w:t>
        </w:r>
      </w:ins>
    </w:p>
    <w:bookmarkEnd w:id="182"/>
    <w:p w14:paraId="6A1390FC" w14:textId="77777777" w:rsidR="008B0D2A" w:rsidRPr="008B0D2A" w:rsidRDefault="008B0D2A" w:rsidP="008B0D2A">
      <w:pPr>
        <w:widowControl/>
        <w:numPr>
          <w:ilvl w:val="0"/>
          <w:numId w:val="7"/>
        </w:numPr>
        <w:tabs>
          <w:tab w:val="left" w:pos="8010"/>
        </w:tabs>
        <w:autoSpaceDE/>
        <w:autoSpaceDN/>
        <w:spacing w:before="136" w:after="200" w:line="276" w:lineRule="auto"/>
        <w:jc w:val="both"/>
        <w:rPr>
          <w:ins w:id="197" w:author="Ye-Kui Wang (d00)" w:date="2021-11-03T15:30:00Z"/>
          <w:rFonts w:ascii="Cambria" w:eastAsia="Times New Roman" w:hAnsi="Cambria" w:cs="Times New Roman"/>
          <w:lang w:val="en-GB" w:eastAsia="en-GB"/>
        </w:rPr>
      </w:pPr>
      <w:ins w:id="198" w:author="Ye-Kui Wang (d00)" w:date="2021-11-03T15:30:00Z">
        <w:r w:rsidRPr="008B0D2A">
          <w:rPr>
            <w:rFonts w:ascii="Cambria" w:eastAsia="Times New Roman" w:hAnsi="Cambria" w:cs="Times New Roman"/>
            <w:lang w:val="en-GB" w:eastAsia="en-GB"/>
          </w:rPr>
          <w:t xml:space="preserve">A video content is encoded into one or more </w:t>
        </w:r>
      </w:ins>
      <w:ins w:id="199" w:author="Ye-Kui Wang (d00)" w:date="2021-11-03T15:32:00Z">
        <w:r w:rsidRPr="008B0D2A">
          <w:rPr>
            <w:rFonts w:ascii="Cambria" w:eastAsia="Times New Roman" w:hAnsi="Cambria" w:cs="Times New Roman"/>
            <w:lang w:val="en-GB" w:eastAsia="en-GB"/>
          </w:rPr>
          <w:t>r</w:t>
        </w:r>
      </w:ins>
      <w:ins w:id="200" w:author="Ye-Kui Wang (d00)" w:date="2021-11-03T15:30:00Z">
        <w:r w:rsidRPr="008B0D2A">
          <w:rPr>
            <w:rFonts w:ascii="Cambria" w:eastAsia="Times New Roman" w:hAnsi="Cambria" w:cs="Times New Roman"/>
            <w:lang w:val="en-GB" w:eastAsia="en-GB"/>
          </w:rPr>
          <w:t>epresentations, each is of a particular spatial resolution, temporal resolution, and quality.</w:t>
        </w:r>
      </w:ins>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ins w:id="201" w:author="Ye-Kui Wang (d00)" w:date="2021-11-03T15:30:00Z"/>
          <w:rFonts w:ascii="Cambria" w:eastAsia="Times New Roman" w:hAnsi="Cambria" w:cs="Times New Roman"/>
          <w:lang w:val="en-GB" w:eastAsia="en-GB"/>
        </w:rPr>
      </w:pPr>
      <w:ins w:id="202" w:author="Ye-Kui Wang (d00)" w:date="2021-11-03T15:30:00Z">
        <w:r w:rsidRPr="008B0D2A">
          <w:rPr>
            <w:rFonts w:ascii="Cambria" w:eastAsia="Times New Roman" w:hAnsi="Cambria" w:cs="Times New Roman"/>
            <w:lang w:val="en-GB" w:eastAsia="en-GB"/>
          </w:rPr>
          <w:t xml:space="preserve">Each </w:t>
        </w:r>
      </w:ins>
      <w:ins w:id="203" w:author="Ye-Kui Wang (d00)" w:date="2021-11-03T15:32:00Z">
        <w:r w:rsidRPr="008B0D2A">
          <w:rPr>
            <w:rFonts w:ascii="Cambria" w:eastAsia="Times New Roman" w:hAnsi="Cambria" w:cs="Times New Roman"/>
            <w:lang w:val="en-GB" w:eastAsia="en-GB"/>
          </w:rPr>
          <w:t>r</w:t>
        </w:r>
      </w:ins>
      <w:ins w:id="204" w:author="Ye-Kui Wang (d00)" w:date="2021-11-03T15:30:00Z">
        <w:r w:rsidRPr="008B0D2A">
          <w:rPr>
            <w:rFonts w:ascii="Cambria" w:eastAsia="Times New Roman" w:hAnsi="Cambria" w:cs="Times New Roman"/>
            <w:lang w:val="en-GB" w:eastAsia="en-GB"/>
          </w:rPr>
          <w:t xml:space="preserve">epresentation of </w:t>
        </w:r>
      </w:ins>
      <w:ins w:id="205" w:author="Ye-Kui Wang (d00)" w:date="2021-11-03T15:31:00Z">
        <w:r w:rsidRPr="008B0D2A">
          <w:rPr>
            <w:rFonts w:ascii="Cambria" w:eastAsia="Times New Roman" w:hAnsi="Cambria" w:cs="Times New Roman"/>
            <w:lang w:val="en-GB" w:eastAsia="en-GB"/>
          </w:rPr>
          <w:t>the</w:t>
        </w:r>
      </w:ins>
      <w:ins w:id="206" w:author="Ye-Kui Wang (d00)" w:date="2021-11-03T15:30:00Z">
        <w:r w:rsidRPr="008B0D2A">
          <w:rPr>
            <w:rFonts w:ascii="Cambria" w:eastAsia="Times New Roman" w:hAnsi="Cambria" w:cs="Times New Roman"/>
            <w:lang w:val="en-GB" w:eastAsia="en-GB"/>
          </w:rPr>
          <w:t xml:space="preserve"> video content is represented by a</w:t>
        </w:r>
      </w:ins>
      <w:ins w:id="207" w:author="Ye-Kui Wang (d00)" w:date="2021-11-03T15:31:00Z">
        <w:r w:rsidRPr="008B0D2A">
          <w:rPr>
            <w:rFonts w:ascii="Cambria" w:eastAsia="Times New Roman" w:hAnsi="Cambria" w:cs="Times New Roman"/>
            <w:lang w:val="en-GB" w:eastAsia="en-GB"/>
          </w:rPr>
          <w:t xml:space="preserve"> pair of</w:t>
        </w:r>
      </w:ins>
      <w:ins w:id="208" w:author="Ye-Kui Wang (d00)" w:date="2021-11-03T15:30:00Z">
        <w:r w:rsidRPr="008B0D2A">
          <w:rPr>
            <w:rFonts w:ascii="Cambria" w:eastAsia="Times New Roman" w:hAnsi="Cambria" w:cs="Times New Roman"/>
            <w:lang w:val="en-GB" w:eastAsia="en-GB"/>
          </w:rPr>
          <w:t xml:space="preserve"> </w:t>
        </w:r>
      </w:ins>
      <w:ins w:id="209" w:author="Ye-Kui Wang (d00)" w:date="2021-11-03T15:31:00Z">
        <w:r w:rsidRPr="008B0D2A">
          <w:rPr>
            <w:rFonts w:ascii="Cambria" w:eastAsia="Times New Roman" w:hAnsi="Cambria" w:cs="Times New Roman"/>
            <w:lang w:val="en-GB" w:eastAsia="en-GB"/>
          </w:rPr>
          <w:t xml:space="preserve">MSR and </w:t>
        </w:r>
      </w:ins>
      <w:ins w:id="210" w:author="Ye-Kui Wang (d00)" w:date="2021-11-03T15:33:00Z">
        <w:r w:rsidRPr="008B0D2A">
          <w:rPr>
            <w:rFonts w:ascii="Cambria" w:eastAsia="Times New Roman" w:hAnsi="Cambria" w:cs="Times New Roman"/>
            <w:lang w:val="en-GB" w:eastAsia="en-GB"/>
          </w:rPr>
          <w:t>ESR associated with each other</w:t>
        </w:r>
      </w:ins>
      <w:ins w:id="211" w:author="Ye-Kui Wang (d00)" w:date="2021-11-03T15:30:00Z">
        <w:r w:rsidRPr="008B0D2A">
          <w:rPr>
            <w:rFonts w:ascii="Cambria" w:eastAsia="Times New Roman" w:hAnsi="Cambria" w:cs="Times New Roman"/>
            <w:lang w:val="en-GB" w:eastAsia="en-GB"/>
          </w:rPr>
          <w:t>.</w:t>
        </w:r>
      </w:ins>
    </w:p>
    <w:p w14:paraId="2DD719D7" w14:textId="77777777" w:rsidR="008B0D2A" w:rsidRPr="008B0D2A" w:rsidRDefault="008B0D2A" w:rsidP="008B0D2A">
      <w:pPr>
        <w:widowControl/>
        <w:numPr>
          <w:ilvl w:val="0"/>
          <w:numId w:val="7"/>
        </w:numPr>
        <w:tabs>
          <w:tab w:val="left" w:pos="8010"/>
        </w:tabs>
        <w:autoSpaceDE/>
        <w:autoSpaceDN/>
        <w:spacing w:before="136" w:after="200" w:line="276" w:lineRule="auto"/>
        <w:jc w:val="both"/>
        <w:rPr>
          <w:ins w:id="212" w:author="Ye-Kui Wang (d00)" w:date="2021-11-03T15:30:00Z"/>
          <w:rFonts w:ascii="Cambria" w:eastAsia="Times New Roman" w:hAnsi="Cambria" w:cs="Times New Roman"/>
          <w:lang w:val="en-GB" w:eastAsia="en-GB"/>
        </w:rPr>
      </w:pPr>
      <w:ins w:id="213" w:author="Ye-Kui Wang (d00)" w:date="2021-11-03T15:30:00Z">
        <w:r w:rsidRPr="008B0D2A">
          <w:rPr>
            <w:rFonts w:ascii="Cambria" w:eastAsia="Times New Roman" w:hAnsi="Cambria" w:cs="Times New Roman"/>
            <w:lang w:val="en-GB" w:eastAsia="en-GB"/>
          </w:rPr>
          <w:t xml:space="preserve">The MSRs of the video content are included in one Adaptation Set. The ESRs of the video content are included in </w:t>
        </w:r>
      </w:ins>
      <w:ins w:id="214" w:author="Ye-Kui Wang (d00)" w:date="2021-11-03T15:35:00Z">
        <w:r w:rsidRPr="008B0D2A">
          <w:rPr>
            <w:rFonts w:ascii="Cambria" w:eastAsia="Times New Roman" w:hAnsi="Cambria" w:cs="Times New Roman"/>
            <w:lang w:val="en-GB" w:eastAsia="en-GB"/>
          </w:rPr>
          <w:t xml:space="preserve">another </w:t>
        </w:r>
      </w:ins>
      <w:ins w:id="215" w:author="Ye-Kui Wang (d00)" w:date="2021-11-03T15:30:00Z">
        <w:del w:id="216" w:author="Ye-Kui Wang (yk0)" w:date="2021-11-08T08:22:00Z">
          <w:r w:rsidRPr="008B0D2A" w:rsidDel="007728A8">
            <w:rPr>
              <w:rFonts w:ascii="Cambria" w:eastAsia="Times New Roman" w:hAnsi="Cambria" w:cs="Times New Roman"/>
              <w:lang w:val="en-GB" w:eastAsia="en-GB"/>
            </w:rPr>
            <w:delText xml:space="preserve">one </w:delText>
          </w:r>
        </w:del>
      </w:ins>
      <w:ins w:id="217" w:author="Ye-Kui Wang (d00)" w:date="2021-11-03T15:35:00Z">
        <w:r w:rsidRPr="008B0D2A">
          <w:rPr>
            <w:rFonts w:ascii="Cambria" w:eastAsia="Times New Roman" w:hAnsi="Cambria" w:cs="Times New Roman"/>
            <w:lang w:val="en-GB" w:eastAsia="en-GB"/>
          </w:rPr>
          <w:t>Adaptation Set</w:t>
        </w:r>
      </w:ins>
      <w:ins w:id="218" w:author="Ye-Kui Wang (d00)" w:date="2021-11-03T15:30:00Z">
        <w:r w:rsidRPr="008B0D2A">
          <w:rPr>
            <w:rFonts w:ascii="Cambria" w:eastAsia="Times New Roman" w:hAnsi="Cambria" w:cs="Times New Roman"/>
            <w:lang w:val="en-GB" w:eastAsia="en-GB"/>
          </w:rPr>
          <w:t>.</w:t>
        </w:r>
      </w:ins>
    </w:p>
    <w:p w14:paraId="30071DCE" w14:textId="77777777" w:rsidR="008B0D2A" w:rsidRPr="008B0D2A" w:rsidRDefault="008B0D2A" w:rsidP="008B0D2A">
      <w:pPr>
        <w:widowControl/>
        <w:tabs>
          <w:tab w:val="left" w:pos="1440"/>
          <w:tab w:val="left" w:pos="8010"/>
        </w:tabs>
        <w:autoSpaceDE/>
        <w:autoSpaceDN/>
        <w:spacing w:before="136"/>
        <w:rPr>
          <w:ins w:id="219" w:author="Ye-Kui Wang (d00)" w:date="2021-11-03T15:30:00Z"/>
          <w:rFonts w:ascii="Cambria" w:eastAsia="MS Mincho" w:hAnsi="Cambria" w:cs="Times New Roman"/>
          <w:bCs/>
          <w:lang w:val="en-GB" w:eastAsia="en-GB"/>
        </w:rPr>
      </w:pPr>
      <w:bookmarkStart w:id="220" w:name="_Hlk86858791"/>
      <w:ins w:id="221" w:author="Ye-Kui Wang (d00)" w:date="2021-11-03T15:30:00Z">
        <w:r w:rsidRPr="008B0D2A">
          <w:rPr>
            <w:rFonts w:ascii="Cambria" w:eastAsia="Times New Roman" w:hAnsi="Cambria" w:cs="Times New Roman"/>
            <w:bCs/>
            <w:lang w:val="en-GB" w:eastAsia="en-GB"/>
          </w:rPr>
          <w:t xml:space="preserve">An example of </w:t>
        </w:r>
      </w:ins>
      <w:ins w:id="222" w:author="Ye-Kui Wang (d00)" w:date="2021-11-03T15:43:00Z">
        <w:r w:rsidRPr="008B0D2A">
          <w:rPr>
            <w:rFonts w:ascii="Cambria" w:eastAsia="Times New Roman" w:hAnsi="Cambria" w:cs="Times New Roman"/>
            <w:bCs/>
            <w:lang w:val="en-GB" w:eastAsia="en-GB"/>
          </w:rPr>
          <w:t>client</w:t>
        </w:r>
      </w:ins>
      <w:ins w:id="223" w:author="Ye-Kui Wang (d00)" w:date="2021-11-03T15:30:00Z">
        <w:r w:rsidRPr="008B0D2A">
          <w:rPr>
            <w:rFonts w:ascii="Cambria" w:eastAsia="Times New Roman" w:hAnsi="Cambria" w:cs="Times New Roman"/>
            <w:bCs/>
            <w:lang w:val="en-GB" w:eastAsia="en-GB"/>
          </w:rPr>
          <w:t xml:space="preserve"> operation</w:t>
        </w:r>
      </w:ins>
      <w:ins w:id="224" w:author="Ye-Kui Wang (d00)" w:date="2021-11-03T19:05:00Z">
        <w:r w:rsidRPr="008B0D2A">
          <w:rPr>
            <w:rFonts w:ascii="Cambria" w:eastAsia="Times New Roman" w:hAnsi="Cambria" w:cs="Times New Roman"/>
            <w:bCs/>
            <w:lang w:val="en-GB" w:eastAsia="en-GB"/>
          </w:rPr>
          <w:t>s</w:t>
        </w:r>
      </w:ins>
      <w:ins w:id="225" w:author="Ye-Kui Wang (d00)" w:date="2021-11-03T15:30:00Z">
        <w:r w:rsidRPr="008B0D2A">
          <w:rPr>
            <w:rFonts w:ascii="Cambria" w:eastAsia="Times New Roman" w:hAnsi="Cambria" w:cs="Times New Roman"/>
            <w:bCs/>
            <w:lang w:val="en-GB" w:eastAsia="en-GB"/>
          </w:rPr>
          <w:t xml:space="preserve"> is as follows:</w:t>
        </w:r>
      </w:ins>
    </w:p>
    <w:bookmarkEnd w:id="220"/>
    <w:p w14:paraId="1C0F335E" w14:textId="77777777"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26" w:author="Ye-Kui Wang (d00)" w:date="2021-11-03T15:30:00Z"/>
          <w:rFonts w:ascii="Cambria" w:eastAsia="Calibri" w:hAnsi="Cambria" w:cs="Times New Roman"/>
          <w:lang w:val="en-CA"/>
        </w:rPr>
      </w:pPr>
      <w:ins w:id="227" w:author="Ye-Kui Wang (d00)" w:date="2021-11-03T15:30:00Z">
        <w:r w:rsidRPr="008B0D2A">
          <w:rPr>
            <w:rFonts w:ascii="Cambria" w:eastAsia="Calibri" w:hAnsi="Cambria" w:cs="Times New Roman"/>
            <w:lang w:val="en-CA"/>
          </w:rPr>
          <w:t>A client gets the MPD of the Media Presentation, parses the MPD, selects an MSR, and determines the starting presentation time from which the content is to be consumed.</w:t>
        </w:r>
      </w:ins>
    </w:p>
    <w:p w14:paraId="0E325439" w14:textId="77777777"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28" w:author="Ye-Kui Wang (d00)" w:date="2021-11-03T15:30:00Z"/>
          <w:rFonts w:ascii="Cambria" w:eastAsia="Calibri" w:hAnsi="Cambria" w:cs="Times New Roman"/>
          <w:lang w:val="en-CA"/>
        </w:rPr>
      </w:pPr>
      <w:ins w:id="229" w:author="Ye-Kui Wang (d00)" w:date="2021-11-03T15:30:00Z">
        <w:r w:rsidRPr="008B0D2A">
          <w:rPr>
            <w:rFonts w:ascii="Cambria" w:eastAsia="Calibri" w:hAnsi="Cambria" w:cs="Times New Roman"/>
            <w:lang w:val="en-CA"/>
          </w:rPr>
          <w:t xml:space="preserve">The client requests Segments of the MSR, starting from the Segment containing the </w:t>
        </w:r>
      </w:ins>
      <w:ins w:id="230" w:author="Ye-Kui Wang (d00)" w:date="2021-11-03T15:36:00Z">
        <w:r w:rsidRPr="008B0D2A">
          <w:rPr>
            <w:rFonts w:ascii="Cambria" w:eastAsia="Calibri" w:hAnsi="Cambria" w:cs="Times New Roman"/>
            <w:lang w:val="en-CA"/>
          </w:rPr>
          <w:t xml:space="preserve">sample </w:t>
        </w:r>
      </w:ins>
      <w:ins w:id="231" w:author="Ye-Kui Wang (d00)" w:date="2021-11-03T15:30:00Z">
        <w:r w:rsidRPr="008B0D2A">
          <w:rPr>
            <w:rFonts w:ascii="Cambria" w:eastAsia="Calibri" w:hAnsi="Cambria" w:cs="Times New Roman"/>
            <w:lang w:val="en-CA"/>
          </w:rPr>
          <w:t xml:space="preserve">having presentation time equal to (or close enough to) the </w:t>
        </w:r>
      </w:ins>
      <w:ins w:id="232" w:author="Ye-Kui Wang (d00)" w:date="2021-11-03T15:36:00Z">
        <w:r w:rsidRPr="008B0D2A">
          <w:rPr>
            <w:rFonts w:ascii="Cambria" w:eastAsia="Calibri" w:hAnsi="Cambria" w:cs="Times New Roman"/>
            <w:lang w:val="en-CA"/>
          </w:rPr>
          <w:t>deter</w:t>
        </w:r>
      </w:ins>
      <w:ins w:id="233" w:author="Ye-Kui Wang (d00)" w:date="2021-11-03T15:37:00Z">
        <w:r w:rsidRPr="008B0D2A">
          <w:rPr>
            <w:rFonts w:ascii="Cambria" w:eastAsia="Calibri" w:hAnsi="Cambria" w:cs="Times New Roman"/>
            <w:lang w:val="en-CA"/>
          </w:rPr>
          <w:t xml:space="preserve">mined </w:t>
        </w:r>
      </w:ins>
      <w:ins w:id="234" w:author="Ye-Kui Wang (d00)" w:date="2021-11-03T15:30:00Z">
        <w:r w:rsidRPr="008B0D2A">
          <w:rPr>
            <w:rFonts w:ascii="Cambria" w:eastAsia="Calibri" w:hAnsi="Cambria" w:cs="Times New Roman"/>
            <w:lang w:val="en-CA"/>
          </w:rPr>
          <w:t>starting presentation time.</w:t>
        </w:r>
      </w:ins>
    </w:p>
    <w:p w14:paraId="3BD5D597" w14:textId="7777777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35" w:author="Ye-Kui Wang (d00)" w:date="2021-11-03T15:30:00Z"/>
          <w:rFonts w:ascii="Cambria" w:eastAsia="Calibri" w:hAnsi="Cambria" w:cs="Times New Roman"/>
          <w:lang w:val="en-CA"/>
        </w:rPr>
      </w:pPr>
      <w:ins w:id="236" w:author="Ye-Kui Wang (d00)" w:date="2021-11-03T15:30:00Z">
        <w:r w:rsidRPr="008B0D2A">
          <w:rPr>
            <w:rFonts w:ascii="Cambria" w:eastAsia="Calibri" w:hAnsi="Cambria" w:cs="Times New Roman"/>
            <w:lang w:val="en-CA"/>
          </w:rPr>
          <w:t xml:space="preserve">If the first </w:t>
        </w:r>
      </w:ins>
      <w:ins w:id="237" w:author="Ye-Kui Wang (d00)" w:date="2021-11-03T15:37:00Z">
        <w:r w:rsidRPr="008B0D2A">
          <w:rPr>
            <w:rFonts w:ascii="Cambria" w:eastAsia="Calibri" w:hAnsi="Cambria" w:cs="Times New Roman"/>
            <w:lang w:val="en-CA"/>
          </w:rPr>
          <w:t xml:space="preserve">sample </w:t>
        </w:r>
      </w:ins>
      <w:ins w:id="238" w:author="Ye-Kui Wang (d00)" w:date="2021-11-03T15:30:00Z">
        <w:r w:rsidRPr="008B0D2A">
          <w:rPr>
            <w:rFonts w:ascii="Cambria" w:eastAsia="Calibri" w:hAnsi="Cambria" w:cs="Times New Roman"/>
            <w:lang w:val="en-CA"/>
          </w:rPr>
          <w:t xml:space="preserve">in the starting Segment is an </w:t>
        </w:r>
      </w:ins>
      <w:ins w:id="239" w:author="Ye-Kui Wang (d00)" w:date="2021-11-03T15:37:00Z">
        <w:r w:rsidRPr="008B0D2A">
          <w:rPr>
            <w:rFonts w:ascii="Cambria" w:eastAsia="Calibri" w:hAnsi="Cambria" w:cs="Times New Roman"/>
            <w:lang w:val="en-CA"/>
          </w:rPr>
          <w:t>EDRAP sample</w:t>
        </w:r>
      </w:ins>
      <w:ins w:id="240" w:author="Ye-Kui Wang (d00)" w:date="2021-11-03T15:30:00Z">
        <w:r w:rsidRPr="008B0D2A">
          <w:rPr>
            <w:rFonts w:ascii="Cambria" w:eastAsia="Calibri" w:hAnsi="Cambria" w:cs="Times New Roman"/>
            <w:lang w:val="en-CA"/>
          </w:rPr>
          <w:t>, the corresponding Segment (having the same Segment start time) in the associated ESR is also requested, preferably before requesting of the MSR Segments. Otherwise, no Segment of the associated ESR is requested.</w:t>
        </w:r>
      </w:ins>
    </w:p>
    <w:p w14:paraId="156FD541" w14:textId="77777777"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41" w:author="Ye-Kui Wang (d00)" w:date="2021-11-03T15:30:00Z"/>
          <w:rFonts w:ascii="Cambria" w:eastAsia="Calibri" w:hAnsi="Cambria" w:cs="Times New Roman"/>
          <w:lang w:val="en-CA"/>
        </w:rPr>
      </w:pPr>
      <w:ins w:id="242" w:author="Ye-Kui Wang (d00)" w:date="2021-11-03T15:30:00Z">
        <w:r w:rsidRPr="008B0D2A">
          <w:rPr>
            <w:rFonts w:ascii="Cambria" w:eastAsia="Calibri" w:hAnsi="Cambria" w:cs="Times New Roman"/>
            <w:lang w:val="en-CA"/>
          </w:rPr>
          <w:t>When switching to a different MSR, the client requests Segments of the switch-to MSR, starting from the first Segment having Segment start time greater than that of the last requested Segment of the switch-from MSR.</w:t>
        </w:r>
      </w:ins>
    </w:p>
    <w:p w14:paraId="7E54D874" w14:textId="7777777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43" w:author="Ye-Kui Wang (d00)" w:date="2021-11-03T15:30:00Z"/>
          <w:rFonts w:ascii="Cambria" w:eastAsia="Calibri" w:hAnsi="Cambria" w:cs="Times New Roman"/>
          <w:lang w:val="en-CA"/>
        </w:rPr>
      </w:pPr>
      <w:ins w:id="244" w:author="Ye-Kui Wang (d00)" w:date="2021-11-03T15:30:00Z">
        <w:r w:rsidRPr="008B0D2A">
          <w:rPr>
            <w:rFonts w:ascii="Cambria" w:eastAsia="Calibri" w:hAnsi="Cambria" w:cs="Times New Roman"/>
            <w:lang w:val="en-CA"/>
          </w:rPr>
          <w:t xml:space="preserve">If the first </w:t>
        </w:r>
      </w:ins>
      <w:ins w:id="245" w:author="Ye-Kui Wang (d00)" w:date="2021-11-03T15:40:00Z">
        <w:r w:rsidRPr="008B0D2A">
          <w:rPr>
            <w:rFonts w:ascii="Cambria" w:eastAsia="Calibri" w:hAnsi="Cambria" w:cs="Times New Roman"/>
            <w:lang w:val="en-CA"/>
          </w:rPr>
          <w:t xml:space="preserve">sample </w:t>
        </w:r>
      </w:ins>
      <w:ins w:id="246" w:author="Ye-Kui Wang (d00)" w:date="2021-11-03T15:30:00Z">
        <w:r w:rsidRPr="008B0D2A">
          <w:rPr>
            <w:rFonts w:ascii="Cambria" w:eastAsia="Calibri" w:hAnsi="Cambria" w:cs="Times New Roman"/>
            <w:lang w:val="en-CA"/>
          </w:rPr>
          <w:t xml:space="preserve">in the starting Segment in the switch-to MSR is an </w:t>
        </w:r>
      </w:ins>
      <w:ins w:id="247" w:author="Ye-Kui Wang (d00)" w:date="2021-11-03T15:40:00Z">
        <w:r w:rsidRPr="008B0D2A">
          <w:rPr>
            <w:rFonts w:ascii="Cambria" w:eastAsia="Calibri" w:hAnsi="Cambria" w:cs="Times New Roman"/>
            <w:lang w:val="en-CA"/>
          </w:rPr>
          <w:t>EDRAP sample</w:t>
        </w:r>
      </w:ins>
      <w:ins w:id="248" w:author="Ye-Kui Wang (d00)" w:date="2021-11-03T15:30:00Z">
        <w:r w:rsidRPr="008B0D2A">
          <w:rPr>
            <w:rFonts w:ascii="Cambria" w:eastAsia="Calibri" w:hAnsi="Cambria" w:cs="Times New Roman"/>
            <w:lang w:val="en-CA"/>
          </w:rPr>
          <w:t xml:space="preserve">, the corresponding Segment in the associated ESR is also requested, </w:t>
        </w:r>
        <w:r w:rsidRPr="008B0D2A">
          <w:rPr>
            <w:rFonts w:ascii="Cambria" w:eastAsia="Calibri" w:hAnsi="Cambria" w:cs="Times New Roman"/>
            <w:lang w:val="en-CA"/>
          </w:rPr>
          <w:lastRenderedPageBreak/>
          <w:t>preferably before requesting of the MSR Segments. Otherwise, no Segment of the associated ESR is requested.</w:t>
        </w:r>
      </w:ins>
    </w:p>
    <w:p w14:paraId="1800E30A" w14:textId="77777777"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249" w:author="Ye-Kui Wang (d00)" w:date="2021-11-03T15:30:00Z"/>
          <w:rFonts w:ascii="Cambria" w:eastAsia="Calibri" w:hAnsi="Cambria" w:cs="Times New Roman"/>
          <w:lang w:val="en-CA"/>
        </w:rPr>
      </w:pPr>
      <w:ins w:id="250" w:author="Ye-Kui Wang (d00)" w:date="2021-11-03T15:30:00Z">
        <w:r w:rsidRPr="008B0D2A">
          <w:rPr>
            <w:rFonts w:ascii="Cambria" w:eastAsia="Calibri" w:hAnsi="Cambria" w:cs="Times New Roman"/>
            <w:lang w:val="en-CA"/>
          </w:rPr>
          <w:t xml:space="preserve">When continuously operating at the same MSR (after decoding of the starting Segment after a seeking or stream switching operation), no Segment of the associated ESR needs to be requested, including when requesting any </w:t>
        </w:r>
      </w:ins>
      <w:ins w:id="251" w:author="Ye-Kui Wang (d00)" w:date="2021-11-03T15:41:00Z">
        <w:r w:rsidRPr="008B0D2A">
          <w:rPr>
            <w:rFonts w:ascii="Cambria" w:eastAsia="Calibri" w:hAnsi="Cambria" w:cs="Times New Roman"/>
            <w:lang w:val="en-CA"/>
          </w:rPr>
          <w:t xml:space="preserve">subsequent </w:t>
        </w:r>
      </w:ins>
      <w:ins w:id="252" w:author="Ye-Kui Wang (d00)" w:date="2021-11-03T15:30:00Z">
        <w:r w:rsidRPr="008B0D2A">
          <w:rPr>
            <w:rFonts w:ascii="Cambria" w:eastAsia="Calibri" w:hAnsi="Cambria" w:cs="Times New Roman"/>
            <w:lang w:val="en-CA"/>
          </w:rPr>
          <w:t>Segment starting with an EDR</w:t>
        </w:r>
      </w:ins>
      <w:ins w:id="253" w:author="Ye-Kui Wang (d00)" w:date="2021-11-03T15:42:00Z">
        <w:r w:rsidRPr="008B0D2A">
          <w:rPr>
            <w:rFonts w:ascii="Cambria" w:eastAsia="Calibri" w:hAnsi="Cambria" w:cs="Times New Roman"/>
            <w:lang w:val="en-CA"/>
          </w:rPr>
          <w:t>AP</w:t>
        </w:r>
      </w:ins>
      <w:ins w:id="254" w:author="Ye-Kui Wang (d00)" w:date="2021-11-03T15:30:00Z">
        <w:r w:rsidRPr="008B0D2A">
          <w:rPr>
            <w:rFonts w:ascii="Cambria" w:eastAsia="Calibri" w:hAnsi="Cambria" w:cs="Times New Roman"/>
            <w:lang w:val="en-CA"/>
          </w:rPr>
          <w:t xml:space="preserve"> </w:t>
        </w:r>
      </w:ins>
      <w:ins w:id="255" w:author="Ye-Kui Wang (d00)" w:date="2021-11-03T15:42:00Z">
        <w:r w:rsidRPr="008B0D2A">
          <w:rPr>
            <w:rFonts w:ascii="Cambria" w:eastAsia="Calibri" w:hAnsi="Cambria" w:cs="Times New Roman"/>
            <w:lang w:val="en-CA"/>
          </w:rPr>
          <w:t>sample</w:t>
        </w:r>
      </w:ins>
      <w:ins w:id="256" w:author="Ye-Kui Wang (d00)" w:date="2021-11-03T15:30:00Z">
        <w:r w:rsidRPr="008B0D2A">
          <w:rPr>
            <w:rFonts w:ascii="Cambria" w:eastAsia="Calibri" w:hAnsi="Cambria" w:cs="Times New Roman"/>
            <w:lang w:val="en-CA"/>
          </w:rPr>
          <w:t>.</w:t>
        </w:r>
      </w:ins>
    </w:p>
    <w:p w14:paraId="7512A4B6"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宋体" w:hAnsi="Cambria" w:cs="Times New Roman"/>
          <w:noProof/>
          <w:lang w:val="en-GB"/>
        </w:rPr>
      </w:pPr>
    </w:p>
    <w:p w14:paraId="0542FE34" w14:textId="77777777" w:rsidR="00A165C2" w:rsidRDefault="00A165C2">
      <w:pPr>
        <w:rPr>
          <w:b/>
          <w:bCs/>
          <w:sz w:val="24"/>
          <w:szCs w:val="24"/>
          <w:lang w:val="en-GB"/>
        </w:rPr>
      </w:pPr>
      <w:r>
        <w:rPr>
          <w:lang w:val="en-GB"/>
        </w:rPr>
        <w:br w:type="page"/>
      </w:r>
    </w:p>
    <w:p w14:paraId="3119F8DC" w14:textId="677C943D" w:rsidR="00A165C2" w:rsidRDefault="00A165C2" w:rsidP="00A165C2">
      <w:pPr>
        <w:pStyle w:val="Heading1"/>
        <w:rPr>
          <w:lang w:val="en-GB"/>
        </w:rPr>
      </w:pPr>
      <w:r w:rsidRPr="00A165C2">
        <w:rPr>
          <w:lang w:val="en-GB"/>
        </w:rPr>
        <w:lastRenderedPageBreak/>
        <w:t xml:space="preserve">Change </w:t>
      </w:r>
      <w:r>
        <w:rPr>
          <w:lang w:val="en-GB"/>
        </w:rPr>
        <w:t>2</w:t>
      </w:r>
      <w:r w:rsidRPr="00A165C2">
        <w:rPr>
          <w:lang w:val="en-GB"/>
        </w:rPr>
        <w:t xml:space="preserve">: </w:t>
      </w:r>
      <w:r>
        <w:rPr>
          <w:lang w:val="en-GB"/>
        </w:rPr>
        <w:t>Adding dispatch mode</w:t>
      </w:r>
      <w:r w:rsidR="002B19A6">
        <w:rPr>
          <w:lang w:val="en-GB"/>
        </w:rPr>
        <w:t xml:space="preserve"> and status</w:t>
      </w:r>
      <w:r>
        <w:rPr>
          <w:lang w:val="en-GB"/>
        </w:rPr>
        <w:t xml:space="preserve"> to Event</w:t>
      </w:r>
    </w:p>
    <w:p w14:paraId="24EE39E3" w14:textId="1737771E" w:rsidR="003F5DC1" w:rsidRDefault="003F5DC1" w:rsidP="003F5DC1">
      <w:pPr>
        <w:keepNext/>
        <w:keepLines/>
        <w:spacing w:before="360"/>
        <w:outlineLvl w:val="0"/>
        <w:rPr>
          <w:rFonts w:ascii="Times New Roman" w:eastAsia="宋体" w:hAnsi="Times New Roman" w:cs="Times New Roman"/>
          <w:i/>
          <w:noProof/>
          <w:sz w:val="24"/>
          <w:lang w:val="en-CA"/>
        </w:rPr>
      </w:pPr>
      <w:r w:rsidRPr="008B0D2A">
        <w:rPr>
          <w:rFonts w:ascii="Times New Roman" w:eastAsia="宋体" w:hAnsi="Times New Roman" w:cs="Times New Roman"/>
          <w:i/>
          <w:noProof/>
          <w:sz w:val="24"/>
          <w:lang w:val="en-CA"/>
        </w:rPr>
        <w:t xml:space="preserve"> </w:t>
      </w:r>
      <w:r>
        <w:rPr>
          <w:rFonts w:ascii="Times New Roman" w:eastAsia="宋体" w:hAnsi="Times New Roman" w:cs="Times New Roman"/>
          <w:i/>
          <w:noProof/>
          <w:sz w:val="24"/>
          <w:lang w:val="en-CA"/>
        </w:rPr>
        <w:t>Replace Table 38</w:t>
      </w:r>
      <w:r w:rsidR="00272D8B">
        <w:rPr>
          <w:rFonts w:ascii="Times New Roman" w:eastAsia="宋体" w:hAnsi="Times New Roman" w:cs="Times New Roman"/>
          <w:i/>
          <w:noProof/>
          <w:sz w:val="24"/>
          <w:lang w:val="en-CA"/>
        </w:rPr>
        <w:t>s and 39</w:t>
      </w:r>
      <w:r>
        <w:rPr>
          <w:rFonts w:ascii="Times New Roman" w:eastAsia="宋体" w:hAnsi="Times New Roman" w:cs="Times New Roman"/>
          <w:i/>
          <w:noProof/>
          <w:sz w:val="24"/>
          <w:lang w:val="en-CA"/>
        </w:rPr>
        <w:t xml:space="preserve"> with the following table</w:t>
      </w:r>
      <w:r w:rsidR="00272D8B">
        <w:rPr>
          <w:rFonts w:ascii="Times New Roman" w:eastAsia="宋体" w:hAnsi="Times New Roman" w:cs="Times New Roman"/>
          <w:i/>
          <w:noProof/>
          <w:sz w:val="24"/>
          <w:lang w:val="en-CA"/>
        </w:rPr>
        <w:t>s</w:t>
      </w:r>
      <w:r>
        <w:rPr>
          <w:rFonts w:ascii="Times New Roman" w:eastAsia="宋体" w:hAnsi="Times New Roman" w:cs="Times New Roman"/>
          <w:i/>
          <w:noProof/>
          <w:sz w:val="24"/>
          <w:lang w:val="en-CA"/>
        </w:rPr>
        <w:t>:</w:t>
      </w:r>
    </w:p>
    <w:p w14:paraId="51A6BD62" w14:textId="04BC4567" w:rsidR="003F5DC1" w:rsidRDefault="003F5DC1">
      <w:pPr>
        <w:rPr>
          <w:rFonts w:ascii="Times New Roman" w:eastAsia="宋体"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257"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257"/>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219"/>
        <w:gridCol w:w="1240"/>
        <w:gridCol w:w="5059"/>
      </w:tblGrid>
      <w:tr w:rsidR="003F5DC1" w:rsidRPr="008258CE" w14:paraId="0C83B25F" w14:textId="77777777" w:rsidTr="004F5ED7">
        <w:trPr>
          <w:cantSplit/>
          <w:tblHeader/>
        </w:trPr>
        <w:tc>
          <w:tcPr>
            <w:tcW w:w="1492" w:type="pct"/>
            <w:gridSpan w:val="3"/>
            <w:tcBorders>
              <w:top w:val="single" w:sz="12" w:space="0" w:color="auto"/>
              <w:left w:val="single" w:sz="12" w:space="0" w:color="auto"/>
              <w:bottom w:val="single" w:sz="12" w:space="0" w:color="auto"/>
              <w:right w:val="single" w:sz="4" w:space="0" w:color="000000"/>
            </w:tcBorders>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2" w:type="pct"/>
            <w:tcBorders>
              <w:top w:val="single" w:sz="12" w:space="0" w:color="auto"/>
              <w:left w:val="single" w:sz="4" w:space="0" w:color="000000"/>
              <w:bottom w:val="single" w:sz="12" w:space="0" w:color="auto"/>
              <w:right w:val="single" w:sz="4" w:space="0" w:color="000000"/>
            </w:tcBorders>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6" w:type="pct"/>
            <w:tcBorders>
              <w:top w:val="single" w:sz="12" w:space="0" w:color="auto"/>
              <w:left w:val="single" w:sz="4" w:space="0" w:color="000000"/>
              <w:bottom w:val="single" w:sz="12" w:space="0" w:color="auto"/>
              <w:right w:val="single" w:sz="12" w:space="0" w:color="auto"/>
            </w:tcBorders>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4F5ED7">
        <w:trPr>
          <w:cantSplit/>
        </w:trPr>
        <w:tc>
          <w:tcPr>
            <w:tcW w:w="122" w:type="pct"/>
            <w:tcBorders>
              <w:top w:val="single" w:sz="12" w:space="0" w:color="auto"/>
              <w:left w:val="single" w:sz="12" w:space="0" w:color="auto"/>
            </w:tcBorders>
          </w:tcPr>
          <w:p w14:paraId="335E8E13" w14:textId="77777777" w:rsidR="003F5DC1" w:rsidRPr="008258CE" w:rsidRDefault="003F5DC1" w:rsidP="004F5ED7">
            <w:pPr>
              <w:pStyle w:val="Tablebody"/>
              <w:jc w:val="left"/>
              <w:rPr>
                <w:noProof/>
                <w:szCs w:val="20"/>
              </w:rPr>
            </w:pPr>
            <w:r w:rsidRPr="008258CE">
              <w:rPr>
                <w:szCs w:val="20"/>
              </w:rPr>
              <w:t> </w:t>
            </w:r>
          </w:p>
        </w:tc>
        <w:tc>
          <w:tcPr>
            <w:tcW w:w="1370" w:type="pct"/>
            <w:gridSpan w:val="2"/>
            <w:tcBorders>
              <w:top w:val="single" w:sz="12" w:space="0" w:color="auto"/>
              <w:right w:val="single" w:sz="4" w:space="0" w:color="000000"/>
            </w:tcBorders>
          </w:tcPr>
          <w:p w14:paraId="4D7D4525" w14:textId="77777777" w:rsidR="003F5DC1" w:rsidRPr="008258CE" w:rsidRDefault="003F5DC1" w:rsidP="004F5ED7">
            <w:pPr>
              <w:pStyle w:val="Tablebody"/>
              <w:jc w:val="left"/>
              <w:rPr>
                <w:rStyle w:val="ISOCodebold"/>
                <w:szCs w:val="20"/>
              </w:rPr>
            </w:pPr>
            <w:proofErr w:type="spellStart"/>
            <w:r w:rsidRPr="008258CE">
              <w:rPr>
                <w:rStyle w:val="ISOCodebold"/>
                <w:szCs w:val="20"/>
              </w:rPr>
              <w:t>EventStream</w:t>
            </w:r>
            <w:proofErr w:type="spellEnd"/>
          </w:p>
        </w:tc>
        <w:tc>
          <w:tcPr>
            <w:tcW w:w="692" w:type="pct"/>
            <w:tcBorders>
              <w:top w:val="single" w:sz="12" w:space="0" w:color="auto"/>
              <w:left w:val="single" w:sz="4" w:space="0" w:color="000000"/>
              <w:right w:val="single" w:sz="4" w:space="0" w:color="000000"/>
            </w:tcBorders>
          </w:tcPr>
          <w:p w14:paraId="59D278E7" w14:textId="77777777" w:rsidR="003F5DC1" w:rsidRPr="008258CE" w:rsidRDefault="003F5DC1" w:rsidP="004F5ED7">
            <w:pPr>
              <w:pStyle w:val="Tablebody"/>
              <w:rPr>
                <w:szCs w:val="20"/>
              </w:rPr>
            </w:pPr>
            <w:r w:rsidRPr="008258CE">
              <w:rPr>
                <w:szCs w:val="20"/>
              </w:rPr>
              <w:t> </w:t>
            </w:r>
          </w:p>
        </w:tc>
        <w:tc>
          <w:tcPr>
            <w:tcW w:w="2816" w:type="pct"/>
            <w:tcBorders>
              <w:top w:val="single" w:sz="12" w:space="0" w:color="auto"/>
              <w:left w:val="single" w:sz="4" w:space="0" w:color="000000"/>
              <w:right w:val="single" w:sz="12" w:space="0" w:color="auto"/>
            </w:tcBorders>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4F5ED7">
        <w:trPr>
          <w:cantSplit/>
        </w:trPr>
        <w:tc>
          <w:tcPr>
            <w:tcW w:w="122" w:type="pct"/>
            <w:tcBorders>
              <w:left w:val="single" w:sz="12" w:space="0" w:color="auto"/>
            </w:tcBorders>
          </w:tcPr>
          <w:p w14:paraId="5478C21A" w14:textId="77777777" w:rsidR="003F5DC1" w:rsidRPr="008258CE" w:rsidRDefault="003F5DC1" w:rsidP="004F5ED7">
            <w:pPr>
              <w:pStyle w:val="Tablebody"/>
              <w:jc w:val="left"/>
              <w:rPr>
                <w:szCs w:val="20"/>
              </w:rPr>
            </w:pPr>
            <w:r w:rsidRPr="008258CE">
              <w:rPr>
                <w:szCs w:val="20"/>
              </w:rPr>
              <w:t> </w:t>
            </w:r>
          </w:p>
        </w:tc>
        <w:tc>
          <w:tcPr>
            <w:tcW w:w="132" w:type="pct"/>
            <w:tcBorders>
              <w:right w:val="nil"/>
            </w:tcBorders>
          </w:tcPr>
          <w:p w14:paraId="37BB4978" w14:textId="77777777" w:rsidR="003F5DC1" w:rsidRPr="008258CE" w:rsidRDefault="003F5DC1" w:rsidP="004F5ED7">
            <w:pPr>
              <w:pStyle w:val="Tablebody"/>
              <w:jc w:val="left"/>
              <w:rPr>
                <w:szCs w:val="20"/>
              </w:rPr>
            </w:pPr>
            <w:r w:rsidRPr="008258CE">
              <w:rPr>
                <w:szCs w:val="20"/>
              </w:rPr>
              <w:t> </w:t>
            </w:r>
          </w:p>
        </w:tc>
        <w:tc>
          <w:tcPr>
            <w:tcW w:w="1238" w:type="pct"/>
            <w:tcBorders>
              <w:left w:val="nil"/>
              <w:right w:val="single" w:sz="4" w:space="0" w:color="000000"/>
            </w:tcBorders>
          </w:tcPr>
          <w:p w14:paraId="26FE5B42"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xlink:href</w:t>
            </w:r>
            <w:proofErr w:type="gramEnd"/>
          </w:p>
        </w:tc>
        <w:tc>
          <w:tcPr>
            <w:tcW w:w="692" w:type="pct"/>
            <w:tcBorders>
              <w:left w:val="single" w:sz="4" w:space="0" w:color="000000"/>
              <w:right w:val="single" w:sz="4" w:space="0" w:color="000000"/>
            </w:tcBorders>
          </w:tcPr>
          <w:p w14:paraId="06FFC494" w14:textId="77777777" w:rsidR="003F5DC1" w:rsidRPr="008258CE" w:rsidRDefault="003F5DC1" w:rsidP="004F5ED7">
            <w:pPr>
              <w:pStyle w:val="Tablebody"/>
              <w:rPr>
                <w:szCs w:val="20"/>
              </w:rPr>
            </w:pPr>
            <w:r w:rsidRPr="008258CE">
              <w:rPr>
                <w:szCs w:val="20"/>
              </w:rPr>
              <w:t>O</w:t>
            </w:r>
          </w:p>
        </w:tc>
        <w:tc>
          <w:tcPr>
            <w:tcW w:w="2816" w:type="pct"/>
            <w:tcBorders>
              <w:left w:val="single" w:sz="4" w:space="0" w:color="000000"/>
              <w:right w:val="single" w:sz="12" w:space="0" w:color="auto"/>
            </w:tcBorders>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proofErr w:type="spellStart"/>
            <w:r w:rsidRPr="008258CE">
              <w:rPr>
                <w:rStyle w:val="ISOCodebold"/>
                <w:szCs w:val="20"/>
              </w:rPr>
              <w:t>EventStream</w:t>
            </w:r>
            <w:proofErr w:type="spellEnd"/>
            <w:r w:rsidRPr="008258CE">
              <w:rPr>
                <w:rFonts w:cs="Courier New"/>
                <w:szCs w:val="20"/>
              </w:rPr>
              <w:t xml:space="preserve"> element</w:t>
            </w:r>
          </w:p>
        </w:tc>
      </w:tr>
      <w:tr w:rsidR="003F5DC1" w:rsidRPr="008258CE" w14:paraId="56D209A2" w14:textId="77777777" w:rsidTr="004F5ED7">
        <w:trPr>
          <w:cantSplit/>
        </w:trPr>
        <w:tc>
          <w:tcPr>
            <w:tcW w:w="122" w:type="pct"/>
            <w:tcBorders>
              <w:left w:val="single" w:sz="12" w:space="0" w:color="auto"/>
            </w:tcBorders>
          </w:tcPr>
          <w:p w14:paraId="02A80D62" w14:textId="77777777" w:rsidR="003F5DC1" w:rsidRPr="008258CE" w:rsidRDefault="003F5DC1" w:rsidP="004F5ED7">
            <w:pPr>
              <w:pStyle w:val="Tablebody"/>
              <w:jc w:val="left"/>
              <w:rPr>
                <w:szCs w:val="20"/>
              </w:rPr>
            </w:pPr>
            <w:r w:rsidRPr="008258CE">
              <w:rPr>
                <w:szCs w:val="20"/>
              </w:rPr>
              <w:t> </w:t>
            </w:r>
          </w:p>
        </w:tc>
        <w:tc>
          <w:tcPr>
            <w:tcW w:w="132" w:type="pct"/>
            <w:tcBorders>
              <w:right w:val="nil"/>
            </w:tcBorders>
          </w:tcPr>
          <w:p w14:paraId="041611BE" w14:textId="77777777" w:rsidR="003F5DC1" w:rsidRPr="008258CE" w:rsidRDefault="003F5DC1" w:rsidP="004F5ED7">
            <w:pPr>
              <w:pStyle w:val="Tablebody"/>
              <w:jc w:val="left"/>
              <w:rPr>
                <w:szCs w:val="20"/>
              </w:rPr>
            </w:pPr>
            <w:r w:rsidRPr="008258CE">
              <w:rPr>
                <w:szCs w:val="20"/>
              </w:rPr>
              <w:t> </w:t>
            </w:r>
          </w:p>
        </w:tc>
        <w:tc>
          <w:tcPr>
            <w:tcW w:w="1238" w:type="pct"/>
            <w:tcBorders>
              <w:left w:val="nil"/>
              <w:right w:val="single" w:sz="4" w:space="0" w:color="000000"/>
            </w:tcBorders>
          </w:tcPr>
          <w:p w14:paraId="5DB34EC9"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xlink:actuate</w:t>
            </w:r>
            <w:proofErr w:type="gramEnd"/>
          </w:p>
        </w:tc>
        <w:tc>
          <w:tcPr>
            <w:tcW w:w="692" w:type="pct"/>
            <w:tcBorders>
              <w:left w:val="single" w:sz="4" w:space="0" w:color="000000"/>
              <w:right w:val="single" w:sz="4" w:space="0" w:color="000000"/>
            </w:tcBorders>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proofErr w:type="spellStart"/>
            <w:r w:rsidRPr="008258CE">
              <w:rPr>
                <w:rStyle w:val="ISOCode"/>
                <w:szCs w:val="20"/>
              </w:rPr>
              <w:t>onRequest</w:t>
            </w:r>
            <w:proofErr w:type="spellEnd"/>
          </w:p>
        </w:tc>
        <w:tc>
          <w:tcPr>
            <w:tcW w:w="2816" w:type="pct"/>
            <w:tcBorders>
              <w:left w:val="single" w:sz="4" w:space="0" w:color="000000"/>
              <w:right w:val="single" w:sz="12" w:space="0" w:color="auto"/>
            </w:tcBorders>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proofErr w:type="spellStart"/>
            <w:r w:rsidRPr="008258CE">
              <w:rPr>
                <w:rStyle w:val="ISOCode"/>
                <w:szCs w:val="20"/>
              </w:rPr>
              <w:t>onLoad</w:t>
            </w:r>
            <w:proofErr w:type="spellEnd"/>
            <w:r w:rsidRPr="008258CE">
              <w:rPr>
                <w:rFonts w:cs="Courier New"/>
                <w:szCs w:val="20"/>
              </w:rPr>
              <w:t>" or "</w:t>
            </w:r>
            <w:proofErr w:type="spellStart"/>
            <w:r w:rsidRPr="008258CE">
              <w:rPr>
                <w:rStyle w:val="ISOCode"/>
                <w:szCs w:val="20"/>
              </w:rPr>
              <w:t>onRequest</w:t>
            </w:r>
            <w:proofErr w:type="spellEnd"/>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w:t>
            </w:r>
            <w:proofErr w:type="gramStart"/>
            <w:r w:rsidRPr="008258CE">
              <w:rPr>
                <w:rStyle w:val="ISOCode"/>
                <w:szCs w:val="20"/>
              </w:rPr>
              <w:t>xlink:href</w:t>
            </w:r>
            <w:proofErr w:type="gramEnd"/>
            <w:r w:rsidRPr="008258CE">
              <w:rPr>
                <w:rFonts w:cs="Courier New"/>
                <w:szCs w:val="20"/>
              </w:rPr>
              <w:t xml:space="preserve"> attribute is not present.</w:t>
            </w:r>
          </w:p>
        </w:tc>
      </w:tr>
      <w:tr w:rsidR="003F5DC1" w:rsidRPr="008258CE" w14:paraId="45FD7FFE" w14:textId="77777777" w:rsidTr="004F5ED7">
        <w:trPr>
          <w:cantSplit/>
        </w:trPr>
        <w:tc>
          <w:tcPr>
            <w:tcW w:w="122" w:type="pct"/>
            <w:tcBorders>
              <w:left w:val="single" w:sz="12" w:space="0" w:color="auto"/>
            </w:tcBorders>
          </w:tcPr>
          <w:p w14:paraId="52C85F19" w14:textId="77777777" w:rsidR="003F5DC1" w:rsidRPr="008258CE" w:rsidRDefault="003F5DC1" w:rsidP="004F5ED7">
            <w:pPr>
              <w:pStyle w:val="Tablebody"/>
              <w:jc w:val="left"/>
              <w:rPr>
                <w:szCs w:val="20"/>
              </w:rPr>
            </w:pPr>
            <w:r w:rsidRPr="008258CE">
              <w:rPr>
                <w:szCs w:val="20"/>
              </w:rPr>
              <w:t> </w:t>
            </w:r>
          </w:p>
        </w:tc>
        <w:tc>
          <w:tcPr>
            <w:tcW w:w="132" w:type="pct"/>
            <w:tcBorders>
              <w:right w:val="nil"/>
            </w:tcBorders>
          </w:tcPr>
          <w:p w14:paraId="6BF5145A" w14:textId="77777777" w:rsidR="003F5DC1" w:rsidRPr="008258CE" w:rsidRDefault="003F5DC1" w:rsidP="004F5ED7">
            <w:pPr>
              <w:pStyle w:val="Tablebody"/>
              <w:jc w:val="left"/>
              <w:rPr>
                <w:szCs w:val="20"/>
              </w:rPr>
            </w:pPr>
            <w:r w:rsidRPr="008258CE">
              <w:rPr>
                <w:szCs w:val="20"/>
              </w:rPr>
              <w:t> </w:t>
            </w:r>
          </w:p>
        </w:tc>
        <w:tc>
          <w:tcPr>
            <w:tcW w:w="1238" w:type="pct"/>
            <w:tcBorders>
              <w:left w:val="nil"/>
              <w:right w:val="single" w:sz="4" w:space="0" w:color="000000"/>
            </w:tcBorders>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2" w:type="pct"/>
            <w:tcBorders>
              <w:left w:val="single" w:sz="4" w:space="0" w:color="000000"/>
              <w:right w:val="single" w:sz="4" w:space="0" w:color="000000"/>
            </w:tcBorders>
          </w:tcPr>
          <w:p w14:paraId="7E30EE49" w14:textId="77777777" w:rsidR="003F5DC1" w:rsidRPr="008258CE" w:rsidRDefault="003F5DC1" w:rsidP="004F5ED7">
            <w:pPr>
              <w:pStyle w:val="Tablebody"/>
              <w:rPr>
                <w:szCs w:val="20"/>
              </w:rPr>
            </w:pPr>
            <w:r w:rsidRPr="008258CE">
              <w:rPr>
                <w:szCs w:val="20"/>
              </w:rPr>
              <w:t>M</w:t>
            </w:r>
          </w:p>
        </w:tc>
        <w:tc>
          <w:tcPr>
            <w:tcW w:w="2816" w:type="pct"/>
            <w:tcBorders>
              <w:left w:val="single" w:sz="4" w:space="0" w:color="000000"/>
              <w:right w:val="single" w:sz="12" w:space="0" w:color="auto"/>
            </w:tcBorders>
          </w:tcPr>
          <w:p w14:paraId="3632629A" w14:textId="77777777" w:rsidR="003F5DC1" w:rsidRPr="008258CE" w:rsidRDefault="003F5DC1" w:rsidP="004F5ED7">
            <w:pPr>
              <w:pStyle w:val="Tablebody"/>
              <w:jc w:val="left"/>
              <w:rPr>
                <w:szCs w:val="20"/>
              </w:rPr>
            </w:pPr>
            <w:r w:rsidRPr="008258CE">
              <w:rPr>
                <w:szCs w:val="20"/>
              </w:rPr>
              <w:t xml:space="preserve">identifies the message scheme. The string may use URN or URL syntax. When a URL is used, it is recommended to also contain a month-date in the form </w:t>
            </w:r>
            <w:proofErr w:type="spellStart"/>
            <w:r w:rsidRPr="008258CE">
              <w:rPr>
                <w:szCs w:val="20"/>
              </w:rPr>
              <w:t>mmyyyy</w:t>
            </w:r>
            <w:proofErr w:type="spellEnd"/>
            <w:r w:rsidRPr="008258CE">
              <w:rPr>
                <w:szCs w:val="20"/>
              </w:rPr>
              <w:t>;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4F5ED7">
        <w:trPr>
          <w:cantSplit/>
        </w:trPr>
        <w:tc>
          <w:tcPr>
            <w:tcW w:w="122" w:type="pct"/>
            <w:tcBorders>
              <w:left w:val="single" w:sz="12" w:space="0" w:color="auto"/>
            </w:tcBorders>
          </w:tcPr>
          <w:p w14:paraId="29240925" w14:textId="77777777" w:rsidR="003F5DC1" w:rsidRPr="008258CE" w:rsidRDefault="003F5DC1" w:rsidP="004F5ED7">
            <w:pPr>
              <w:pStyle w:val="Tablebody"/>
              <w:jc w:val="left"/>
              <w:rPr>
                <w:szCs w:val="20"/>
              </w:rPr>
            </w:pPr>
            <w:r w:rsidRPr="008258CE">
              <w:rPr>
                <w:szCs w:val="20"/>
              </w:rPr>
              <w:t> </w:t>
            </w:r>
          </w:p>
        </w:tc>
        <w:tc>
          <w:tcPr>
            <w:tcW w:w="132" w:type="pct"/>
            <w:tcBorders>
              <w:right w:val="nil"/>
            </w:tcBorders>
          </w:tcPr>
          <w:p w14:paraId="667F8A0F" w14:textId="77777777" w:rsidR="003F5DC1" w:rsidRPr="008258CE" w:rsidRDefault="003F5DC1" w:rsidP="004F5ED7">
            <w:pPr>
              <w:pStyle w:val="Tablebody"/>
              <w:jc w:val="left"/>
              <w:rPr>
                <w:szCs w:val="20"/>
              </w:rPr>
            </w:pPr>
            <w:r w:rsidRPr="008258CE">
              <w:rPr>
                <w:szCs w:val="20"/>
              </w:rPr>
              <w:t> </w:t>
            </w:r>
          </w:p>
        </w:tc>
        <w:tc>
          <w:tcPr>
            <w:tcW w:w="1238" w:type="pct"/>
            <w:tcBorders>
              <w:left w:val="nil"/>
              <w:right w:val="single" w:sz="4" w:space="0" w:color="000000"/>
            </w:tcBorders>
          </w:tcPr>
          <w:p w14:paraId="45E05570"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value</w:t>
            </w:r>
            <w:proofErr w:type="gramEnd"/>
          </w:p>
        </w:tc>
        <w:tc>
          <w:tcPr>
            <w:tcW w:w="692" w:type="pct"/>
            <w:tcBorders>
              <w:left w:val="single" w:sz="4" w:space="0" w:color="000000"/>
              <w:right w:val="single" w:sz="4" w:space="0" w:color="000000"/>
            </w:tcBorders>
          </w:tcPr>
          <w:p w14:paraId="4A3A8A6B" w14:textId="77777777" w:rsidR="003F5DC1" w:rsidRPr="008258CE" w:rsidRDefault="003F5DC1" w:rsidP="004F5ED7">
            <w:pPr>
              <w:pStyle w:val="Tablebody"/>
              <w:rPr>
                <w:szCs w:val="20"/>
              </w:rPr>
            </w:pPr>
            <w:r w:rsidRPr="008258CE">
              <w:rPr>
                <w:szCs w:val="20"/>
              </w:rPr>
              <w:t>O</w:t>
            </w:r>
          </w:p>
        </w:tc>
        <w:tc>
          <w:tcPr>
            <w:tcW w:w="2816" w:type="pct"/>
            <w:tcBorders>
              <w:left w:val="single" w:sz="4" w:space="0" w:color="000000"/>
              <w:right w:val="single" w:sz="12" w:space="0" w:color="auto"/>
            </w:tcBorders>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14:paraId="0269ED40" w14:textId="77777777" w:rsidTr="004F5ED7">
        <w:trPr>
          <w:cantSplit/>
        </w:trPr>
        <w:tc>
          <w:tcPr>
            <w:tcW w:w="122" w:type="pct"/>
            <w:tcBorders>
              <w:left w:val="single" w:sz="12" w:space="0" w:color="auto"/>
            </w:tcBorders>
          </w:tcPr>
          <w:p w14:paraId="7A66F904" w14:textId="77777777" w:rsidR="003F5DC1" w:rsidRPr="008258CE" w:rsidRDefault="003F5DC1" w:rsidP="004F5ED7">
            <w:pPr>
              <w:pStyle w:val="Tablebody"/>
              <w:jc w:val="left"/>
              <w:rPr>
                <w:szCs w:val="20"/>
              </w:rPr>
            </w:pPr>
          </w:p>
        </w:tc>
        <w:tc>
          <w:tcPr>
            <w:tcW w:w="132" w:type="pct"/>
            <w:tcBorders>
              <w:right w:val="nil"/>
            </w:tcBorders>
          </w:tcPr>
          <w:p w14:paraId="5B6C128D" w14:textId="77777777" w:rsidR="003F5DC1" w:rsidRPr="008258CE" w:rsidRDefault="003F5DC1" w:rsidP="004F5ED7">
            <w:pPr>
              <w:pStyle w:val="Tablebody"/>
              <w:jc w:val="left"/>
              <w:rPr>
                <w:szCs w:val="20"/>
              </w:rPr>
            </w:pPr>
          </w:p>
        </w:tc>
        <w:tc>
          <w:tcPr>
            <w:tcW w:w="1238" w:type="pct"/>
            <w:tcBorders>
              <w:left w:val="nil"/>
              <w:right w:val="single" w:sz="4" w:space="0" w:color="000000"/>
            </w:tcBorders>
          </w:tcPr>
          <w:p w14:paraId="5C108E0D" w14:textId="5B09F2EE" w:rsidR="003F5DC1" w:rsidRPr="008258CE" w:rsidRDefault="003F5DC1" w:rsidP="004F5ED7">
            <w:pPr>
              <w:pStyle w:val="Tablebody"/>
              <w:jc w:val="left"/>
              <w:rPr>
                <w:rStyle w:val="ISOCode"/>
                <w:szCs w:val="20"/>
              </w:rPr>
            </w:pPr>
            <w:ins w:id="258" w:author="Iraj Sodagar" w:date="2022-01-21T10:35:00Z">
              <w:r>
                <w:rPr>
                  <w:rStyle w:val="ISOCode"/>
                  <w:szCs w:val="20"/>
                </w:rPr>
                <w:t>@dispatchMode</w:t>
              </w:r>
            </w:ins>
          </w:p>
        </w:tc>
        <w:tc>
          <w:tcPr>
            <w:tcW w:w="692" w:type="pct"/>
            <w:tcBorders>
              <w:left w:val="single" w:sz="4" w:space="0" w:color="000000"/>
              <w:right w:val="single" w:sz="4" w:space="0" w:color="000000"/>
            </w:tcBorders>
          </w:tcPr>
          <w:p w14:paraId="6ABAD696" w14:textId="77777777" w:rsidR="003F5DC1" w:rsidRDefault="00490122" w:rsidP="004F5ED7">
            <w:pPr>
              <w:pStyle w:val="Tablebody"/>
              <w:rPr>
                <w:ins w:id="259" w:author="Iraj Sodagar" w:date="2022-01-21T10:38:00Z"/>
                <w:szCs w:val="20"/>
              </w:rPr>
            </w:pPr>
            <w:ins w:id="260" w:author="Iraj Sodagar" w:date="2022-01-21T10:35:00Z">
              <w:r w:rsidRPr="008258CE">
                <w:rPr>
                  <w:szCs w:val="20"/>
                </w:rPr>
                <w:t>O</w:t>
              </w:r>
            </w:ins>
          </w:p>
          <w:p w14:paraId="279A81AD" w14:textId="77777777" w:rsidR="00490122" w:rsidRDefault="00490122" w:rsidP="004F5ED7">
            <w:pPr>
              <w:pStyle w:val="Tablebody"/>
              <w:rPr>
                <w:ins w:id="261" w:author="Iraj Sodagar" w:date="2022-01-21T10:38:00Z"/>
                <w:szCs w:val="20"/>
              </w:rPr>
            </w:pPr>
            <w:ins w:id="262" w:author="Iraj Sodagar" w:date="2022-01-21T10:38:00Z">
              <w:r w:rsidRPr="008258CE">
                <w:rPr>
                  <w:szCs w:val="20"/>
                </w:rPr>
                <w:t xml:space="preserve">Default: </w:t>
              </w:r>
            </w:ins>
          </w:p>
          <w:p w14:paraId="022678F8" w14:textId="5489053B" w:rsidR="00490122" w:rsidRPr="00490122" w:rsidRDefault="00490122" w:rsidP="004F5ED7">
            <w:pPr>
              <w:pStyle w:val="Tablebody"/>
              <w:rPr>
                <w:rFonts w:ascii="Courier New" w:hAnsi="Courier New" w:cs="Courier New"/>
                <w:szCs w:val="20"/>
                <w:rPrChange w:id="263" w:author="Iraj Sodagar" w:date="2022-01-21T10:39:00Z">
                  <w:rPr>
                    <w:szCs w:val="20"/>
                  </w:rPr>
                </w:rPrChange>
              </w:rPr>
            </w:pPr>
            <w:ins w:id="264" w:author="Iraj Sodagar" w:date="2022-01-21T10:38:00Z">
              <w:r w:rsidRPr="00490122">
                <w:rPr>
                  <w:rFonts w:ascii="Courier New" w:hAnsi="Courier New" w:cs="Courier New"/>
                  <w:szCs w:val="20"/>
                  <w:rPrChange w:id="265" w:author="Iraj Sodagar" w:date="2022-01-21T10:39:00Z">
                    <w:rPr>
                      <w:szCs w:val="20"/>
                    </w:rPr>
                  </w:rPrChange>
                </w:rPr>
                <w:t>on-receive</w:t>
              </w:r>
            </w:ins>
          </w:p>
        </w:tc>
        <w:tc>
          <w:tcPr>
            <w:tcW w:w="2816" w:type="pct"/>
            <w:tcBorders>
              <w:left w:val="single" w:sz="4" w:space="0" w:color="000000"/>
              <w:right w:val="single" w:sz="12" w:space="0" w:color="auto"/>
            </w:tcBorders>
          </w:tcPr>
          <w:p w14:paraId="73124800" w14:textId="77777777" w:rsidR="003F5DC1" w:rsidRDefault="00490122" w:rsidP="004F5ED7">
            <w:pPr>
              <w:pStyle w:val="Tablebody"/>
              <w:jc w:val="left"/>
              <w:rPr>
                <w:ins w:id="266" w:author="Iraj Sodagar" w:date="2022-01-21T10:36:00Z"/>
                <w:szCs w:val="20"/>
              </w:rPr>
            </w:pPr>
            <w:ins w:id="267" w:author="Iraj Sodagar" w:date="2022-01-21T10:36:00Z">
              <w:r>
                <w:rPr>
                  <w:szCs w:val="20"/>
                </w:rPr>
                <w:t>specifies the dispatch mode for this event scheme with the following values:</w:t>
              </w:r>
            </w:ins>
          </w:p>
          <w:p w14:paraId="1EC702DF" w14:textId="1E5934B6" w:rsidR="00490122" w:rsidRDefault="00490122" w:rsidP="00490122">
            <w:pPr>
              <w:pStyle w:val="Tablebody"/>
              <w:numPr>
                <w:ilvl w:val="0"/>
                <w:numId w:val="9"/>
              </w:numPr>
              <w:jc w:val="left"/>
              <w:rPr>
                <w:ins w:id="268" w:author="Iraj Sodagar" w:date="2022-01-21T10:37:00Z"/>
                <w:szCs w:val="20"/>
              </w:rPr>
            </w:pPr>
            <w:ins w:id="269" w:author="Iraj Sodagar" w:date="2022-01-21T10:36:00Z">
              <w:r w:rsidRPr="00490122">
                <w:rPr>
                  <w:rFonts w:ascii="Courier New" w:hAnsi="Courier New" w:cs="Courier New"/>
                  <w:szCs w:val="20"/>
                  <w:rPrChange w:id="270" w:author="Iraj Sodagar" w:date="2022-01-21T10:39:00Z">
                    <w:rPr>
                      <w:szCs w:val="20"/>
                    </w:rPr>
                  </w:rPrChange>
                </w:rPr>
                <w:t>on-</w:t>
              </w:r>
              <w:proofErr w:type="gramStart"/>
              <w:r w:rsidRPr="00490122">
                <w:rPr>
                  <w:rFonts w:ascii="Courier New" w:hAnsi="Courier New" w:cs="Courier New"/>
                  <w:szCs w:val="20"/>
                  <w:rPrChange w:id="271" w:author="Iraj Sodagar" w:date="2022-01-21T10:39:00Z">
                    <w:rPr>
                      <w:szCs w:val="20"/>
                    </w:rPr>
                  </w:rPrChange>
                </w:rPr>
                <w:t>receive</w:t>
              </w:r>
              <w:r>
                <w:rPr>
                  <w:szCs w:val="20"/>
                </w:rPr>
                <w:t>:</w:t>
              </w:r>
            </w:ins>
            <w:proofErr w:type="gramEnd"/>
            <w:ins w:id="272" w:author="Iraj Sodagar" w:date="2022-01-21T10:37:00Z">
              <w:r>
                <w:rPr>
                  <w:szCs w:val="20"/>
                </w:rPr>
                <w:t xml:space="preserve"> dispatch the event to application as soon as it is parsed by the DASH client.</w:t>
              </w:r>
            </w:ins>
          </w:p>
          <w:p w14:paraId="18FB7952" w14:textId="669EF8C3" w:rsidR="00490122" w:rsidRPr="008258CE" w:rsidRDefault="00490122" w:rsidP="00490122">
            <w:pPr>
              <w:pStyle w:val="Tablebody"/>
              <w:numPr>
                <w:ilvl w:val="0"/>
                <w:numId w:val="9"/>
              </w:numPr>
              <w:jc w:val="left"/>
              <w:rPr>
                <w:szCs w:val="20"/>
              </w:rPr>
              <w:pPrChange w:id="273" w:author="Iraj Sodagar" w:date="2022-01-21T10:36:00Z">
                <w:pPr>
                  <w:pStyle w:val="Tablebody"/>
                  <w:jc w:val="left"/>
                </w:pPr>
              </w:pPrChange>
            </w:pPr>
            <w:ins w:id="274" w:author="Iraj Sodagar" w:date="2022-01-21T10:37:00Z">
              <w:r w:rsidRPr="00490122">
                <w:rPr>
                  <w:rFonts w:ascii="Courier New" w:hAnsi="Courier New" w:cs="Courier New"/>
                  <w:szCs w:val="20"/>
                  <w:rPrChange w:id="275" w:author="Iraj Sodagar" w:date="2022-01-21T10:39:00Z">
                    <w:rPr>
                      <w:szCs w:val="20"/>
                    </w:rPr>
                  </w:rPrChange>
                </w:rPr>
                <w:t>on-start</w:t>
              </w:r>
              <w:r>
                <w:rPr>
                  <w:szCs w:val="20"/>
                </w:rPr>
                <w:t xml:space="preserve">: </w:t>
              </w:r>
              <w:proofErr w:type="gramStart"/>
              <w:r>
                <w:rPr>
                  <w:szCs w:val="20"/>
                </w:rPr>
                <w:t>dispatch  the</w:t>
              </w:r>
              <w:proofErr w:type="gramEnd"/>
              <w:r>
                <w:rPr>
                  <w:szCs w:val="20"/>
                </w:rPr>
                <w:t xml:space="preserve"> event to application at </w:t>
              </w:r>
            </w:ins>
            <w:ins w:id="276" w:author="Iraj Sodagar" w:date="2022-01-21T10:38:00Z">
              <w:r>
                <w:rPr>
                  <w:szCs w:val="20"/>
                </w:rPr>
                <w:t>the event’s start time.</w:t>
              </w:r>
            </w:ins>
          </w:p>
        </w:tc>
      </w:tr>
      <w:tr w:rsidR="003F5DC1" w:rsidRPr="008258CE" w14:paraId="2DE50523" w14:textId="77777777" w:rsidTr="004F5ED7">
        <w:trPr>
          <w:cantSplit/>
        </w:trPr>
        <w:tc>
          <w:tcPr>
            <w:tcW w:w="122" w:type="pct"/>
            <w:tcBorders>
              <w:left w:val="single" w:sz="12" w:space="0" w:color="auto"/>
            </w:tcBorders>
          </w:tcPr>
          <w:p w14:paraId="6BC517E4" w14:textId="77777777" w:rsidR="003F5DC1" w:rsidRPr="008258CE" w:rsidRDefault="003F5DC1" w:rsidP="004F5ED7">
            <w:pPr>
              <w:pStyle w:val="Tablebody"/>
              <w:jc w:val="left"/>
              <w:rPr>
                <w:szCs w:val="20"/>
              </w:rPr>
            </w:pPr>
            <w:r w:rsidRPr="008258CE">
              <w:rPr>
                <w:szCs w:val="20"/>
              </w:rPr>
              <w:t> </w:t>
            </w:r>
          </w:p>
        </w:tc>
        <w:tc>
          <w:tcPr>
            <w:tcW w:w="132" w:type="pct"/>
            <w:tcBorders>
              <w:right w:val="nil"/>
            </w:tcBorders>
          </w:tcPr>
          <w:p w14:paraId="033266DD" w14:textId="77777777" w:rsidR="003F5DC1" w:rsidRPr="008258CE" w:rsidRDefault="003F5DC1" w:rsidP="004F5ED7">
            <w:pPr>
              <w:pStyle w:val="Tablebody"/>
              <w:jc w:val="left"/>
              <w:rPr>
                <w:szCs w:val="20"/>
              </w:rPr>
            </w:pPr>
            <w:r w:rsidRPr="008258CE">
              <w:rPr>
                <w:szCs w:val="20"/>
              </w:rPr>
              <w:t> </w:t>
            </w:r>
          </w:p>
        </w:tc>
        <w:tc>
          <w:tcPr>
            <w:tcW w:w="1238" w:type="pct"/>
            <w:tcBorders>
              <w:left w:val="nil"/>
              <w:right w:val="single" w:sz="4" w:space="0" w:color="000000"/>
            </w:tcBorders>
          </w:tcPr>
          <w:p w14:paraId="3FA0E874"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timescale</w:t>
            </w:r>
            <w:proofErr w:type="gramEnd"/>
          </w:p>
        </w:tc>
        <w:tc>
          <w:tcPr>
            <w:tcW w:w="692" w:type="pct"/>
            <w:tcBorders>
              <w:left w:val="single" w:sz="4" w:space="0" w:color="000000"/>
              <w:right w:val="single" w:sz="4" w:space="0" w:color="000000"/>
            </w:tcBorders>
          </w:tcPr>
          <w:p w14:paraId="1B027E84" w14:textId="77777777" w:rsidR="003F5DC1" w:rsidRPr="008258CE" w:rsidRDefault="003F5DC1" w:rsidP="004F5ED7">
            <w:pPr>
              <w:pStyle w:val="Tablebody"/>
              <w:rPr>
                <w:szCs w:val="20"/>
              </w:rPr>
            </w:pPr>
            <w:r w:rsidRPr="008258CE">
              <w:rPr>
                <w:szCs w:val="20"/>
              </w:rPr>
              <w:t>O</w:t>
            </w:r>
          </w:p>
        </w:tc>
        <w:tc>
          <w:tcPr>
            <w:tcW w:w="2816" w:type="pct"/>
            <w:tcBorders>
              <w:left w:val="single" w:sz="4" w:space="0" w:color="000000"/>
              <w:right w:val="single" w:sz="12" w:space="0" w:color="auto"/>
            </w:tcBorders>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4F5ED7">
        <w:trPr>
          <w:cantSplit/>
        </w:trPr>
        <w:tc>
          <w:tcPr>
            <w:tcW w:w="122" w:type="pct"/>
            <w:tcBorders>
              <w:left w:val="single" w:sz="12" w:space="0" w:color="auto"/>
            </w:tcBorders>
          </w:tcPr>
          <w:p w14:paraId="4602CFEE" w14:textId="77777777" w:rsidR="003F5DC1" w:rsidRPr="008258CE" w:rsidRDefault="003F5DC1" w:rsidP="004F5ED7">
            <w:pPr>
              <w:pStyle w:val="Tablebody"/>
              <w:jc w:val="left"/>
              <w:rPr>
                <w:szCs w:val="20"/>
              </w:rPr>
            </w:pPr>
          </w:p>
        </w:tc>
        <w:tc>
          <w:tcPr>
            <w:tcW w:w="132" w:type="pct"/>
            <w:tcBorders>
              <w:right w:val="nil"/>
            </w:tcBorders>
          </w:tcPr>
          <w:p w14:paraId="74EFAA7C" w14:textId="77777777" w:rsidR="003F5DC1" w:rsidRPr="008258CE" w:rsidRDefault="003F5DC1" w:rsidP="004F5ED7">
            <w:pPr>
              <w:pStyle w:val="Tablebody"/>
              <w:jc w:val="left"/>
              <w:rPr>
                <w:szCs w:val="20"/>
              </w:rPr>
            </w:pPr>
          </w:p>
        </w:tc>
        <w:tc>
          <w:tcPr>
            <w:tcW w:w="1238" w:type="pct"/>
            <w:tcBorders>
              <w:left w:val="nil"/>
              <w:right w:val="single" w:sz="4" w:space="0" w:color="000000"/>
            </w:tcBorders>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2" w:type="pct"/>
            <w:tcBorders>
              <w:left w:val="single" w:sz="4" w:space="0" w:color="000000"/>
              <w:right w:val="single" w:sz="4" w:space="0" w:color="000000"/>
            </w:tcBorders>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6" w:type="pct"/>
            <w:tcBorders>
              <w:left w:val="single" w:sz="4" w:space="0" w:color="000000"/>
              <w:right w:val="single" w:sz="12" w:space="0" w:color="auto"/>
            </w:tcBorders>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 xml:space="preserve">This adjustment shall not be applied to Inband event message </w:t>
            </w:r>
            <w:proofErr w:type="gramStart"/>
            <w:r w:rsidRPr="008258CE">
              <w:rPr>
                <w:szCs w:val="20"/>
              </w:rPr>
              <w:t>streams..</w:t>
            </w:r>
            <w:proofErr w:type="gramEnd"/>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4F5ED7">
        <w:trPr>
          <w:cantSplit/>
        </w:trPr>
        <w:tc>
          <w:tcPr>
            <w:tcW w:w="122" w:type="pct"/>
            <w:tcBorders>
              <w:left w:val="single" w:sz="12" w:space="0" w:color="auto"/>
              <w:bottom w:val="single" w:sz="12" w:space="0" w:color="auto"/>
            </w:tcBorders>
          </w:tcPr>
          <w:p w14:paraId="7D452471" w14:textId="77777777" w:rsidR="003F5DC1" w:rsidRPr="008258CE" w:rsidRDefault="003F5DC1" w:rsidP="004F5ED7">
            <w:pPr>
              <w:pStyle w:val="Tablebody"/>
              <w:jc w:val="left"/>
              <w:rPr>
                <w:szCs w:val="20"/>
              </w:rPr>
            </w:pPr>
            <w:r w:rsidRPr="008258CE">
              <w:rPr>
                <w:szCs w:val="20"/>
              </w:rPr>
              <w:lastRenderedPageBreak/>
              <w:t> </w:t>
            </w:r>
          </w:p>
        </w:tc>
        <w:tc>
          <w:tcPr>
            <w:tcW w:w="132" w:type="pct"/>
            <w:tcBorders>
              <w:bottom w:val="single" w:sz="12" w:space="0" w:color="auto"/>
              <w:right w:val="nil"/>
            </w:tcBorders>
          </w:tcPr>
          <w:p w14:paraId="60940ECA" w14:textId="77777777" w:rsidR="003F5DC1" w:rsidRPr="008258CE" w:rsidRDefault="003F5DC1" w:rsidP="004F5ED7">
            <w:pPr>
              <w:pStyle w:val="Tablebody"/>
              <w:jc w:val="left"/>
              <w:rPr>
                <w:szCs w:val="20"/>
              </w:rPr>
            </w:pPr>
            <w:r w:rsidRPr="008258CE">
              <w:rPr>
                <w:szCs w:val="20"/>
              </w:rPr>
              <w:t> </w:t>
            </w:r>
          </w:p>
        </w:tc>
        <w:tc>
          <w:tcPr>
            <w:tcW w:w="1238" w:type="pct"/>
            <w:tcBorders>
              <w:left w:val="nil"/>
              <w:bottom w:val="single" w:sz="12" w:space="0" w:color="auto"/>
              <w:right w:val="single" w:sz="4" w:space="0" w:color="000000"/>
            </w:tcBorders>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2" w:type="pct"/>
            <w:tcBorders>
              <w:left w:val="single" w:sz="4" w:space="0" w:color="000000"/>
              <w:bottom w:val="single" w:sz="12" w:space="0" w:color="auto"/>
              <w:right w:val="single" w:sz="4" w:space="0" w:color="000000"/>
            </w:tcBorders>
          </w:tcPr>
          <w:p w14:paraId="794FAAF0" w14:textId="77777777" w:rsidR="003F5DC1" w:rsidRPr="008258CE" w:rsidRDefault="003F5DC1" w:rsidP="004F5ED7">
            <w:pPr>
              <w:pStyle w:val="Tablebody"/>
              <w:rPr>
                <w:szCs w:val="20"/>
              </w:rPr>
            </w:pPr>
            <w:r w:rsidRPr="008258CE">
              <w:rPr>
                <w:szCs w:val="20"/>
              </w:rPr>
              <w:t>0 ... N</w:t>
            </w:r>
          </w:p>
        </w:tc>
        <w:tc>
          <w:tcPr>
            <w:tcW w:w="2816" w:type="pct"/>
            <w:tcBorders>
              <w:left w:val="single" w:sz="4" w:space="0" w:color="000000"/>
              <w:bottom w:val="single" w:sz="12" w:space="0" w:color="auto"/>
              <w:right w:val="single" w:sz="12" w:space="0" w:color="auto"/>
            </w:tcBorders>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45BF2A01" w14:textId="083B54DB" w:rsidR="003F5DC1" w:rsidDel="00272D8B" w:rsidRDefault="003F5DC1">
      <w:pPr>
        <w:rPr>
          <w:del w:id="277" w:author="Iraj Sodagar" w:date="2022-01-21T10:57:00Z"/>
          <w:rFonts w:ascii="Times New Roman" w:hAnsi="Times New Roman" w:cs="Times New Roman"/>
          <w:sz w:val="24"/>
          <w:lang w:val="en-GB"/>
        </w:rPr>
      </w:pPr>
    </w:p>
    <w:p w14:paraId="2CB7A6E4" w14:textId="77777777" w:rsidR="00272D8B" w:rsidRPr="008258CE" w:rsidRDefault="00272D8B" w:rsidP="00272D8B">
      <w:pPr>
        <w:pStyle w:val="Tabletitle"/>
        <w:numPr>
          <w:ilvl w:val="0"/>
          <w:numId w:val="0"/>
        </w:numPr>
        <w:ind w:left="360"/>
        <w:rPr>
          <w:lang w:val="en-GB"/>
        </w:rPr>
      </w:pPr>
      <w:bookmarkStart w:id="278" w:name="_Ref14699507"/>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278"/>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@contentEncoding</w:t>
            </w:r>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XML content using elements external to the MPD namespace</w:t>
            </w:r>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proofErr w:type="gramStart"/>
            <w:r w:rsidRPr="008258CE">
              <w:rPr>
                <w:szCs w:val="20"/>
              </w:rPr>
              <w:t>NOTE  The</w:t>
            </w:r>
            <w:proofErr w:type="gramEnd"/>
            <w:r w:rsidRPr="008258CE">
              <w:rPr>
                <w:szCs w:val="20"/>
              </w:rPr>
              <w:t xml:space="preserv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w:t>
            </w:r>
            <w:proofErr w:type="gramStart"/>
            <w:r w:rsidRPr="008258CE">
              <w:rPr>
                <w:szCs w:val="20"/>
              </w:rPr>
              <w:t>taking into account</w:t>
            </w:r>
            <w:proofErr w:type="gramEnd"/>
            <w:r w:rsidRPr="008258CE">
              <w:rPr>
                <w:szCs w:val="20"/>
              </w:rPr>
              <w:t xml:space="preserve">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duration</w:t>
            </w:r>
            <w:proofErr w:type="gramEnd"/>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lastRenderedPageBreak/>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id</w:t>
            </w:r>
            <w:proofErr w:type="gramEnd"/>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272D8B" w:rsidRPr="008258CE" w14:paraId="613AD752" w14:textId="77777777" w:rsidTr="004F5ED7">
        <w:trPr>
          <w:cantSplit/>
          <w:ins w:id="279" w:author="Iraj Sodagar" w:date="2022-01-21T11:23:00Z"/>
        </w:trPr>
        <w:tc>
          <w:tcPr>
            <w:tcW w:w="122" w:type="pct"/>
            <w:tcBorders>
              <w:left w:val="single" w:sz="12" w:space="0" w:color="auto"/>
            </w:tcBorders>
          </w:tcPr>
          <w:p w14:paraId="74DE88F8" w14:textId="77777777" w:rsidR="00272D8B" w:rsidRPr="008258CE" w:rsidRDefault="00272D8B" w:rsidP="004F5ED7">
            <w:pPr>
              <w:pStyle w:val="Tablebody"/>
              <w:jc w:val="left"/>
              <w:rPr>
                <w:ins w:id="280" w:author="Iraj Sodagar" w:date="2022-01-21T11:23:00Z"/>
                <w:szCs w:val="20"/>
              </w:rPr>
            </w:pPr>
          </w:p>
        </w:tc>
        <w:tc>
          <w:tcPr>
            <w:tcW w:w="125" w:type="pct"/>
          </w:tcPr>
          <w:p w14:paraId="183983EA" w14:textId="77777777" w:rsidR="00272D8B" w:rsidRPr="008258CE" w:rsidRDefault="00272D8B" w:rsidP="004F5ED7">
            <w:pPr>
              <w:pStyle w:val="Tablebody"/>
              <w:jc w:val="left"/>
              <w:rPr>
                <w:ins w:id="281" w:author="Iraj Sodagar" w:date="2022-01-21T11:23:00Z"/>
                <w:szCs w:val="20"/>
              </w:rPr>
            </w:pPr>
          </w:p>
        </w:tc>
        <w:tc>
          <w:tcPr>
            <w:tcW w:w="125" w:type="pct"/>
          </w:tcPr>
          <w:p w14:paraId="7186582F" w14:textId="77777777" w:rsidR="00272D8B" w:rsidRPr="008258CE" w:rsidRDefault="00272D8B" w:rsidP="004F5ED7">
            <w:pPr>
              <w:pStyle w:val="Tablebody"/>
              <w:jc w:val="left"/>
              <w:rPr>
                <w:ins w:id="282" w:author="Iraj Sodagar" w:date="2022-01-21T11:23:00Z"/>
                <w:szCs w:val="20"/>
              </w:rPr>
            </w:pPr>
          </w:p>
        </w:tc>
        <w:tc>
          <w:tcPr>
            <w:tcW w:w="132" w:type="pct"/>
            <w:tcBorders>
              <w:right w:val="nil"/>
            </w:tcBorders>
          </w:tcPr>
          <w:p w14:paraId="49F1FB69" w14:textId="77777777" w:rsidR="00272D8B" w:rsidRPr="008258CE" w:rsidRDefault="00272D8B" w:rsidP="004F5ED7">
            <w:pPr>
              <w:pStyle w:val="Tablebody"/>
              <w:jc w:val="left"/>
              <w:rPr>
                <w:ins w:id="283" w:author="Iraj Sodagar" w:date="2022-01-21T11:23:00Z"/>
                <w:szCs w:val="20"/>
              </w:rPr>
            </w:pPr>
          </w:p>
        </w:tc>
        <w:tc>
          <w:tcPr>
            <w:tcW w:w="1215" w:type="pct"/>
            <w:tcBorders>
              <w:left w:val="nil"/>
              <w:right w:val="single" w:sz="4" w:space="0" w:color="000000"/>
            </w:tcBorders>
          </w:tcPr>
          <w:p w14:paraId="6346BA31" w14:textId="2BAD8583" w:rsidR="00272D8B" w:rsidRPr="008258CE" w:rsidRDefault="00272D8B" w:rsidP="004F5ED7">
            <w:pPr>
              <w:pStyle w:val="Tablebody"/>
              <w:jc w:val="left"/>
              <w:rPr>
                <w:ins w:id="284" w:author="Iraj Sodagar" w:date="2022-01-21T11:23:00Z"/>
                <w:rStyle w:val="ISOCode"/>
                <w:szCs w:val="20"/>
              </w:rPr>
            </w:pPr>
            <w:ins w:id="285" w:author="Iraj Sodagar" w:date="2022-01-21T11:23:00Z">
              <w:r>
                <w:rPr>
                  <w:rStyle w:val="ISOCode"/>
                  <w:szCs w:val="20"/>
                </w:rPr>
                <w:t>@</w:t>
              </w:r>
            </w:ins>
            <w:proofErr w:type="gramStart"/>
            <w:ins w:id="286" w:author="Iraj Sodagar" w:date="2022-01-21T11:29:00Z">
              <w:r w:rsidR="002B19A6">
                <w:rPr>
                  <w:rStyle w:val="ISOCode"/>
                  <w:szCs w:val="20"/>
                </w:rPr>
                <w:t>status</w:t>
              </w:r>
            </w:ins>
            <w:proofErr w:type="gramEnd"/>
          </w:p>
        </w:tc>
        <w:tc>
          <w:tcPr>
            <w:tcW w:w="710" w:type="pct"/>
            <w:tcBorders>
              <w:left w:val="single" w:sz="4" w:space="0" w:color="000000"/>
              <w:right w:val="single" w:sz="4" w:space="0" w:color="000000"/>
            </w:tcBorders>
          </w:tcPr>
          <w:p w14:paraId="49DFAAAA" w14:textId="77777777" w:rsidR="00272D8B" w:rsidRDefault="00272D8B" w:rsidP="004F5ED7">
            <w:pPr>
              <w:pStyle w:val="Tablebody"/>
              <w:rPr>
                <w:ins w:id="287" w:author="Iraj Sodagar" w:date="2022-01-21T11:27:00Z"/>
                <w:szCs w:val="20"/>
              </w:rPr>
            </w:pPr>
            <w:ins w:id="288" w:author="Iraj Sodagar" w:date="2022-01-21T11:26:00Z">
              <w:r w:rsidRPr="008258CE">
                <w:rPr>
                  <w:szCs w:val="20"/>
                </w:rPr>
                <w:t>O</w:t>
              </w:r>
            </w:ins>
          </w:p>
          <w:p w14:paraId="2B61DBD8" w14:textId="23A9DF1E" w:rsidR="00272D8B" w:rsidRPr="008258CE" w:rsidRDefault="00272D8B" w:rsidP="004F5ED7">
            <w:pPr>
              <w:pStyle w:val="Tablebody"/>
              <w:rPr>
                <w:ins w:id="289" w:author="Iraj Sodagar" w:date="2022-01-21T11:23:00Z"/>
                <w:szCs w:val="20"/>
              </w:rPr>
            </w:pPr>
            <w:ins w:id="290" w:author="Iraj Sodagar" w:date="2022-01-21T11:27:00Z">
              <w:r w:rsidRPr="008258CE">
                <w:rPr>
                  <w:szCs w:val="20"/>
                </w:rPr>
                <w:t xml:space="preserve">default: </w:t>
              </w:r>
            </w:ins>
            <w:ins w:id="291" w:author="Iraj Sodagar" w:date="2022-01-21T11:30:00Z">
              <w:r w:rsidR="002B19A6">
                <w:rPr>
                  <w:rFonts w:ascii="Courier New" w:hAnsi="Courier New" w:cs="Courier New"/>
                  <w:szCs w:val="20"/>
                </w:rPr>
                <w:t>none</w:t>
              </w:r>
            </w:ins>
          </w:p>
        </w:tc>
        <w:tc>
          <w:tcPr>
            <w:tcW w:w="2571" w:type="pct"/>
            <w:tcBorders>
              <w:left w:val="single" w:sz="4" w:space="0" w:color="000000"/>
              <w:right w:val="single" w:sz="12" w:space="0" w:color="auto"/>
            </w:tcBorders>
          </w:tcPr>
          <w:p w14:paraId="78C9AFBB" w14:textId="7DF29A7F" w:rsidR="00272D8B" w:rsidRDefault="00272D8B" w:rsidP="00272D8B">
            <w:pPr>
              <w:pStyle w:val="Tablebody"/>
              <w:jc w:val="left"/>
              <w:rPr>
                <w:ins w:id="292" w:author="Iraj Sodagar" w:date="2022-01-21T11:27:00Z"/>
                <w:szCs w:val="20"/>
              </w:rPr>
            </w:pPr>
            <w:ins w:id="293" w:author="Iraj Sodagar" w:date="2022-01-21T11:24:00Z">
              <w:r>
                <w:rPr>
                  <w:szCs w:val="20"/>
                </w:rPr>
                <w:t xml:space="preserve">specifies the </w:t>
              </w:r>
            </w:ins>
            <w:ins w:id="294" w:author="Iraj Sodagar" w:date="2022-01-21T11:29:00Z">
              <w:r w:rsidR="002B19A6">
                <w:rPr>
                  <w:szCs w:val="20"/>
                </w:rPr>
                <w:t>status</w:t>
              </w:r>
            </w:ins>
            <w:ins w:id="295" w:author="Iraj Sodagar" w:date="2022-01-21T11:24:00Z">
              <w:r>
                <w:rPr>
                  <w:szCs w:val="20"/>
                </w:rPr>
                <w:t xml:space="preserve"> of event</w:t>
              </w:r>
              <w:r>
                <w:rPr>
                  <w:szCs w:val="20"/>
                </w:rPr>
                <w:t>:</w:t>
              </w:r>
            </w:ins>
          </w:p>
          <w:p w14:paraId="625A3659" w14:textId="0D37B79C" w:rsidR="00272D8B" w:rsidRPr="00272D8B" w:rsidRDefault="002B19A6" w:rsidP="00272D8B">
            <w:pPr>
              <w:pStyle w:val="Tablebody"/>
              <w:numPr>
                <w:ilvl w:val="0"/>
                <w:numId w:val="9"/>
              </w:numPr>
              <w:jc w:val="left"/>
              <w:rPr>
                <w:ins w:id="296" w:author="Iraj Sodagar" w:date="2022-01-21T11:27:00Z"/>
                <w:szCs w:val="20"/>
                <w:rPrChange w:id="297" w:author="Iraj Sodagar" w:date="2022-01-21T11:27:00Z">
                  <w:rPr>
                    <w:ins w:id="298" w:author="Iraj Sodagar" w:date="2022-01-21T11:27:00Z"/>
                    <w:rFonts w:ascii="Courier New" w:hAnsi="Courier New" w:cs="Courier New"/>
                    <w:szCs w:val="20"/>
                  </w:rPr>
                </w:rPrChange>
              </w:rPr>
            </w:pPr>
            <w:ins w:id="299" w:author="Iraj Sodagar" w:date="2022-01-21T11:29:00Z">
              <w:r>
                <w:rPr>
                  <w:rFonts w:ascii="Courier New" w:hAnsi="Courier New" w:cs="Courier New"/>
                  <w:szCs w:val="20"/>
                </w:rPr>
                <w:t>none</w:t>
              </w:r>
            </w:ins>
            <w:ins w:id="300" w:author="Iraj Sodagar" w:date="2022-01-21T11:28:00Z">
              <w:r w:rsidR="00272D8B">
                <w:rPr>
                  <w:szCs w:val="20"/>
                </w:rPr>
                <w:t>:</w:t>
              </w:r>
              <w:r w:rsidR="00272D8B">
                <w:t xml:space="preserve"> </w:t>
              </w:r>
            </w:ins>
            <w:ins w:id="301" w:author="Iraj Sodagar" w:date="2022-01-21T11:29:00Z">
              <w:r>
                <w:t>no specific status</w:t>
              </w:r>
            </w:ins>
          </w:p>
          <w:p w14:paraId="643BB27A" w14:textId="0D8A6F9D" w:rsidR="00272D8B" w:rsidRPr="008258CE" w:rsidRDefault="00272D8B" w:rsidP="00272D8B">
            <w:pPr>
              <w:pStyle w:val="Tablebody"/>
              <w:numPr>
                <w:ilvl w:val="0"/>
                <w:numId w:val="9"/>
              </w:numPr>
              <w:jc w:val="left"/>
              <w:rPr>
                <w:ins w:id="302" w:author="Iraj Sodagar" w:date="2022-01-21T11:23:00Z"/>
                <w:szCs w:val="20"/>
              </w:rPr>
              <w:pPrChange w:id="303" w:author="Iraj Sodagar" w:date="2022-01-21T11:25:00Z">
                <w:pPr>
                  <w:pStyle w:val="Tablebody"/>
                  <w:jc w:val="left"/>
                </w:pPr>
              </w:pPrChange>
            </w:pPr>
            <w:ins w:id="304" w:author="Iraj Sodagar" w:date="2022-01-21T11:25:00Z">
              <w:r>
                <w:rPr>
                  <w:rFonts w:ascii="Courier New" w:hAnsi="Courier New" w:cs="Courier New"/>
                  <w:szCs w:val="20"/>
                </w:rPr>
                <w:t>update</w:t>
              </w:r>
            </w:ins>
            <w:ins w:id="305" w:author="Iraj Sodagar" w:date="2022-01-21T11:24:00Z">
              <w:r>
                <w:rPr>
                  <w:szCs w:val="20"/>
                </w:rPr>
                <w:t xml:space="preserve">: </w:t>
              </w:r>
            </w:ins>
            <w:ins w:id="306" w:author="Iraj Sodagar" w:date="2022-01-21T11:25:00Z">
              <w:r>
                <w:t xml:space="preserve">the </w:t>
              </w:r>
              <w:r>
                <w:t>event</w:t>
              </w:r>
              <w:r>
                <w:t xml:space="preserve"> is an update of another </w:t>
              </w:r>
            </w:ins>
            <w:ins w:id="307" w:author="Iraj Sodagar" w:date="2022-01-21T11:26:00Z">
              <w:r>
                <w:t>event</w:t>
              </w:r>
            </w:ins>
            <w:ins w:id="308" w:author="Iraj Sodagar" w:date="2022-01-21T11:25:00Z">
              <w:r>
                <w:t xml:space="preserve"> with identical values of </w:t>
              </w:r>
            </w:ins>
            <w:ins w:id="309" w:author="Iraj Sodagar" w:date="2022-01-21T11:26:00Z">
              <w:r>
                <w:t>@</w:t>
              </w:r>
            </w:ins>
            <w:proofErr w:type="spellStart"/>
            <w:ins w:id="310" w:author="Iraj Sodagar" w:date="2022-01-21T11:25:00Z">
              <w:r w:rsidRPr="008258CE">
                <w:rPr>
                  <w:rStyle w:val="ISOCode"/>
                </w:rPr>
                <w:t>scheme_id_uri</w:t>
              </w:r>
              <w:proofErr w:type="spellEnd"/>
              <w:r w:rsidRPr="008258CE">
                <w:t>,</w:t>
              </w:r>
              <w:r>
                <w:t xml:space="preserve"> </w:t>
              </w:r>
            </w:ins>
            <w:ins w:id="311" w:author="Iraj Sodagar" w:date="2022-01-21T11:26:00Z">
              <w:r>
                <w:t>@</w:t>
              </w:r>
            </w:ins>
            <w:ins w:id="312" w:author="Iraj Sodagar" w:date="2022-01-21T11:25:00Z">
              <w:r w:rsidRPr="008258CE">
                <w:rPr>
                  <w:rStyle w:val="ISOCode"/>
                </w:rPr>
                <w:t>value</w:t>
              </w:r>
            </w:ins>
            <w:ins w:id="313" w:author="Iraj Sodagar" w:date="2022-01-21T11:33:00Z">
              <w:r w:rsidR="002B19A6">
                <w:t>, a</w:t>
              </w:r>
            </w:ins>
            <w:ins w:id="314" w:author="Iraj Sodagar" w:date="2022-01-21T11:25:00Z">
              <w:r>
                <w:t xml:space="preserve">nd </w:t>
              </w:r>
            </w:ins>
            <w:ins w:id="315" w:author="Iraj Sodagar" w:date="2022-01-21T11:26:00Z">
              <w:r>
                <w:t>@</w:t>
              </w:r>
            </w:ins>
            <w:ins w:id="316" w:author="Iraj Sodagar" w:date="2022-01-21T11:25:00Z">
              <w:r w:rsidRPr="008258CE">
                <w:rPr>
                  <w:rStyle w:val="ISOCode"/>
                </w:rPr>
                <w:t>id</w:t>
              </w:r>
            </w:ins>
            <w:ins w:id="317" w:author="Iraj Sodagar" w:date="2022-01-21T11:33:00Z">
              <w:r w:rsidR="002B19A6">
                <w:rPr>
                  <w:rStyle w:val="ISOCode"/>
                </w:rPr>
                <w:t xml:space="preserve"> </w:t>
              </w:r>
            </w:ins>
            <w:ins w:id="318" w:author="Iraj Sodagar" w:date="2022-01-21T11:25:00Z">
              <w:r w:rsidRPr="008258CE">
                <w:t>field</w:t>
              </w:r>
              <w:r>
                <w:t>s</w:t>
              </w:r>
            </w:ins>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proofErr w:type="gramStart"/>
            <w:r w:rsidRPr="008258CE">
              <w:rPr>
                <w:szCs w:val="20"/>
              </w:rPr>
              <w:t>NOTE  the</w:t>
            </w:r>
            <w:proofErr w:type="gramEnd"/>
            <w:r w:rsidRPr="008258CE">
              <w:rPr>
                <w:szCs w:val="20"/>
              </w:rPr>
              <w:t xml:space="preserv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w:t>
            </w:r>
            <w:proofErr w:type="gramStart"/>
            <w:r w:rsidRPr="008258CE">
              <w:rPr>
                <w:sz w:val="20"/>
                <w:szCs w:val="20"/>
              </w:rPr>
              <w:t>an</w:t>
            </w:r>
            <w:proofErr w:type="gramEnd"/>
            <w:r w:rsidRPr="008258CE">
              <w:rPr>
                <w:sz w:val="20"/>
                <w:szCs w:val="20"/>
              </w:rPr>
              <w:t xml:space="preserve"> @.</w:t>
            </w:r>
          </w:p>
        </w:tc>
      </w:tr>
    </w:tbl>
    <w:p w14:paraId="67330E47" w14:textId="77777777" w:rsidR="00272D8B" w:rsidRDefault="00272D8B">
      <w:pPr>
        <w:rPr>
          <w:ins w:id="319" w:author="Iraj Sodagar" w:date="2022-01-21T11:21:00Z"/>
          <w:rFonts w:ascii="Times New Roman" w:hAnsi="Times New Roman" w:cs="Times New Roman"/>
          <w:sz w:val="24"/>
          <w:lang w:val="en-GB"/>
        </w:rPr>
      </w:pPr>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宋体" w:hAnsi="Times New Roman" w:cs="Times New Roman"/>
          <w:i/>
          <w:noProof/>
          <w:sz w:val="24"/>
          <w:lang w:val="en-CA"/>
        </w:rPr>
      </w:pPr>
      <w:r>
        <w:rPr>
          <w:rFonts w:ascii="Times New Roman" w:eastAsia="宋体" w:hAnsi="Times New Roman" w:cs="Times New Roman"/>
          <w:i/>
          <w:noProof/>
          <w:sz w:val="24"/>
          <w:lang w:val="en-CA"/>
        </w:rPr>
        <w:t xml:space="preserve">Replace </w:t>
      </w:r>
      <w:r>
        <w:rPr>
          <w:rFonts w:ascii="Times New Roman" w:eastAsia="宋体" w:hAnsi="Times New Roman" w:cs="Times New Roman"/>
          <w:i/>
          <w:noProof/>
          <w:sz w:val="24"/>
          <w:lang w:val="en-CA"/>
        </w:rPr>
        <w:t>5.10</w:t>
      </w:r>
      <w:r>
        <w:rPr>
          <w:rFonts w:ascii="Times New Roman" w:eastAsia="宋体" w:hAnsi="Times New Roman" w:cs="Times New Roman"/>
          <w:i/>
          <w:noProof/>
          <w:sz w:val="24"/>
          <w:lang w:val="en-CA"/>
        </w:rPr>
        <w:t xml:space="preserve"> with the following:</w:t>
      </w:r>
    </w:p>
    <w:p w14:paraId="701076B1" w14:textId="77777777" w:rsidR="00490122" w:rsidRPr="008258CE" w:rsidRDefault="00490122" w:rsidP="00490122">
      <w:pPr>
        <w:pStyle w:val="Heading4"/>
      </w:pPr>
    </w:p>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EventStreamType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lastRenderedPageBreak/>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xlink:href</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xlink:actuate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onRequest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xlink:show</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schemeIdUri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xs:anyURI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7CD5D1" w14:textId="3238D8E0" w:rsidR="00490122" w:rsidRDefault="00490122" w:rsidP="00490122">
      <w:pPr>
        <w:shd w:val="clear" w:color="auto" w:fill="D9D9D9" w:themeFill="background1" w:themeFillShade="D9"/>
        <w:adjustRightInd w:val="0"/>
        <w:rPr>
          <w:ins w:id="320" w:author="Iraj Sodagar" w:date="2022-01-21T10:41:00Z"/>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9E4D594" w14:textId="1A95670B" w:rsidR="00490122" w:rsidRPr="00490122" w:rsidRDefault="00490122" w:rsidP="00490122">
      <w:pPr>
        <w:shd w:val="clear" w:color="auto" w:fill="D9D9D9" w:themeFill="background1" w:themeFillShade="D9"/>
        <w:adjustRightInd w:val="0"/>
        <w:rPr>
          <w:rFonts w:ascii="Courier New" w:hAnsi="Courier New" w:cs="Courier New"/>
          <w:color w:val="0000FF"/>
          <w:sz w:val="16"/>
          <w:szCs w:val="16"/>
          <w:rPrChange w:id="321" w:author="Iraj Sodagar" w:date="2022-01-21T10:41:00Z">
            <w:rPr>
              <w:rFonts w:ascii="Courier New" w:hAnsi="Courier New" w:cs="Courier New"/>
              <w:b/>
              <w:bCs/>
              <w:color w:val="000000"/>
              <w:sz w:val="16"/>
              <w:szCs w:val="16"/>
            </w:rPr>
          </w:rPrChange>
        </w:rPr>
      </w:pPr>
      <w:ins w:id="322" w:author="Iraj Sodagar" w:date="2022-01-21T10:4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dispatchMode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proofErr w:type="spellStart"/>
      <w:ins w:id="323" w:author="Iraj Sodagar" w:date="2022-01-21T10:43:00Z">
        <w:r>
          <w:rPr>
            <w:rFonts w:ascii="Courier New" w:hAnsi="Courier New" w:cs="Courier New"/>
            <w:color w:val="008000"/>
            <w:sz w:val="16"/>
            <w:szCs w:val="16"/>
          </w:rPr>
          <w:t>DispatchModeType</w:t>
        </w:r>
      </w:ins>
      <w:proofErr w:type="spellEnd"/>
      <w:ins w:id="324" w:author="Iraj Sodagar" w:date="2022-01-21T10:41:00Z">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presentationTimeOffset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ins w:id="325" w:author="Iraj Sodagar" w:date="2022-01-21T11:30:00Z"/>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72E349E" w14:textId="0BA3BB31" w:rsidR="00490122"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ins w:id="326" w:author="Iraj Sodagar" w:date="2022-01-21T11:30: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status</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w:t>
        </w:r>
      </w:ins>
      <w:ins w:id="327" w:author="Iraj Sodagar" w:date="2022-01-21T11:31:00Z">
        <w:r>
          <w:rPr>
            <w:rFonts w:ascii="Courier New" w:hAnsi="Courier New" w:cs="Courier New"/>
            <w:color w:val="008000"/>
            <w:sz w:val="16"/>
            <w:szCs w:val="16"/>
          </w:rPr>
          <w:t>S</w:t>
        </w:r>
      </w:ins>
      <w:ins w:id="328" w:author="Iraj Sodagar" w:date="2022-01-21T11:30:00Z">
        <w:r>
          <w:rPr>
            <w:rFonts w:ascii="Courier New" w:hAnsi="Courier New" w:cs="Courier New"/>
            <w:color w:val="008000"/>
            <w:sz w:val="16"/>
            <w:szCs w:val="16"/>
          </w:rPr>
          <w:t>tatusType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02A54F8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AE844A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messageData</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B9FBD3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A2B27C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4A1984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7754252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221C8D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FF"/>
          <w:sz w:val="16"/>
          <w:szCs w:val="16"/>
        </w:rPr>
        <w:t>&gt;</w:t>
      </w:r>
    </w:p>
    <w:p w14:paraId="1523D0F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1A14E90E" w14:textId="22B3D80B" w:rsidR="00490122" w:rsidRDefault="00490122" w:rsidP="00490122">
      <w:pPr>
        <w:shd w:val="clear" w:color="auto" w:fill="D9D9D9" w:themeFill="background1" w:themeFillShade="D9"/>
        <w:adjustRightInd w:val="0"/>
        <w:rPr>
          <w:ins w:id="329" w:author="Iraj Sodagar" w:date="2022-01-21T10:48:00Z"/>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41513CEF" w14:textId="76B01BF6" w:rsidR="00DC76D9" w:rsidRPr="008258CE" w:rsidRDefault="00DC76D9" w:rsidP="00DC76D9">
      <w:pPr>
        <w:shd w:val="clear" w:color="auto" w:fill="D9D9D9" w:themeFill="background1" w:themeFillShade="D9"/>
        <w:adjustRightInd w:val="0"/>
        <w:rPr>
          <w:ins w:id="330" w:author="Iraj Sodagar" w:date="2022-01-21T10:48:00Z"/>
          <w:rFonts w:ascii="Courier New" w:hAnsi="Courier New" w:cs="Courier New"/>
          <w:b/>
          <w:bCs/>
          <w:color w:val="000000"/>
          <w:sz w:val="16"/>
          <w:szCs w:val="16"/>
        </w:rPr>
      </w:pPr>
      <w:ins w:id="331" w:author="Iraj Sodagar" w:date="2022-01-21T10:49:00Z">
        <w:r w:rsidRPr="008258CE">
          <w:rPr>
            <w:rFonts w:ascii="Courier New" w:hAnsi="Courier New" w:cs="Courier New"/>
            <w:b/>
            <w:bCs/>
            <w:color w:val="000000"/>
            <w:sz w:val="16"/>
            <w:szCs w:val="16"/>
          </w:rPr>
          <w:tab/>
        </w:r>
      </w:ins>
      <w:ins w:id="332" w:author="Iraj Sodagar" w:date="2022-01-21T10:48:00Z">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proofErr w:type="spellStart"/>
      <w:ins w:id="333" w:author="Iraj Sodagar" w:date="2022-01-21T10:49:00Z">
        <w:r>
          <w:rPr>
            <w:rFonts w:ascii="Courier New" w:hAnsi="Courier New" w:cs="Courier New"/>
            <w:color w:val="008000"/>
            <w:sz w:val="16"/>
            <w:szCs w:val="16"/>
          </w:rPr>
          <w:t>DispatchMode</w:t>
        </w:r>
      </w:ins>
      <w:ins w:id="334" w:author="Iraj Sodagar" w:date="2022-01-21T10:48:00Z">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649B83B3" w14:textId="77777777" w:rsidR="00DC76D9" w:rsidRPr="008258CE" w:rsidRDefault="00DC76D9" w:rsidP="00DC76D9">
      <w:pPr>
        <w:shd w:val="clear" w:color="auto" w:fill="D9D9D9" w:themeFill="background1" w:themeFillShade="D9"/>
        <w:adjustRightInd w:val="0"/>
        <w:rPr>
          <w:ins w:id="335" w:author="Iraj Sodagar" w:date="2022-01-21T10:48:00Z"/>
          <w:rFonts w:ascii="Courier New" w:hAnsi="Courier New" w:cs="Courier New"/>
          <w:b/>
          <w:bCs/>
          <w:color w:val="000000"/>
          <w:sz w:val="16"/>
          <w:szCs w:val="16"/>
        </w:rPr>
      </w:pPr>
      <w:ins w:id="336"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ins>
    </w:p>
    <w:p w14:paraId="3D1852ED" w14:textId="77777777" w:rsidR="00DC76D9" w:rsidRPr="005669B8" w:rsidRDefault="00DC76D9" w:rsidP="00DC76D9">
      <w:pPr>
        <w:shd w:val="clear" w:color="auto" w:fill="D9D9D9" w:themeFill="background1" w:themeFillShade="D9"/>
        <w:adjustRightInd w:val="0"/>
        <w:rPr>
          <w:ins w:id="337" w:author="Iraj Sodagar" w:date="2022-01-21T10:48:00Z"/>
          <w:rFonts w:ascii="Courier New" w:hAnsi="Courier New" w:cs="Courier New"/>
          <w:b/>
          <w:bCs/>
          <w:color w:val="000000"/>
          <w:sz w:val="16"/>
          <w:szCs w:val="16"/>
        </w:rPr>
      </w:pPr>
      <w:ins w:id="338"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ins>
    </w:p>
    <w:p w14:paraId="69323353" w14:textId="09FD3659" w:rsidR="00DC76D9" w:rsidRPr="008258CE" w:rsidRDefault="00DC76D9" w:rsidP="00DC76D9">
      <w:pPr>
        <w:shd w:val="clear" w:color="auto" w:fill="D9D9D9" w:themeFill="background1" w:themeFillShade="D9"/>
        <w:adjustRightInd w:val="0"/>
        <w:rPr>
          <w:ins w:id="339" w:author="Iraj Sodagar" w:date="2022-01-21T10:48:00Z"/>
          <w:rFonts w:ascii="Courier New" w:hAnsi="Courier New" w:cs="Courier New"/>
          <w:b/>
          <w:bCs/>
          <w:color w:val="000000"/>
          <w:sz w:val="16"/>
          <w:szCs w:val="16"/>
        </w:rPr>
      </w:pPr>
      <w:ins w:id="340" w:author="Iraj Sodagar" w:date="2022-01-21T10:48:00Z">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ins>
      <w:ins w:id="341" w:author="Iraj Sodagar" w:date="2022-01-21T10:49:00Z">
        <w:r>
          <w:rPr>
            <w:rFonts w:ascii="Courier New" w:hAnsi="Courier New" w:cs="Courier New"/>
            <w:b/>
            <w:bCs/>
            <w:color w:val="000000"/>
            <w:sz w:val="16"/>
            <w:szCs w:val="16"/>
          </w:rPr>
          <w:t>Dispatch Mode</w:t>
        </w:r>
      </w:ins>
    </w:p>
    <w:p w14:paraId="45E7E034" w14:textId="77777777" w:rsidR="00DC76D9" w:rsidRPr="008258CE" w:rsidRDefault="00DC76D9" w:rsidP="00DC76D9">
      <w:pPr>
        <w:shd w:val="clear" w:color="auto" w:fill="D9D9D9" w:themeFill="background1" w:themeFillShade="D9"/>
        <w:adjustRightInd w:val="0"/>
        <w:rPr>
          <w:ins w:id="342" w:author="Iraj Sodagar" w:date="2022-01-21T10:48:00Z"/>
          <w:rFonts w:ascii="Courier New" w:hAnsi="Courier New" w:cs="Courier New"/>
          <w:b/>
          <w:bCs/>
          <w:color w:val="000000"/>
          <w:sz w:val="16"/>
          <w:szCs w:val="16"/>
        </w:rPr>
      </w:pPr>
      <w:ins w:id="343"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ins>
    </w:p>
    <w:p w14:paraId="6B90F7B1" w14:textId="77777777" w:rsidR="00DC76D9" w:rsidRPr="008258CE" w:rsidRDefault="00DC76D9" w:rsidP="00DC76D9">
      <w:pPr>
        <w:shd w:val="clear" w:color="auto" w:fill="D9D9D9" w:themeFill="background1" w:themeFillShade="D9"/>
        <w:adjustRightInd w:val="0"/>
        <w:rPr>
          <w:ins w:id="344" w:author="Iraj Sodagar" w:date="2022-01-21T10:48:00Z"/>
          <w:rFonts w:ascii="Courier New" w:hAnsi="Courier New" w:cs="Courier New"/>
          <w:b/>
          <w:bCs/>
          <w:color w:val="000000"/>
          <w:sz w:val="16"/>
          <w:szCs w:val="16"/>
        </w:rPr>
      </w:pPr>
      <w:ins w:id="345"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ins>
    </w:p>
    <w:p w14:paraId="337B221C" w14:textId="77777777" w:rsidR="00DC76D9" w:rsidRPr="008258CE" w:rsidRDefault="00DC76D9" w:rsidP="00DC76D9">
      <w:pPr>
        <w:shd w:val="clear" w:color="auto" w:fill="D9D9D9" w:themeFill="background1" w:themeFillShade="D9"/>
        <w:adjustRightInd w:val="0"/>
        <w:rPr>
          <w:ins w:id="346" w:author="Iraj Sodagar" w:date="2022-01-21T10:48:00Z"/>
          <w:rFonts w:ascii="Courier New" w:hAnsi="Courier New" w:cs="Courier New"/>
          <w:b/>
          <w:bCs/>
          <w:color w:val="000000"/>
          <w:sz w:val="16"/>
          <w:szCs w:val="16"/>
        </w:rPr>
      </w:pPr>
      <w:ins w:id="347"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15D859BA" w14:textId="0AD25837" w:rsidR="00DC76D9" w:rsidRDefault="00DC76D9" w:rsidP="00DC76D9">
      <w:pPr>
        <w:shd w:val="clear" w:color="auto" w:fill="D9D9D9" w:themeFill="background1" w:themeFillShade="D9"/>
        <w:adjustRightInd w:val="0"/>
        <w:rPr>
          <w:ins w:id="348" w:author="Iraj Sodagar" w:date="2022-01-21T10:49:00Z"/>
          <w:rFonts w:ascii="Courier New" w:hAnsi="Courier New" w:cs="Courier New"/>
          <w:color w:val="0000FF"/>
          <w:sz w:val="16"/>
          <w:szCs w:val="16"/>
        </w:rPr>
      </w:pPr>
      <w:ins w:id="349"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ins w:id="350" w:author="Iraj Sodagar" w:date="2022-01-21T10:49:00Z">
        <w:r>
          <w:rPr>
            <w:rFonts w:ascii="Courier New" w:hAnsi="Courier New" w:cs="Courier New"/>
            <w:color w:val="008000"/>
            <w:sz w:val="16"/>
            <w:szCs w:val="16"/>
          </w:rPr>
          <w:t>on-receive</w:t>
        </w:r>
      </w:ins>
      <w:ins w:id="351" w:author="Iraj Sodagar" w:date="2022-01-21T10:48:00Z">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428EDA9F" w14:textId="4B5E76CA" w:rsidR="00DC76D9" w:rsidRPr="008258CE" w:rsidRDefault="00DC76D9" w:rsidP="00DC76D9">
      <w:pPr>
        <w:shd w:val="clear" w:color="auto" w:fill="D9D9D9" w:themeFill="background1" w:themeFillShade="D9"/>
        <w:adjustRightInd w:val="0"/>
        <w:rPr>
          <w:ins w:id="352" w:author="Iraj Sodagar" w:date="2022-01-21T10:48:00Z"/>
          <w:rFonts w:ascii="Courier New" w:hAnsi="Courier New" w:cs="Courier New"/>
          <w:b/>
          <w:bCs/>
          <w:color w:val="000000"/>
          <w:sz w:val="16"/>
          <w:szCs w:val="16"/>
        </w:rPr>
      </w:pPr>
      <w:ins w:id="353" w:author="Iraj Sodagar" w:date="2022-01-21T10:49:00Z">
        <w:r>
          <w:rPr>
            <w:rFonts w:ascii="Courier New" w:hAnsi="Courier New" w:cs="Courier New"/>
            <w:color w:val="0000FF"/>
            <w:sz w:val="16"/>
            <w:szCs w:val="16"/>
          </w:rPr>
          <w:t xml:space="preserve">                       </w:t>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on-</w:t>
        </w:r>
        <w:r>
          <w:rPr>
            <w:rFonts w:ascii="Courier New" w:hAnsi="Courier New" w:cs="Courier New"/>
            <w:color w:val="008000"/>
            <w:sz w:val="16"/>
            <w:szCs w:val="16"/>
          </w:rPr>
          <w:t>start</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27F6E7F9" w14:textId="77777777" w:rsidR="00DC76D9" w:rsidRPr="008258CE" w:rsidRDefault="00DC76D9" w:rsidP="00DC76D9">
      <w:pPr>
        <w:shd w:val="clear" w:color="auto" w:fill="D9D9D9" w:themeFill="background1" w:themeFillShade="D9"/>
        <w:adjustRightInd w:val="0"/>
        <w:rPr>
          <w:ins w:id="354" w:author="Iraj Sodagar" w:date="2022-01-21T10:48:00Z"/>
          <w:rFonts w:ascii="Courier New" w:hAnsi="Courier New" w:cs="Courier New"/>
          <w:b/>
          <w:bCs/>
          <w:color w:val="000000"/>
          <w:sz w:val="16"/>
          <w:szCs w:val="16"/>
        </w:rPr>
      </w:pPr>
      <w:ins w:id="355" w:author="Iraj Sodagar" w:date="2022-01-21T10:48: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ins>
    </w:p>
    <w:p w14:paraId="26D86A3A" w14:textId="77777777" w:rsidR="002B19A6" w:rsidRPr="004F5ED7" w:rsidRDefault="00DC76D9" w:rsidP="002B19A6">
      <w:pPr>
        <w:shd w:val="clear" w:color="auto" w:fill="D9D9D9" w:themeFill="background1" w:themeFillShade="D9"/>
        <w:adjustRightInd w:val="0"/>
        <w:rPr>
          <w:ins w:id="356" w:author="Iraj Sodagar" w:date="2022-01-21T11:31:00Z"/>
          <w:rFonts w:ascii="Courier New" w:hAnsi="Courier New" w:cs="Courier New"/>
          <w:b/>
          <w:bCs/>
          <w:color w:val="000000"/>
          <w:sz w:val="16"/>
          <w:szCs w:val="16"/>
        </w:rPr>
      </w:pPr>
      <w:ins w:id="357" w:author="Iraj Sodagar" w:date="2022-01-21T10:48:00Z">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ins>
    </w:p>
    <w:p w14:paraId="576FF036" w14:textId="584CB099" w:rsidR="002B19A6" w:rsidRPr="008258CE" w:rsidRDefault="002B19A6" w:rsidP="002B19A6">
      <w:pPr>
        <w:shd w:val="clear" w:color="auto" w:fill="D9D9D9" w:themeFill="background1" w:themeFillShade="D9"/>
        <w:adjustRightInd w:val="0"/>
        <w:rPr>
          <w:ins w:id="358" w:author="Iraj Sodagar" w:date="2022-01-21T11:31:00Z"/>
          <w:rFonts w:ascii="Courier New" w:hAnsi="Courier New" w:cs="Courier New"/>
          <w:b/>
          <w:bCs/>
          <w:color w:val="000000"/>
          <w:sz w:val="16"/>
          <w:szCs w:val="16"/>
        </w:rPr>
      </w:pPr>
      <w:ins w:id="359" w:author="Iraj Sodagar" w:date="2022-01-21T11:31:00Z">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Status</w:t>
        </w:r>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7C5F29D8" w14:textId="77777777" w:rsidR="002B19A6" w:rsidRPr="008258CE" w:rsidRDefault="002B19A6" w:rsidP="002B19A6">
      <w:pPr>
        <w:shd w:val="clear" w:color="auto" w:fill="D9D9D9" w:themeFill="background1" w:themeFillShade="D9"/>
        <w:adjustRightInd w:val="0"/>
        <w:rPr>
          <w:ins w:id="360" w:author="Iraj Sodagar" w:date="2022-01-21T11:31:00Z"/>
          <w:rFonts w:ascii="Courier New" w:hAnsi="Courier New" w:cs="Courier New"/>
          <w:b/>
          <w:bCs/>
          <w:color w:val="000000"/>
          <w:sz w:val="16"/>
          <w:szCs w:val="16"/>
        </w:rPr>
      </w:pPr>
      <w:ins w:id="361"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ins>
    </w:p>
    <w:p w14:paraId="69D548B0" w14:textId="77777777" w:rsidR="002B19A6" w:rsidRPr="005669B8" w:rsidRDefault="002B19A6" w:rsidP="002B19A6">
      <w:pPr>
        <w:shd w:val="clear" w:color="auto" w:fill="D9D9D9" w:themeFill="background1" w:themeFillShade="D9"/>
        <w:adjustRightInd w:val="0"/>
        <w:rPr>
          <w:ins w:id="362" w:author="Iraj Sodagar" w:date="2022-01-21T11:31:00Z"/>
          <w:rFonts w:ascii="Courier New" w:hAnsi="Courier New" w:cs="Courier New"/>
          <w:b/>
          <w:bCs/>
          <w:color w:val="000000"/>
          <w:sz w:val="16"/>
          <w:szCs w:val="16"/>
        </w:rPr>
      </w:pPr>
      <w:ins w:id="363"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ins>
    </w:p>
    <w:p w14:paraId="365286A4" w14:textId="621B5A32" w:rsidR="002B19A6" w:rsidRPr="008258CE" w:rsidRDefault="002B19A6" w:rsidP="002B19A6">
      <w:pPr>
        <w:shd w:val="clear" w:color="auto" w:fill="D9D9D9" w:themeFill="background1" w:themeFillShade="D9"/>
        <w:adjustRightInd w:val="0"/>
        <w:rPr>
          <w:ins w:id="364" w:author="Iraj Sodagar" w:date="2022-01-21T11:31:00Z"/>
          <w:rFonts w:ascii="Courier New" w:hAnsi="Courier New" w:cs="Courier New"/>
          <w:b/>
          <w:bCs/>
          <w:color w:val="000000"/>
          <w:sz w:val="16"/>
          <w:szCs w:val="16"/>
        </w:rPr>
      </w:pPr>
      <w:ins w:id="365" w:author="Iraj Sodagar" w:date="2022-01-21T11:31:00Z">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ins>
    </w:p>
    <w:p w14:paraId="17042157" w14:textId="77777777" w:rsidR="002B19A6" w:rsidRPr="008258CE" w:rsidRDefault="002B19A6" w:rsidP="002B19A6">
      <w:pPr>
        <w:shd w:val="clear" w:color="auto" w:fill="D9D9D9" w:themeFill="background1" w:themeFillShade="D9"/>
        <w:adjustRightInd w:val="0"/>
        <w:rPr>
          <w:ins w:id="366" w:author="Iraj Sodagar" w:date="2022-01-21T11:31:00Z"/>
          <w:rFonts w:ascii="Courier New" w:hAnsi="Courier New" w:cs="Courier New"/>
          <w:b/>
          <w:bCs/>
          <w:color w:val="000000"/>
          <w:sz w:val="16"/>
          <w:szCs w:val="16"/>
        </w:rPr>
      </w:pPr>
      <w:ins w:id="367"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ins>
    </w:p>
    <w:p w14:paraId="147FBF54" w14:textId="77777777" w:rsidR="002B19A6" w:rsidRPr="008258CE" w:rsidRDefault="002B19A6" w:rsidP="002B19A6">
      <w:pPr>
        <w:shd w:val="clear" w:color="auto" w:fill="D9D9D9" w:themeFill="background1" w:themeFillShade="D9"/>
        <w:adjustRightInd w:val="0"/>
        <w:rPr>
          <w:ins w:id="368" w:author="Iraj Sodagar" w:date="2022-01-21T11:31:00Z"/>
          <w:rFonts w:ascii="Courier New" w:hAnsi="Courier New" w:cs="Courier New"/>
          <w:b/>
          <w:bCs/>
          <w:color w:val="000000"/>
          <w:sz w:val="16"/>
          <w:szCs w:val="16"/>
        </w:rPr>
      </w:pPr>
      <w:ins w:id="369"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ins>
    </w:p>
    <w:p w14:paraId="59BACDA7" w14:textId="77777777" w:rsidR="002B19A6" w:rsidRPr="008258CE" w:rsidRDefault="002B19A6" w:rsidP="002B19A6">
      <w:pPr>
        <w:shd w:val="clear" w:color="auto" w:fill="D9D9D9" w:themeFill="background1" w:themeFillShade="D9"/>
        <w:adjustRightInd w:val="0"/>
        <w:rPr>
          <w:ins w:id="370" w:author="Iraj Sodagar" w:date="2022-01-21T11:31:00Z"/>
          <w:rFonts w:ascii="Courier New" w:hAnsi="Courier New" w:cs="Courier New"/>
          <w:b/>
          <w:bCs/>
          <w:color w:val="000000"/>
          <w:sz w:val="16"/>
          <w:szCs w:val="16"/>
        </w:rPr>
      </w:pPr>
      <w:ins w:id="371"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03DBC040" w14:textId="5C4D1553" w:rsidR="002B19A6" w:rsidRPr="008258CE" w:rsidRDefault="002B19A6" w:rsidP="002B19A6">
      <w:pPr>
        <w:shd w:val="clear" w:color="auto" w:fill="D9D9D9" w:themeFill="background1" w:themeFillShade="D9"/>
        <w:adjustRightInd w:val="0"/>
        <w:rPr>
          <w:ins w:id="372" w:author="Iraj Sodagar" w:date="2022-01-21T11:31:00Z"/>
          <w:rFonts w:ascii="Courier New" w:hAnsi="Courier New" w:cs="Courier New"/>
          <w:b/>
          <w:bCs/>
          <w:color w:val="000000"/>
          <w:sz w:val="16"/>
          <w:szCs w:val="16"/>
        </w:rPr>
      </w:pPr>
      <w:ins w:id="373"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ins w:id="374" w:author="Iraj Sodagar" w:date="2022-01-21T11:32:00Z">
        <w:r>
          <w:rPr>
            <w:rFonts w:ascii="Courier New" w:hAnsi="Courier New" w:cs="Courier New"/>
            <w:color w:val="008000"/>
            <w:sz w:val="16"/>
            <w:szCs w:val="16"/>
          </w:rPr>
          <w:t>none</w:t>
        </w:r>
      </w:ins>
      <w:ins w:id="375" w:author="Iraj Sodagar" w:date="2022-01-21T11:31:00Z">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206B1CB6" w14:textId="15BCF09F" w:rsidR="002B19A6" w:rsidRPr="008258CE" w:rsidRDefault="002B19A6" w:rsidP="002B19A6">
      <w:pPr>
        <w:shd w:val="clear" w:color="auto" w:fill="D9D9D9" w:themeFill="background1" w:themeFillShade="D9"/>
        <w:adjustRightInd w:val="0"/>
        <w:rPr>
          <w:ins w:id="376" w:author="Iraj Sodagar" w:date="2022-01-21T11:31:00Z"/>
          <w:rFonts w:ascii="Courier New" w:hAnsi="Courier New" w:cs="Courier New"/>
          <w:b/>
          <w:bCs/>
          <w:color w:val="000000"/>
          <w:sz w:val="16"/>
          <w:szCs w:val="16"/>
        </w:rPr>
      </w:pPr>
      <w:ins w:id="377"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48393434" w14:textId="77777777" w:rsidR="002B19A6" w:rsidRPr="008258CE" w:rsidRDefault="002B19A6" w:rsidP="002B19A6">
      <w:pPr>
        <w:shd w:val="clear" w:color="auto" w:fill="D9D9D9" w:themeFill="background1" w:themeFillShade="D9"/>
        <w:adjustRightInd w:val="0"/>
        <w:rPr>
          <w:ins w:id="378" w:author="Iraj Sodagar" w:date="2022-01-21T11:31:00Z"/>
          <w:rFonts w:ascii="Courier New" w:hAnsi="Courier New" w:cs="Courier New"/>
          <w:b/>
          <w:bCs/>
          <w:color w:val="000000"/>
          <w:sz w:val="16"/>
          <w:szCs w:val="16"/>
        </w:rPr>
      </w:pPr>
      <w:ins w:id="379" w:author="Iraj Sodagar" w:date="2022-01-21T11:31:00Z">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ins>
    </w:p>
    <w:p w14:paraId="6873E626" w14:textId="1437EE37" w:rsidR="00DC76D9" w:rsidRPr="00DC76D9" w:rsidRDefault="002B19A6" w:rsidP="002B19A6">
      <w:pPr>
        <w:shd w:val="clear" w:color="auto" w:fill="D9D9D9" w:themeFill="background1" w:themeFillShade="D9"/>
        <w:adjustRightInd w:val="0"/>
        <w:rPr>
          <w:rFonts w:ascii="Courier New" w:hAnsi="Courier New" w:cs="Courier New"/>
          <w:b/>
          <w:bCs/>
          <w:color w:val="000000"/>
          <w:sz w:val="16"/>
          <w:szCs w:val="16"/>
          <w:rPrChange w:id="380" w:author="Iraj Sodagar" w:date="2022-01-21T10:50:00Z">
            <w:rPr>
              <w:rFonts w:ascii="Courier New" w:hAnsi="Courier New" w:cs="Courier New"/>
              <w:color w:val="0000FF"/>
              <w:sz w:val="16"/>
              <w:szCs w:val="16"/>
            </w:rPr>
          </w:rPrChange>
        </w:rPr>
      </w:pPr>
      <w:ins w:id="381" w:author="Iraj Sodagar" w:date="2022-01-21T11:31:00Z">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ins>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05E16827" w14:textId="411203DE" w:rsidR="00490122" w:rsidRDefault="00490122">
      <w:pPr>
        <w:rPr>
          <w:ins w:id="382" w:author="Iraj Sodagar" w:date="2022-01-21T10:50:00Z"/>
          <w:rFonts w:ascii="Times New Roman" w:hAnsi="Times New Roman" w:cs="Times New Roman"/>
          <w:sz w:val="24"/>
          <w:lang w:val="en-GB"/>
        </w:rPr>
      </w:pPr>
    </w:p>
    <w:p w14:paraId="6B2B45E5" w14:textId="762551C2" w:rsidR="00DC76D9" w:rsidRDefault="00DC76D9">
      <w:pPr>
        <w:rPr>
          <w:ins w:id="383" w:author="Iraj Sodagar" w:date="2022-01-21T10:50:00Z"/>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宋体" w:hAnsi="Times New Roman" w:cs="Times New Roman"/>
          <w:i/>
          <w:noProof/>
          <w:sz w:val="24"/>
          <w:lang w:val="en-CA"/>
        </w:rPr>
      </w:pPr>
      <w:r>
        <w:rPr>
          <w:rFonts w:ascii="Times New Roman" w:eastAsia="宋体" w:hAnsi="Times New Roman" w:cs="Times New Roman"/>
          <w:i/>
          <w:noProof/>
          <w:sz w:val="24"/>
          <w:lang w:val="en-CA"/>
        </w:rPr>
        <w:t>Replace 5.10</w:t>
      </w:r>
      <w:r w:rsidR="00E10697">
        <w:rPr>
          <w:rFonts w:ascii="Times New Roman" w:eastAsia="宋体" w:hAnsi="Times New Roman" w:cs="Times New Roman"/>
          <w:i/>
          <w:noProof/>
          <w:sz w:val="24"/>
          <w:lang w:val="en-CA"/>
        </w:rPr>
        <w:t>.3.3.3</w:t>
      </w:r>
      <w:r>
        <w:rPr>
          <w:rFonts w:ascii="Times New Roman" w:eastAsia="宋体"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42700B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proofErr w:type="gramStart"/>
      <w:r w:rsidRPr="00B4554E">
        <w:rPr>
          <w:rFonts w:ascii="Courier New" w:eastAsia="Times New Roman" w:hAnsi="Courier New" w:cs="Courier New"/>
          <w:color w:val="111111"/>
          <w:sz w:val="21"/>
          <w:szCs w:val="21"/>
        </w:rPr>
        <w:t>aligned(</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75AF00"/>
          <w:sz w:val="21"/>
          <w:szCs w:val="21"/>
        </w:rPr>
        <w:t>DASHEventMessageBox</w:t>
      </w:r>
      <w:proofErr w:type="spellEnd"/>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FullBox</w:t>
      </w:r>
      <w:proofErr w:type="spellEnd"/>
      <w:r w:rsidRPr="00B4554E">
        <w:rPr>
          <w:rFonts w:ascii="Courier New" w:eastAsia="Times New Roman" w:hAnsi="Courier New" w:cs="Courier New"/>
          <w:color w:val="111111"/>
          <w:sz w:val="21"/>
          <w:szCs w:val="21"/>
        </w:rPr>
        <w:t>(</w:t>
      </w:r>
      <w:r>
        <w:rPr>
          <w:rFonts w:ascii="Courier New" w:eastAsia="Times New Roman" w:hAnsi="Courier New" w:cs="Courier New"/>
          <w:color w:val="111111"/>
          <w:sz w:val="21"/>
          <w:szCs w:val="21"/>
        </w:rPr>
        <w:t>'</w:t>
      </w:r>
      <w:proofErr w:type="spellStart"/>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proofErr w:type="spellEnd"/>
      <w:r>
        <w:rPr>
          <w:rFonts w:ascii="Courier New" w:eastAsia="Times New Roman" w:hAnsi="Courier New" w:cs="Courier New"/>
          <w:color w:val="111111"/>
          <w:sz w:val="21"/>
          <w:szCs w:val="21"/>
        </w:rPr>
        <w: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del w:id="384" w:author="Iraj Sodagar" w:date="2022-01-21T11:15:00Z">
        <w:r w:rsidRPr="00B4554E" w:rsidDel="00E10697">
          <w:rPr>
            <w:rFonts w:ascii="Courier New" w:eastAsia="Times New Roman" w:hAnsi="Courier New" w:cs="Courier New"/>
            <w:color w:val="F92672"/>
            <w:sz w:val="21"/>
            <w:szCs w:val="21"/>
          </w:rPr>
          <w:delText>=</w:delText>
        </w:r>
        <w:r w:rsidRPr="00B4554E" w:rsidDel="00E10697">
          <w:rPr>
            <w:rFonts w:ascii="Courier New" w:eastAsia="Times New Roman" w:hAnsi="Courier New" w:cs="Courier New"/>
            <w:color w:val="AE81FF"/>
            <w:sz w:val="21"/>
            <w:szCs w:val="21"/>
          </w:rPr>
          <w:delText>0</w:delText>
        </w:r>
      </w:del>
      <w:r w:rsidRPr="00B4554E">
        <w:rPr>
          <w:rFonts w:ascii="Courier New" w:eastAsia="Times New Roman" w:hAnsi="Courier New" w:cs="Courier New"/>
          <w:color w:val="111111"/>
          <w:sz w:val="21"/>
          <w:szCs w:val="21"/>
        </w:rPr>
        <w:t>){</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presentation_time_delta</w:t>
      </w:r>
      <w:proofErr w:type="spellEnd"/>
      <w:r w:rsidRPr="00B4554E">
        <w:rPr>
          <w:rFonts w:ascii="Courier New" w:eastAsia="Times New Roman" w:hAnsi="Courier New" w:cs="Courier New"/>
          <w:color w:val="111111"/>
          <w:sz w:val="21"/>
          <w:szCs w:val="21"/>
        </w:rPr>
        <w:t>;</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w:t>
      </w:r>
      <w:proofErr w:type="spellEnd"/>
      <w:r w:rsidRPr="00B4554E">
        <w:rPr>
          <w:rFonts w:ascii="Courier New" w:eastAsia="Times New Roman" w:hAnsi="Courier New" w:cs="Courier New"/>
          <w:color w:val="111111"/>
          <w:sz w:val="21"/>
          <w:szCs w:val="21"/>
        </w:rPr>
        <w:t>;</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message_data</w:t>
      </w:r>
      <w:proofErr w:type="spellEnd"/>
      <w:r w:rsidRPr="00B4554E">
        <w:rPr>
          <w:rFonts w:ascii="Courier New" w:eastAsia="Times New Roman" w:hAnsi="Courier New" w:cs="Courier New"/>
          <w:color w:val="111111"/>
          <w:sz w:val="21"/>
          <w:szCs w:val="21"/>
        </w:rPr>
        <w:t>[];</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宋体" w:hAnsi="Times New Roman" w:cs="Times New Roman"/>
          <w:i/>
          <w:noProof/>
          <w:sz w:val="24"/>
          <w:lang w:val="en-CA"/>
        </w:rPr>
      </w:pPr>
      <w:r>
        <w:rPr>
          <w:rFonts w:ascii="Times New Roman" w:eastAsia="宋体" w:hAnsi="Times New Roman" w:cs="Times New Roman"/>
          <w:i/>
          <w:noProof/>
          <w:sz w:val="24"/>
          <w:lang w:val="en-CA"/>
        </w:rPr>
        <w:t>Replace 5.10.3.3.</w:t>
      </w:r>
      <w:r>
        <w:rPr>
          <w:rFonts w:ascii="Times New Roman" w:eastAsia="宋体" w:hAnsi="Times New Roman" w:cs="Times New Roman"/>
          <w:i/>
          <w:noProof/>
          <w:sz w:val="24"/>
          <w:lang w:val="en-CA"/>
        </w:rPr>
        <w:t>4</w:t>
      </w:r>
      <w:r>
        <w:rPr>
          <w:rFonts w:ascii="Times New Roman" w:eastAsia="宋体" w:hAnsi="Times New Roman" w:cs="Times New Roman"/>
          <w:i/>
          <w:noProof/>
          <w:sz w:val="24"/>
          <w:lang w:val="en-CA"/>
        </w:rPr>
        <w:t xml:space="preserve"> with the following:</w:t>
      </w:r>
    </w:p>
    <w:p w14:paraId="0D14B5CD" w14:textId="77777777" w:rsidR="00E10697" w:rsidRDefault="00E10697" w:rsidP="00E10697">
      <w:pPr>
        <w:keepNext/>
        <w:keepLines/>
        <w:spacing w:before="360"/>
        <w:outlineLvl w:val="0"/>
        <w:rPr>
          <w:rFonts w:ascii="Times New Roman" w:eastAsia="宋体" w:hAnsi="Times New Roman" w:cs="Times New Roman"/>
          <w:i/>
          <w:noProof/>
          <w:sz w:val="24"/>
          <w:lang w:val="en-CA"/>
        </w:rPr>
      </w:pPr>
    </w:p>
    <w:p w14:paraId="4F88C961" w14:textId="77777777" w:rsidR="00F117C0" w:rsidRPr="008258CE" w:rsidRDefault="00F117C0" w:rsidP="00F117C0">
      <w:pPr>
        <w:pStyle w:val="ListContinue1"/>
      </w:pPr>
      <w:r w:rsidRPr="008258CE">
        <w:t>—</w:t>
      </w:r>
      <w:r w:rsidRPr="008258CE">
        <w:tab/>
      </w:r>
      <w:proofErr w:type="spellStart"/>
      <w:r w:rsidRPr="008258CE">
        <w:rPr>
          <w:rStyle w:val="ISOCode"/>
        </w:rPr>
        <w:t>scheme_id_uri</w:t>
      </w:r>
      <w:proofErr w:type="spellEnd"/>
      <w:r w:rsidRPr="008258CE">
        <w:t xml:space="preserve">: is a null-terminated ('C') string in UTF-8 characters that identifies the message scheme.  The semantics and syntax of the </w:t>
      </w:r>
      <w:proofErr w:type="spellStart"/>
      <w:r w:rsidRPr="008258CE">
        <w:rPr>
          <w:rFonts w:ascii="Courier New" w:hAnsi="Courier New" w:cs="Courier New"/>
        </w:rPr>
        <w:t>message_</w:t>
      </w:r>
      <w:proofErr w:type="gramStart"/>
      <w:r w:rsidRPr="008258CE">
        <w:rPr>
          <w:rFonts w:ascii="Courier New" w:hAnsi="Courier New" w:cs="Courier New"/>
        </w:rPr>
        <w:t>data</w:t>
      </w:r>
      <w:proofErr w:type="spellEnd"/>
      <w:r w:rsidRPr="008258CE">
        <w:rPr>
          <w:rFonts w:ascii="Courier New" w:hAnsi="Courier New" w:cs="Courier New"/>
        </w:rPr>
        <w:t>[</w:t>
      </w:r>
      <w:proofErr w:type="gramEnd"/>
      <w:r w:rsidRPr="008258CE">
        <w:rPr>
          <w:rFonts w:ascii="Courier New" w:hAnsi="Courier New" w:cs="Courier New"/>
        </w:rPr>
        <w:t>]</w:t>
      </w:r>
      <w:r w:rsidRPr="008258CE">
        <w:t xml:space="preserve"> are defined by the owner of the scheme identified.  The string may use URN or URL syntax.  When a URL is used, it is recommended to also contain a month-date in the form </w:t>
      </w:r>
      <w:proofErr w:type="spellStart"/>
      <w:r w:rsidRPr="008258CE">
        <w:t>mmyyyy</w:t>
      </w:r>
      <w:proofErr w:type="spellEnd"/>
      <w:r w:rsidRPr="008258CE">
        <w:t>;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proofErr w:type="spellStart"/>
      <w:r w:rsidRPr="008258CE">
        <w:rPr>
          <w:rStyle w:val="ISOCode"/>
        </w:rPr>
        <w:t>scheme_id_uri</w:t>
      </w:r>
      <w:proofErr w:type="spellEnd"/>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proofErr w:type="spellStart"/>
      <w:r w:rsidRPr="008258CE">
        <w:rPr>
          <w:rStyle w:val="ISOCode"/>
        </w:rPr>
        <w:t>presentation_time_delta</w:t>
      </w:r>
      <w:proofErr w:type="spellEnd"/>
      <w:r w:rsidRPr="008258CE">
        <w:t xml:space="preserve"> or </w:t>
      </w:r>
      <w:proofErr w:type="spellStart"/>
      <w:r w:rsidRPr="008258CE">
        <w:rPr>
          <w:rStyle w:val="ISOCode"/>
        </w:rPr>
        <w:t>presentation_time</w:t>
      </w:r>
      <w:proofErr w:type="spellEnd"/>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proofErr w:type="spellStart"/>
      <w:r w:rsidRPr="008258CE">
        <w:rPr>
          <w:rStyle w:val="ISOCode"/>
        </w:rPr>
        <w:t>presentation_time_delta</w:t>
      </w:r>
      <w:proofErr w:type="spellEnd"/>
      <w:r w:rsidRPr="008258CE">
        <w:rPr>
          <w:rStyle w:val="ISOCode"/>
        </w:rPr>
        <w:t xml:space="preserve">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8258CE">
        <w:rPr>
          <w:rStyle w:val="ISOCode"/>
        </w:rPr>
        <w:t>earliest_presentation_time</w:t>
      </w:r>
      <w:proofErr w:type="spellEnd"/>
      <w:r w:rsidRPr="008258CE">
        <w:t xml:space="preserve"> of the first </w:t>
      </w:r>
      <w:r w:rsidRPr="008258CE">
        <w:rPr>
          <w:rStyle w:val="ISOCode"/>
        </w:rPr>
        <w:t>'</w:t>
      </w:r>
      <w:proofErr w:type="spellStart"/>
      <w:r w:rsidRPr="008258CE">
        <w:rPr>
          <w:rStyle w:val="ISOCode"/>
        </w:rPr>
        <w:t>sidx</w:t>
      </w:r>
      <w:proofErr w:type="spellEnd"/>
      <w:r w:rsidRPr="008258CE">
        <w:rPr>
          <w:rStyle w:val="ISOCode"/>
        </w:rPr>
        <w:t>'</w:t>
      </w:r>
      <w:r w:rsidRPr="008258CE">
        <w:t xml:space="preserve"> box. If the segment index is not </w:t>
      </w:r>
      <w:r w:rsidRPr="008258CE">
        <w:lastRenderedPageBreak/>
        <w:t xml:space="preserve">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proofErr w:type="spellStart"/>
      <w:r w:rsidRPr="008258CE">
        <w:rPr>
          <w:rStyle w:val="ISOCode"/>
        </w:rPr>
        <w:t>presentation_time</w:t>
      </w:r>
      <w:proofErr w:type="spellEnd"/>
      <w:r w:rsidRPr="008258CE">
        <w:rPr>
          <w:rStyle w:val="ISOCode"/>
        </w:rPr>
        <w:t xml:space="preserv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proofErr w:type="spellStart"/>
      <w:r w:rsidRPr="008258CE">
        <w:rPr>
          <w:rFonts w:ascii="Courier New" w:hAnsi="Courier New" w:cs="Courier New"/>
          <w:b/>
          <w:bCs/>
        </w:rPr>
        <w:t>InbandEventStream</w:t>
      </w:r>
      <w:r w:rsidRPr="008258CE">
        <w:rPr>
          <w:rFonts w:ascii="Courier New" w:hAnsi="Courier New" w:cs="Courier New"/>
        </w:rPr>
        <w:t>@presentationTimeOffset</w:t>
      </w:r>
      <w:proofErr w:type="spellEnd"/>
      <w:r w:rsidRPr="008258CE">
        <w:t xml:space="preserve">, in the time scale provided by </w:t>
      </w:r>
      <w:proofErr w:type="spellStart"/>
      <w:r w:rsidRPr="008258CE">
        <w:rPr>
          <w:rFonts w:ascii="Courier New" w:hAnsi="Courier New" w:cs="Courier New"/>
          <w:b/>
          <w:bCs/>
        </w:rPr>
        <w:t>InbandEventStream</w:t>
      </w:r>
      <w:r w:rsidRPr="008258CE">
        <w:rPr>
          <w:rFonts w:ascii="Courier New" w:hAnsi="Courier New" w:cs="Courier New"/>
        </w:rPr>
        <w:t>@timescale</w:t>
      </w:r>
      <w:proofErr w:type="spellEnd"/>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proofErr w:type="spellStart"/>
      <w:r w:rsidRPr="008258CE">
        <w:rPr>
          <w:rStyle w:val="ISOCode"/>
        </w:rPr>
        <w:t>event_duration</w:t>
      </w:r>
      <w:proofErr w:type="spellEnd"/>
      <w:r w:rsidRPr="008258CE">
        <w:rPr>
          <w:rStyle w:val="ISOCode"/>
        </w:rPr>
        <w:t xml:space="preserve">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t>—</w:t>
      </w:r>
      <w:r w:rsidRPr="008258CE">
        <w:tab/>
      </w:r>
      <w:r w:rsidRPr="008258CE">
        <w:rPr>
          <w:rStyle w:val="ISOCode"/>
        </w:rPr>
        <w:t>id</w:t>
      </w:r>
      <w:r w:rsidRPr="008258CE">
        <w:t xml:space="preserve">: a field identifying this instance of the message. The scope of this identifier for each event is with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scope of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are </w:t>
      </w:r>
      <w:proofErr w:type="gramStart"/>
      <w:r w:rsidRPr="008258CE">
        <w:t>equivalent ,</w:t>
      </w:r>
      <w:proofErr w:type="gramEnd"/>
      <w:r w:rsidRPr="008258CE">
        <w:t xml:space="preserve">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rPr>
          <w:ins w:id="385" w:author="Iraj Sodagar" w:date="2022-01-21T11:20:00Z"/>
        </w:rPr>
      </w:pPr>
      <w:r w:rsidRPr="008258CE">
        <w:t>—</w:t>
      </w:r>
      <w:r w:rsidRPr="008258CE">
        <w:tab/>
      </w:r>
      <w:proofErr w:type="spellStart"/>
      <w:r w:rsidRPr="008258CE">
        <w:rPr>
          <w:rStyle w:val="ISOCode"/>
        </w:rPr>
        <w:t>message_data</w:t>
      </w:r>
      <w:proofErr w:type="spellEnd"/>
      <w:r w:rsidRPr="008258CE">
        <w:t xml:space="preserve">: body of the message, which fills the remainder of the message box. This may be empty depending on the above information. The syntax and semantics of this field must be defined by the owner of the scheme identified in the </w:t>
      </w:r>
      <w:proofErr w:type="spellStart"/>
      <w:r w:rsidRPr="008258CE">
        <w:rPr>
          <w:rStyle w:val="ISOCode"/>
        </w:rPr>
        <w:t>scheme_id_uri</w:t>
      </w:r>
      <w:proofErr w:type="spellEnd"/>
      <w:r w:rsidRPr="008258CE">
        <w:t xml:space="preserve"> field.</w:t>
      </w:r>
    </w:p>
    <w:p w14:paraId="1D9F7EB8" w14:textId="77777777" w:rsidR="00272D8B" w:rsidRDefault="00272D8B" w:rsidP="00272D8B">
      <w:pPr>
        <w:rPr>
          <w:ins w:id="386" w:author="Iraj Sodagar" w:date="2022-01-21T11:20:00Z"/>
        </w:rPr>
      </w:pPr>
      <w:ins w:id="387" w:author="Iraj Sodagar" w:date="2022-01-21T11:20:00Z">
        <w:r>
          <w:t xml:space="preserve">The </w:t>
        </w:r>
        <w:r>
          <w:rPr>
            <w:rFonts w:ascii="Courier" w:hAnsi="Courier"/>
          </w:rPr>
          <w:t>flags</w:t>
        </w:r>
        <w:r>
          <w:t xml:space="preserve"> field is specified as follows:</w:t>
        </w:r>
      </w:ins>
    </w:p>
    <w:p w14:paraId="3067EA97" w14:textId="11E29C0D" w:rsidR="00272D8B" w:rsidRPr="008258CE" w:rsidRDefault="00272D8B" w:rsidP="00272D8B">
      <w:pPr>
        <w:widowControl/>
        <w:numPr>
          <w:ilvl w:val="0"/>
          <w:numId w:val="10"/>
        </w:numPr>
        <w:autoSpaceDE/>
        <w:autoSpaceDN/>
        <w:spacing w:after="240" w:line="230" w:lineRule="atLeast"/>
        <w:jc w:val="both"/>
        <w:pPrChange w:id="388" w:author="Iraj Sodagar" w:date="2022-01-21T11:20:00Z">
          <w:pPr>
            <w:pStyle w:val="ListContinue1"/>
          </w:pPr>
        </w:pPrChange>
      </w:pPr>
      <w:ins w:id="389" w:author="Iraj Sodagar" w:date="2022-01-21T11:20:00Z">
        <w:r>
          <w:t>(</w:t>
        </w:r>
        <w:r>
          <w:rPr>
            <w:rFonts w:ascii="Courier" w:hAnsi="Courier"/>
          </w:rPr>
          <w:t>flags</w:t>
        </w:r>
        <w:r>
          <w:t xml:space="preserve"> &amp; 1) equal to 1 indicates that the </w:t>
        </w:r>
        <w:proofErr w:type="spellStart"/>
        <w:r>
          <w:t>esmg</w:t>
        </w:r>
        <w:proofErr w:type="spellEnd"/>
        <w:r>
          <w:t xml:space="preserve"> is an update of another </w:t>
        </w:r>
        <w:proofErr w:type="spellStart"/>
        <w:r>
          <w:t>esmg</w:t>
        </w:r>
        <w:proofErr w:type="spellEnd"/>
        <w:r>
          <w:t xml:space="preserve"> with identical values of </w:t>
        </w:r>
        <w:proofErr w:type="spellStart"/>
        <w:r w:rsidRPr="008258CE">
          <w:rPr>
            <w:rStyle w:val="ISOCode"/>
            <w:lang w:val="en-GB"/>
          </w:rPr>
          <w:t>scheme_id_uri</w:t>
        </w:r>
        <w:proofErr w:type="spellEnd"/>
        <w:r w:rsidRPr="008258CE">
          <w:t>,</w:t>
        </w:r>
        <w:r>
          <w:t xml:space="preserve"> </w:t>
        </w:r>
        <w:r w:rsidRPr="008258CE">
          <w:rPr>
            <w:rStyle w:val="ISOCode"/>
            <w:lang w:val="en-GB"/>
          </w:rPr>
          <w:t>value</w:t>
        </w:r>
        <w:r>
          <w:rPr>
            <w:rStyle w:val="ISOCode"/>
            <w:lang w:val="en-GB"/>
          </w:rPr>
          <w:t xml:space="preserve"> </w:t>
        </w:r>
        <w:r>
          <w:t xml:space="preserve">and </w:t>
        </w:r>
        <w:r w:rsidRPr="008258CE">
          <w:rPr>
            <w:rStyle w:val="ISOCode"/>
            <w:lang w:val="en-GB"/>
          </w:rPr>
          <w:t>id</w:t>
        </w:r>
        <w:r>
          <w:rPr>
            <w:rStyle w:val="ISOCode"/>
            <w:lang w:val="en-GB"/>
          </w:rPr>
          <w:t xml:space="preserve"> </w:t>
        </w:r>
        <w:r w:rsidRPr="008258CE">
          <w:t>field</w:t>
        </w:r>
        <w:r>
          <w:t>s</w:t>
        </w:r>
        <w:r w:rsidRPr="008258CE">
          <w:t>.</w:t>
        </w:r>
      </w:ins>
    </w:p>
    <w:sectPr w:rsidR="00272D8B" w:rsidRPr="008258CE" w:rsidSect="00BC1590">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90FAC" w14:textId="77777777" w:rsidR="00C53650" w:rsidRDefault="00C53650" w:rsidP="009E784A">
      <w:r>
        <w:separator/>
      </w:r>
    </w:p>
  </w:endnote>
  <w:endnote w:type="continuationSeparator" w:id="0">
    <w:p w14:paraId="6D8206A0" w14:textId="77777777" w:rsidR="00C53650" w:rsidRDefault="00C5365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72591F"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907B1" w14:textId="77777777" w:rsidR="00C53650" w:rsidRDefault="00C53650" w:rsidP="009E784A">
      <w:r>
        <w:separator/>
      </w:r>
    </w:p>
  </w:footnote>
  <w:footnote w:type="continuationSeparator" w:id="0">
    <w:p w14:paraId="6840EDDC" w14:textId="77777777" w:rsidR="00C53650" w:rsidRDefault="00C53650" w:rsidP="009E784A">
      <w:r>
        <w:continuationSeparator/>
      </w:r>
    </w:p>
  </w:footnote>
  <w:footnote w:id="1">
    <w:p w14:paraId="7C2900E1" w14:textId="77777777" w:rsidR="008B0D2A" w:rsidRPr="007130EA" w:rsidRDefault="008B0D2A" w:rsidP="008B0D2A">
      <w:pPr>
        <w:pStyle w:val="FootnoteText"/>
        <w:rPr>
          <w:ins w:id="6" w:author="Ye-Kui Wang (yk0)" w:date="2022-01-12T08:40:00Z"/>
          <w:lang w:val="fr-FR"/>
        </w:rPr>
      </w:pPr>
      <w:ins w:id="7" w:author="Ye-Kui Wang (yk0)" w:date="2022-01-12T08:40:00Z">
        <w:r>
          <w:rPr>
            <w:rStyle w:val="FootnoteReference"/>
          </w:rPr>
          <w:footnoteRef/>
        </w:r>
        <w:r>
          <w:t xml:space="preserve"> </w:t>
        </w:r>
        <w:r>
          <w:rPr>
            <w:lang w:val="fr-FR"/>
          </w:rPr>
          <w:t xml:space="preserve">Under </w:t>
        </w:r>
        <w:proofErr w:type="spellStart"/>
        <w:r>
          <w:rPr>
            <w:lang w:val="fr-FR"/>
          </w:rPr>
          <w:t>preparation</w:t>
        </w:r>
        <w:proofErr w:type="spellEnd"/>
        <w:r>
          <w:rPr>
            <w:lang w:val="fr-FR"/>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72591F"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10"/>
  </w:num>
  <w:num w:numId="4">
    <w:abstractNumId w:val="11"/>
  </w:num>
  <w:num w:numId="5">
    <w:abstractNumId w:val="0"/>
  </w:num>
  <w:num w:numId="6">
    <w:abstractNumId w:val="6"/>
  </w:num>
  <w:num w:numId="7">
    <w:abstractNumId w:val="2"/>
  </w:num>
  <w:num w:numId="8">
    <w:abstractNumId w:val="7"/>
  </w:num>
  <w:num w:numId="9">
    <w:abstractNumId w:val="4"/>
  </w:num>
  <w:num w:numId="10">
    <w:abstractNumId w:val="1"/>
  </w:num>
  <w:num w:numId="11">
    <w:abstractNumId w:val="3"/>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Ye-Kui Wang (d00)">
    <w15:presenceInfo w15:providerId="None" w15:userId="Ye-Kui Wang (d00)"/>
  </w15:person>
  <w15:person w15:author="Iraj Sodagar">
    <w15:presenceInfo w15:providerId="AD" w15:userId="S::irajsodagar@tencentamerica.com::3c659b87-4116-4bfc-94d0-aab9aaa36c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8"/>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8563E"/>
    <w:rsid w:val="00195FF0"/>
    <w:rsid w:val="00196997"/>
    <w:rsid w:val="001E18A9"/>
    <w:rsid w:val="00263789"/>
    <w:rsid w:val="00272D8B"/>
    <w:rsid w:val="002B19A6"/>
    <w:rsid w:val="003226C8"/>
    <w:rsid w:val="00385C5D"/>
    <w:rsid w:val="003B0FC6"/>
    <w:rsid w:val="003F5DC1"/>
    <w:rsid w:val="00443EC0"/>
    <w:rsid w:val="0047242B"/>
    <w:rsid w:val="00490122"/>
    <w:rsid w:val="004C352E"/>
    <w:rsid w:val="004E45B6"/>
    <w:rsid w:val="004F5473"/>
    <w:rsid w:val="00540DEA"/>
    <w:rsid w:val="005612C2"/>
    <w:rsid w:val="0056794A"/>
    <w:rsid w:val="005C2A51"/>
    <w:rsid w:val="00622C6C"/>
    <w:rsid w:val="0063127E"/>
    <w:rsid w:val="00651912"/>
    <w:rsid w:val="0072591F"/>
    <w:rsid w:val="0079716E"/>
    <w:rsid w:val="007F537F"/>
    <w:rsid w:val="00804D88"/>
    <w:rsid w:val="00805670"/>
    <w:rsid w:val="00881CCB"/>
    <w:rsid w:val="008B0D2A"/>
    <w:rsid w:val="008E7795"/>
    <w:rsid w:val="00954B0D"/>
    <w:rsid w:val="009636E0"/>
    <w:rsid w:val="00980E7B"/>
    <w:rsid w:val="009B09C2"/>
    <w:rsid w:val="009C464E"/>
    <w:rsid w:val="009C5AAC"/>
    <w:rsid w:val="009D5D9F"/>
    <w:rsid w:val="009E784A"/>
    <w:rsid w:val="00A165C2"/>
    <w:rsid w:val="00B10D58"/>
    <w:rsid w:val="00B24CCE"/>
    <w:rsid w:val="00B62642"/>
    <w:rsid w:val="00BA60FC"/>
    <w:rsid w:val="00BC1590"/>
    <w:rsid w:val="00C53650"/>
    <w:rsid w:val="00C955C7"/>
    <w:rsid w:val="00CB798F"/>
    <w:rsid w:val="00CD36BE"/>
    <w:rsid w:val="00CF1629"/>
    <w:rsid w:val="00D437AA"/>
    <w:rsid w:val="00D709E9"/>
    <w:rsid w:val="00DC76D9"/>
    <w:rsid w:val="00E10697"/>
    <w:rsid w:val="00E320F0"/>
    <w:rsid w:val="00E565AB"/>
    <w:rsid w:val="00E843CE"/>
    <w:rsid w:val="00E9507F"/>
    <w:rsid w:val="00E965CC"/>
    <w:rsid w:val="00EA12EF"/>
    <w:rsid w:val="00EF2D59"/>
    <w:rsid w:val="00F03F9B"/>
    <w:rsid w:val="00F117C0"/>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2999</Words>
  <Characters>17100</Characters>
  <Application>Microsoft Office Word</Application>
  <DocSecurity>0</DocSecurity>
  <Lines>142</Lines>
  <Paragraphs>40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23009-1 5th edition AMD2 EDRAP streaming and other extensions</vt:lpstr>
      <vt:lpstr/>
    </vt:vector>
  </TitlesOfParts>
  <Manager/>
  <Company/>
  <LinksUpToDate>false</LinksUpToDate>
  <CharactersWithSpaces>20059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23009-1 5th edition AMD2 EDRAP streaming and other extensions</dc:title>
  <dc:subject/>
  <dc:creator>Your Name</dc:creator>
  <cp:keywords/>
  <dc:description/>
  <cp:lastModifiedBy>Iraj Sodagar</cp:lastModifiedBy>
  <cp:revision>3</cp:revision>
  <dcterms:created xsi:type="dcterms:W3CDTF">2022-01-21T19:34:00Z</dcterms:created>
  <dcterms:modified xsi:type="dcterms:W3CDTF">2022-01-21T19:35:00Z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486</vt:lpwstr>
  </property>
  <property fmtid="{D5CDD505-2E9C-101B-9397-08002B2CF9AE}" pid="3" name="MDMSNumber">
    <vt:lpwstr>21202</vt:lpwstr>
  </property>
</Properties>
</file>